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7EE4" w:rsidRPr="007001F1" w:rsidRDefault="00617EE4" w:rsidP="00617EE4">
      <w:pPr>
        <w:jc w:val="center"/>
        <w:rPr>
          <w:b/>
          <w:sz w:val="28"/>
        </w:rPr>
      </w:pPr>
      <w:bookmarkStart w:id="0" w:name="_GoBack"/>
      <w:bookmarkEnd w:id="0"/>
      <w:r w:rsidRPr="007001F1">
        <w:rPr>
          <w:b/>
          <w:sz w:val="28"/>
        </w:rPr>
        <w:t>Pokyny k vypĺňaniu kontrolných zoznamov k verejnému obstarávaniu a obstarávaniu</w:t>
      </w:r>
    </w:p>
    <w:p w:rsidR="00617EE4" w:rsidRPr="007001F1" w:rsidRDefault="00617EE4" w:rsidP="00617EE4"/>
    <w:p w:rsidR="00617EE4" w:rsidRPr="007001F1" w:rsidRDefault="00617EE4" w:rsidP="00617EE4">
      <w:pPr>
        <w:pStyle w:val="Odsekzoznamu"/>
        <w:numPr>
          <w:ilvl w:val="0"/>
          <w:numId w:val="1"/>
        </w:numPr>
        <w:spacing w:after="120"/>
        <w:ind w:left="425" w:hanging="425"/>
        <w:contextualSpacing w:val="0"/>
        <w:jc w:val="both"/>
      </w:pPr>
      <w:r w:rsidRPr="007001F1">
        <w:t xml:space="preserve">Výber konkrétneho kontrolného zoznamu vykoná RO na základe hodnoty zákazky (nadlimitná zákazka, podlimitná zákazka, zákazka </w:t>
      </w:r>
      <w:r w:rsidR="00D95B43" w:rsidRPr="007001F1">
        <w:t>s nízkou hodnotou</w:t>
      </w:r>
      <w:r w:rsidRPr="007001F1">
        <w:t xml:space="preserve">), typu (napr. verejná súťaž, užšia súťaž, </w:t>
      </w:r>
      <w:r w:rsidR="004E3A8C" w:rsidRPr="007001F1">
        <w:t xml:space="preserve">priame rokovacie konanie </w:t>
      </w:r>
      <w:r w:rsidRPr="007001F1">
        <w:t>a pod.) a momentu výkonu kontroly (</w:t>
      </w:r>
      <w:r w:rsidR="004E3A8C" w:rsidRPr="007001F1">
        <w:t>prvá</w:t>
      </w:r>
      <w:r w:rsidRPr="007001F1">
        <w:t xml:space="preserve"> ex</w:t>
      </w:r>
      <w:r w:rsidR="0004688E">
        <w:t xml:space="preserve"> </w:t>
      </w:r>
      <w:r w:rsidRPr="007001F1">
        <w:t xml:space="preserve">ante, </w:t>
      </w:r>
      <w:r w:rsidR="004E3A8C" w:rsidRPr="007001F1">
        <w:t>druhá</w:t>
      </w:r>
      <w:r w:rsidRPr="007001F1">
        <w:t xml:space="preserve"> ex</w:t>
      </w:r>
      <w:r w:rsidR="0004688E">
        <w:t xml:space="preserve"> </w:t>
      </w:r>
      <w:r w:rsidRPr="007001F1">
        <w:t xml:space="preserve">ante, </w:t>
      </w:r>
      <w:r w:rsidR="004E3A8C" w:rsidRPr="007001F1">
        <w:t>štandardná ex</w:t>
      </w:r>
      <w:r w:rsidR="009973BA">
        <w:t xml:space="preserve"> </w:t>
      </w:r>
      <w:r w:rsidR="004E3A8C" w:rsidRPr="007001F1">
        <w:t xml:space="preserve">post, </w:t>
      </w:r>
      <w:r w:rsidRPr="007001F1">
        <w:t>následná ex</w:t>
      </w:r>
      <w:r w:rsidR="009973BA">
        <w:t xml:space="preserve"> </w:t>
      </w:r>
      <w:r w:rsidRPr="007001F1">
        <w:t>post)</w:t>
      </w:r>
      <w:r w:rsidR="00EE44E4" w:rsidRPr="007001F1">
        <w:t>. Vzorové kontrolné zoznamy sa použijú v prípade postupov zadávania zákazky, ktoré boli vyhlásené podľa zákona</w:t>
      </w:r>
      <w:r w:rsidR="009973BA">
        <w:t xml:space="preserve"> </w:t>
      </w:r>
      <w:r w:rsidR="00EE44E4" w:rsidRPr="007001F1">
        <w:t xml:space="preserve">č. 343/2015 Z. z. o verejnom obstarávaní a o zmene a doplnení niektorých zákonov v znení </w:t>
      </w:r>
      <w:r w:rsidR="00160179">
        <w:t xml:space="preserve">neskorších predpisov </w:t>
      </w:r>
      <w:r w:rsidR="00EE44E4" w:rsidRPr="007001F1">
        <w:t>(ďalej len „ZVO“).</w:t>
      </w:r>
    </w:p>
    <w:p w:rsidR="00282E0B" w:rsidRDefault="00617EE4" w:rsidP="00282E0B">
      <w:pPr>
        <w:pStyle w:val="Odsekzoznamu"/>
        <w:numPr>
          <w:ilvl w:val="0"/>
          <w:numId w:val="1"/>
        </w:numPr>
        <w:spacing w:after="120"/>
        <w:ind w:left="425" w:hanging="425"/>
        <w:contextualSpacing w:val="0"/>
        <w:jc w:val="both"/>
      </w:pPr>
      <w:r w:rsidRPr="007001F1">
        <w:t>Pokiaľ RO nevykonal niektorú z povinných ex</w:t>
      </w:r>
      <w:r w:rsidR="009973BA">
        <w:t xml:space="preserve"> </w:t>
      </w:r>
      <w:r w:rsidRPr="007001F1">
        <w:t>ante kontrol (a teda ani nevyplnil príslušné kontrolné zoznamy), je pri doručení dokumentácie k VO povinný vykonať kontrolu VO v rozsahu týchto nezrealizovaných ex</w:t>
      </w:r>
      <w:r w:rsidR="009973BA">
        <w:t xml:space="preserve"> </w:t>
      </w:r>
      <w:r w:rsidRPr="007001F1">
        <w:t>ante kontrol a rovnako vyplniť príslušné ex</w:t>
      </w:r>
      <w:r w:rsidR="009973BA">
        <w:t xml:space="preserve"> </w:t>
      </w:r>
      <w:r w:rsidRPr="007001F1">
        <w:t>ante KZ. Uvedené sa nevzťahuje na prípad, ak je dokumentácia na RO doručená vo fáze po podpise zmluvy s úspešným uchádzačom, pričom RO nevykonal v rámci tohto VO žiadnu z</w:t>
      </w:r>
      <w:r w:rsidR="009973BA">
        <w:t> </w:t>
      </w:r>
      <w:r w:rsidRPr="007001F1">
        <w:t>ex</w:t>
      </w:r>
      <w:r w:rsidR="009973BA">
        <w:t xml:space="preserve"> </w:t>
      </w:r>
      <w:r w:rsidRPr="007001F1">
        <w:t>ante kontrol. V tomto prípade vypĺňa RO kontrolný zoznam pre štandardnú ex</w:t>
      </w:r>
      <w:r w:rsidR="009973BA">
        <w:t xml:space="preserve"> </w:t>
      </w:r>
      <w:r w:rsidRPr="007001F1">
        <w:t>post kontrolu, ktorý v sebe už obsahuje aj otázky nevykonaných ex</w:t>
      </w:r>
      <w:r w:rsidR="009973BA">
        <w:t xml:space="preserve"> </w:t>
      </w:r>
      <w:r w:rsidRPr="007001F1">
        <w:t xml:space="preserve">ante kontrol.  </w:t>
      </w:r>
    </w:p>
    <w:p w:rsidR="00634A35" w:rsidRPr="00634A35" w:rsidRDefault="00634A35" w:rsidP="00282E0B">
      <w:pPr>
        <w:pStyle w:val="Odsekzoznamu"/>
        <w:numPr>
          <w:ilvl w:val="0"/>
          <w:numId w:val="1"/>
        </w:numPr>
        <w:spacing w:after="120"/>
        <w:ind w:left="425" w:hanging="425"/>
        <w:contextualSpacing w:val="0"/>
        <w:jc w:val="both"/>
        <w:rPr>
          <w:b/>
          <w:i/>
        </w:rPr>
      </w:pPr>
      <w:r>
        <w:t>V prípade, že RO vykonáva kontrolu zákazky pred podpisom zmluvy o poskytnutí nenávratného finančného príspevku, resp. pred vydaním rozhodnutia</w:t>
      </w:r>
      <w:r w:rsidR="00435956">
        <w:t xml:space="preserve"> o schválení ŽoNFP</w:t>
      </w:r>
      <w:r>
        <w:t xml:space="preserve"> (v prípade ak je prijímateľ aj poskytovateľ rovnaká osoba)</w:t>
      </w:r>
      <w:r w:rsidR="008C2E1E">
        <w:t>, môže na výkon kontroly použiť kontrolné zoznamy</w:t>
      </w:r>
      <w:r w:rsidR="00252DD1">
        <w:t xml:space="preserve"> podľa tohto vzoru CKO č.14</w:t>
      </w:r>
      <w:r w:rsidR="008C2E1E">
        <w:t>. V takom prípade sa nej</w:t>
      </w:r>
      <w:r w:rsidR="00BA6B04">
        <w:t>edná</w:t>
      </w:r>
      <w:r w:rsidR="008C2E1E">
        <w:t xml:space="preserve"> o finančnú kontrolu v zmysle zákona č. 357/2015 o</w:t>
      </w:r>
      <w:r w:rsidR="008C2E1E" w:rsidRPr="008C2E1E">
        <w:t xml:space="preserve"> finančnej kontrole a audite a o zmene a doplnení niektorých zákonov</w:t>
      </w:r>
      <w:r w:rsidR="00252DD1">
        <w:t>, a RO je povinný odstrániť odkazy na vyššie uvedený zákon</w:t>
      </w:r>
      <w:r w:rsidR="008C2E1E">
        <w:t xml:space="preserve">. </w:t>
      </w:r>
    </w:p>
    <w:p w:rsidR="00617EE4" w:rsidRPr="007001F1" w:rsidRDefault="001564D5" w:rsidP="001564D5">
      <w:pPr>
        <w:pStyle w:val="Odsekzoznamu"/>
        <w:numPr>
          <w:ilvl w:val="0"/>
          <w:numId w:val="1"/>
        </w:numPr>
        <w:spacing w:after="120"/>
        <w:ind w:left="425" w:hanging="425"/>
        <w:contextualSpacing w:val="0"/>
        <w:jc w:val="both"/>
      </w:pPr>
      <w:r w:rsidRPr="007001F1">
        <w:t xml:space="preserve">Časť „identifikácia zákazky“, pole „názov dodávateľa“ sa v prípade skupiny dodávateľov vyplní spôsobom, že sa do jednej bunky uvedú všetci účastníci skupiny dodávateľov, ktorí budú očíslovaní. </w:t>
      </w:r>
    </w:p>
    <w:p w:rsidR="00617EE4" w:rsidRDefault="00617EE4" w:rsidP="00617EE4">
      <w:pPr>
        <w:pStyle w:val="Odsekzoznamu"/>
        <w:numPr>
          <w:ilvl w:val="0"/>
          <w:numId w:val="1"/>
        </w:numPr>
        <w:spacing w:after="120"/>
        <w:ind w:left="425" w:hanging="425"/>
        <w:contextualSpacing w:val="0"/>
        <w:jc w:val="both"/>
      </w:pPr>
      <w:r w:rsidRPr="007001F1">
        <w:t xml:space="preserve">Otázky, ktoré sú rozdelené na viaceré podotázky (a, b, c...) vypĺňa RO samostatne, pričom každá z podotázok bude mať vlastné zaznačenie odpovede.  </w:t>
      </w:r>
    </w:p>
    <w:p w:rsidR="00C16B4B" w:rsidRPr="007001F1" w:rsidRDefault="00C16B4B" w:rsidP="00C16B4B">
      <w:pPr>
        <w:pStyle w:val="Odsekzoznamu"/>
        <w:numPr>
          <w:ilvl w:val="0"/>
          <w:numId w:val="1"/>
        </w:numPr>
        <w:spacing w:after="120"/>
        <w:ind w:left="426" w:hanging="426"/>
        <w:contextualSpacing w:val="0"/>
        <w:jc w:val="both"/>
      </w:pPr>
      <w:r w:rsidRPr="00C16B4B">
        <w:t xml:space="preserve">Kontrolný zoznam je dokument vypracovávaný zamestnancami vykonávajúcimi kontrolu počas výkonu kontroly a slúži na to, aby žiadna z požadovaných skutočností, ktorú je potrebné overiť nebola pri kontrole opomenutá. Vyplnený kontrolný zoznam možno považovať za dokument zachytávajúci spôsob overenia (audit trail) napr. </w:t>
      </w:r>
      <w:r>
        <w:t>VO</w:t>
      </w:r>
      <w:r w:rsidRPr="00C16B4B">
        <w:t>. Kontrolný zoznam sa vypĺňa zaškrtávaním odpovede áno/nie/netýka sa a v prípade potreby sa v poznámke uvádzajú bližšie informácie, ktoré zamestnanci vykonávajúci kontrolu považujú za dôležité uviesť pri overení konkrétnej skutočnosti a to len v prípade, ak odpoveď na kontrolnú otázku vo forme áno/nie/netýka sa nie je jednoznačná. Podrobný popis zistených nedostatkov ako aj spôsoby ich zistenia alebo ďalšie skutočnosti, ktoré sa pri kontrole vyskytli, alebo boli pri kontrole zohľadnené sa podrobne uvádzajú v návrhu (čiastkovej) správy z kontroly, resp. v (čiastkovej) správe z kontroly. Podrobnejší popis spôsobu overenia jednotlivých otázok v kontrolnom zozname u ktorých zo samotnej otázky nie je jednoznačný spôsob ich overenia môže mať RO popísaný v manuáli procedúr a pokiaľ sa pri výkone kontroly tento postup dodržal, v kontrolnom zozname nie je potrebné ho uvádzať v poznámke.</w:t>
      </w:r>
    </w:p>
    <w:p w:rsidR="001564D5" w:rsidRPr="007001F1" w:rsidRDefault="00617EE4" w:rsidP="00CB0C56">
      <w:pPr>
        <w:pStyle w:val="Odsekzoznamu"/>
        <w:numPr>
          <w:ilvl w:val="0"/>
          <w:numId w:val="1"/>
        </w:numPr>
        <w:spacing w:after="120"/>
        <w:ind w:left="426" w:hanging="426"/>
        <w:contextualSpacing w:val="0"/>
        <w:jc w:val="both"/>
      </w:pPr>
      <w:r w:rsidRPr="007001F1">
        <w:t xml:space="preserve">Každé vyplnenie odpovede na otázku v stĺpci „NIE“ indikuje konkrétne porušenie </w:t>
      </w:r>
      <w:r w:rsidR="00375F51" w:rsidRPr="007001F1">
        <w:t>ZVO</w:t>
      </w:r>
      <w:r w:rsidRPr="007001F1">
        <w:t xml:space="preserve">/pravidiel/zmluvy o poskytnutí NFP. Pokiaľ nie je identifikované žiadne porušenie, </w:t>
      </w:r>
      <w:r w:rsidRPr="007001F1">
        <w:lastRenderedPageBreak/>
        <w:t>označuje sa pole v stĺpci „ÁNO“. Uvedené pravidlo platí pre všetky otázky (aj pre otázky s  tzv. dvojitou negáciou).</w:t>
      </w:r>
      <w:r w:rsidR="001564D5" w:rsidRPr="007001F1">
        <w:t>Pokiaľ sa kontrolná otázka v KZ nevzťahuje na riešený problém, uvedie sa v stĺpci „poznámka“ odpoveď: „n/a“ alebo „nevzťahuje sa“.</w:t>
      </w:r>
    </w:p>
    <w:p w:rsidR="00617EE4" w:rsidRPr="007001F1" w:rsidRDefault="00617EE4" w:rsidP="00617EE4">
      <w:pPr>
        <w:pStyle w:val="Odsekzoznamu"/>
        <w:numPr>
          <w:ilvl w:val="0"/>
          <w:numId w:val="1"/>
        </w:numPr>
        <w:spacing w:after="120"/>
        <w:ind w:left="425" w:hanging="425"/>
        <w:contextualSpacing w:val="0"/>
        <w:jc w:val="both"/>
      </w:pPr>
      <w:r w:rsidRPr="007001F1">
        <w:t xml:space="preserve">V prípade, že RO označí odpoveď </w:t>
      </w:r>
      <w:r w:rsidR="00375F51" w:rsidRPr="007001F1">
        <w:t xml:space="preserve">„NIE“, </w:t>
      </w:r>
      <w:r w:rsidR="00B141AC" w:rsidRPr="007001F1">
        <w:t xml:space="preserve">potvrdzujúcu porušenie pravidiel a postupov VO, </w:t>
      </w:r>
      <w:r w:rsidRPr="007001F1">
        <w:t>je povinný uviesť v poznámke podrobnosti tohto zistenia porušenia</w:t>
      </w:r>
      <w:r w:rsidR="00B141AC" w:rsidRPr="007001F1">
        <w:t xml:space="preserve"> a informáciu, či identifikované zistenie malo, mohlo mať alebo nemalo vplyv na výsledok VO</w:t>
      </w:r>
      <w:r w:rsidRPr="007001F1">
        <w:t xml:space="preserve">, resp. presný odkaz na dokument (napr. </w:t>
      </w:r>
      <w:r w:rsidR="00B141AC" w:rsidRPr="007001F1">
        <w:t>návrh správy/</w:t>
      </w:r>
      <w:r w:rsidRPr="007001F1">
        <w:t>správu z kontroly, kde sú tieto podrobnosti uvedené).</w:t>
      </w:r>
    </w:p>
    <w:p w:rsidR="00617EE4" w:rsidRDefault="00617EE4" w:rsidP="00617EE4">
      <w:pPr>
        <w:pStyle w:val="Odsekzoznamu"/>
        <w:numPr>
          <w:ilvl w:val="0"/>
          <w:numId w:val="1"/>
        </w:numPr>
        <w:spacing w:after="120"/>
        <w:ind w:left="425" w:hanging="425"/>
        <w:contextualSpacing w:val="0"/>
        <w:jc w:val="both"/>
      </w:pPr>
      <w:r w:rsidRPr="007001F1">
        <w:t>Pri vypĺňaní každého kontrolného zoznamu uvedie RO informácie o osobách, ktoré vykonali kontrolu, pričom v prvej časti „Kontrolu vykonal“ uvedie meno, priezvisko a pozíciu zamestnanca, ktorý danú kontrolu vykonal a zároveň v ďalšej časti „Kontrolu vykonal“ RO uvedie meno, priezvisko a pozíciu vedúceho zamestnanca.</w:t>
      </w:r>
      <w:r w:rsidR="00C16B4B">
        <w:t xml:space="preserve"> </w:t>
      </w:r>
    </w:p>
    <w:p w:rsidR="00BA0601" w:rsidRDefault="000E236A" w:rsidP="00402AA8">
      <w:pPr>
        <w:pStyle w:val="Odsekzoznamu"/>
        <w:numPr>
          <w:ilvl w:val="0"/>
          <w:numId w:val="1"/>
        </w:numPr>
        <w:spacing w:after="120"/>
        <w:ind w:left="425" w:hanging="425"/>
        <w:contextualSpacing w:val="0"/>
        <w:jc w:val="both"/>
      </w:pPr>
      <w:r>
        <w:t>V prípade, že zmluva o poskytnutí NFP ešte nie je uzavretá, pojem prijímateľ sa v príslušnom kontrolnom zozname nahradí pojmom žiadateľ.</w:t>
      </w:r>
    </w:p>
    <w:p w:rsidR="009973BA" w:rsidRDefault="009973BA" w:rsidP="00C16B4B">
      <w:pPr>
        <w:pStyle w:val="Odsekzoznamu"/>
        <w:numPr>
          <w:ilvl w:val="0"/>
          <w:numId w:val="1"/>
        </w:numPr>
        <w:spacing w:before="120" w:after="120"/>
        <w:ind w:left="426" w:hanging="426"/>
        <w:contextualSpacing w:val="0"/>
        <w:jc w:val="both"/>
      </w:pPr>
      <w:r>
        <w:t>RO v prípade výkonu kontroly/finančnej</w:t>
      </w:r>
      <w:r w:rsidRPr="00F90C8A">
        <w:t xml:space="preserve"> </w:t>
      </w:r>
      <w:r>
        <w:t>kontroly</w:t>
      </w:r>
      <w:r w:rsidRPr="00F90C8A">
        <w:t xml:space="preserve"> verejného obstarávania</w:t>
      </w:r>
      <w:r>
        <w:t xml:space="preserve"> a obstarávania, ktorého</w:t>
      </w:r>
      <w:r w:rsidRPr="00F90C8A">
        <w:t xml:space="preserve"> predmetom je postup zadávania zák</w:t>
      </w:r>
      <w:r>
        <w:t>azky preukázateľne začatý do 31. decembra 2018</w:t>
      </w:r>
      <w:r w:rsidRPr="00F90C8A">
        <w:t xml:space="preserve">, </w:t>
      </w:r>
      <w:r>
        <w:t>použije kontrolné zoznamy</w:t>
      </w:r>
      <w:r w:rsidRPr="00F90C8A">
        <w:t xml:space="preserve"> </w:t>
      </w:r>
      <w:r>
        <w:t xml:space="preserve">podľa vzoru CKO č. 14, verzia 5. </w:t>
      </w:r>
    </w:p>
    <w:p w:rsidR="009973BA" w:rsidRPr="007001F1" w:rsidRDefault="009973BA" w:rsidP="009973BA">
      <w:pPr>
        <w:pStyle w:val="Odsekzoznamu"/>
        <w:spacing w:after="120"/>
        <w:ind w:left="425"/>
        <w:contextualSpacing w:val="0"/>
        <w:jc w:val="both"/>
      </w:pPr>
    </w:p>
    <w:p w:rsidR="00617EE4" w:rsidRPr="007001F1" w:rsidRDefault="00617EE4" w:rsidP="00A50DC9">
      <w:pPr>
        <w:jc w:val="center"/>
        <w:rPr>
          <w:b/>
          <w:sz w:val="28"/>
        </w:rPr>
      </w:pPr>
      <w:r w:rsidRPr="007001F1">
        <w:rPr>
          <w:b/>
          <w:sz w:val="28"/>
        </w:rPr>
        <w:t>Prehľad kontrolných zoznamov k verejnému obstarávaniu a</w:t>
      </w:r>
      <w:r w:rsidR="00A50DC9" w:rsidRPr="007001F1">
        <w:rPr>
          <w:b/>
          <w:sz w:val="28"/>
        </w:rPr>
        <w:t> </w:t>
      </w:r>
      <w:r w:rsidRPr="007001F1">
        <w:rPr>
          <w:b/>
          <w:sz w:val="28"/>
        </w:rPr>
        <w:t>obstarávaniu</w:t>
      </w:r>
    </w:p>
    <w:p w:rsidR="0087289A" w:rsidRPr="00402AA8" w:rsidRDefault="00D06C54" w:rsidP="00942F1E">
      <w:pPr>
        <w:pStyle w:val="Odsekzoznamu"/>
        <w:numPr>
          <w:ilvl w:val="0"/>
          <w:numId w:val="24"/>
        </w:numPr>
        <w:spacing w:before="120" w:after="120"/>
        <w:ind w:left="425" w:hanging="425"/>
        <w:contextualSpacing w:val="0"/>
        <w:jc w:val="both"/>
        <w:rPr>
          <w:color w:val="0563C1" w:themeColor="hyperlink"/>
          <w:u w:val="single"/>
        </w:rPr>
      </w:pPr>
      <w:hyperlink w:anchor="KZ0" w:history="1">
        <w:r w:rsidR="002734C6" w:rsidRPr="007001F1">
          <w:rPr>
            <w:rStyle w:val="Hypertextovprepojenie"/>
          </w:rPr>
          <w:t xml:space="preserve">Podlimitná zákazka </w:t>
        </w:r>
        <w:r w:rsidR="00663F20">
          <w:rPr>
            <w:rStyle w:val="Hypertextovprepojenie"/>
          </w:rPr>
          <w:t>bez využitia elektronického trhoviska</w:t>
        </w:r>
        <w:r w:rsidR="002734C6" w:rsidRPr="007001F1">
          <w:rPr>
            <w:rStyle w:val="Hypertextovprepojenie"/>
          </w:rPr>
          <w:t xml:space="preserve"> </w:t>
        </w:r>
        <w:r w:rsidR="00160179">
          <w:rPr>
            <w:rStyle w:val="Hypertextovprepojenie"/>
          </w:rPr>
          <w:t>-</w:t>
        </w:r>
        <w:r w:rsidR="002734C6" w:rsidRPr="007001F1">
          <w:rPr>
            <w:rStyle w:val="Hypertextovprepojenie"/>
          </w:rPr>
          <w:t xml:space="preserve"> prvá ex ante kontrola</w:t>
        </w:r>
      </w:hyperlink>
    </w:p>
    <w:p w:rsidR="00A50DC9" w:rsidRPr="007001F1" w:rsidRDefault="00D06C54" w:rsidP="00A56EE6">
      <w:pPr>
        <w:pStyle w:val="Odsekzoznamu"/>
        <w:numPr>
          <w:ilvl w:val="0"/>
          <w:numId w:val="24"/>
        </w:numPr>
        <w:spacing w:before="120" w:after="120"/>
        <w:ind w:left="426" w:hanging="426"/>
        <w:contextualSpacing w:val="0"/>
        <w:jc w:val="both"/>
        <w:rPr>
          <w:rStyle w:val="Hypertextovprepojenie"/>
        </w:rPr>
      </w:pPr>
      <w:hyperlink w:anchor="KZ_1" w:history="1">
        <w:r w:rsidR="00A50DC9" w:rsidRPr="007001F1">
          <w:rPr>
            <w:rStyle w:val="Hypertextovprepojenie"/>
          </w:rPr>
          <w:t xml:space="preserve">Podlimitná zákazka </w:t>
        </w:r>
        <w:r w:rsidR="00663F20" w:rsidRPr="00663F20">
          <w:rPr>
            <w:rStyle w:val="Hypertextovprepojenie"/>
          </w:rPr>
          <w:t>bez využitia elektronického trhoviska</w:t>
        </w:r>
      </w:hyperlink>
      <w:r w:rsidR="00EE44E4" w:rsidRPr="007001F1">
        <w:rPr>
          <w:rStyle w:val="Hypertextovprepojenie"/>
        </w:rPr>
        <w:t xml:space="preserve"> -</w:t>
      </w:r>
      <w:r w:rsidR="00FA36B2" w:rsidRPr="007001F1">
        <w:rPr>
          <w:rStyle w:val="Hypertextovprepojenie"/>
        </w:rPr>
        <w:t xml:space="preserve"> štandardná ex</w:t>
      </w:r>
      <w:r w:rsidR="0055280C">
        <w:rPr>
          <w:rStyle w:val="Hypertextovprepojenie"/>
        </w:rPr>
        <w:t xml:space="preserve"> </w:t>
      </w:r>
      <w:r w:rsidR="00FA36B2" w:rsidRPr="007001F1">
        <w:rPr>
          <w:rStyle w:val="Hypertextovprepojenie"/>
        </w:rPr>
        <w:t>post kontrola</w:t>
      </w:r>
    </w:p>
    <w:p w:rsidR="0023087C" w:rsidRPr="007001F1" w:rsidRDefault="00D06C54" w:rsidP="00942F1E">
      <w:pPr>
        <w:pStyle w:val="Odsekzoznamu"/>
        <w:numPr>
          <w:ilvl w:val="0"/>
          <w:numId w:val="24"/>
        </w:numPr>
        <w:spacing w:before="120" w:after="120"/>
        <w:ind w:left="425" w:hanging="425"/>
        <w:contextualSpacing w:val="0"/>
        <w:jc w:val="both"/>
        <w:rPr>
          <w:rStyle w:val="Hypertextovprepojenie"/>
        </w:rPr>
      </w:pPr>
      <w:hyperlink w:anchor="KZ_36" w:history="1">
        <w:r w:rsidR="0023087C" w:rsidRPr="007001F1">
          <w:rPr>
            <w:rStyle w:val="Hypertextovprepojenie"/>
          </w:rPr>
          <w:t xml:space="preserve">Podlimitná zákazka realizovaná cez elektronické trhovisko - </w:t>
        </w:r>
        <w:r w:rsidR="00EE44E4" w:rsidRPr="007001F1">
          <w:rPr>
            <w:rStyle w:val="Hypertextovprepojenie"/>
          </w:rPr>
          <w:t>prvá</w:t>
        </w:r>
        <w:r w:rsidR="0023087C" w:rsidRPr="007001F1">
          <w:rPr>
            <w:rStyle w:val="Hypertextovprepojenie"/>
          </w:rPr>
          <w:t xml:space="preserve"> ex</w:t>
        </w:r>
        <w:r w:rsidR="0055280C">
          <w:rPr>
            <w:rStyle w:val="Hypertextovprepojenie"/>
          </w:rPr>
          <w:t xml:space="preserve"> </w:t>
        </w:r>
        <w:r w:rsidR="0023087C" w:rsidRPr="007001F1">
          <w:rPr>
            <w:rStyle w:val="Hypertextovprepojenie"/>
          </w:rPr>
          <w:t>ante kontrola</w:t>
        </w:r>
      </w:hyperlink>
    </w:p>
    <w:p w:rsidR="0023087C" w:rsidRPr="007001F1" w:rsidRDefault="00D06C54" w:rsidP="00942F1E">
      <w:pPr>
        <w:pStyle w:val="Odsekzoznamu"/>
        <w:numPr>
          <w:ilvl w:val="0"/>
          <w:numId w:val="24"/>
        </w:numPr>
        <w:spacing w:before="120" w:after="120"/>
        <w:ind w:left="425" w:hanging="425"/>
        <w:contextualSpacing w:val="0"/>
        <w:jc w:val="both"/>
        <w:rPr>
          <w:rStyle w:val="Hypertextovprepojenie"/>
        </w:rPr>
      </w:pPr>
      <w:hyperlink w:anchor="KZ_3" w:history="1">
        <w:r w:rsidR="0023087C" w:rsidRPr="007001F1">
          <w:rPr>
            <w:rStyle w:val="Hypertextovprepojenie"/>
          </w:rPr>
          <w:t xml:space="preserve">Podlimitná zákazka realizovaná cez elektronické trhovisko </w:t>
        </w:r>
        <w:r w:rsidR="00160179">
          <w:rPr>
            <w:rStyle w:val="Hypertextovprepojenie"/>
          </w:rPr>
          <w:t>-</w:t>
        </w:r>
        <w:r w:rsidR="0023087C" w:rsidRPr="007001F1">
          <w:rPr>
            <w:rStyle w:val="Hypertextovprepojenie"/>
          </w:rPr>
          <w:t xml:space="preserve"> štandardná ex post kontrola</w:t>
        </w:r>
      </w:hyperlink>
    </w:p>
    <w:p w:rsidR="0023087C" w:rsidRPr="007001F1" w:rsidRDefault="00D06C54" w:rsidP="00942F1E">
      <w:pPr>
        <w:pStyle w:val="Odsekzoznamu"/>
        <w:numPr>
          <w:ilvl w:val="0"/>
          <w:numId w:val="24"/>
        </w:numPr>
        <w:spacing w:before="120" w:after="120"/>
        <w:ind w:left="425" w:hanging="425"/>
        <w:contextualSpacing w:val="0"/>
        <w:jc w:val="both"/>
        <w:rPr>
          <w:rStyle w:val="Hypertextovprepojenie"/>
        </w:rPr>
      </w:pPr>
      <w:hyperlink w:anchor="KZ_4" w:history="1">
        <w:r w:rsidR="00270BA7" w:rsidRPr="007001F1">
          <w:rPr>
            <w:rStyle w:val="Hypertextovprepojenie"/>
          </w:rPr>
          <w:t xml:space="preserve">Podlimitná zákazka </w:t>
        </w:r>
        <w:r w:rsidR="00EE44E4" w:rsidRPr="007001F1">
          <w:rPr>
            <w:rStyle w:val="Hypertextovprepojenie"/>
          </w:rPr>
          <w:t>-</w:t>
        </w:r>
        <w:r w:rsidR="00663F20">
          <w:rPr>
            <w:rStyle w:val="Hypertextovprepojenie"/>
          </w:rPr>
          <w:t xml:space="preserve"> </w:t>
        </w:r>
        <w:r w:rsidR="00B141AC" w:rsidRPr="007001F1">
          <w:rPr>
            <w:rStyle w:val="Hypertextovprepojenie"/>
          </w:rPr>
          <w:t xml:space="preserve">výzva na rokovanie </w:t>
        </w:r>
        <w:r w:rsidR="00270BA7" w:rsidRPr="007001F1">
          <w:rPr>
            <w:rStyle w:val="Hypertextovprepojenie"/>
          </w:rPr>
          <w:t>podľa § 116 ZVO</w:t>
        </w:r>
      </w:hyperlink>
    </w:p>
    <w:p w:rsidR="00270BA7" w:rsidRPr="007001F1" w:rsidRDefault="00D06C54" w:rsidP="00942F1E">
      <w:pPr>
        <w:pStyle w:val="Odsekzoznamu"/>
        <w:numPr>
          <w:ilvl w:val="0"/>
          <w:numId w:val="24"/>
        </w:numPr>
        <w:spacing w:before="120" w:after="120"/>
        <w:ind w:left="425" w:hanging="425"/>
        <w:contextualSpacing w:val="0"/>
        <w:jc w:val="both"/>
        <w:rPr>
          <w:rStyle w:val="Hypertextovprepojenie"/>
        </w:rPr>
      </w:pPr>
      <w:hyperlink w:anchor="KZ_5" w:history="1">
        <w:r w:rsidR="00270BA7" w:rsidRPr="007001F1">
          <w:rPr>
            <w:rStyle w:val="Hypertextovprepojenie"/>
          </w:rPr>
          <w:t xml:space="preserve">Nadlimitná zákazka - verejná súťaž - </w:t>
        </w:r>
        <w:r w:rsidR="00144756" w:rsidRPr="007001F1">
          <w:rPr>
            <w:rStyle w:val="Hypertextovprepojenie"/>
          </w:rPr>
          <w:t>prvá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rsidR="00270BA7" w:rsidRPr="007001F1" w:rsidRDefault="00D06C54" w:rsidP="00942F1E">
      <w:pPr>
        <w:pStyle w:val="Odsekzoznamu"/>
        <w:numPr>
          <w:ilvl w:val="0"/>
          <w:numId w:val="24"/>
        </w:numPr>
        <w:spacing w:before="120" w:after="120"/>
        <w:ind w:left="425" w:hanging="425"/>
        <w:contextualSpacing w:val="0"/>
        <w:jc w:val="both"/>
        <w:rPr>
          <w:rStyle w:val="Hypertextovprepojenie"/>
        </w:rPr>
      </w:pPr>
      <w:hyperlink w:anchor="KZ_6" w:history="1">
        <w:r w:rsidR="00270BA7" w:rsidRPr="007001F1">
          <w:rPr>
            <w:rStyle w:val="Hypertextovprepojenie"/>
          </w:rPr>
          <w:t xml:space="preserve">Nadlimitná zákazka - verejná súťaž - </w:t>
        </w:r>
        <w:r w:rsidR="00144756" w:rsidRPr="007001F1">
          <w:rPr>
            <w:rStyle w:val="Hypertextovprepojenie"/>
          </w:rPr>
          <w:t>druhá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rsidR="00270BA7" w:rsidRPr="007001F1" w:rsidRDefault="00D06C54" w:rsidP="00942F1E">
      <w:pPr>
        <w:pStyle w:val="Odsekzoznamu"/>
        <w:numPr>
          <w:ilvl w:val="0"/>
          <w:numId w:val="24"/>
        </w:numPr>
        <w:spacing w:before="120" w:after="120"/>
        <w:ind w:left="425" w:hanging="425"/>
        <w:contextualSpacing w:val="0"/>
        <w:jc w:val="both"/>
        <w:rPr>
          <w:rStyle w:val="Hypertextovprepojenie"/>
        </w:rPr>
      </w:pPr>
      <w:hyperlink w:anchor="KZ_7" w:history="1">
        <w:r w:rsidR="00270BA7" w:rsidRPr="007001F1">
          <w:rPr>
            <w:rStyle w:val="Hypertextovprepojenie"/>
          </w:rPr>
          <w:t>Nadlimitná zákazka - verejná súťaž - následná ex</w:t>
        </w:r>
        <w:r w:rsidR="0055280C">
          <w:rPr>
            <w:rStyle w:val="Hypertextovprepojenie"/>
          </w:rPr>
          <w:t xml:space="preserve"> </w:t>
        </w:r>
        <w:r w:rsidR="00270BA7" w:rsidRPr="007001F1">
          <w:rPr>
            <w:rStyle w:val="Hypertextovprepojenie"/>
          </w:rPr>
          <w:t>post kontrola</w:t>
        </w:r>
      </w:hyperlink>
    </w:p>
    <w:p w:rsidR="00270BA7" w:rsidRPr="007001F1" w:rsidRDefault="00D06C54" w:rsidP="00942F1E">
      <w:pPr>
        <w:pStyle w:val="Odsekzoznamu"/>
        <w:numPr>
          <w:ilvl w:val="0"/>
          <w:numId w:val="24"/>
        </w:numPr>
        <w:spacing w:before="120" w:after="120"/>
        <w:ind w:left="425" w:hanging="425"/>
        <w:contextualSpacing w:val="0"/>
        <w:jc w:val="both"/>
        <w:rPr>
          <w:rStyle w:val="Hypertextovprepojenie"/>
        </w:rPr>
      </w:pPr>
      <w:hyperlink w:anchor="KZ_8" w:history="1">
        <w:r w:rsidR="00270BA7" w:rsidRPr="007001F1">
          <w:rPr>
            <w:rStyle w:val="Hypertextovprepojenie"/>
          </w:rPr>
          <w:t>Nadlimitná zákazka - verejná súťaž - štandardná ex</w:t>
        </w:r>
        <w:r w:rsidR="0055280C">
          <w:rPr>
            <w:rStyle w:val="Hypertextovprepojenie"/>
          </w:rPr>
          <w:t xml:space="preserve"> </w:t>
        </w:r>
        <w:r w:rsidR="00270BA7" w:rsidRPr="007001F1">
          <w:rPr>
            <w:rStyle w:val="Hypertextovprepojenie"/>
          </w:rPr>
          <w:t>post kontrola</w:t>
        </w:r>
      </w:hyperlink>
    </w:p>
    <w:p w:rsidR="00270BA7" w:rsidRPr="007001F1" w:rsidRDefault="00D06C54" w:rsidP="00942F1E">
      <w:pPr>
        <w:pStyle w:val="Odsekzoznamu"/>
        <w:numPr>
          <w:ilvl w:val="0"/>
          <w:numId w:val="24"/>
        </w:numPr>
        <w:spacing w:before="120" w:after="120"/>
        <w:ind w:left="425" w:hanging="425"/>
        <w:contextualSpacing w:val="0"/>
        <w:jc w:val="both"/>
        <w:rPr>
          <w:rStyle w:val="Hypertextovprepojenie"/>
        </w:rPr>
      </w:pPr>
      <w:hyperlink w:anchor="KZ_9" w:history="1">
        <w:r w:rsidR="00270BA7" w:rsidRPr="007001F1">
          <w:rPr>
            <w:rStyle w:val="Hypertextovprepojenie"/>
          </w:rPr>
          <w:t xml:space="preserve">Nadlimitná zákazka realizovaná cez elektronické trhovisko - </w:t>
        </w:r>
        <w:r w:rsidR="00144756" w:rsidRPr="007001F1">
          <w:rPr>
            <w:rStyle w:val="Hypertextovprepojenie"/>
          </w:rPr>
          <w:t>prvá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rsidR="00270BA7" w:rsidRPr="007001F1" w:rsidRDefault="00D06C54" w:rsidP="00942F1E">
      <w:pPr>
        <w:pStyle w:val="Odsekzoznamu"/>
        <w:numPr>
          <w:ilvl w:val="0"/>
          <w:numId w:val="24"/>
        </w:numPr>
        <w:spacing w:before="120" w:after="120"/>
        <w:ind w:left="425" w:hanging="425"/>
        <w:contextualSpacing w:val="0"/>
        <w:jc w:val="both"/>
        <w:rPr>
          <w:rStyle w:val="Hypertextovprepojenie"/>
        </w:rPr>
      </w:pPr>
      <w:hyperlink w:anchor="KZ_10" w:history="1">
        <w:r w:rsidR="00270BA7" w:rsidRPr="007001F1">
          <w:rPr>
            <w:rStyle w:val="Hypertextovprepojenie"/>
          </w:rPr>
          <w:t xml:space="preserve">Nadlimitná zákazka realizovaná cez elektronické trhovisko - </w:t>
        </w:r>
        <w:r w:rsidR="00144756" w:rsidRPr="007001F1">
          <w:rPr>
            <w:rStyle w:val="Hypertextovprepojenie"/>
          </w:rPr>
          <w:t>druhá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rsidR="00270BA7" w:rsidRPr="007001F1" w:rsidRDefault="00D06C54" w:rsidP="00942F1E">
      <w:pPr>
        <w:pStyle w:val="Odsekzoznamu"/>
        <w:numPr>
          <w:ilvl w:val="0"/>
          <w:numId w:val="24"/>
        </w:numPr>
        <w:spacing w:before="120" w:after="120"/>
        <w:ind w:left="425" w:hanging="425"/>
        <w:contextualSpacing w:val="0"/>
        <w:jc w:val="both"/>
        <w:rPr>
          <w:rStyle w:val="Hypertextovprepojenie"/>
        </w:rPr>
      </w:pPr>
      <w:hyperlink w:anchor="KZ_11" w:history="1">
        <w:r w:rsidR="00270BA7" w:rsidRPr="007001F1">
          <w:rPr>
            <w:rStyle w:val="Hypertextovprepojenie"/>
          </w:rPr>
          <w:t>Nadlimitná zákazka realizovaná cez elektronické trhovisko - následná ex</w:t>
        </w:r>
        <w:r w:rsidR="0055280C">
          <w:rPr>
            <w:rStyle w:val="Hypertextovprepojenie"/>
          </w:rPr>
          <w:t xml:space="preserve"> </w:t>
        </w:r>
        <w:r w:rsidR="00270BA7" w:rsidRPr="007001F1">
          <w:rPr>
            <w:rStyle w:val="Hypertextovprepojenie"/>
          </w:rPr>
          <w:t>post kontrola</w:t>
        </w:r>
      </w:hyperlink>
    </w:p>
    <w:p w:rsidR="00270BA7" w:rsidRPr="007001F1" w:rsidRDefault="00D06C54" w:rsidP="00942F1E">
      <w:pPr>
        <w:pStyle w:val="Odsekzoznamu"/>
        <w:numPr>
          <w:ilvl w:val="0"/>
          <w:numId w:val="24"/>
        </w:numPr>
        <w:spacing w:before="120" w:after="120"/>
        <w:ind w:left="425" w:hanging="425"/>
        <w:contextualSpacing w:val="0"/>
        <w:jc w:val="both"/>
        <w:rPr>
          <w:rStyle w:val="Hypertextovprepojenie"/>
        </w:rPr>
      </w:pPr>
      <w:hyperlink w:anchor="KZ_12" w:history="1">
        <w:r w:rsidR="00270BA7" w:rsidRPr="007001F1">
          <w:rPr>
            <w:rStyle w:val="Hypertextovprepojenie"/>
          </w:rPr>
          <w:t>Nadlimitná zákazka realizovaná cez elektronické trhovisko - štandardná ex</w:t>
        </w:r>
        <w:r w:rsidR="0055280C">
          <w:rPr>
            <w:rStyle w:val="Hypertextovprepojenie"/>
          </w:rPr>
          <w:t xml:space="preserve"> </w:t>
        </w:r>
        <w:r w:rsidR="00270BA7" w:rsidRPr="007001F1">
          <w:rPr>
            <w:rStyle w:val="Hypertextovprepojenie"/>
          </w:rPr>
          <w:t>post kontrola</w:t>
        </w:r>
      </w:hyperlink>
    </w:p>
    <w:p w:rsidR="00270BA7" w:rsidRPr="007001F1" w:rsidRDefault="00D06C54" w:rsidP="00942F1E">
      <w:pPr>
        <w:pStyle w:val="Odsekzoznamu"/>
        <w:numPr>
          <w:ilvl w:val="0"/>
          <w:numId w:val="24"/>
        </w:numPr>
        <w:spacing w:before="120" w:after="120"/>
        <w:ind w:left="425" w:hanging="425"/>
        <w:contextualSpacing w:val="0"/>
        <w:jc w:val="both"/>
        <w:rPr>
          <w:rStyle w:val="Hypertextovprepojenie"/>
        </w:rPr>
      </w:pPr>
      <w:hyperlink w:anchor="KZ_13" w:history="1">
        <w:r w:rsidR="00270BA7" w:rsidRPr="007001F1">
          <w:rPr>
            <w:rStyle w:val="Hypertextovprepojenie"/>
          </w:rPr>
          <w:t xml:space="preserve">Nadlimitná zákazka - užšia súťaž - </w:t>
        </w:r>
        <w:r w:rsidR="00144756" w:rsidRPr="007001F1">
          <w:rPr>
            <w:rStyle w:val="Hypertextovprepojenie"/>
          </w:rPr>
          <w:t>prvá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rsidR="00270BA7" w:rsidRPr="007001F1" w:rsidRDefault="00D06C54" w:rsidP="00942F1E">
      <w:pPr>
        <w:pStyle w:val="Odsekzoznamu"/>
        <w:numPr>
          <w:ilvl w:val="0"/>
          <w:numId w:val="24"/>
        </w:numPr>
        <w:spacing w:before="120" w:after="120"/>
        <w:ind w:left="425" w:hanging="425"/>
        <w:contextualSpacing w:val="0"/>
        <w:jc w:val="both"/>
        <w:rPr>
          <w:rStyle w:val="Hypertextovprepojenie"/>
        </w:rPr>
      </w:pPr>
      <w:hyperlink w:anchor="KZ_14" w:history="1">
        <w:r w:rsidR="00270BA7" w:rsidRPr="007001F1">
          <w:rPr>
            <w:rStyle w:val="Hypertextovprepojenie"/>
          </w:rPr>
          <w:t xml:space="preserve">Nadlimitná zákazka - užšia súťaž - </w:t>
        </w:r>
        <w:r w:rsidR="00144756" w:rsidRPr="007001F1">
          <w:rPr>
            <w:rStyle w:val="Hypertextovprepojenie"/>
          </w:rPr>
          <w:t>druhá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rsidR="00270BA7" w:rsidRPr="007001F1" w:rsidRDefault="00D06C54" w:rsidP="00942F1E">
      <w:pPr>
        <w:pStyle w:val="Odsekzoznamu"/>
        <w:numPr>
          <w:ilvl w:val="0"/>
          <w:numId w:val="24"/>
        </w:numPr>
        <w:spacing w:before="120" w:after="120"/>
        <w:ind w:left="425" w:hanging="425"/>
        <w:contextualSpacing w:val="0"/>
        <w:jc w:val="both"/>
        <w:rPr>
          <w:rStyle w:val="Hypertextovprepojenie"/>
        </w:rPr>
      </w:pPr>
      <w:hyperlink w:anchor="KZ_15" w:history="1">
        <w:r w:rsidR="00270BA7" w:rsidRPr="007001F1">
          <w:rPr>
            <w:rStyle w:val="Hypertextovprepojenie"/>
          </w:rPr>
          <w:t>Nadlimitná zákazka - užšia súťaž - následná ex</w:t>
        </w:r>
        <w:r w:rsidR="0055280C">
          <w:rPr>
            <w:rStyle w:val="Hypertextovprepojenie"/>
          </w:rPr>
          <w:t xml:space="preserve"> </w:t>
        </w:r>
        <w:r w:rsidR="00270BA7" w:rsidRPr="007001F1">
          <w:rPr>
            <w:rStyle w:val="Hypertextovprepojenie"/>
          </w:rPr>
          <w:t>post kontrola</w:t>
        </w:r>
      </w:hyperlink>
    </w:p>
    <w:p w:rsidR="00270BA7" w:rsidRPr="007001F1" w:rsidRDefault="00D06C54" w:rsidP="00942F1E">
      <w:pPr>
        <w:pStyle w:val="Odsekzoznamu"/>
        <w:numPr>
          <w:ilvl w:val="0"/>
          <w:numId w:val="24"/>
        </w:numPr>
        <w:spacing w:before="120" w:after="120"/>
        <w:ind w:left="425" w:hanging="425"/>
        <w:contextualSpacing w:val="0"/>
        <w:jc w:val="both"/>
        <w:rPr>
          <w:rStyle w:val="Hypertextovprepojenie"/>
        </w:rPr>
      </w:pPr>
      <w:hyperlink w:anchor="KZ_16" w:history="1">
        <w:r w:rsidR="00270BA7" w:rsidRPr="007001F1">
          <w:rPr>
            <w:rStyle w:val="Hypertextovprepojenie"/>
          </w:rPr>
          <w:t>Nadlimitná zákazka - užšia súťaž - štandardná ex</w:t>
        </w:r>
        <w:r w:rsidR="0055280C">
          <w:rPr>
            <w:rStyle w:val="Hypertextovprepojenie"/>
          </w:rPr>
          <w:t xml:space="preserve"> </w:t>
        </w:r>
        <w:r w:rsidR="00270BA7" w:rsidRPr="007001F1">
          <w:rPr>
            <w:rStyle w:val="Hypertextovprepojenie"/>
          </w:rPr>
          <w:t>post kontrola</w:t>
        </w:r>
      </w:hyperlink>
    </w:p>
    <w:p w:rsidR="00270BA7" w:rsidRPr="007001F1" w:rsidRDefault="00D06C54" w:rsidP="00942F1E">
      <w:pPr>
        <w:pStyle w:val="Odsekzoznamu"/>
        <w:numPr>
          <w:ilvl w:val="0"/>
          <w:numId w:val="24"/>
        </w:numPr>
        <w:spacing w:before="120" w:after="120"/>
        <w:ind w:left="425" w:hanging="425"/>
        <w:contextualSpacing w:val="0"/>
        <w:jc w:val="both"/>
        <w:rPr>
          <w:rStyle w:val="Hypertextovprepojenie"/>
        </w:rPr>
      </w:pPr>
      <w:hyperlink w:anchor="KZ_17" w:history="1">
        <w:r w:rsidR="00270BA7" w:rsidRPr="007001F1">
          <w:rPr>
            <w:rStyle w:val="Hypertextovprepojenie"/>
          </w:rPr>
          <w:t xml:space="preserve">Nadlimitná zákazka - priame rokovacie konanie - </w:t>
        </w:r>
        <w:r w:rsidR="00144756" w:rsidRPr="007001F1">
          <w:rPr>
            <w:rStyle w:val="Hypertextovprepojenie"/>
          </w:rPr>
          <w:t>prvá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rsidR="00270BA7" w:rsidRPr="007001F1" w:rsidRDefault="00D06C54" w:rsidP="00942F1E">
      <w:pPr>
        <w:pStyle w:val="Odsekzoznamu"/>
        <w:numPr>
          <w:ilvl w:val="0"/>
          <w:numId w:val="24"/>
        </w:numPr>
        <w:spacing w:before="120" w:after="120"/>
        <w:ind w:left="425" w:hanging="425"/>
        <w:contextualSpacing w:val="0"/>
        <w:jc w:val="both"/>
        <w:rPr>
          <w:rStyle w:val="Hypertextovprepojenie"/>
        </w:rPr>
      </w:pPr>
      <w:hyperlink w:anchor="KZ_18" w:history="1">
        <w:r w:rsidR="00270BA7" w:rsidRPr="007001F1">
          <w:rPr>
            <w:rStyle w:val="Hypertextovprepojenie"/>
          </w:rPr>
          <w:t xml:space="preserve">Nadlimitná zákazka - priame rokovacie konanie - </w:t>
        </w:r>
        <w:r w:rsidR="00144756" w:rsidRPr="007001F1">
          <w:rPr>
            <w:rStyle w:val="Hypertextovprepojenie"/>
          </w:rPr>
          <w:t>druhá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rsidR="00270BA7" w:rsidRPr="007001F1" w:rsidRDefault="00D06C54" w:rsidP="00942F1E">
      <w:pPr>
        <w:pStyle w:val="Odsekzoznamu"/>
        <w:numPr>
          <w:ilvl w:val="0"/>
          <w:numId w:val="24"/>
        </w:numPr>
        <w:spacing w:before="120" w:after="120"/>
        <w:ind w:left="425" w:hanging="425"/>
        <w:contextualSpacing w:val="0"/>
        <w:jc w:val="both"/>
        <w:rPr>
          <w:rStyle w:val="Hypertextovprepojenie"/>
        </w:rPr>
      </w:pPr>
      <w:hyperlink w:anchor="KZ_19" w:history="1">
        <w:r w:rsidR="00270BA7" w:rsidRPr="007001F1">
          <w:rPr>
            <w:rStyle w:val="Hypertextovprepojenie"/>
          </w:rPr>
          <w:t>Nadlimitná zákazka - priame rokovacie konanie - následná ex</w:t>
        </w:r>
        <w:r w:rsidR="0055280C">
          <w:rPr>
            <w:rStyle w:val="Hypertextovprepojenie"/>
          </w:rPr>
          <w:t xml:space="preserve"> </w:t>
        </w:r>
        <w:r w:rsidR="00270BA7" w:rsidRPr="007001F1">
          <w:rPr>
            <w:rStyle w:val="Hypertextovprepojenie"/>
          </w:rPr>
          <w:t>post kontrola</w:t>
        </w:r>
      </w:hyperlink>
    </w:p>
    <w:p w:rsidR="00D47CB5" w:rsidRPr="007001F1" w:rsidRDefault="00D06C54" w:rsidP="00942F1E">
      <w:pPr>
        <w:pStyle w:val="Odsekzoznamu"/>
        <w:numPr>
          <w:ilvl w:val="0"/>
          <w:numId w:val="24"/>
        </w:numPr>
        <w:spacing w:before="120" w:after="120"/>
        <w:ind w:left="425" w:hanging="425"/>
        <w:contextualSpacing w:val="0"/>
        <w:jc w:val="both"/>
        <w:rPr>
          <w:rStyle w:val="Hypertextovprepojenie"/>
        </w:rPr>
      </w:pPr>
      <w:hyperlink w:anchor="KZ_20" w:history="1">
        <w:r w:rsidR="00D47CB5" w:rsidRPr="007001F1">
          <w:rPr>
            <w:rStyle w:val="Hypertextovprepojenie"/>
          </w:rPr>
          <w:t>Nadlimitná zákazka - priame rokovacie konanie - štandardná ex</w:t>
        </w:r>
        <w:r w:rsidR="0055280C">
          <w:rPr>
            <w:rStyle w:val="Hypertextovprepojenie"/>
          </w:rPr>
          <w:t xml:space="preserve"> </w:t>
        </w:r>
        <w:r w:rsidR="00D47CB5" w:rsidRPr="007001F1">
          <w:rPr>
            <w:rStyle w:val="Hypertextovprepojenie"/>
          </w:rPr>
          <w:t>post kontrola</w:t>
        </w:r>
      </w:hyperlink>
    </w:p>
    <w:p w:rsidR="00D47CB5" w:rsidRPr="007001F1" w:rsidRDefault="00D06C54" w:rsidP="00942F1E">
      <w:pPr>
        <w:pStyle w:val="Odsekzoznamu"/>
        <w:numPr>
          <w:ilvl w:val="0"/>
          <w:numId w:val="24"/>
        </w:numPr>
        <w:spacing w:before="120" w:after="120"/>
        <w:ind w:left="425" w:hanging="425"/>
        <w:contextualSpacing w:val="0"/>
        <w:jc w:val="both"/>
        <w:rPr>
          <w:rStyle w:val="Hypertextovprepojenie"/>
        </w:rPr>
      </w:pPr>
      <w:hyperlink w:anchor="KZ_21" w:history="1">
        <w:r w:rsidR="00D47CB5" w:rsidRPr="007001F1">
          <w:rPr>
            <w:rStyle w:val="Hypertextovprepojenie"/>
          </w:rPr>
          <w:t xml:space="preserve">Nadlimitná zákazka - rokovacie konanie so zverejnením - </w:t>
        </w:r>
        <w:r w:rsidR="00144756" w:rsidRPr="007001F1">
          <w:rPr>
            <w:rStyle w:val="Hypertextovprepojenie"/>
          </w:rPr>
          <w:t>prvá</w:t>
        </w:r>
        <w:r w:rsidR="00D47CB5" w:rsidRPr="007001F1">
          <w:rPr>
            <w:rStyle w:val="Hypertextovprepojenie"/>
          </w:rPr>
          <w:t xml:space="preserve"> ex</w:t>
        </w:r>
        <w:r w:rsidR="0055280C">
          <w:rPr>
            <w:rStyle w:val="Hypertextovprepojenie"/>
          </w:rPr>
          <w:t xml:space="preserve"> </w:t>
        </w:r>
        <w:r w:rsidR="00D47CB5" w:rsidRPr="007001F1">
          <w:rPr>
            <w:rStyle w:val="Hypertextovprepojenie"/>
          </w:rPr>
          <w:t>ante kontrola</w:t>
        </w:r>
      </w:hyperlink>
    </w:p>
    <w:p w:rsidR="00D47CB5" w:rsidRPr="007001F1" w:rsidRDefault="00D06C54" w:rsidP="00942F1E">
      <w:pPr>
        <w:pStyle w:val="Odsekzoznamu"/>
        <w:numPr>
          <w:ilvl w:val="0"/>
          <w:numId w:val="24"/>
        </w:numPr>
        <w:spacing w:before="120" w:after="120"/>
        <w:ind w:left="425" w:hanging="425"/>
        <w:contextualSpacing w:val="0"/>
        <w:jc w:val="both"/>
        <w:rPr>
          <w:rStyle w:val="Hypertextovprepojenie"/>
        </w:rPr>
      </w:pPr>
      <w:hyperlink w:anchor="KZ_22" w:history="1">
        <w:r w:rsidR="00D47CB5" w:rsidRPr="007001F1">
          <w:rPr>
            <w:rStyle w:val="Hypertextovprepojenie"/>
          </w:rPr>
          <w:t xml:space="preserve">Nadlimitná zákazka - rokovacie konanie so zverejnením - </w:t>
        </w:r>
        <w:r w:rsidR="00144756" w:rsidRPr="007001F1">
          <w:rPr>
            <w:rStyle w:val="Hypertextovprepojenie"/>
          </w:rPr>
          <w:t>druhá</w:t>
        </w:r>
        <w:r w:rsidR="00D47CB5" w:rsidRPr="007001F1">
          <w:rPr>
            <w:rStyle w:val="Hypertextovprepojenie"/>
          </w:rPr>
          <w:t xml:space="preserve"> ex</w:t>
        </w:r>
        <w:r w:rsidR="0055280C">
          <w:rPr>
            <w:rStyle w:val="Hypertextovprepojenie"/>
          </w:rPr>
          <w:t xml:space="preserve"> </w:t>
        </w:r>
        <w:r w:rsidR="00D47CB5" w:rsidRPr="007001F1">
          <w:rPr>
            <w:rStyle w:val="Hypertextovprepojenie"/>
          </w:rPr>
          <w:t>ante kontrola</w:t>
        </w:r>
      </w:hyperlink>
    </w:p>
    <w:p w:rsidR="00D47CB5" w:rsidRPr="007001F1" w:rsidRDefault="00D06C54" w:rsidP="00942F1E">
      <w:pPr>
        <w:pStyle w:val="Odsekzoznamu"/>
        <w:numPr>
          <w:ilvl w:val="0"/>
          <w:numId w:val="24"/>
        </w:numPr>
        <w:spacing w:before="120" w:after="120"/>
        <w:ind w:left="425" w:hanging="425"/>
        <w:contextualSpacing w:val="0"/>
        <w:jc w:val="both"/>
        <w:rPr>
          <w:rStyle w:val="Hypertextovprepojenie"/>
        </w:rPr>
      </w:pPr>
      <w:hyperlink w:anchor="KZ_23" w:history="1">
        <w:r w:rsidR="00D47CB5" w:rsidRPr="007001F1">
          <w:rPr>
            <w:rStyle w:val="Hypertextovprepojenie"/>
          </w:rPr>
          <w:t>Nadlimitná zákazka - rokovacie konanie so zverejnením - následná ex</w:t>
        </w:r>
        <w:r w:rsidR="0055280C">
          <w:rPr>
            <w:rStyle w:val="Hypertextovprepojenie"/>
          </w:rPr>
          <w:t xml:space="preserve"> </w:t>
        </w:r>
        <w:r w:rsidR="00D47CB5" w:rsidRPr="007001F1">
          <w:rPr>
            <w:rStyle w:val="Hypertextovprepojenie"/>
          </w:rPr>
          <w:t>post kontrola</w:t>
        </w:r>
      </w:hyperlink>
    </w:p>
    <w:p w:rsidR="00D47CB5" w:rsidRPr="007001F1" w:rsidRDefault="00D06C54" w:rsidP="00942F1E">
      <w:pPr>
        <w:pStyle w:val="Odsekzoznamu"/>
        <w:numPr>
          <w:ilvl w:val="0"/>
          <w:numId w:val="24"/>
        </w:numPr>
        <w:spacing w:before="120" w:after="120"/>
        <w:ind w:left="425" w:hanging="425"/>
        <w:contextualSpacing w:val="0"/>
        <w:jc w:val="both"/>
        <w:rPr>
          <w:rStyle w:val="Hypertextovprepojenie"/>
        </w:rPr>
      </w:pPr>
      <w:hyperlink w:anchor="KZ_24" w:history="1">
        <w:r w:rsidR="00D47CB5" w:rsidRPr="007001F1">
          <w:rPr>
            <w:rStyle w:val="Hypertextovprepojenie"/>
          </w:rPr>
          <w:t>Nadlimitná zákazka - rokovacie konanie so zverejnením - štandardná ex</w:t>
        </w:r>
        <w:r w:rsidR="0055280C">
          <w:rPr>
            <w:rStyle w:val="Hypertextovprepojenie"/>
          </w:rPr>
          <w:t xml:space="preserve"> </w:t>
        </w:r>
        <w:r w:rsidR="00D47CB5" w:rsidRPr="007001F1">
          <w:rPr>
            <w:rStyle w:val="Hypertextovprepojenie"/>
          </w:rPr>
          <w:t>post kontrola</w:t>
        </w:r>
      </w:hyperlink>
    </w:p>
    <w:p w:rsidR="00D47CB5" w:rsidRPr="007001F1" w:rsidRDefault="00D06C54" w:rsidP="00942F1E">
      <w:pPr>
        <w:pStyle w:val="Odsekzoznamu"/>
        <w:numPr>
          <w:ilvl w:val="0"/>
          <w:numId w:val="24"/>
        </w:numPr>
        <w:spacing w:before="120" w:after="120"/>
        <w:ind w:left="425" w:hanging="425"/>
        <w:contextualSpacing w:val="0"/>
        <w:jc w:val="both"/>
        <w:rPr>
          <w:rStyle w:val="Hypertextovprepojenie"/>
        </w:rPr>
      </w:pPr>
      <w:hyperlink w:anchor="KZ_25" w:history="1">
        <w:r w:rsidR="00D47CB5" w:rsidRPr="007001F1">
          <w:rPr>
            <w:rStyle w:val="Hypertextovprepojenie"/>
          </w:rPr>
          <w:t xml:space="preserve">Nadlimitná zákazka - súťažný dialóg - </w:t>
        </w:r>
        <w:r w:rsidR="00144756" w:rsidRPr="007001F1">
          <w:rPr>
            <w:rStyle w:val="Hypertextovprepojenie"/>
          </w:rPr>
          <w:t>prvá</w:t>
        </w:r>
        <w:r w:rsidR="00D47CB5" w:rsidRPr="007001F1">
          <w:rPr>
            <w:rStyle w:val="Hypertextovprepojenie"/>
          </w:rPr>
          <w:t xml:space="preserve"> ex</w:t>
        </w:r>
        <w:r w:rsidR="0055280C">
          <w:rPr>
            <w:rStyle w:val="Hypertextovprepojenie"/>
          </w:rPr>
          <w:t xml:space="preserve"> </w:t>
        </w:r>
        <w:r w:rsidR="00D47CB5" w:rsidRPr="007001F1">
          <w:rPr>
            <w:rStyle w:val="Hypertextovprepojenie"/>
          </w:rPr>
          <w:t>ante kontrola</w:t>
        </w:r>
      </w:hyperlink>
    </w:p>
    <w:p w:rsidR="00D47CB5" w:rsidRPr="007001F1" w:rsidRDefault="00D06C54" w:rsidP="00942F1E">
      <w:pPr>
        <w:pStyle w:val="Odsekzoznamu"/>
        <w:numPr>
          <w:ilvl w:val="0"/>
          <w:numId w:val="24"/>
        </w:numPr>
        <w:spacing w:before="120" w:after="120"/>
        <w:ind w:left="425" w:hanging="425"/>
        <w:contextualSpacing w:val="0"/>
        <w:jc w:val="both"/>
        <w:rPr>
          <w:rStyle w:val="Hypertextovprepojenie"/>
        </w:rPr>
      </w:pPr>
      <w:hyperlink w:anchor="KZ_26" w:history="1">
        <w:r w:rsidR="008F02DE" w:rsidRPr="007001F1">
          <w:rPr>
            <w:rStyle w:val="Hypertextovprepojenie"/>
          </w:rPr>
          <w:t xml:space="preserve">Nadlimitná zákazka - súťažný dialóg - </w:t>
        </w:r>
        <w:r w:rsidR="00144756" w:rsidRPr="007001F1">
          <w:rPr>
            <w:rStyle w:val="Hypertextovprepojenie"/>
          </w:rPr>
          <w:t>druhá</w:t>
        </w:r>
        <w:r w:rsidR="008F02DE" w:rsidRPr="007001F1">
          <w:rPr>
            <w:rStyle w:val="Hypertextovprepojenie"/>
          </w:rPr>
          <w:t xml:space="preserve"> ex</w:t>
        </w:r>
        <w:r w:rsidR="0055280C">
          <w:rPr>
            <w:rStyle w:val="Hypertextovprepojenie"/>
          </w:rPr>
          <w:t xml:space="preserve"> </w:t>
        </w:r>
        <w:r w:rsidR="008F02DE" w:rsidRPr="007001F1">
          <w:rPr>
            <w:rStyle w:val="Hypertextovprepojenie"/>
          </w:rPr>
          <w:t>ante kontrola</w:t>
        </w:r>
      </w:hyperlink>
    </w:p>
    <w:p w:rsidR="008F02DE" w:rsidRPr="007001F1" w:rsidRDefault="00D06C54" w:rsidP="00942F1E">
      <w:pPr>
        <w:pStyle w:val="Odsekzoznamu"/>
        <w:numPr>
          <w:ilvl w:val="0"/>
          <w:numId w:val="24"/>
        </w:numPr>
        <w:spacing w:before="120" w:after="120"/>
        <w:ind w:left="425" w:hanging="425"/>
        <w:contextualSpacing w:val="0"/>
        <w:jc w:val="both"/>
        <w:rPr>
          <w:rStyle w:val="Hypertextovprepojenie"/>
        </w:rPr>
      </w:pPr>
      <w:hyperlink w:anchor="KZ_27" w:history="1">
        <w:r w:rsidR="008F02DE" w:rsidRPr="007001F1">
          <w:rPr>
            <w:rStyle w:val="Hypertextovprepojenie"/>
          </w:rPr>
          <w:t>Nadlimitná zákazka - súťažný dialóg - následná ex</w:t>
        </w:r>
        <w:r w:rsidR="0055280C">
          <w:rPr>
            <w:rStyle w:val="Hypertextovprepojenie"/>
          </w:rPr>
          <w:t xml:space="preserve"> </w:t>
        </w:r>
        <w:r w:rsidR="008F02DE" w:rsidRPr="007001F1">
          <w:rPr>
            <w:rStyle w:val="Hypertextovprepojenie"/>
          </w:rPr>
          <w:t>post kontrola</w:t>
        </w:r>
      </w:hyperlink>
    </w:p>
    <w:p w:rsidR="008F02DE" w:rsidRPr="007001F1" w:rsidRDefault="00D06C54" w:rsidP="00942F1E">
      <w:pPr>
        <w:pStyle w:val="Odsekzoznamu"/>
        <w:numPr>
          <w:ilvl w:val="0"/>
          <w:numId w:val="24"/>
        </w:numPr>
        <w:spacing w:before="120" w:after="120"/>
        <w:ind w:left="425" w:hanging="425"/>
        <w:contextualSpacing w:val="0"/>
        <w:jc w:val="both"/>
        <w:rPr>
          <w:rStyle w:val="Hypertextovprepojenie"/>
        </w:rPr>
      </w:pPr>
      <w:hyperlink w:anchor="KZ_28" w:history="1">
        <w:r w:rsidR="008F02DE" w:rsidRPr="007001F1">
          <w:rPr>
            <w:rStyle w:val="Hypertextovprepojenie"/>
          </w:rPr>
          <w:t>Nadlimitná zákazka - súťažný dialóg - štandardná ex</w:t>
        </w:r>
        <w:r w:rsidR="000A3667">
          <w:rPr>
            <w:rStyle w:val="Hypertextovprepojenie"/>
          </w:rPr>
          <w:t xml:space="preserve"> </w:t>
        </w:r>
        <w:r w:rsidR="008F02DE" w:rsidRPr="007001F1">
          <w:rPr>
            <w:rStyle w:val="Hypertextovprepojenie"/>
          </w:rPr>
          <w:t>post kontrola</w:t>
        </w:r>
      </w:hyperlink>
    </w:p>
    <w:p w:rsidR="008F02DE" w:rsidRPr="007001F1" w:rsidRDefault="00D06C54" w:rsidP="00942F1E">
      <w:pPr>
        <w:pStyle w:val="Odsekzoznamu"/>
        <w:numPr>
          <w:ilvl w:val="0"/>
          <w:numId w:val="24"/>
        </w:numPr>
        <w:spacing w:before="120" w:after="120"/>
        <w:ind w:left="425" w:hanging="425"/>
        <w:contextualSpacing w:val="0"/>
        <w:jc w:val="both"/>
        <w:rPr>
          <w:rStyle w:val="Hypertextovprepojenie"/>
        </w:rPr>
      </w:pPr>
      <w:hyperlink w:anchor="KZ_29" w:history="1">
        <w:r w:rsidR="008F02DE" w:rsidRPr="007001F1">
          <w:rPr>
            <w:rStyle w:val="Hypertextovprepojenie"/>
          </w:rPr>
          <w:t xml:space="preserve">Nadlimitná zákazka - súťaž návrhov - </w:t>
        </w:r>
        <w:r w:rsidR="00144756" w:rsidRPr="007001F1">
          <w:rPr>
            <w:rStyle w:val="Hypertextovprepojenie"/>
          </w:rPr>
          <w:t>prvá</w:t>
        </w:r>
        <w:r w:rsidR="008F02DE" w:rsidRPr="007001F1">
          <w:rPr>
            <w:rStyle w:val="Hypertextovprepojenie"/>
          </w:rPr>
          <w:t xml:space="preserve"> ex</w:t>
        </w:r>
        <w:r w:rsidR="0055280C">
          <w:rPr>
            <w:rStyle w:val="Hypertextovprepojenie"/>
          </w:rPr>
          <w:t xml:space="preserve"> </w:t>
        </w:r>
        <w:r w:rsidR="008F02DE" w:rsidRPr="007001F1">
          <w:rPr>
            <w:rStyle w:val="Hypertextovprepojenie"/>
          </w:rPr>
          <w:t>ante kontrola</w:t>
        </w:r>
      </w:hyperlink>
    </w:p>
    <w:p w:rsidR="008F02DE" w:rsidRPr="007001F1" w:rsidRDefault="00D06C54" w:rsidP="00942F1E">
      <w:pPr>
        <w:pStyle w:val="Odsekzoznamu"/>
        <w:numPr>
          <w:ilvl w:val="0"/>
          <w:numId w:val="24"/>
        </w:numPr>
        <w:spacing w:before="120" w:after="120"/>
        <w:ind w:left="425" w:hanging="425"/>
        <w:contextualSpacing w:val="0"/>
        <w:jc w:val="both"/>
        <w:rPr>
          <w:rStyle w:val="Hypertextovprepojenie"/>
        </w:rPr>
      </w:pPr>
      <w:hyperlink w:anchor="KZ_30" w:history="1">
        <w:r w:rsidR="008F02DE" w:rsidRPr="007001F1">
          <w:rPr>
            <w:rStyle w:val="Hypertextovprepojenie"/>
          </w:rPr>
          <w:t xml:space="preserve">Nadlimitná zákazka - súťaž návrhov - </w:t>
        </w:r>
        <w:r w:rsidR="00144756" w:rsidRPr="007001F1">
          <w:rPr>
            <w:rStyle w:val="Hypertextovprepojenie"/>
          </w:rPr>
          <w:t>druhá</w:t>
        </w:r>
        <w:r w:rsidR="008F02DE" w:rsidRPr="007001F1">
          <w:rPr>
            <w:rStyle w:val="Hypertextovprepojenie"/>
          </w:rPr>
          <w:t xml:space="preserve"> ex</w:t>
        </w:r>
        <w:r w:rsidR="0055280C">
          <w:rPr>
            <w:rStyle w:val="Hypertextovprepojenie"/>
          </w:rPr>
          <w:t xml:space="preserve"> </w:t>
        </w:r>
        <w:r w:rsidR="008F02DE" w:rsidRPr="007001F1">
          <w:rPr>
            <w:rStyle w:val="Hypertextovprepojenie"/>
          </w:rPr>
          <w:t>ante kontrola</w:t>
        </w:r>
      </w:hyperlink>
    </w:p>
    <w:p w:rsidR="008F02DE" w:rsidRPr="007001F1" w:rsidRDefault="00D06C54" w:rsidP="00942F1E">
      <w:pPr>
        <w:pStyle w:val="Odsekzoznamu"/>
        <w:numPr>
          <w:ilvl w:val="0"/>
          <w:numId w:val="24"/>
        </w:numPr>
        <w:spacing w:before="120" w:after="120"/>
        <w:ind w:left="425" w:hanging="425"/>
        <w:contextualSpacing w:val="0"/>
        <w:jc w:val="both"/>
        <w:rPr>
          <w:rStyle w:val="Hypertextovprepojenie"/>
        </w:rPr>
      </w:pPr>
      <w:hyperlink w:anchor="KZ_31" w:history="1">
        <w:r w:rsidR="008F02DE" w:rsidRPr="007001F1">
          <w:rPr>
            <w:rStyle w:val="Hypertextovprepojenie"/>
          </w:rPr>
          <w:t>Nadlimitná zákazka - súťaž návrhov - následná ex</w:t>
        </w:r>
        <w:r w:rsidR="0055280C">
          <w:rPr>
            <w:rStyle w:val="Hypertextovprepojenie"/>
          </w:rPr>
          <w:t xml:space="preserve"> </w:t>
        </w:r>
        <w:r w:rsidR="008F02DE" w:rsidRPr="007001F1">
          <w:rPr>
            <w:rStyle w:val="Hypertextovprepojenie"/>
          </w:rPr>
          <w:t>post kontrola</w:t>
        </w:r>
      </w:hyperlink>
    </w:p>
    <w:p w:rsidR="008F02DE" w:rsidRPr="007001F1" w:rsidRDefault="00D06C54" w:rsidP="00942F1E">
      <w:pPr>
        <w:pStyle w:val="Odsekzoznamu"/>
        <w:numPr>
          <w:ilvl w:val="0"/>
          <w:numId w:val="24"/>
        </w:numPr>
        <w:spacing w:before="120" w:after="120"/>
        <w:ind w:left="425" w:hanging="425"/>
        <w:contextualSpacing w:val="0"/>
        <w:jc w:val="both"/>
        <w:rPr>
          <w:rStyle w:val="Hypertextovprepojenie"/>
        </w:rPr>
      </w:pPr>
      <w:hyperlink w:anchor="KZ_32" w:history="1">
        <w:r w:rsidR="008F02DE" w:rsidRPr="007001F1">
          <w:rPr>
            <w:rStyle w:val="Hypertextovprepojenie"/>
          </w:rPr>
          <w:t>Nadlimitná zákazka - súťaž návrhov - štandardná ex</w:t>
        </w:r>
        <w:r w:rsidR="0055280C">
          <w:rPr>
            <w:rStyle w:val="Hypertextovprepojenie"/>
          </w:rPr>
          <w:t xml:space="preserve"> </w:t>
        </w:r>
        <w:r w:rsidR="008F02DE" w:rsidRPr="007001F1">
          <w:rPr>
            <w:rStyle w:val="Hypertextovprepojenie"/>
          </w:rPr>
          <w:t>post kontrola</w:t>
        </w:r>
      </w:hyperlink>
    </w:p>
    <w:p w:rsidR="008F02DE" w:rsidRPr="007001F1" w:rsidRDefault="00D06C54" w:rsidP="00942F1E">
      <w:pPr>
        <w:pStyle w:val="Odsekzoznamu"/>
        <w:numPr>
          <w:ilvl w:val="0"/>
          <w:numId w:val="24"/>
        </w:numPr>
        <w:spacing w:before="120" w:after="120"/>
        <w:ind w:left="425" w:hanging="425"/>
        <w:contextualSpacing w:val="0"/>
        <w:jc w:val="both"/>
        <w:rPr>
          <w:rStyle w:val="Hypertextovprepojenie"/>
        </w:rPr>
      </w:pPr>
      <w:hyperlink w:anchor="KZ_33" w:history="1">
        <w:r w:rsidR="008F02DE" w:rsidRPr="007001F1">
          <w:rPr>
            <w:rStyle w:val="Hypertextovprepojenie"/>
          </w:rPr>
          <w:t xml:space="preserve">Nadlimitná zákazka - koncesia - </w:t>
        </w:r>
        <w:r w:rsidR="00144756" w:rsidRPr="007001F1">
          <w:rPr>
            <w:rStyle w:val="Hypertextovprepojenie"/>
          </w:rPr>
          <w:t>prvá</w:t>
        </w:r>
        <w:r w:rsidR="008F02DE" w:rsidRPr="007001F1">
          <w:rPr>
            <w:rStyle w:val="Hypertextovprepojenie"/>
          </w:rPr>
          <w:t xml:space="preserve"> ex</w:t>
        </w:r>
        <w:r w:rsidR="0055280C">
          <w:rPr>
            <w:rStyle w:val="Hypertextovprepojenie"/>
          </w:rPr>
          <w:t xml:space="preserve"> </w:t>
        </w:r>
        <w:r w:rsidR="008F02DE" w:rsidRPr="007001F1">
          <w:rPr>
            <w:rStyle w:val="Hypertextovprepojenie"/>
          </w:rPr>
          <w:t>ante kontrola</w:t>
        </w:r>
      </w:hyperlink>
    </w:p>
    <w:p w:rsidR="008F02DE" w:rsidRPr="007001F1" w:rsidRDefault="00D06C54" w:rsidP="00942F1E">
      <w:pPr>
        <w:pStyle w:val="Odsekzoznamu"/>
        <w:numPr>
          <w:ilvl w:val="0"/>
          <w:numId w:val="24"/>
        </w:numPr>
        <w:spacing w:before="120" w:after="120"/>
        <w:ind w:left="425" w:hanging="425"/>
        <w:contextualSpacing w:val="0"/>
        <w:jc w:val="both"/>
        <w:rPr>
          <w:rStyle w:val="Hypertextovprepojenie"/>
        </w:rPr>
      </w:pPr>
      <w:hyperlink w:anchor="KZ_34" w:history="1">
        <w:r w:rsidR="008F02DE" w:rsidRPr="007001F1">
          <w:rPr>
            <w:rStyle w:val="Hypertextovprepojenie"/>
          </w:rPr>
          <w:t xml:space="preserve">Nadlimitná zákazka - koncesia - </w:t>
        </w:r>
        <w:r w:rsidR="00144756" w:rsidRPr="007001F1">
          <w:rPr>
            <w:rStyle w:val="Hypertextovprepojenie"/>
          </w:rPr>
          <w:t>druhá</w:t>
        </w:r>
        <w:r w:rsidR="008F02DE" w:rsidRPr="007001F1">
          <w:rPr>
            <w:rStyle w:val="Hypertextovprepojenie"/>
          </w:rPr>
          <w:t xml:space="preserve"> ex</w:t>
        </w:r>
        <w:r w:rsidR="0055280C">
          <w:rPr>
            <w:rStyle w:val="Hypertextovprepojenie"/>
          </w:rPr>
          <w:t xml:space="preserve"> </w:t>
        </w:r>
        <w:r w:rsidR="008F02DE" w:rsidRPr="007001F1">
          <w:rPr>
            <w:rStyle w:val="Hypertextovprepojenie"/>
          </w:rPr>
          <w:t>ante kontrola</w:t>
        </w:r>
      </w:hyperlink>
    </w:p>
    <w:p w:rsidR="008F02DE" w:rsidRPr="007001F1" w:rsidRDefault="00D06C54" w:rsidP="00942F1E">
      <w:pPr>
        <w:pStyle w:val="Odsekzoznamu"/>
        <w:numPr>
          <w:ilvl w:val="0"/>
          <w:numId w:val="24"/>
        </w:numPr>
        <w:spacing w:before="120" w:after="120"/>
        <w:ind w:left="425" w:hanging="425"/>
        <w:contextualSpacing w:val="0"/>
        <w:jc w:val="both"/>
        <w:rPr>
          <w:rStyle w:val="Hypertextovprepojenie"/>
        </w:rPr>
      </w:pPr>
      <w:hyperlink w:anchor="KZ_35" w:history="1">
        <w:r w:rsidR="008F02DE" w:rsidRPr="007001F1">
          <w:rPr>
            <w:rStyle w:val="Hypertextovprepojenie"/>
          </w:rPr>
          <w:t>Nadlimitná zákazka - koncesia - následná ex</w:t>
        </w:r>
        <w:r w:rsidR="0055280C">
          <w:rPr>
            <w:rStyle w:val="Hypertextovprepojenie"/>
          </w:rPr>
          <w:t xml:space="preserve"> </w:t>
        </w:r>
        <w:r w:rsidR="008F02DE" w:rsidRPr="007001F1">
          <w:rPr>
            <w:rStyle w:val="Hypertextovprepojenie"/>
          </w:rPr>
          <w:t>post kontrola</w:t>
        </w:r>
      </w:hyperlink>
    </w:p>
    <w:p w:rsidR="008F02DE" w:rsidRPr="007001F1" w:rsidRDefault="00D06C54" w:rsidP="00942F1E">
      <w:pPr>
        <w:pStyle w:val="Odsekzoznamu"/>
        <w:numPr>
          <w:ilvl w:val="0"/>
          <w:numId w:val="24"/>
        </w:numPr>
        <w:spacing w:before="120" w:after="120"/>
        <w:ind w:left="425" w:hanging="425"/>
        <w:contextualSpacing w:val="0"/>
        <w:jc w:val="both"/>
        <w:rPr>
          <w:rStyle w:val="Hypertextovprepojenie"/>
        </w:rPr>
      </w:pPr>
      <w:hyperlink w:anchor="KZ_37" w:history="1">
        <w:r w:rsidR="008F02DE" w:rsidRPr="007001F1">
          <w:rPr>
            <w:rStyle w:val="Hypertextovprepojenie"/>
          </w:rPr>
          <w:t>Nadlimitná zákazka - koncesia - štandardná ex</w:t>
        </w:r>
        <w:r w:rsidR="0055280C">
          <w:rPr>
            <w:rStyle w:val="Hypertextovprepojenie"/>
          </w:rPr>
          <w:t xml:space="preserve"> </w:t>
        </w:r>
        <w:r w:rsidR="008F02DE" w:rsidRPr="007001F1">
          <w:rPr>
            <w:rStyle w:val="Hypertextovprepojenie"/>
          </w:rPr>
          <w:t>post kontrola</w:t>
        </w:r>
      </w:hyperlink>
    </w:p>
    <w:p w:rsidR="008F02DE" w:rsidRPr="007001F1" w:rsidRDefault="00D06C54" w:rsidP="00942F1E">
      <w:pPr>
        <w:pStyle w:val="Odsekzoznamu"/>
        <w:numPr>
          <w:ilvl w:val="0"/>
          <w:numId w:val="24"/>
        </w:numPr>
        <w:spacing w:before="120" w:after="120"/>
        <w:ind w:left="425" w:hanging="425"/>
        <w:contextualSpacing w:val="0"/>
        <w:jc w:val="both"/>
        <w:rPr>
          <w:rStyle w:val="Hypertextovprepojenie"/>
        </w:rPr>
      </w:pPr>
      <w:hyperlink w:anchor="KZ_38" w:history="1">
        <w:r w:rsidR="008F02DE" w:rsidRPr="007001F1">
          <w:rPr>
            <w:rStyle w:val="Hypertextovprepojenie"/>
          </w:rPr>
          <w:t xml:space="preserve">Zákazka podľa § 117  ZVO - do </w:t>
        </w:r>
        <w:r w:rsidR="007C2C95">
          <w:rPr>
            <w:rStyle w:val="Hypertextovprepojenie"/>
          </w:rPr>
          <w:t>30</w:t>
        </w:r>
        <w:r w:rsidR="008F02DE" w:rsidRPr="007001F1">
          <w:rPr>
            <w:rStyle w:val="Hypertextovprepojenie"/>
          </w:rPr>
          <w:t>000 EUR - štandardná ex</w:t>
        </w:r>
        <w:r w:rsidR="0055280C">
          <w:rPr>
            <w:rStyle w:val="Hypertextovprepojenie"/>
          </w:rPr>
          <w:t xml:space="preserve"> </w:t>
        </w:r>
        <w:r w:rsidR="008F02DE" w:rsidRPr="007001F1">
          <w:rPr>
            <w:rStyle w:val="Hypertextovprepojenie"/>
          </w:rPr>
          <w:t>post kontrola</w:t>
        </w:r>
      </w:hyperlink>
    </w:p>
    <w:p w:rsidR="008F02DE" w:rsidRPr="007001F1" w:rsidRDefault="00D06C54" w:rsidP="00942F1E">
      <w:pPr>
        <w:pStyle w:val="Odsekzoznamu"/>
        <w:numPr>
          <w:ilvl w:val="0"/>
          <w:numId w:val="24"/>
        </w:numPr>
        <w:spacing w:before="120" w:after="120"/>
        <w:ind w:left="425" w:hanging="425"/>
        <w:contextualSpacing w:val="0"/>
        <w:jc w:val="both"/>
        <w:rPr>
          <w:rStyle w:val="Hypertextovprepojenie"/>
        </w:rPr>
      </w:pPr>
      <w:hyperlink w:anchor="KZ_39" w:history="1">
        <w:r w:rsidR="008F02DE" w:rsidRPr="007001F1">
          <w:rPr>
            <w:rStyle w:val="Hypertextovprepojenie"/>
          </w:rPr>
          <w:t xml:space="preserve">Zákazka podľa § 117  ZVO - nad </w:t>
        </w:r>
        <w:r w:rsidR="007C2C95">
          <w:rPr>
            <w:rStyle w:val="Hypertextovprepojenie"/>
          </w:rPr>
          <w:t>30</w:t>
        </w:r>
        <w:r w:rsidR="008F02DE" w:rsidRPr="007001F1">
          <w:rPr>
            <w:rStyle w:val="Hypertextovprepojenie"/>
          </w:rPr>
          <w:t>000 EUR - štandardná ex</w:t>
        </w:r>
        <w:r w:rsidR="0055280C">
          <w:rPr>
            <w:rStyle w:val="Hypertextovprepojenie"/>
          </w:rPr>
          <w:t xml:space="preserve"> </w:t>
        </w:r>
        <w:r w:rsidR="008F02DE" w:rsidRPr="007001F1">
          <w:rPr>
            <w:rStyle w:val="Hypertextovprepojenie"/>
          </w:rPr>
          <w:t>post kontrola</w:t>
        </w:r>
      </w:hyperlink>
    </w:p>
    <w:p w:rsidR="008F02DE" w:rsidRPr="007001F1" w:rsidRDefault="00D06C54" w:rsidP="00942F1E">
      <w:pPr>
        <w:pStyle w:val="Odsekzoznamu"/>
        <w:numPr>
          <w:ilvl w:val="0"/>
          <w:numId w:val="24"/>
        </w:numPr>
        <w:spacing w:before="120" w:after="120"/>
        <w:ind w:left="425" w:hanging="425"/>
        <w:contextualSpacing w:val="0"/>
        <w:jc w:val="both"/>
        <w:rPr>
          <w:rStyle w:val="Hypertextovprepojenie"/>
        </w:rPr>
      </w:pPr>
      <w:hyperlink w:anchor="KZ_40" w:history="1">
        <w:r w:rsidR="008F02DE" w:rsidRPr="007001F1">
          <w:rPr>
            <w:rStyle w:val="Hypertextovprepojenie"/>
          </w:rPr>
          <w:t>In-house zákazka</w:t>
        </w:r>
        <w:r w:rsidR="0036752F">
          <w:rPr>
            <w:rStyle w:val="Hypertextovprepojenie"/>
          </w:rPr>
          <w:t xml:space="preserve"> alebo zákazka horizontálnej spolupráce</w:t>
        </w:r>
        <w:r w:rsidR="008F02DE" w:rsidRPr="007001F1">
          <w:rPr>
            <w:rStyle w:val="Hypertextovprepojenie"/>
          </w:rPr>
          <w:t xml:space="preserve"> - štandardná ex</w:t>
        </w:r>
        <w:r w:rsidR="0055280C">
          <w:rPr>
            <w:rStyle w:val="Hypertextovprepojenie"/>
          </w:rPr>
          <w:t xml:space="preserve"> </w:t>
        </w:r>
        <w:r w:rsidR="008F02DE" w:rsidRPr="007001F1">
          <w:rPr>
            <w:rStyle w:val="Hypertextovprepojenie"/>
          </w:rPr>
          <w:t>post kontrola</w:t>
        </w:r>
      </w:hyperlink>
    </w:p>
    <w:p w:rsidR="008F02DE" w:rsidRPr="007001F1" w:rsidRDefault="00D06C54" w:rsidP="00942F1E">
      <w:pPr>
        <w:pStyle w:val="Odsekzoznamu"/>
        <w:numPr>
          <w:ilvl w:val="0"/>
          <w:numId w:val="24"/>
        </w:numPr>
        <w:spacing w:before="120" w:after="120"/>
        <w:ind w:left="425" w:hanging="425"/>
        <w:contextualSpacing w:val="0"/>
        <w:jc w:val="both"/>
        <w:rPr>
          <w:rStyle w:val="Hypertextovprepojenie"/>
        </w:rPr>
      </w:pPr>
      <w:hyperlink w:anchor="KZ_41" w:history="1">
        <w:r w:rsidR="008F02DE" w:rsidRPr="007001F1">
          <w:rPr>
            <w:rStyle w:val="Hypertextovprepojenie"/>
          </w:rPr>
          <w:t>Výnimka podľa § 1 ods. 2 až ods. 1</w:t>
        </w:r>
        <w:r w:rsidR="007C2C95">
          <w:rPr>
            <w:rStyle w:val="Hypertextovprepojenie"/>
          </w:rPr>
          <w:t>4</w:t>
        </w:r>
        <w:r w:rsidR="008F02DE" w:rsidRPr="007001F1">
          <w:rPr>
            <w:rStyle w:val="Hypertextovprepojenie"/>
          </w:rPr>
          <w:t xml:space="preserve"> ZVO - štandardná ex</w:t>
        </w:r>
        <w:r w:rsidR="0055280C">
          <w:rPr>
            <w:rStyle w:val="Hypertextovprepojenie"/>
          </w:rPr>
          <w:t xml:space="preserve"> </w:t>
        </w:r>
        <w:r w:rsidR="008F02DE" w:rsidRPr="007001F1">
          <w:rPr>
            <w:rStyle w:val="Hypertextovprepojenie"/>
          </w:rPr>
          <w:t>post kontrola</w:t>
        </w:r>
      </w:hyperlink>
    </w:p>
    <w:p w:rsidR="008F02DE" w:rsidRPr="007001F1" w:rsidRDefault="00D06C54" w:rsidP="00942F1E">
      <w:pPr>
        <w:pStyle w:val="Odsekzoznamu"/>
        <w:numPr>
          <w:ilvl w:val="0"/>
          <w:numId w:val="24"/>
        </w:numPr>
        <w:spacing w:before="120" w:after="120"/>
        <w:ind w:left="425" w:hanging="425"/>
        <w:contextualSpacing w:val="0"/>
        <w:jc w:val="both"/>
        <w:rPr>
          <w:rStyle w:val="Hypertextovprepojenie"/>
        </w:rPr>
      </w:pPr>
      <w:hyperlink w:anchor="KZ_42" w:history="1">
        <w:r w:rsidR="008F02DE" w:rsidRPr="007001F1">
          <w:rPr>
            <w:rStyle w:val="Hypertextovprepojenie"/>
          </w:rPr>
          <w:t xml:space="preserve">Zmena zmluvy, rámcovej dohody a koncesnej zmluvy počas ich trvania pred podpisom- </w:t>
        </w:r>
        <w:r w:rsidR="00144756" w:rsidRPr="007001F1">
          <w:rPr>
            <w:rStyle w:val="Hypertextovprepojenie"/>
          </w:rPr>
          <w:t>druhá</w:t>
        </w:r>
        <w:r w:rsidR="008F02DE" w:rsidRPr="007001F1">
          <w:rPr>
            <w:rStyle w:val="Hypertextovprepojenie"/>
          </w:rPr>
          <w:t xml:space="preserve"> ex</w:t>
        </w:r>
        <w:r w:rsidR="0055280C">
          <w:rPr>
            <w:rStyle w:val="Hypertextovprepojenie"/>
          </w:rPr>
          <w:t xml:space="preserve"> </w:t>
        </w:r>
        <w:r w:rsidR="008F02DE" w:rsidRPr="007001F1">
          <w:rPr>
            <w:rStyle w:val="Hypertextovprepojenie"/>
          </w:rPr>
          <w:t>ante kontrola</w:t>
        </w:r>
      </w:hyperlink>
    </w:p>
    <w:p w:rsidR="008F02DE" w:rsidRPr="007001F1" w:rsidRDefault="00D06C54" w:rsidP="00942F1E">
      <w:pPr>
        <w:pStyle w:val="Odsekzoznamu"/>
        <w:numPr>
          <w:ilvl w:val="0"/>
          <w:numId w:val="24"/>
        </w:numPr>
        <w:spacing w:before="120" w:after="120"/>
        <w:ind w:left="425" w:hanging="425"/>
        <w:contextualSpacing w:val="0"/>
        <w:jc w:val="both"/>
        <w:rPr>
          <w:rStyle w:val="Hypertextovprepojenie"/>
        </w:rPr>
      </w:pPr>
      <w:hyperlink w:anchor="KZ_43" w:history="1">
        <w:r w:rsidR="008F02DE" w:rsidRPr="007001F1">
          <w:rPr>
            <w:rStyle w:val="Hypertextovprepojenie"/>
          </w:rPr>
          <w:t>Zmena zmluvy, rámcovej dohody a koncesnej zmluvy počas ich trvania po podpise - štandardná ex</w:t>
        </w:r>
        <w:r w:rsidR="0055280C">
          <w:rPr>
            <w:rStyle w:val="Hypertextovprepojenie"/>
          </w:rPr>
          <w:t xml:space="preserve"> </w:t>
        </w:r>
        <w:r w:rsidR="008F02DE" w:rsidRPr="007001F1">
          <w:rPr>
            <w:rStyle w:val="Hypertextovprepojenie"/>
          </w:rPr>
          <w:t>post kontrola</w:t>
        </w:r>
      </w:hyperlink>
    </w:p>
    <w:p w:rsidR="008F02DE" w:rsidRPr="00997C59" w:rsidRDefault="00E55929" w:rsidP="00942F1E">
      <w:pPr>
        <w:pStyle w:val="Odsekzoznamu"/>
        <w:numPr>
          <w:ilvl w:val="0"/>
          <w:numId w:val="24"/>
        </w:numPr>
        <w:spacing w:before="120" w:after="120"/>
        <w:ind w:left="425" w:hanging="425"/>
        <w:contextualSpacing w:val="0"/>
        <w:jc w:val="both"/>
        <w:rPr>
          <w:rStyle w:val="Hypertextovprepojenie"/>
        </w:rPr>
      </w:pPr>
      <w:r>
        <w:rPr>
          <w:rStyle w:val="Hypertextovprepojenie"/>
        </w:rPr>
        <w:fldChar w:fldCharType="begin"/>
      </w:r>
      <w:r w:rsidR="00997C59">
        <w:rPr>
          <w:rStyle w:val="Hypertextovprepojenie"/>
        </w:rPr>
        <w:instrText xml:space="preserve"> HYPERLINK  \l "KZ_44" </w:instrText>
      </w:r>
      <w:r>
        <w:rPr>
          <w:rStyle w:val="Hypertextovprepojenie"/>
        </w:rPr>
        <w:fldChar w:fldCharType="separate"/>
      </w:r>
      <w:r w:rsidR="008F02DE" w:rsidRPr="00997C59">
        <w:rPr>
          <w:rStyle w:val="Hypertextovprepojenie"/>
        </w:rPr>
        <w:t>Zmena zmluvy, rámcovej dohody a koncesnej zmluvy počas ich trvania po podpise - následná ex</w:t>
      </w:r>
      <w:r w:rsidR="0055280C">
        <w:rPr>
          <w:rStyle w:val="Hypertextovprepojenie"/>
        </w:rPr>
        <w:t xml:space="preserve"> </w:t>
      </w:r>
      <w:r w:rsidR="008F02DE" w:rsidRPr="000C64AD">
        <w:rPr>
          <w:rStyle w:val="Hypertextovprepojenie"/>
        </w:rPr>
        <w:t>post kontrola</w:t>
      </w:r>
    </w:p>
    <w:p w:rsidR="006D70EA" w:rsidRDefault="00E55929" w:rsidP="00942F1E">
      <w:pPr>
        <w:pStyle w:val="Odsekzoznamu"/>
        <w:numPr>
          <w:ilvl w:val="0"/>
          <w:numId w:val="24"/>
        </w:numPr>
        <w:spacing w:before="120" w:after="120"/>
        <w:ind w:left="425" w:hanging="425"/>
        <w:contextualSpacing w:val="0"/>
        <w:jc w:val="both"/>
        <w:rPr>
          <w:rStyle w:val="Hypertextovprepojenie"/>
        </w:rPr>
      </w:pPr>
      <w:r>
        <w:rPr>
          <w:rStyle w:val="Hypertextovprepojenie"/>
        </w:rPr>
        <w:fldChar w:fldCharType="end"/>
      </w:r>
      <w:hyperlink w:anchor="KZ_45" w:history="1">
        <w:r w:rsidR="00997C59" w:rsidRPr="000869CC">
          <w:rPr>
            <w:rStyle w:val="Hypertextovprepojenie"/>
          </w:rPr>
          <w:t>Zákazka vyhlásená osobou, ktorej verejný obstarávateľ poskytne 50% a menej finančných prostriedkov z NFP- zákazka nad 100 tisíc EUR- štandardná ex post kontrola</w:t>
        </w:r>
      </w:hyperlink>
    </w:p>
    <w:p w:rsidR="006D70EA" w:rsidRDefault="00D06C54" w:rsidP="00942F1E">
      <w:pPr>
        <w:pStyle w:val="Odsekzoznamu"/>
        <w:numPr>
          <w:ilvl w:val="0"/>
          <w:numId w:val="24"/>
        </w:numPr>
        <w:spacing w:before="120" w:after="120"/>
        <w:ind w:left="425" w:hanging="425"/>
        <w:contextualSpacing w:val="0"/>
        <w:jc w:val="both"/>
        <w:rPr>
          <w:rStyle w:val="Hypertextovprepojenie"/>
        </w:rPr>
      </w:pPr>
      <w:hyperlink w:anchor="KZ_46" w:history="1">
        <w:r w:rsidR="006D70EA" w:rsidRPr="000869CC">
          <w:rPr>
            <w:rStyle w:val="Hypertextovprepojenie"/>
          </w:rPr>
          <w:t>Zákazka vyhlásená osobou, ktorej verejný obstarávateľ poskytne 50% a menej finančných prostriedkov z NFP- zákazka nad 100 tisíc EUR- druhá ex ante kontrola</w:t>
        </w:r>
      </w:hyperlink>
    </w:p>
    <w:p w:rsidR="006D70EA" w:rsidRDefault="00D06C54" w:rsidP="00942F1E">
      <w:pPr>
        <w:pStyle w:val="Odsekzoznamu"/>
        <w:numPr>
          <w:ilvl w:val="0"/>
          <w:numId w:val="24"/>
        </w:numPr>
        <w:spacing w:before="120" w:after="120"/>
        <w:ind w:left="425" w:hanging="425"/>
        <w:contextualSpacing w:val="0"/>
        <w:jc w:val="both"/>
        <w:rPr>
          <w:rStyle w:val="Hypertextovprepojenie"/>
        </w:rPr>
      </w:pPr>
      <w:hyperlink w:anchor="KZ_47" w:history="1">
        <w:r w:rsidR="006D70EA" w:rsidRPr="000869CC">
          <w:rPr>
            <w:rStyle w:val="Hypertextovprepojenie"/>
          </w:rPr>
          <w:t>Zákazka vyhlásená osobou, ktorej verejný obstarávateľ poskytne 50% a menej finančných prostriedkov z NFP- zákazka nad 100 tisíc EUR- následná ex post kontrola</w:t>
        </w:r>
      </w:hyperlink>
    </w:p>
    <w:p w:rsidR="006D70EA" w:rsidRDefault="00D06C54" w:rsidP="00942F1E">
      <w:pPr>
        <w:pStyle w:val="Odsekzoznamu"/>
        <w:numPr>
          <w:ilvl w:val="0"/>
          <w:numId w:val="24"/>
        </w:numPr>
        <w:spacing w:before="120" w:after="120"/>
        <w:ind w:left="425" w:hanging="425"/>
        <w:contextualSpacing w:val="0"/>
        <w:jc w:val="both"/>
        <w:rPr>
          <w:rStyle w:val="Hypertextovprepojenie"/>
        </w:rPr>
      </w:pPr>
      <w:hyperlink w:anchor="KZ_48" w:history="1">
        <w:r w:rsidR="006D70EA" w:rsidRPr="000869CC">
          <w:rPr>
            <w:rStyle w:val="Hypertextovprepojenie"/>
          </w:rPr>
          <w:t>Zákazka vyhlásená osobou, ktorej verejný obstarávateľ poskytne 50% a menej finančných prostriedkov z NFP- zákazka do 100 tisíc EUR - štandardná ex post kontrola</w:t>
        </w:r>
      </w:hyperlink>
    </w:p>
    <w:p w:rsidR="006D70EA" w:rsidRDefault="00D06C54" w:rsidP="003F49BF">
      <w:pPr>
        <w:pStyle w:val="Odsekzoznamu"/>
        <w:numPr>
          <w:ilvl w:val="0"/>
          <w:numId w:val="24"/>
        </w:numPr>
        <w:spacing w:before="120" w:after="120"/>
        <w:ind w:left="425" w:hanging="425"/>
        <w:contextualSpacing w:val="0"/>
        <w:jc w:val="both"/>
        <w:rPr>
          <w:rStyle w:val="Hypertextovprepojenie"/>
        </w:rPr>
      </w:pPr>
      <w:hyperlink w:anchor="KZ_49" w:history="1">
        <w:r w:rsidR="006D70EA" w:rsidRPr="000869CC">
          <w:rPr>
            <w:rStyle w:val="Hypertextovprepojenie"/>
          </w:rPr>
          <w:t>Zadávanie čiastkových zmlúv, zadávaných na základe rámcových dohôd – štandardná ex post kontrola</w:t>
        </w:r>
      </w:hyperlink>
    </w:p>
    <w:p w:rsidR="006D70EA" w:rsidRDefault="00D06C54" w:rsidP="003F49BF">
      <w:pPr>
        <w:pStyle w:val="Odsekzoznamu"/>
        <w:numPr>
          <w:ilvl w:val="0"/>
          <w:numId w:val="24"/>
        </w:numPr>
        <w:spacing w:before="120" w:after="120"/>
        <w:ind w:left="425" w:hanging="425"/>
        <w:contextualSpacing w:val="0"/>
        <w:jc w:val="both"/>
        <w:rPr>
          <w:rStyle w:val="Hypertextovprepojenie"/>
        </w:rPr>
      </w:pPr>
      <w:hyperlink w:anchor="KZ_50" w:history="1">
        <w:r w:rsidR="006D70EA" w:rsidRPr="000869CC">
          <w:rPr>
            <w:rStyle w:val="Hypertextovprepojenie"/>
          </w:rPr>
          <w:t>Zadávanie čiastkových zmlúv, zadávaných na základe rámcových dohôd - druhá ex ante kontrola</w:t>
        </w:r>
      </w:hyperlink>
    </w:p>
    <w:p w:rsidR="006D70EA" w:rsidRDefault="00D06C54" w:rsidP="003F49BF">
      <w:pPr>
        <w:pStyle w:val="Odsekzoznamu"/>
        <w:numPr>
          <w:ilvl w:val="0"/>
          <w:numId w:val="24"/>
        </w:numPr>
        <w:spacing w:before="120" w:after="120"/>
        <w:ind w:left="425" w:hanging="425"/>
        <w:contextualSpacing w:val="0"/>
        <w:jc w:val="both"/>
        <w:rPr>
          <w:rStyle w:val="Hypertextovprepojenie"/>
        </w:rPr>
      </w:pPr>
      <w:hyperlink w:anchor="KZ_51" w:history="1">
        <w:r w:rsidR="006D70EA" w:rsidRPr="000869CC">
          <w:rPr>
            <w:rStyle w:val="Hypertextovprepojenie"/>
          </w:rPr>
          <w:t>Zadávanie čiastkových zmlúv, zadávaných na základe rámcových dohôd - následná ex post kontrola</w:t>
        </w:r>
      </w:hyperlink>
    </w:p>
    <w:p w:rsidR="00EF05D3" w:rsidRDefault="00D06C54" w:rsidP="003F49BF">
      <w:pPr>
        <w:pStyle w:val="Odsekzoznamu"/>
        <w:numPr>
          <w:ilvl w:val="0"/>
          <w:numId w:val="24"/>
        </w:numPr>
        <w:spacing w:before="120" w:after="120"/>
        <w:ind w:left="425" w:hanging="425"/>
        <w:contextualSpacing w:val="0"/>
        <w:jc w:val="both"/>
        <w:rPr>
          <w:rStyle w:val="Hypertextovprepojenie"/>
        </w:rPr>
      </w:pPr>
      <w:hyperlink w:anchor="KZ_52" w:history="1">
        <w:r w:rsidR="00EF05D3" w:rsidRPr="000869CC">
          <w:rPr>
            <w:rStyle w:val="Hypertextovprepojenie"/>
          </w:rPr>
          <w:t>Dynamický nákupný systém - prvá ex ante kontrola</w:t>
        </w:r>
      </w:hyperlink>
    </w:p>
    <w:p w:rsidR="00EF05D3" w:rsidRDefault="00D06C54" w:rsidP="003F49BF">
      <w:pPr>
        <w:pStyle w:val="Odsekzoznamu"/>
        <w:numPr>
          <w:ilvl w:val="0"/>
          <w:numId w:val="24"/>
        </w:numPr>
        <w:spacing w:before="120" w:after="120"/>
        <w:ind w:left="425" w:hanging="425"/>
        <w:contextualSpacing w:val="0"/>
        <w:jc w:val="both"/>
        <w:rPr>
          <w:rStyle w:val="Hypertextovprepojenie"/>
        </w:rPr>
      </w:pPr>
      <w:hyperlink w:anchor="KZ_53" w:history="1">
        <w:r w:rsidR="00EF05D3" w:rsidRPr="000869CC">
          <w:rPr>
            <w:rStyle w:val="Hypertextovprepojenie"/>
          </w:rPr>
          <w:t>Nadlimitná zákazka – dynamický nákupný systém - druhá ex ante kontrola</w:t>
        </w:r>
      </w:hyperlink>
    </w:p>
    <w:p w:rsidR="00EF05D3" w:rsidRDefault="00D06C54" w:rsidP="003F49BF">
      <w:pPr>
        <w:pStyle w:val="Odsekzoznamu"/>
        <w:numPr>
          <w:ilvl w:val="0"/>
          <w:numId w:val="24"/>
        </w:numPr>
        <w:spacing w:before="120" w:after="120"/>
        <w:ind w:left="425" w:hanging="425"/>
        <w:contextualSpacing w:val="0"/>
        <w:jc w:val="both"/>
        <w:rPr>
          <w:rStyle w:val="Hypertextovprepojenie"/>
        </w:rPr>
      </w:pPr>
      <w:hyperlink w:anchor="KZ_54" w:history="1">
        <w:r w:rsidR="00EF05D3" w:rsidRPr="000869CC">
          <w:rPr>
            <w:rStyle w:val="Hypertextovprepojenie"/>
          </w:rPr>
          <w:t>Nadlimitná zákazka – dynamický nákupný systém- následná ex post kontrola</w:t>
        </w:r>
      </w:hyperlink>
    </w:p>
    <w:p w:rsidR="00EF05D3" w:rsidRPr="007001F1" w:rsidRDefault="00D06C54" w:rsidP="003F49BF">
      <w:pPr>
        <w:pStyle w:val="Odsekzoznamu"/>
        <w:numPr>
          <w:ilvl w:val="0"/>
          <w:numId w:val="24"/>
        </w:numPr>
        <w:spacing w:before="120" w:after="120"/>
        <w:ind w:left="425" w:hanging="425"/>
        <w:contextualSpacing w:val="0"/>
        <w:jc w:val="both"/>
        <w:rPr>
          <w:rStyle w:val="Hypertextovprepojenie"/>
        </w:rPr>
      </w:pPr>
      <w:hyperlink w:anchor="KZ_55" w:history="1">
        <w:r w:rsidR="00EF05D3" w:rsidRPr="000869CC">
          <w:rPr>
            <w:rStyle w:val="Hypertextovprepojenie"/>
          </w:rPr>
          <w:t xml:space="preserve">Zákazky zadávané prostredníctvom dynamického nákupného systému - štandardná </w:t>
        </w:r>
        <w:r w:rsidR="00EF05D3" w:rsidRPr="000869CC">
          <w:rPr>
            <w:rStyle w:val="Hypertextovprepojenie"/>
          </w:rPr>
          <w:br/>
          <w:t>ex post kontrola</w:t>
        </w:r>
      </w:hyperlink>
    </w:p>
    <w:p w:rsidR="0087289A" w:rsidRPr="007001F1" w:rsidRDefault="0087289A">
      <w:pPr>
        <w:spacing w:after="160" w:line="259" w:lineRule="auto"/>
        <w:rPr>
          <w:b/>
          <w:color w:val="5B9BD5" w:themeColor="accent1"/>
          <w:sz w:val="28"/>
        </w:rPr>
      </w:pPr>
      <w:r w:rsidRPr="007001F1">
        <w:rPr>
          <w:b/>
          <w:color w:val="5B9BD5" w:themeColor="accent1"/>
          <w:sz w:val="28"/>
        </w:rP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850"/>
        <w:gridCol w:w="1701"/>
      </w:tblGrid>
      <w:tr w:rsidR="0087289A" w:rsidRPr="007001F1" w:rsidTr="0087289A">
        <w:trPr>
          <w:trHeight w:val="645"/>
        </w:trPr>
        <w:tc>
          <w:tcPr>
            <w:tcW w:w="9087" w:type="dxa"/>
            <w:gridSpan w:val="7"/>
            <w:shd w:val="clear" w:color="auto" w:fill="60497A"/>
            <w:vAlign w:val="center"/>
            <w:hideMark/>
          </w:tcPr>
          <w:p w:rsidR="0087289A" w:rsidRPr="007001F1" w:rsidRDefault="0087289A" w:rsidP="0087289A">
            <w:pPr>
              <w:jc w:val="center"/>
              <w:rPr>
                <w:b/>
                <w:bCs/>
                <w:color w:val="FFFFFF"/>
              </w:rPr>
            </w:pPr>
            <w:r w:rsidRPr="007001F1">
              <w:rPr>
                <w:b/>
                <w:bCs/>
                <w:color w:val="FFFFFF"/>
              </w:rPr>
              <w:lastRenderedPageBreak/>
              <w:t>Kontrolný zoznam k finančnej kontrole VO</w:t>
            </w:r>
          </w:p>
          <w:p w:rsidR="0087289A" w:rsidRPr="007001F1" w:rsidRDefault="0087289A" w:rsidP="001B2D8A">
            <w:pPr>
              <w:jc w:val="center"/>
              <w:rPr>
                <w:b/>
                <w:bCs/>
                <w:color w:val="FFFFFF"/>
              </w:rPr>
            </w:pPr>
            <w:bookmarkStart w:id="1" w:name="KZ0"/>
            <w:r w:rsidRPr="007001F1">
              <w:rPr>
                <w:b/>
                <w:bCs/>
                <w:color w:val="FFFFFF"/>
              </w:rPr>
              <w:t xml:space="preserve">Podlimitná zákazka </w:t>
            </w:r>
            <w:bookmarkEnd w:id="1"/>
            <w:r w:rsidR="004906B7" w:rsidRPr="00F95D09">
              <w:rPr>
                <w:b/>
                <w:bCs/>
                <w:color w:val="FFFFFF"/>
              </w:rPr>
              <w:t>bez využitia elektronického trhoviska</w:t>
            </w:r>
            <w:r w:rsidR="00160179">
              <w:rPr>
                <w:b/>
                <w:bCs/>
                <w:color w:val="FFFFFF"/>
              </w:rPr>
              <w:t>-</w:t>
            </w:r>
            <w:r w:rsidRPr="007001F1">
              <w:rPr>
                <w:b/>
                <w:bCs/>
                <w:color w:val="FFFFFF"/>
              </w:rPr>
              <w:t xml:space="preserve"> prvá ex ante kontrola</w:t>
            </w:r>
          </w:p>
        </w:tc>
      </w:tr>
      <w:tr w:rsidR="0087289A" w:rsidRPr="007001F1" w:rsidTr="0087289A">
        <w:trPr>
          <w:trHeight w:val="330"/>
        </w:trPr>
        <w:tc>
          <w:tcPr>
            <w:tcW w:w="9087" w:type="dxa"/>
            <w:gridSpan w:val="7"/>
            <w:shd w:val="clear" w:color="auto" w:fill="auto"/>
            <w:vAlign w:val="center"/>
            <w:hideMark/>
          </w:tcPr>
          <w:p w:rsidR="0087289A" w:rsidRPr="007001F1" w:rsidRDefault="0087289A" w:rsidP="0087289A">
            <w:pPr>
              <w:jc w:val="center"/>
              <w:rPr>
                <w:b/>
                <w:bCs/>
                <w:color w:val="000000"/>
              </w:rPr>
            </w:pPr>
            <w:r w:rsidRPr="007001F1">
              <w:rPr>
                <w:b/>
                <w:bCs/>
                <w:color w:val="000000"/>
                <w:sz w:val="22"/>
                <w:szCs w:val="22"/>
              </w:rPr>
              <w:t>Identifikácia programu</w:t>
            </w:r>
          </w:p>
        </w:tc>
      </w:tr>
      <w:tr w:rsidR="0087289A" w:rsidRPr="007001F1" w:rsidTr="0087289A">
        <w:trPr>
          <w:trHeight w:val="300"/>
        </w:trPr>
        <w:tc>
          <w:tcPr>
            <w:tcW w:w="3559" w:type="dxa"/>
            <w:gridSpan w:val="2"/>
            <w:shd w:val="clear" w:color="auto" w:fill="auto"/>
            <w:vAlign w:val="center"/>
            <w:hideMark/>
          </w:tcPr>
          <w:p w:rsidR="0087289A" w:rsidRPr="007001F1" w:rsidRDefault="0087289A" w:rsidP="0087289A">
            <w:pPr>
              <w:rPr>
                <w:color w:val="000000"/>
              </w:rPr>
            </w:pPr>
            <w:r w:rsidRPr="007001F1">
              <w:rPr>
                <w:color w:val="000000"/>
                <w:sz w:val="22"/>
                <w:szCs w:val="22"/>
              </w:rPr>
              <w:t>Názov programu</w:t>
            </w:r>
          </w:p>
        </w:tc>
        <w:tc>
          <w:tcPr>
            <w:tcW w:w="5528" w:type="dxa"/>
            <w:gridSpan w:val="5"/>
            <w:shd w:val="clear" w:color="auto" w:fill="auto"/>
            <w:vAlign w:val="center"/>
            <w:hideMark/>
          </w:tcPr>
          <w:p w:rsidR="0087289A" w:rsidRPr="007001F1" w:rsidRDefault="0087289A" w:rsidP="0087289A">
            <w:pPr>
              <w:rPr>
                <w:color w:val="000000"/>
              </w:rPr>
            </w:pPr>
            <w:r w:rsidRPr="007001F1">
              <w:rPr>
                <w:color w:val="000000"/>
                <w:sz w:val="22"/>
                <w:szCs w:val="22"/>
              </w:rPr>
              <w:t> </w:t>
            </w:r>
          </w:p>
        </w:tc>
      </w:tr>
      <w:tr w:rsidR="0087289A" w:rsidRPr="007001F1" w:rsidTr="0087289A">
        <w:trPr>
          <w:trHeight w:val="660"/>
        </w:trPr>
        <w:tc>
          <w:tcPr>
            <w:tcW w:w="3559" w:type="dxa"/>
            <w:gridSpan w:val="2"/>
            <w:shd w:val="clear" w:color="auto" w:fill="auto"/>
            <w:vAlign w:val="center"/>
            <w:hideMark/>
          </w:tcPr>
          <w:p w:rsidR="0087289A" w:rsidRPr="007001F1" w:rsidRDefault="0087289A" w:rsidP="0087289A">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87289A" w:rsidRPr="007001F1" w:rsidRDefault="0087289A" w:rsidP="0087289A">
            <w:pPr>
              <w:rPr>
                <w:color w:val="000000"/>
              </w:rPr>
            </w:pPr>
            <w:r w:rsidRPr="007001F1">
              <w:rPr>
                <w:color w:val="000000"/>
                <w:sz w:val="22"/>
                <w:szCs w:val="22"/>
              </w:rPr>
              <w:t> </w:t>
            </w:r>
          </w:p>
        </w:tc>
      </w:tr>
      <w:tr w:rsidR="0087289A" w:rsidRPr="007001F1" w:rsidTr="0087289A">
        <w:trPr>
          <w:trHeight w:val="330"/>
        </w:trPr>
        <w:tc>
          <w:tcPr>
            <w:tcW w:w="9087" w:type="dxa"/>
            <w:gridSpan w:val="7"/>
            <w:shd w:val="clear" w:color="auto" w:fill="auto"/>
            <w:vAlign w:val="center"/>
            <w:hideMark/>
          </w:tcPr>
          <w:p w:rsidR="0087289A" w:rsidRPr="007001F1" w:rsidRDefault="0087289A" w:rsidP="0087289A">
            <w:pPr>
              <w:jc w:val="center"/>
              <w:rPr>
                <w:b/>
                <w:bCs/>
                <w:color w:val="000000"/>
              </w:rPr>
            </w:pPr>
            <w:r w:rsidRPr="007001F1">
              <w:rPr>
                <w:b/>
                <w:bCs/>
                <w:color w:val="000000"/>
                <w:sz w:val="22"/>
                <w:szCs w:val="22"/>
              </w:rPr>
              <w:t>Identifikácia projektu a prijímateľa</w:t>
            </w:r>
          </w:p>
        </w:tc>
      </w:tr>
      <w:tr w:rsidR="0087289A" w:rsidRPr="007001F1" w:rsidTr="0087289A">
        <w:trPr>
          <w:trHeight w:val="330"/>
        </w:trPr>
        <w:tc>
          <w:tcPr>
            <w:tcW w:w="3559" w:type="dxa"/>
            <w:gridSpan w:val="2"/>
            <w:shd w:val="clear" w:color="auto" w:fill="auto"/>
            <w:vAlign w:val="center"/>
            <w:hideMark/>
          </w:tcPr>
          <w:p w:rsidR="0087289A" w:rsidRPr="007001F1" w:rsidRDefault="0087289A" w:rsidP="0087289A">
            <w:pPr>
              <w:rPr>
                <w:color w:val="000000"/>
              </w:rPr>
            </w:pPr>
            <w:r w:rsidRPr="007001F1">
              <w:rPr>
                <w:color w:val="000000"/>
                <w:sz w:val="22"/>
                <w:szCs w:val="22"/>
              </w:rPr>
              <w:t>Kód projektu v ITMS2014+</w:t>
            </w:r>
          </w:p>
        </w:tc>
        <w:tc>
          <w:tcPr>
            <w:tcW w:w="5528" w:type="dxa"/>
            <w:gridSpan w:val="5"/>
            <w:shd w:val="clear" w:color="auto" w:fill="auto"/>
            <w:vAlign w:val="center"/>
            <w:hideMark/>
          </w:tcPr>
          <w:p w:rsidR="0087289A" w:rsidRPr="007001F1" w:rsidRDefault="0087289A" w:rsidP="0087289A">
            <w:pPr>
              <w:rPr>
                <w:color w:val="000000"/>
              </w:rPr>
            </w:pPr>
            <w:r w:rsidRPr="007001F1">
              <w:rPr>
                <w:color w:val="000000"/>
                <w:sz w:val="22"/>
                <w:szCs w:val="22"/>
              </w:rPr>
              <w:t> </w:t>
            </w:r>
          </w:p>
        </w:tc>
      </w:tr>
      <w:tr w:rsidR="0087289A" w:rsidRPr="007001F1" w:rsidTr="0087289A">
        <w:trPr>
          <w:trHeight w:val="300"/>
        </w:trPr>
        <w:tc>
          <w:tcPr>
            <w:tcW w:w="3559" w:type="dxa"/>
            <w:gridSpan w:val="2"/>
            <w:shd w:val="clear" w:color="auto" w:fill="auto"/>
            <w:vAlign w:val="center"/>
            <w:hideMark/>
          </w:tcPr>
          <w:p w:rsidR="0087289A" w:rsidRPr="007001F1" w:rsidRDefault="0087289A" w:rsidP="0087289A">
            <w:pPr>
              <w:rPr>
                <w:color w:val="000000"/>
              </w:rPr>
            </w:pPr>
            <w:r w:rsidRPr="007001F1">
              <w:rPr>
                <w:color w:val="000000"/>
                <w:sz w:val="22"/>
                <w:szCs w:val="22"/>
              </w:rPr>
              <w:t>Názov projektu</w:t>
            </w:r>
          </w:p>
        </w:tc>
        <w:tc>
          <w:tcPr>
            <w:tcW w:w="5528" w:type="dxa"/>
            <w:gridSpan w:val="5"/>
            <w:shd w:val="clear" w:color="auto" w:fill="auto"/>
            <w:vAlign w:val="center"/>
            <w:hideMark/>
          </w:tcPr>
          <w:p w:rsidR="0087289A" w:rsidRPr="007001F1" w:rsidRDefault="0087289A" w:rsidP="0087289A">
            <w:pPr>
              <w:rPr>
                <w:color w:val="000000"/>
              </w:rPr>
            </w:pPr>
            <w:r w:rsidRPr="007001F1">
              <w:rPr>
                <w:color w:val="000000"/>
                <w:sz w:val="22"/>
                <w:szCs w:val="22"/>
              </w:rPr>
              <w:t> </w:t>
            </w:r>
          </w:p>
        </w:tc>
      </w:tr>
      <w:tr w:rsidR="0087289A" w:rsidRPr="007001F1" w:rsidTr="0087289A">
        <w:trPr>
          <w:trHeight w:val="300"/>
        </w:trPr>
        <w:tc>
          <w:tcPr>
            <w:tcW w:w="3559" w:type="dxa"/>
            <w:gridSpan w:val="2"/>
            <w:shd w:val="clear" w:color="auto" w:fill="auto"/>
            <w:vAlign w:val="center"/>
            <w:hideMark/>
          </w:tcPr>
          <w:p w:rsidR="0087289A" w:rsidRPr="007001F1" w:rsidRDefault="0087289A" w:rsidP="0087289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87289A" w:rsidRPr="007001F1" w:rsidRDefault="0087289A" w:rsidP="0087289A">
            <w:pPr>
              <w:rPr>
                <w:color w:val="000000"/>
              </w:rPr>
            </w:pPr>
            <w:r w:rsidRPr="007001F1">
              <w:rPr>
                <w:color w:val="000000"/>
                <w:sz w:val="22"/>
                <w:szCs w:val="22"/>
              </w:rPr>
              <w:t> </w:t>
            </w:r>
          </w:p>
        </w:tc>
      </w:tr>
      <w:tr w:rsidR="0087289A" w:rsidRPr="007001F1" w:rsidTr="0087289A">
        <w:trPr>
          <w:trHeight w:val="300"/>
        </w:trPr>
        <w:tc>
          <w:tcPr>
            <w:tcW w:w="3559" w:type="dxa"/>
            <w:gridSpan w:val="2"/>
            <w:shd w:val="clear" w:color="auto" w:fill="auto"/>
            <w:vAlign w:val="center"/>
            <w:hideMark/>
          </w:tcPr>
          <w:p w:rsidR="0087289A" w:rsidRPr="007001F1" w:rsidRDefault="0087289A" w:rsidP="0087289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87289A" w:rsidRPr="007001F1" w:rsidRDefault="0087289A" w:rsidP="0087289A">
            <w:pPr>
              <w:rPr>
                <w:color w:val="000000"/>
              </w:rPr>
            </w:pPr>
            <w:r w:rsidRPr="007001F1">
              <w:rPr>
                <w:color w:val="000000"/>
                <w:sz w:val="22"/>
                <w:szCs w:val="22"/>
              </w:rPr>
              <w:t> </w:t>
            </w:r>
          </w:p>
        </w:tc>
      </w:tr>
      <w:tr w:rsidR="0087289A" w:rsidRPr="007001F1" w:rsidTr="0087289A">
        <w:trPr>
          <w:trHeight w:val="330"/>
        </w:trPr>
        <w:tc>
          <w:tcPr>
            <w:tcW w:w="9087" w:type="dxa"/>
            <w:gridSpan w:val="7"/>
            <w:shd w:val="clear" w:color="auto" w:fill="auto"/>
            <w:vAlign w:val="center"/>
            <w:hideMark/>
          </w:tcPr>
          <w:p w:rsidR="0087289A" w:rsidRPr="007001F1" w:rsidRDefault="0087289A" w:rsidP="0087289A">
            <w:pPr>
              <w:jc w:val="center"/>
              <w:rPr>
                <w:b/>
                <w:bCs/>
                <w:color w:val="000000"/>
              </w:rPr>
            </w:pPr>
            <w:r w:rsidRPr="007001F1">
              <w:rPr>
                <w:b/>
                <w:bCs/>
                <w:color w:val="000000"/>
                <w:sz w:val="22"/>
                <w:szCs w:val="22"/>
              </w:rPr>
              <w:t>Identifikácia zákazky</w:t>
            </w:r>
          </w:p>
        </w:tc>
      </w:tr>
      <w:tr w:rsidR="0087289A" w:rsidRPr="007001F1" w:rsidTr="0087289A">
        <w:trPr>
          <w:trHeight w:val="300"/>
        </w:trPr>
        <w:tc>
          <w:tcPr>
            <w:tcW w:w="3559" w:type="dxa"/>
            <w:gridSpan w:val="2"/>
            <w:shd w:val="clear" w:color="auto" w:fill="auto"/>
            <w:vAlign w:val="center"/>
            <w:hideMark/>
          </w:tcPr>
          <w:p w:rsidR="0087289A" w:rsidRPr="007001F1" w:rsidRDefault="0087289A" w:rsidP="0087289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87289A" w:rsidRPr="007001F1" w:rsidRDefault="0087289A" w:rsidP="0087289A">
            <w:pPr>
              <w:rPr>
                <w:color w:val="000000"/>
              </w:rPr>
            </w:pPr>
            <w:r w:rsidRPr="007001F1">
              <w:rPr>
                <w:color w:val="000000"/>
                <w:sz w:val="22"/>
                <w:szCs w:val="22"/>
              </w:rPr>
              <w:t>Podlimitná zákazka bez využitia elektronického trhoviska</w:t>
            </w:r>
          </w:p>
        </w:tc>
      </w:tr>
      <w:tr w:rsidR="0087289A" w:rsidRPr="007001F1" w:rsidTr="0087289A">
        <w:trPr>
          <w:trHeight w:val="300"/>
        </w:trPr>
        <w:tc>
          <w:tcPr>
            <w:tcW w:w="3559" w:type="dxa"/>
            <w:gridSpan w:val="2"/>
            <w:shd w:val="clear" w:color="auto" w:fill="auto"/>
            <w:vAlign w:val="center"/>
            <w:hideMark/>
          </w:tcPr>
          <w:p w:rsidR="0087289A" w:rsidRPr="007001F1" w:rsidRDefault="0087289A" w:rsidP="0087289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87289A" w:rsidRPr="007001F1" w:rsidRDefault="0087289A" w:rsidP="0087289A">
            <w:pPr>
              <w:rPr>
                <w:color w:val="000000"/>
              </w:rPr>
            </w:pPr>
            <w:r w:rsidRPr="007001F1">
              <w:rPr>
                <w:color w:val="000000"/>
                <w:sz w:val="22"/>
                <w:szCs w:val="22"/>
              </w:rPr>
              <w:t>Podlimitná zákazka bez využitia elektronického trhoviska</w:t>
            </w:r>
          </w:p>
        </w:tc>
      </w:tr>
      <w:tr w:rsidR="0087289A" w:rsidRPr="007001F1" w:rsidTr="0087289A">
        <w:trPr>
          <w:trHeight w:val="300"/>
        </w:trPr>
        <w:tc>
          <w:tcPr>
            <w:tcW w:w="3559" w:type="dxa"/>
            <w:gridSpan w:val="2"/>
            <w:shd w:val="clear" w:color="auto" w:fill="auto"/>
            <w:vAlign w:val="center"/>
            <w:hideMark/>
          </w:tcPr>
          <w:p w:rsidR="0087289A" w:rsidRPr="007001F1" w:rsidRDefault="0087289A" w:rsidP="0087289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87289A" w:rsidRPr="007001F1" w:rsidRDefault="0087289A" w:rsidP="0087289A">
            <w:pPr>
              <w:rPr>
                <w:color w:val="000000"/>
              </w:rPr>
            </w:pPr>
          </w:p>
        </w:tc>
      </w:tr>
      <w:tr w:rsidR="0087289A" w:rsidRPr="007001F1" w:rsidTr="0087289A">
        <w:trPr>
          <w:trHeight w:val="300"/>
        </w:trPr>
        <w:tc>
          <w:tcPr>
            <w:tcW w:w="3559" w:type="dxa"/>
            <w:gridSpan w:val="2"/>
            <w:shd w:val="clear" w:color="auto" w:fill="auto"/>
            <w:vAlign w:val="center"/>
          </w:tcPr>
          <w:p w:rsidR="0087289A" w:rsidRPr="007001F1" w:rsidRDefault="0087289A" w:rsidP="0087289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87289A" w:rsidRPr="007001F1" w:rsidRDefault="0087289A" w:rsidP="0087289A">
            <w:pPr>
              <w:rPr>
                <w:color w:val="000000"/>
              </w:rPr>
            </w:pPr>
          </w:p>
        </w:tc>
      </w:tr>
      <w:tr w:rsidR="0087289A" w:rsidRPr="007001F1" w:rsidTr="0087289A">
        <w:trPr>
          <w:trHeight w:val="300"/>
        </w:trPr>
        <w:tc>
          <w:tcPr>
            <w:tcW w:w="3559" w:type="dxa"/>
            <w:gridSpan w:val="2"/>
            <w:shd w:val="clear" w:color="auto" w:fill="auto"/>
            <w:vAlign w:val="center"/>
            <w:hideMark/>
          </w:tcPr>
          <w:p w:rsidR="0087289A" w:rsidRPr="007001F1" w:rsidRDefault="0087289A" w:rsidP="0087289A">
            <w:pPr>
              <w:rPr>
                <w:color w:val="000000"/>
              </w:rPr>
            </w:pPr>
            <w:r w:rsidRPr="007001F1">
              <w:rPr>
                <w:color w:val="000000"/>
                <w:sz w:val="22"/>
                <w:szCs w:val="22"/>
              </w:rPr>
              <w:t>Typ kontroly</w:t>
            </w:r>
          </w:p>
        </w:tc>
        <w:tc>
          <w:tcPr>
            <w:tcW w:w="5528" w:type="dxa"/>
            <w:gridSpan w:val="5"/>
            <w:shd w:val="clear" w:color="auto" w:fill="auto"/>
            <w:vAlign w:val="center"/>
            <w:hideMark/>
          </w:tcPr>
          <w:p w:rsidR="0087289A" w:rsidRPr="007001F1" w:rsidRDefault="0087289A" w:rsidP="0087289A">
            <w:pPr>
              <w:rPr>
                <w:color w:val="000000"/>
              </w:rPr>
            </w:pPr>
            <w:r w:rsidRPr="007001F1">
              <w:rPr>
                <w:color w:val="000000"/>
                <w:sz w:val="22"/>
                <w:szCs w:val="22"/>
              </w:rPr>
              <w:t>prvá ex</w:t>
            </w:r>
            <w:r w:rsidR="007C0534">
              <w:rPr>
                <w:color w:val="000000"/>
                <w:sz w:val="22"/>
                <w:szCs w:val="22"/>
              </w:rPr>
              <w:t xml:space="preserve"> </w:t>
            </w:r>
            <w:r w:rsidRPr="007001F1">
              <w:rPr>
                <w:color w:val="000000"/>
                <w:sz w:val="22"/>
                <w:szCs w:val="22"/>
              </w:rPr>
              <w:t>ante kontrola</w:t>
            </w:r>
          </w:p>
        </w:tc>
      </w:tr>
      <w:tr w:rsidR="0087289A" w:rsidRPr="007001F1" w:rsidTr="0087289A">
        <w:trPr>
          <w:trHeight w:val="300"/>
        </w:trPr>
        <w:tc>
          <w:tcPr>
            <w:tcW w:w="3559" w:type="dxa"/>
            <w:gridSpan w:val="2"/>
            <w:shd w:val="clear" w:color="auto" w:fill="auto"/>
            <w:vAlign w:val="center"/>
            <w:hideMark/>
          </w:tcPr>
          <w:p w:rsidR="0087289A" w:rsidRPr="007001F1" w:rsidRDefault="0087289A" w:rsidP="0087289A">
            <w:pPr>
              <w:rPr>
                <w:color w:val="000000"/>
              </w:rPr>
            </w:pPr>
            <w:r w:rsidRPr="007001F1">
              <w:rPr>
                <w:color w:val="000000"/>
                <w:sz w:val="22"/>
                <w:szCs w:val="22"/>
              </w:rPr>
              <w:t>Názov zákazky</w:t>
            </w:r>
          </w:p>
        </w:tc>
        <w:tc>
          <w:tcPr>
            <w:tcW w:w="5528" w:type="dxa"/>
            <w:gridSpan w:val="5"/>
            <w:shd w:val="clear" w:color="auto" w:fill="auto"/>
            <w:vAlign w:val="center"/>
            <w:hideMark/>
          </w:tcPr>
          <w:p w:rsidR="0087289A" w:rsidRPr="007001F1" w:rsidRDefault="0087289A" w:rsidP="0087289A">
            <w:pPr>
              <w:rPr>
                <w:color w:val="000000"/>
              </w:rPr>
            </w:pPr>
            <w:r w:rsidRPr="007001F1">
              <w:rPr>
                <w:color w:val="000000"/>
                <w:sz w:val="22"/>
                <w:szCs w:val="22"/>
              </w:rPr>
              <w:t> </w:t>
            </w:r>
          </w:p>
        </w:tc>
      </w:tr>
      <w:tr w:rsidR="0087289A" w:rsidRPr="007001F1" w:rsidTr="0087289A">
        <w:trPr>
          <w:trHeight w:val="300"/>
        </w:trPr>
        <w:tc>
          <w:tcPr>
            <w:tcW w:w="3559" w:type="dxa"/>
            <w:gridSpan w:val="2"/>
            <w:shd w:val="clear" w:color="auto" w:fill="auto"/>
            <w:vAlign w:val="center"/>
            <w:hideMark/>
          </w:tcPr>
          <w:p w:rsidR="0087289A" w:rsidRPr="007001F1" w:rsidRDefault="0087289A" w:rsidP="0087289A">
            <w:pPr>
              <w:rPr>
                <w:color w:val="000000"/>
              </w:rPr>
            </w:pPr>
            <w:r w:rsidRPr="007001F1">
              <w:rPr>
                <w:color w:val="000000"/>
                <w:sz w:val="22"/>
                <w:szCs w:val="22"/>
              </w:rPr>
              <w:t>Elektronická aukcia áno/nie</w:t>
            </w:r>
          </w:p>
        </w:tc>
        <w:tc>
          <w:tcPr>
            <w:tcW w:w="5528" w:type="dxa"/>
            <w:gridSpan w:val="5"/>
            <w:shd w:val="clear" w:color="auto" w:fill="auto"/>
            <w:vAlign w:val="center"/>
            <w:hideMark/>
          </w:tcPr>
          <w:p w:rsidR="0087289A" w:rsidRPr="007001F1" w:rsidRDefault="0087289A" w:rsidP="0087289A">
            <w:pPr>
              <w:rPr>
                <w:color w:val="000000"/>
              </w:rPr>
            </w:pPr>
            <w:r w:rsidRPr="007001F1">
              <w:rPr>
                <w:color w:val="000000"/>
                <w:sz w:val="22"/>
                <w:szCs w:val="22"/>
              </w:rPr>
              <w:t> </w:t>
            </w:r>
          </w:p>
        </w:tc>
      </w:tr>
      <w:tr w:rsidR="0087289A" w:rsidRPr="007001F1" w:rsidTr="0087289A">
        <w:trPr>
          <w:trHeight w:val="300"/>
        </w:trPr>
        <w:tc>
          <w:tcPr>
            <w:tcW w:w="3559" w:type="dxa"/>
            <w:gridSpan w:val="2"/>
            <w:shd w:val="clear" w:color="auto" w:fill="auto"/>
            <w:vAlign w:val="center"/>
            <w:hideMark/>
          </w:tcPr>
          <w:p w:rsidR="0087289A" w:rsidRPr="007001F1" w:rsidRDefault="0087289A" w:rsidP="0087289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87289A" w:rsidRPr="007001F1" w:rsidRDefault="0087289A" w:rsidP="0087289A">
            <w:pPr>
              <w:rPr>
                <w:color w:val="000000"/>
              </w:rPr>
            </w:pPr>
            <w:r w:rsidRPr="007001F1">
              <w:rPr>
                <w:color w:val="000000"/>
                <w:sz w:val="22"/>
                <w:szCs w:val="22"/>
              </w:rPr>
              <w:t> </w:t>
            </w:r>
          </w:p>
        </w:tc>
      </w:tr>
      <w:tr w:rsidR="0087289A" w:rsidRPr="007001F1" w:rsidTr="0087289A">
        <w:trPr>
          <w:trHeight w:val="315"/>
        </w:trPr>
        <w:tc>
          <w:tcPr>
            <w:tcW w:w="582" w:type="dxa"/>
            <w:shd w:val="clear" w:color="000000" w:fill="60497A"/>
            <w:vAlign w:val="center"/>
            <w:hideMark/>
          </w:tcPr>
          <w:p w:rsidR="0087289A" w:rsidRPr="007001F1" w:rsidRDefault="0087289A" w:rsidP="0087289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87289A" w:rsidRPr="007001F1" w:rsidRDefault="0087289A" w:rsidP="0087289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87289A" w:rsidRPr="007001F1" w:rsidRDefault="0087289A" w:rsidP="0087289A">
            <w:pPr>
              <w:jc w:val="center"/>
              <w:rPr>
                <w:b/>
                <w:bCs/>
                <w:color w:val="FFFFFF"/>
              </w:rPr>
            </w:pPr>
            <w:r w:rsidRPr="007001F1">
              <w:rPr>
                <w:b/>
                <w:bCs/>
                <w:color w:val="FFFFFF"/>
                <w:sz w:val="22"/>
                <w:szCs w:val="22"/>
              </w:rPr>
              <w:t>áno</w:t>
            </w:r>
          </w:p>
        </w:tc>
        <w:tc>
          <w:tcPr>
            <w:tcW w:w="567" w:type="dxa"/>
            <w:shd w:val="clear" w:color="000000" w:fill="60497A"/>
            <w:vAlign w:val="center"/>
            <w:hideMark/>
          </w:tcPr>
          <w:p w:rsidR="0087289A" w:rsidRPr="007001F1" w:rsidRDefault="0087289A" w:rsidP="0087289A">
            <w:pPr>
              <w:jc w:val="center"/>
              <w:rPr>
                <w:b/>
                <w:bCs/>
                <w:color w:val="FFFFFF"/>
              </w:rPr>
            </w:pPr>
            <w:r w:rsidRPr="007001F1">
              <w:rPr>
                <w:b/>
                <w:bCs/>
                <w:color w:val="FFFFFF"/>
                <w:sz w:val="22"/>
                <w:szCs w:val="22"/>
              </w:rPr>
              <w:t>nie</w:t>
            </w:r>
          </w:p>
        </w:tc>
        <w:tc>
          <w:tcPr>
            <w:tcW w:w="850" w:type="dxa"/>
            <w:shd w:val="clear" w:color="000000" w:fill="60497A"/>
            <w:vAlign w:val="center"/>
            <w:hideMark/>
          </w:tcPr>
          <w:p w:rsidR="0087289A" w:rsidRPr="007001F1" w:rsidRDefault="0087289A" w:rsidP="0087289A">
            <w:pPr>
              <w:jc w:val="center"/>
              <w:rPr>
                <w:b/>
                <w:bCs/>
                <w:color w:val="FFFFFF"/>
              </w:rPr>
            </w:pPr>
            <w:r w:rsidRPr="007001F1">
              <w:rPr>
                <w:b/>
                <w:bCs/>
                <w:color w:val="FFFFFF"/>
                <w:sz w:val="22"/>
                <w:szCs w:val="22"/>
              </w:rPr>
              <w:t>netýka sa</w:t>
            </w:r>
          </w:p>
        </w:tc>
        <w:tc>
          <w:tcPr>
            <w:tcW w:w="1701" w:type="dxa"/>
            <w:shd w:val="clear" w:color="000000" w:fill="60497A"/>
            <w:vAlign w:val="center"/>
            <w:hideMark/>
          </w:tcPr>
          <w:p w:rsidR="0087289A" w:rsidRPr="007001F1" w:rsidRDefault="0087289A" w:rsidP="0087289A">
            <w:pPr>
              <w:jc w:val="center"/>
              <w:rPr>
                <w:b/>
                <w:bCs/>
                <w:color w:val="FFFFFF"/>
              </w:rPr>
            </w:pPr>
            <w:r w:rsidRPr="007001F1">
              <w:rPr>
                <w:b/>
                <w:bCs/>
                <w:color w:val="FFFFFF"/>
                <w:sz w:val="22"/>
                <w:szCs w:val="22"/>
              </w:rPr>
              <w:t>Poznámka</w:t>
            </w:r>
          </w:p>
        </w:tc>
      </w:tr>
      <w:tr w:rsidR="00451721" w:rsidRPr="007001F1" w:rsidTr="0087289A">
        <w:trPr>
          <w:trHeight w:val="384"/>
        </w:trPr>
        <w:tc>
          <w:tcPr>
            <w:tcW w:w="582" w:type="dxa"/>
            <w:vMerge w:val="restart"/>
            <w:shd w:val="clear" w:color="auto" w:fill="auto"/>
            <w:noWrap/>
            <w:vAlign w:val="center"/>
            <w:hideMark/>
          </w:tcPr>
          <w:p w:rsidR="00451721" w:rsidRPr="007001F1" w:rsidRDefault="00451721" w:rsidP="0087289A">
            <w:pPr>
              <w:jc w:val="center"/>
              <w:rPr>
                <w:color w:val="000000"/>
              </w:rPr>
            </w:pPr>
            <w:r w:rsidRPr="007001F1">
              <w:rPr>
                <w:color w:val="000000"/>
                <w:sz w:val="22"/>
                <w:szCs w:val="22"/>
              </w:rPr>
              <w:t>1</w:t>
            </w:r>
          </w:p>
        </w:tc>
        <w:tc>
          <w:tcPr>
            <w:tcW w:w="4820" w:type="dxa"/>
            <w:gridSpan w:val="2"/>
            <w:shd w:val="clear" w:color="auto" w:fill="auto"/>
            <w:vAlign w:val="center"/>
            <w:hideMark/>
          </w:tcPr>
          <w:p w:rsidR="00451721" w:rsidRPr="007001F1" w:rsidRDefault="00451721" w:rsidP="001A39CA">
            <w:pPr>
              <w:jc w:val="both"/>
              <w:rPr>
                <w:color w:val="000000"/>
              </w:rPr>
            </w:pPr>
            <w:r>
              <w:rPr>
                <w:color w:val="000000"/>
                <w:sz w:val="22"/>
                <w:szCs w:val="22"/>
              </w:rPr>
              <w:t xml:space="preserve">a) </w:t>
            </w:r>
            <w:r w:rsidRPr="007001F1">
              <w:rPr>
                <w:color w:val="000000"/>
                <w:sz w:val="22"/>
                <w:szCs w:val="22"/>
              </w:rPr>
              <w:t>Je použitý postup na zadanie zákazky na dodanie tovaru/ stavebných prác/ služby v súlade so ZVO?</w:t>
            </w:r>
          </w:p>
        </w:tc>
        <w:tc>
          <w:tcPr>
            <w:tcW w:w="567" w:type="dxa"/>
            <w:shd w:val="clear" w:color="auto" w:fill="auto"/>
            <w:vAlign w:val="center"/>
            <w:hideMark/>
          </w:tcPr>
          <w:p w:rsidR="00451721" w:rsidRPr="007001F1" w:rsidRDefault="00451721" w:rsidP="0087289A">
            <w:pPr>
              <w:jc w:val="center"/>
              <w:rPr>
                <w:b/>
                <w:bCs/>
                <w:color w:val="000000"/>
              </w:rPr>
            </w:pPr>
          </w:p>
        </w:tc>
        <w:tc>
          <w:tcPr>
            <w:tcW w:w="567" w:type="dxa"/>
            <w:shd w:val="clear" w:color="auto" w:fill="auto"/>
            <w:vAlign w:val="center"/>
            <w:hideMark/>
          </w:tcPr>
          <w:p w:rsidR="00451721" w:rsidRPr="007001F1" w:rsidRDefault="00451721" w:rsidP="0087289A">
            <w:pPr>
              <w:jc w:val="center"/>
              <w:rPr>
                <w:b/>
                <w:bCs/>
                <w:color w:val="000000"/>
              </w:rPr>
            </w:pPr>
          </w:p>
        </w:tc>
        <w:tc>
          <w:tcPr>
            <w:tcW w:w="850" w:type="dxa"/>
            <w:shd w:val="clear" w:color="auto" w:fill="auto"/>
            <w:vAlign w:val="center"/>
            <w:hideMark/>
          </w:tcPr>
          <w:p w:rsidR="00451721" w:rsidRPr="007001F1" w:rsidRDefault="00451721" w:rsidP="0087289A">
            <w:pPr>
              <w:jc w:val="center"/>
              <w:rPr>
                <w:b/>
                <w:bCs/>
                <w:color w:val="000000"/>
              </w:rPr>
            </w:pPr>
          </w:p>
        </w:tc>
        <w:tc>
          <w:tcPr>
            <w:tcW w:w="1701" w:type="dxa"/>
            <w:shd w:val="clear" w:color="auto" w:fill="auto"/>
            <w:vAlign w:val="center"/>
            <w:hideMark/>
          </w:tcPr>
          <w:p w:rsidR="00451721" w:rsidRPr="007001F1" w:rsidRDefault="00451721" w:rsidP="0087289A">
            <w:pPr>
              <w:jc w:val="center"/>
              <w:rPr>
                <w:b/>
                <w:bCs/>
                <w:color w:val="000000"/>
              </w:rPr>
            </w:pPr>
          </w:p>
        </w:tc>
      </w:tr>
      <w:tr w:rsidR="00451721" w:rsidRPr="007001F1" w:rsidTr="0087289A">
        <w:trPr>
          <w:trHeight w:val="384"/>
        </w:trPr>
        <w:tc>
          <w:tcPr>
            <w:tcW w:w="582" w:type="dxa"/>
            <w:vMerge/>
            <w:shd w:val="clear" w:color="auto" w:fill="auto"/>
            <w:noWrap/>
            <w:vAlign w:val="center"/>
          </w:tcPr>
          <w:p w:rsidR="00451721" w:rsidRPr="007001F1" w:rsidRDefault="00451721" w:rsidP="0087289A">
            <w:pPr>
              <w:jc w:val="center"/>
              <w:rPr>
                <w:color w:val="000000"/>
                <w:sz w:val="22"/>
                <w:szCs w:val="22"/>
              </w:rPr>
            </w:pPr>
          </w:p>
        </w:tc>
        <w:tc>
          <w:tcPr>
            <w:tcW w:w="4820" w:type="dxa"/>
            <w:gridSpan w:val="2"/>
            <w:shd w:val="clear" w:color="auto" w:fill="auto"/>
            <w:vAlign w:val="center"/>
          </w:tcPr>
          <w:p w:rsidR="00451721" w:rsidRPr="007001F1" w:rsidRDefault="00451721" w:rsidP="001A39CA">
            <w:pPr>
              <w:jc w:val="both"/>
              <w:rPr>
                <w:color w:val="000000"/>
                <w:sz w:val="22"/>
                <w:szCs w:val="22"/>
              </w:rPr>
            </w:pPr>
            <w:r>
              <w:rPr>
                <w:color w:val="000000"/>
                <w:sz w:val="22"/>
                <w:szCs w:val="22"/>
              </w:rPr>
              <w:t xml:space="preserve">b) V prípade, že verejný obstarávateľ využil prípravné trhové konzultácie, postupoval podľa § 25 ZVO? </w:t>
            </w:r>
          </w:p>
        </w:tc>
        <w:tc>
          <w:tcPr>
            <w:tcW w:w="567" w:type="dxa"/>
            <w:shd w:val="clear" w:color="auto" w:fill="auto"/>
            <w:vAlign w:val="center"/>
          </w:tcPr>
          <w:p w:rsidR="00451721" w:rsidRPr="007001F1" w:rsidRDefault="00451721" w:rsidP="0087289A">
            <w:pPr>
              <w:jc w:val="center"/>
              <w:rPr>
                <w:b/>
                <w:bCs/>
                <w:color w:val="000000"/>
              </w:rPr>
            </w:pPr>
          </w:p>
        </w:tc>
        <w:tc>
          <w:tcPr>
            <w:tcW w:w="567" w:type="dxa"/>
            <w:shd w:val="clear" w:color="auto" w:fill="auto"/>
            <w:vAlign w:val="center"/>
          </w:tcPr>
          <w:p w:rsidR="00451721" w:rsidRPr="007001F1" w:rsidRDefault="00451721" w:rsidP="0087289A">
            <w:pPr>
              <w:jc w:val="center"/>
              <w:rPr>
                <w:b/>
                <w:bCs/>
                <w:color w:val="000000"/>
              </w:rPr>
            </w:pPr>
          </w:p>
        </w:tc>
        <w:tc>
          <w:tcPr>
            <w:tcW w:w="850" w:type="dxa"/>
            <w:shd w:val="clear" w:color="auto" w:fill="auto"/>
            <w:vAlign w:val="center"/>
          </w:tcPr>
          <w:p w:rsidR="00451721" w:rsidRPr="007001F1" w:rsidRDefault="00451721" w:rsidP="0087289A">
            <w:pPr>
              <w:jc w:val="center"/>
              <w:rPr>
                <w:b/>
                <w:bCs/>
                <w:color w:val="000000"/>
              </w:rPr>
            </w:pPr>
          </w:p>
        </w:tc>
        <w:tc>
          <w:tcPr>
            <w:tcW w:w="1701" w:type="dxa"/>
            <w:shd w:val="clear" w:color="auto" w:fill="auto"/>
            <w:vAlign w:val="center"/>
          </w:tcPr>
          <w:p w:rsidR="00451721" w:rsidRPr="007001F1" w:rsidRDefault="00451721" w:rsidP="0087289A">
            <w:pPr>
              <w:jc w:val="center"/>
              <w:rPr>
                <w:b/>
                <w:bCs/>
                <w:color w:val="000000"/>
              </w:rPr>
            </w:pPr>
          </w:p>
        </w:tc>
      </w:tr>
      <w:tr w:rsidR="0087289A" w:rsidRPr="007001F1" w:rsidTr="0087289A">
        <w:trPr>
          <w:trHeight w:val="288"/>
        </w:trPr>
        <w:tc>
          <w:tcPr>
            <w:tcW w:w="582" w:type="dxa"/>
            <w:vMerge w:val="restart"/>
            <w:shd w:val="clear" w:color="auto" w:fill="auto"/>
            <w:noWrap/>
            <w:hideMark/>
          </w:tcPr>
          <w:p w:rsidR="0087289A" w:rsidRPr="007001F1" w:rsidRDefault="0087289A" w:rsidP="0087289A">
            <w:pPr>
              <w:jc w:val="center"/>
              <w:rPr>
                <w:color w:val="000000"/>
              </w:rPr>
            </w:pPr>
          </w:p>
          <w:p w:rsidR="0087289A" w:rsidRPr="007001F1" w:rsidRDefault="0087289A" w:rsidP="0087289A">
            <w:pPr>
              <w:jc w:val="center"/>
              <w:rPr>
                <w:color w:val="000000"/>
              </w:rPr>
            </w:pPr>
            <w:r w:rsidRPr="007001F1">
              <w:rPr>
                <w:color w:val="000000"/>
                <w:sz w:val="22"/>
                <w:szCs w:val="22"/>
              </w:rPr>
              <w:t>2</w:t>
            </w:r>
          </w:p>
        </w:tc>
        <w:tc>
          <w:tcPr>
            <w:tcW w:w="4820" w:type="dxa"/>
            <w:gridSpan w:val="2"/>
            <w:shd w:val="clear" w:color="auto" w:fill="auto"/>
            <w:vAlign w:val="center"/>
            <w:hideMark/>
          </w:tcPr>
          <w:p w:rsidR="0087289A" w:rsidRPr="007001F1" w:rsidRDefault="0087289A" w:rsidP="0087289A">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rsidR="0087289A" w:rsidRPr="007001F1" w:rsidRDefault="0087289A" w:rsidP="0087289A">
            <w:pPr>
              <w:jc w:val="center"/>
              <w:rPr>
                <w:b/>
                <w:bCs/>
                <w:color w:val="000000"/>
              </w:rPr>
            </w:pPr>
          </w:p>
        </w:tc>
        <w:tc>
          <w:tcPr>
            <w:tcW w:w="567" w:type="dxa"/>
            <w:shd w:val="clear" w:color="auto" w:fill="auto"/>
            <w:vAlign w:val="center"/>
          </w:tcPr>
          <w:p w:rsidR="0087289A" w:rsidRPr="007001F1" w:rsidRDefault="0087289A" w:rsidP="0087289A">
            <w:pPr>
              <w:jc w:val="center"/>
              <w:rPr>
                <w:b/>
                <w:bCs/>
                <w:color w:val="000000"/>
              </w:rPr>
            </w:pPr>
          </w:p>
        </w:tc>
        <w:tc>
          <w:tcPr>
            <w:tcW w:w="850" w:type="dxa"/>
            <w:shd w:val="clear" w:color="auto" w:fill="auto"/>
            <w:vAlign w:val="center"/>
          </w:tcPr>
          <w:p w:rsidR="0087289A" w:rsidRPr="007001F1" w:rsidRDefault="0087289A" w:rsidP="0087289A">
            <w:pPr>
              <w:jc w:val="center"/>
              <w:rPr>
                <w:b/>
                <w:bCs/>
                <w:color w:val="000000"/>
              </w:rPr>
            </w:pPr>
          </w:p>
        </w:tc>
        <w:tc>
          <w:tcPr>
            <w:tcW w:w="1701" w:type="dxa"/>
            <w:shd w:val="clear" w:color="auto" w:fill="auto"/>
            <w:vAlign w:val="center"/>
          </w:tcPr>
          <w:p w:rsidR="0087289A" w:rsidRPr="007001F1" w:rsidRDefault="0087289A" w:rsidP="0087289A">
            <w:pPr>
              <w:jc w:val="center"/>
              <w:rPr>
                <w:b/>
                <w:bCs/>
                <w:color w:val="000000"/>
              </w:rPr>
            </w:pPr>
          </w:p>
        </w:tc>
      </w:tr>
      <w:tr w:rsidR="0087289A" w:rsidRPr="007001F1" w:rsidTr="0087289A">
        <w:trPr>
          <w:trHeight w:val="406"/>
        </w:trPr>
        <w:tc>
          <w:tcPr>
            <w:tcW w:w="582" w:type="dxa"/>
            <w:vMerge/>
            <w:shd w:val="clear" w:color="auto" w:fill="auto"/>
            <w:noWrap/>
            <w:vAlign w:val="center"/>
          </w:tcPr>
          <w:p w:rsidR="0087289A" w:rsidRPr="007001F1" w:rsidRDefault="0087289A" w:rsidP="0087289A">
            <w:pPr>
              <w:jc w:val="center"/>
              <w:rPr>
                <w:color w:val="000000"/>
              </w:rPr>
            </w:pPr>
          </w:p>
        </w:tc>
        <w:tc>
          <w:tcPr>
            <w:tcW w:w="4820" w:type="dxa"/>
            <w:gridSpan w:val="2"/>
            <w:shd w:val="clear" w:color="auto" w:fill="auto"/>
            <w:vAlign w:val="center"/>
          </w:tcPr>
          <w:p w:rsidR="0087289A" w:rsidRPr="007001F1" w:rsidRDefault="0087289A" w:rsidP="000E236A">
            <w:pPr>
              <w:jc w:val="both"/>
              <w:rPr>
                <w:color w:val="000000"/>
              </w:rPr>
            </w:pPr>
            <w:r w:rsidRPr="007001F1">
              <w:rPr>
                <w:color w:val="000000"/>
                <w:sz w:val="22"/>
                <w:szCs w:val="22"/>
              </w:rPr>
              <w:t>b) Bola PHZ</w:t>
            </w:r>
            <w:r w:rsidR="001A39CA">
              <w:rPr>
                <w:color w:val="000000"/>
                <w:sz w:val="22"/>
                <w:szCs w:val="22"/>
              </w:rPr>
              <w:t xml:space="preserve"> určená podľa </w:t>
            </w:r>
            <w:r w:rsidRPr="007001F1">
              <w:rPr>
                <w:color w:val="000000"/>
                <w:sz w:val="22"/>
                <w:szCs w:val="22"/>
              </w:rPr>
              <w:t>podmienok</w:t>
            </w:r>
            <w:r w:rsidR="001A39CA">
              <w:rPr>
                <w:color w:val="000000"/>
                <w:sz w:val="22"/>
                <w:szCs w:val="22"/>
              </w:rPr>
              <w:t xml:space="preserve"> </w:t>
            </w:r>
            <w:r w:rsidR="000E236A" w:rsidRPr="000E236A">
              <w:rPr>
                <w:color w:val="000000"/>
                <w:sz w:val="22"/>
                <w:szCs w:val="22"/>
              </w:rPr>
              <w:t>platných v čase zadávania zákazky</w:t>
            </w:r>
            <w:r w:rsidRPr="007001F1">
              <w:rPr>
                <w:color w:val="000000"/>
                <w:sz w:val="22"/>
                <w:szCs w:val="22"/>
              </w:rPr>
              <w:t>?</w:t>
            </w:r>
          </w:p>
        </w:tc>
        <w:tc>
          <w:tcPr>
            <w:tcW w:w="567" w:type="dxa"/>
            <w:shd w:val="clear" w:color="auto" w:fill="auto"/>
            <w:vAlign w:val="center"/>
          </w:tcPr>
          <w:p w:rsidR="0087289A" w:rsidRPr="007001F1" w:rsidRDefault="0087289A" w:rsidP="0087289A">
            <w:pPr>
              <w:jc w:val="center"/>
              <w:rPr>
                <w:b/>
                <w:bCs/>
                <w:color w:val="000000"/>
              </w:rPr>
            </w:pPr>
          </w:p>
        </w:tc>
        <w:tc>
          <w:tcPr>
            <w:tcW w:w="567" w:type="dxa"/>
            <w:shd w:val="clear" w:color="auto" w:fill="auto"/>
            <w:vAlign w:val="center"/>
          </w:tcPr>
          <w:p w:rsidR="0087289A" w:rsidRPr="007001F1" w:rsidRDefault="0087289A" w:rsidP="0087289A">
            <w:pPr>
              <w:jc w:val="center"/>
              <w:rPr>
                <w:b/>
                <w:bCs/>
                <w:color w:val="000000"/>
              </w:rPr>
            </w:pPr>
          </w:p>
        </w:tc>
        <w:tc>
          <w:tcPr>
            <w:tcW w:w="850" w:type="dxa"/>
            <w:shd w:val="clear" w:color="auto" w:fill="auto"/>
            <w:vAlign w:val="center"/>
          </w:tcPr>
          <w:p w:rsidR="0087289A" w:rsidRPr="007001F1" w:rsidRDefault="0087289A" w:rsidP="0087289A">
            <w:pPr>
              <w:jc w:val="center"/>
              <w:rPr>
                <w:b/>
                <w:bCs/>
                <w:color w:val="000000"/>
              </w:rPr>
            </w:pPr>
          </w:p>
        </w:tc>
        <w:tc>
          <w:tcPr>
            <w:tcW w:w="1701" w:type="dxa"/>
            <w:shd w:val="clear" w:color="auto" w:fill="auto"/>
            <w:vAlign w:val="center"/>
          </w:tcPr>
          <w:p w:rsidR="0087289A" w:rsidRPr="007001F1" w:rsidRDefault="0087289A" w:rsidP="0087289A">
            <w:pPr>
              <w:jc w:val="center"/>
              <w:rPr>
                <w:b/>
                <w:bCs/>
                <w:color w:val="000000"/>
              </w:rPr>
            </w:pPr>
          </w:p>
        </w:tc>
      </w:tr>
      <w:tr w:rsidR="0087289A" w:rsidRPr="007001F1" w:rsidTr="0087289A">
        <w:trPr>
          <w:trHeight w:val="740"/>
        </w:trPr>
        <w:tc>
          <w:tcPr>
            <w:tcW w:w="582" w:type="dxa"/>
            <w:vMerge/>
            <w:shd w:val="clear" w:color="auto" w:fill="auto"/>
            <w:noWrap/>
            <w:vAlign w:val="center"/>
          </w:tcPr>
          <w:p w:rsidR="0087289A" w:rsidRPr="007001F1" w:rsidRDefault="0087289A" w:rsidP="0087289A">
            <w:pPr>
              <w:jc w:val="center"/>
              <w:rPr>
                <w:color w:val="000000"/>
              </w:rPr>
            </w:pPr>
          </w:p>
        </w:tc>
        <w:tc>
          <w:tcPr>
            <w:tcW w:w="4820" w:type="dxa"/>
            <w:gridSpan w:val="2"/>
            <w:shd w:val="clear" w:color="auto" w:fill="auto"/>
            <w:vAlign w:val="center"/>
          </w:tcPr>
          <w:p w:rsidR="0087289A" w:rsidRPr="007001F1" w:rsidRDefault="0087289A" w:rsidP="0087289A">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87289A" w:rsidRPr="007001F1" w:rsidRDefault="0087289A" w:rsidP="0087289A">
            <w:pPr>
              <w:jc w:val="center"/>
              <w:rPr>
                <w:b/>
                <w:bCs/>
                <w:color w:val="000000"/>
              </w:rPr>
            </w:pPr>
          </w:p>
        </w:tc>
        <w:tc>
          <w:tcPr>
            <w:tcW w:w="567" w:type="dxa"/>
            <w:shd w:val="clear" w:color="auto" w:fill="auto"/>
            <w:vAlign w:val="center"/>
          </w:tcPr>
          <w:p w:rsidR="0087289A" w:rsidRPr="007001F1" w:rsidRDefault="0087289A" w:rsidP="0087289A">
            <w:pPr>
              <w:jc w:val="center"/>
              <w:rPr>
                <w:b/>
                <w:bCs/>
                <w:color w:val="000000"/>
              </w:rPr>
            </w:pPr>
          </w:p>
        </w:tc>
        <w:tc>
          <w:tcPr>
            <w:tcW w:w="850" w:type="dxa"/>
            <w:shd w:val="clear" w:color="auto" w:fill="auto"/>
            <w:vAlign w:val="center"/>
          </w:tcPr>
          <w:p w:rsidR="0087289A" w:rsidRPr="007001F1" w:rsidRDefault="0087289A" w:rsidP="0087289A">
            <w:pPr>
              <w:jc w:val="center"/>
              <w:rPr>
                <w:b/>
                <w:bCs/>
                <w:color w:val="000000"/>
              </w:rPr>
            </w:pPr>
          </w:p>
        </w:tc>
        <w:tc>
          <w:tcPr>
            <w:tcW w:w="1701" w:type="dxa"/>
            <w:shd w:val="clear" w:color="auto" w:fill="auto"/>
            <w:vAlign w:val="center"/>
          </w:tcPr>
          <w:p w:rsidR="0087289A" w:rsidRPr="007001F1" w:rsidRDefault="0087289A" w:rsidP="0087289A">
            <w:pPr>
              <w:jc w:val="center"/>
              <w:rPr>
                <w:b/>
                <w:bCs/>
                <w:color w:val="000000"/>
              </w:rPr>
            </w:pPr>
          </w:p>
        </w:tc>
      </w:tr>
      <w:tr w:rsidR="0087289A" w:rsidRPr="007001F1" w:rsidTr="0087289A">
        <w:trPr>
          <w:trHeight w:val="1157"/>
        </w:trPr>
        <w:tc>
          <w:tcPr>
            <w:tcW w:w="582" w:type="dxa"/>
            <w:vMerge/>
            <w:shd w:val="clear" w:color="auto" w:fill="auto"/>
            <w:noWrap/>
            <w:vAlign w:val="center"/>
          </w:tcPr>
          <w:p w:rsidR="0087289A" w:rsidRPr="007001F1" w:rsidRDefault="0087289A" w:rsidP="0087289A">
            <w:pPr>
              <w:jc w:val="center"/>
              <w:rPr>
                <w:color w:val="000000"/>
              </w:rPr>
            </w:pPr>
          </w:p>
        </w:tc>
        <w:tc>
          <w:tcPr>
            <w:tcW w:w="4820" w:type="dxa"/>
            <w:gridSpan w:val="2"/>
            <w:shd w:val="clear" w:color="auto" w:fill="auto"/>
            <w:vAlign w:val="center"/>
          </w:tcPr>
          <w:p w:rsidR="0087289A" w:rsidRPr="007001F1" w:rsidRDefault="0087289A" w:rsidP="0087289A">
            <w:pPr>
              <w:jc w:val="both"/>
            </w:pPr>
            <w:r w:rsidRPr="007001F1">
              <w:rPr>
                <w:color w:val="000000"/>
                <w:sz w:val="22"/>
                <w:szCs w:val="22"/>
              </w:rPr>
              <w:t xml:space="preserve">d) </w:t>
            </w:r>
            <w:r w:rsidRPr="007001F1">
              <w:rPr>
                <w:sz w:val="22"/>
                <w:szCs w:val="22"/>
              </w:rPr>
              <w:t>Bola PHZ určená tak, že neprekračuje finančné limity pre podlimitné zákazky v priebehu kalendárneho roka alebo počas platnosti zmluvy, ak sa zmluva uzatvára na dlhšie obdobie ako jeden kalendárny rok?</w:t>
            </w:r>
          </w:p>
        </w:tc>
        <w:tc>
          <w:tcPr>
            <w:tcW w:w="567" w:type="dxa"/>
            <w:shd w:val="clear" w:color="auto" w:fill="auto"/>
            <w:vAlign w:val="center"/>
          </w:tcPr>
          <w:p w:rsidR="0087289A" w:rsidRPr="007001F1" w:rsidRDefault="0087289A" w:rsidP="0087289A">
            <w:pPr>
              <w:jc w:val="center"/>
              <w:rPr>
                <w:b/>
                <w:bCs/>
                <w:color w:val="000000"/>
              </w:rPr>
            </w:pPr>
          </w:p>
        </w:tc>
        <w:tc>
          <w:tcPr>
            <w:tcW w:w="567" w:type="dxa"/>
            <w:shd w:val="clear" w:color="auto" w:fill="auto"/>
            <w:vAlign w:val="center"/>
          </w:tcPr>
          <w:p w:rsidR="0087289A" w:rsidRPr="007001F1" w:rsidRDefault="0087289A" w:rsidP="0087289A">
            <w:pPr>
              <w:jc w:val="center"/>
              <w:rPr>
                <w:b/>
                <w:bCs/>
                <w:color w:val="000000"/>
              </w:rPr>
            </w:pPr>
          </w:p>
        </w:tc>
        <w:tc>
          <w:tcPr>
            <w:tcW w:w="850" w:type="dxa"/>
            <w:shd w:val="clear" w:color="auto" w:fill="auto"/>
            <w:vAlign w:val="center"/>
          </w:tcPr>
          <w:p w:rsidR="0087289A" w:rsidRPr="007001F1" w:rsidRDefault="0087289A" w:rsidP="0087289A">
            <w:pPr>
              <w:jc w:val="center"/>
              <w:rPr>
                <w:b/>
                <w:bCs/>
                <w:color w:val="000000"/>
              </w:rPr>
            </w:pPr>
          </w:p>
        </w:tc>
        <w:tc>
          <w:tcPr>
            <w:tcW w:w="1701" w:type="dxa"/>
            <w:shd w:val="clear" w:color="auto" w:fill="auto"/>
            <w:vAlign w:val="center"/>
          </w:tcPr>
          <w:p w:rsidR="0087289A" w:rsidRPr="007001F1" w:rsidRDefault="0087289A" w:rsidP="0087289A">
            <w:pPr>
              <w:jc w:val="center"/>
              <w:rPr>
                <w:b/>
                <w:bCs/>
                <w:color w:val="000000"/>
              </w:rPr>
            </w:pPr>
          </w:p>
        </w:tc>
      </w:tr>
      <w:tr w:rsidR="0087289A" w:rsidRPr="007001F1" w:rsidTr="0087289A">
        <w:trPr>
          <w:trHeight w:val="541"/>
        </w:trPr>
        <w:tc>
          <w:tcPr>
            <w:tcW w:w="582" w:type="dxa"/>
            <w:vMerge/>
            <w:shd w:val="clear" w:color="auto" w:fill="auto"/>
            <w:noWrap/>
            <w:vAlign w:val="center"/>
          </w:tcPr>
          <w:p w:rsidR="0087289A" w:rsidRPr="007001F1" w:rsidRDefault="0087289A" w:rsidP="0087289A">
            <w:pPr>
              <w:jc w:val="center"/>
              <w:rPr>
                <w:color w:val="000000"/>
              </w:rPr>
            </w:pPr>
          </w:p>
        </w:tc>
        <w:tc>
          <w:tcPr>
            <w:tcW w:w="4820" w:type="dxa"/>
            <w:gridSpan w:val="2"/>
            <w:shd w:val="clear" w:color="auto" w:fill="auto"/>
            <w:vAlign w:val="center"/>
          </w:tcPr>
          <w:p w:rsidR="0087289A" w:rsidRPr="007001F1" w:rsidRDefault="0087289A" w:rsidP="0087289A">
            <w:pPr>
              <w:jc w:val="both"/>
              <w:rPr>
                <w:color w:val="000000"/>
              </w:rPr>
            </w:pPr>
            <w:r w:rsidRPr="007001F1">
              <w:rPr>
                <w:color w:val="000000"/>
                <w:sz w:val="22"/>
                <w:szCs w:val="22"/>
              </w:rPr>
              <w:t>e) Nedošlo k rozdeleniu zákazky alebo nebol zvolený spôsob určenia jej PHZ s cieľom znížiť PHZ pod finančné limity podľa ZVO?</w:t>
            </w:r>
          </w:p>
        </w:tc>
        <w:tc>
          <w:tcPr>
            <w:tcW w:w="567" w:type="dxa"/>
            <w:shd w:val="clear" w:color="auto" w:fill="auto"/>
            <w:vAlign w:val="center"/>
          </w:tcPr>
          <w:p w:rsidR="0087289A" w:rsidRPr="007001F1" w:rsidRDefault="0087289A" w:rsidP="0087289A">
            <w:pPr>
              <w:jc w:val="center"/>
              <w:rPr>
                <w:b/>
                <w:bCs/>
                <w:color w:val="000000"/>
              </w:rPr>
            </w:pPr>
          </w:p>
        </w:tc>
        <w:tc>
          <w:tcPr>
            <w:tcW w:w="567" w:type="dxa"/>
            <w:shd w:val="clear" w:color="auto" w:fill="auto"/>
            <w:vAlign w:val="center"/>
          </w:tcPr>
          <w:p w:rsidR="0087289A" w:rsidRPr="007001F1" w:rsidRDefault="0087289A" w:rsidP="0087289A">
            <w:pPr>
              <w:jc w:val="center"/>
              <w:rPr>
                <w:b/>
                <w:bCs/>
                <w:color w:val="000000"/>
              </w:rPr>
            </w:pPr>
          </w:p>
        </w:tc>
        <w:tc>
          <w:tcPr>
            <w:tcW w:w="850" w:type="dxa"/>
            <w:shd w:val="clear" w:color="auto" w:fill="auto"/>
            <w:vAlign w:val="center"/>
          </w:tcPr>
          <w:p w:rsidR="0087289A" w:rsidRPr="007001F1" w:rsidRDefault="0087289A" w:rsidP="0087289A">
            <w:pPr>
              <w:jc w:val="center"/>
              <w:rPr>
                <w:b/>
                <w:bCs/>
                <w:color w:val="000000"/>
              </w:rPr>
            </w:pPr>
          </w:p>
        </w:tc>
        <w:tc>
          <w:tcPr>
            <w:tcW w:w="1701" w:type="dxa"/>
            <w:shd w:val="clear" w:color="auto" w:fill="auto"/>
            <w:vAlign w:val="center"/>
          </w:tcPr>
          <w:p w:rsidR="0087289A" w:rsidRPr="007001F1" w:rsidRDefault="0087289A" w:rsidP="0087289A">
            <w:pPr>
              <w:jc w:val="center"/>
              <w:rPr>
                <w:b/>
                <w:bCs/>
                <w:color w:val="000000"/>
              </w:rPr>
            </w:pPr>
          </w:p>
        </w:tc>
      </w:tr>
      <w:tr w:rsidR="0087289A" w:rsidRPr="007001F1" w:rsidTr="0087289A">
        <w:trPr>
          <w:trHeight w:val="503"/>
        </w:trPr>
        <w:tc>
          <w:tcPr>
            <w:tcW w:w="582" w:type="dxa"/>
            <w:vMerge/>
            <w:shd w:val="clear" w:color="auto" w:fill="auto"/>
            <w:noWrap/>
            <w:vAlign w:val="center"/>
          </w:tcPr>
          <w:p w:rsidR="0087289A" w:rsidRPr="007001F1" w:rsidRDefault="0087289A" w:rsidP="0087289A">
            <w:pPr>
              <w:jc w:val="center"/>
              <w:rPr>
                <w:color w:val="000000"/>
              </w:rPr>
            </w:pPr>
          </w:p>
        </w:tc>
        <w:tc>
          <w:tcPr>
            <w:tcW w:w="4820" w:type="dxa"/>
            <w:gridSpan w:val="2"/>
            <w:shd w:val="clear" w:color="auto" w:fill="auto"/>
            <w:vAlign w:val="center"/>
          </w:tcPr>
          <w:p w:rsidR="0087289A" w:rsidRPr="007001F1" w:rsidRDefault="0087289A" w:rsidP="0087289A">
            <w:pPr>
              <w:jc w:val="both"/>
              <w:rPr>
                <w:color w:val="000000"/>
              </w:rPr>
            </w:pPr>
            <w:r w:rsidRPr="007001F1">
              <w:rPr>
                <w:color w:val="000000"/>
                <w:sz w:val="22"/>
                <w:szCs w:val="22"/>
              </w:rPr>
              <w:t>f) Bola PHZ určená na základe údajov a informácií o zákazkách na rovnaký alebo porovnateľný predmet zákazky?</w:t>
            </w:r>
          </w:p>
        </w:tc>
        <w:tc>
          <w:tcPr>
            <w:tcW w:w="567" w:type="dxa"/>
            <w:shd w:val="clear" w:color="auto" w:fill="auto"/>
            <w:vAlign w:val="center"/>
          </w:tcPr>
          <w:p w:rsidR="0087289A" w:rsidRPr="007001F1" w:rsidRDefault="0087289A" w:rsidP="0087289A">
            <w:pPr>
              <w:jc w:val="center"/>
              <w:rPr>
                <w:b/>
                <w:bCs/>
                <w:color w:val="000000"/>
              </w:rPr>
            </w:pPr>
          </w:p>
        </w:tc>
        <w:tc>
          <w:tcPr>
            <w:tcW w:w="567" w:type="dxa"/>
            <w:shd w:val="clear" w:color="auto" w:fill="auto"/>
            <w:vAlign w:val="center"/>
          </w:tcPr>
          <w:p w:rsidR="0087289A" w:rsidRPr="007001F1" w:rsidRDefault="0087289A" w:rsidP="0087289A">
            <w:pPr>
              <w:jc w:val="center"/>
              <w:rPr>
                <w:b/>
                <w:bCs/>
                <w:color w:val="000000"/>
              </w:rPr>
            </w:pPr>
          </w:p>
        </w:tc>
        <w:tc>
          <w:tcPr>
            <w:tcW w:w="850" w:type="dxa"/>
            <w:shd w:val="clear" w:color="auto" w:fill="auto"/>
            <w:vAlign w:val="center"/>
          </w:tcPr>
          <w:p w:rsidR="0087289A" w:rsidRPr="007001F1" w:rsidRDefault="0087289A" w:rsidP="0087289A">
            <w:pPr>
              <w:jc w:val="center"/>
              <w:rPr>
                <w:b/>
                <w:bCs/>
                <w:color w:val="000000"/>
              </w:rPr>
            </w:pPr>
          </w:p>
        </w:tc>
        <w:tc>
          <w:tcPr>
            <w:tcW w:w="1701" w:type="dxa"/>
            <w:shd w:val="clear" w:color="auto" w:fill="auto"/>
            <w:vAlign w:val="center"/>
          </w:tcPr>
          <w:p w:rsidR="0087289A" w:rsidRPr="007001F1" w:rsidRDefault="0087289A" w:rsidP="0087289A">
            <w:pPr>
              <w:jc w:val="center"/>
              <w:rPr>
                <w:b/>
                <w:bCs/>
                <w:color w:val="000000"/>
              </w:rPr>
            </w:pPr>
          </w:p>
        </w:tc>
      </w:tr>
      <w:tr w:rsidR="0087289A" w:rsidRPr="007001F1" w:rsidTr="0087289A">
        <w:trPr>
          <w:trHeight w:val="502"/>
        </w:trPr>
        <w:tc>
          <w:tcPr>
            <w:tcW w:w="582" w:type="dxa"/>
            <w:vMerge/>
            <w:shd w:val="clear" w:color="auto" w:fill="auto"/>
            <w:noWrap/>
            <w:vAlign w:val="center"/>
          </w:tcPr>
          <w:p w:rsidR="0087289A" w:rsidRPr="007001F1" w:rsidRDefault="0087289A" w:rsidP="0087289A">
            <w:pPr>
              <w:jc w:val="center"/>
              <w:rPr>
                <w:color w:val="000000"/>
              </w:rPr>
            </w:pPr>
          </w:p>
        </w:tc>
        <w:tc>
          <w:tcPr>
            <w:tcW w:w="4820" w:type="dxa"/>
            <w:gridSpan w:val="2"/>
            <w:shd w:val="clear" w:color="auto" w:fill="auto"/>
            <w:vAlign w:val="center"/>
          </w:tcPr>
          <w:p w:rsidR="0087289A" w:rsidRPr="007001F1" w:rsidRDefault="0087289A" w:rsidP="0087289A">
            <w:pPr>
              <w:rPr>
                <w:color w:val="000000"/>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aktualizovaný rozpočet zo žiadosti o NFP, štátna cenová expertíza a pod.?</w:t>
            </w:r>
          </w:p>
        </w:tc>
        <w:tc>
          <w:tcPr>
            <w:tcW w:w="567" w:type="dxa"/>
            <w:shd w:val="clear" w:color="auto" w:fill="auto"/>
            <w:vAlign w:val="center"/>
          </w:tcPr>
          <w:p w:rsidR="0087289A" w:rsidRPr="007001F1" w:rsidRDefault="0087289A" w:rsidP="0087289A">
            <w:pPr>
              <w:jc w:val="center"/>
              <w:rPr>
                <w:b/>
                <w:bCs/>
                <w:color w:val="000000"/>
              </w:rPr>
            </w:pPr>
          </w:p>
        </w:tc>
        <w:tc>
          <w:tcPr>
            <w:tcW w:w="567" w:type="dxa"/>
            <w:shd w:val="clear" w:color="auto" w:fill="auto"/>
            <w:vAlign w:val="center"/>
          </w:tcPr>
          <w:p w:rsidR="0087289A" w:rsidRPr="007001F1" w:rsidRDefault="0087289A" w:rsidP="0087289A">
            <w:pPr>
              <w:jc w:val="center"/>
              <w:rPr>
                <w:b/>
                <w:bCs/>
                <w:color w:val="000000"/>
              </w:rPr>
            </w:pPr>
          </w:p>
        </w:tc>
        <w:tc>
          <w:tcPr>
            <w:tcW w:w="850" w:type="dxa"/>
            <w:shd w:val="clear" w:color="auto" w:fill="auto"/>
            <w:vAlign w:val="center"/>
          </w:tcPr>
          <w:p w:rsidR="0087289A" w:rsidRPr="007001F1" w:rsidRDefault="0087289A" w:rsidP="0087289A">
            <w:pPr>
              <w:jc w:val="center"/>
              <w:rPr>
                <w:b/>
                <w:bCs/>
                <w:color w:val="000000"/>
              </w:rPr>
            </w:pPr>
          </w:p>
        </w:tc>
        <w:tc>
          <w:tcPr>
            <w:tcW w:w="1701" w:type="dxa"/>
            <w:shd w:val="clear" w:color="auto" w:fill="auto"/>
            <w:vAlign w:val="center"/>
          </w:tcPr>
          <w:p w:rsidR="0087289A" w:rsidRPr="007001F1" w:rsidRDefault="0087289A" w:rsidP="0087289A">
            <w:pPr>
              <w:jc w:val="center"/>
              <w:rPr>
                <w:b/>
                <w:bCs/>
                <w:color w:val="000000"/>
              </w:rPr>
            </w:pPr>
          </w:p>
        </w:tc>
      </w:tr>
      <w:tr w:rsidR="0087289A" w:rsidRPr="007001F1" w:rsidTr="0087289A">
        <w:trPr>
          <w:trHeight w:val="577"/>
        </w:trPr>
        <w:tc>
          <w:tcPr>
            <w:tcW w:w="582" w:type="dxa"/>
            <w:vMerge/>
            <w:shd w:val="clear" w:color="auto" w:fill="auto"/>
            <w:noWrap/>
            <w:vAlign w:val="center"/>
          </w:tcPr>
          <w:p w:rsidR="0087289A" w:rsidRPr="007001F1" w:rsidRDefault="0087289A" w:rsidP="0087289A">
            <w:pPr>
              <w:jc w:val="center"/>
              <w:rPr>
                <w:color w:val="000000"/>
              </w:rPr>
            </w:pPr>
          </w:p>
        </w:tc>
        <w:tc>
          <w:tcPr>
            <w:tcW w:w="4820" w:type="dxa"/>
            <w:gridSpan w:val="2"/>
            <w:shd w:val="clear" w:color="auto" w:fill="auto"/>
            <w:vAlign w:val="center"/>
          </w:tcPr>
          <w:p w:rsidR="0087289A" w:rsidRPr="007001F1" w:rsidRDefault="0087289A" w:rsidP="0087289A">
            <w:pPr>
              <w:jc w:val="both"/>
              <w:rPr>
                <w:color w:val="000000"/>
              </w:rPr>
            </w:pPr>
            <w:r w:rsidRPr="007001F1">
              <w:rPr>
                <w:sz w:val="22"/>
                <w:szCs w:val="22"/>
              </w:rPr>
              <w:t>h) Stanovil verejný obstarávateľ PHZ v zmysle  ostatných ustanovení §</w:t>
            </w:r>
            <w:r w:rsidR="001A39CA">
              <w:rPr>
                <w:sz w:val="22"/>
                <w:szCs w:val="22"/>
              </w:rPr>
              <w:t xml:space="preserve"> </w:t>
            </w:r>
            <w:r w:rsidRPr="007001F1">
              <w:rPr>
                <w:sz w:val="22"/>
                <w:szCs w:val="22"/>
              </w:rPr>
              <w:t>6 ZVO?</w:t>
            </w:r>
          </w:p>
        </w:tc>
        <w:tc>
          <w:tcPr>
            <w:tcW w:w="567" w:type="dxa"/>
            <w:shd w:val="clear" w:color="auto" w:fill="auto"/>
            <w:vAlign w:val="center"/>
          </w:tcPr>
          <w:p w:rsidR="0087289A" w:rsidRPr="007001F1" w:rsidRDefault="0087289A" w:rsidP="0087289A">
            <w:pPr>
              <w:jc w:val="center"/>
              <w:rPr>
                <w:b/>
                <w:bCs/>
                <w:color w:val="000000"/>
              </w:rPr>
            </w:pPr>
          </w:p>
        </w:tc>
        <w:tc>
          <w:tcPr>
            <w:tcW w:w="567" w:type="dxa"/>
            <w:shd w:val="clear" w:color="auto" w:fill="auto"/>
            <w:vAlign w:val="center"/>
          </w:tcPr>
          <w:p w:rsidR="0087289A" w:rsidRPr="007001F1" w:rsidRDefault="0087289A" w:rsidP="0087289A">
            <w:pPr>
              <w:jc w:val="center"/>
              <w:rPr>
                <w:b/>
                <w:bCs/>
                <w:color w:val="000000"/>
              </w:rPr>
            </w:pPr>
          </w:p>
        </w:tc>
        <w:tc>
          <w:tcPr>
            <w:tcW w:w="850" w:type="dxa"/>
            <w:shd w:val="clear" w:color="auto" w:fill="auto"/>
            <w:vAlign w:val="center"/>
          </w:tcPr>
          <w:p w:rsidR="0087289A" w:rsidRPr="007001F1" w:rsidRDefault="0087289A" w:rsidP="0087289A">
            <w:pPr>
              <w:jc w:val="center"/>
              <w:rPr>
                <w:b/>
                <w:bCs/>
                <w:color w:val="000000"/>
              </w:rPr>
            </w:pPr>
          </w:p>
        </w:tc>
        <w:tc>
          <w:tcPr>
            <w:tcW w:w="1701" w:type="dxa"/>
            <w:shd w:val="clear" w:color="auto" w:fill="auto"/>
            <w:vAlign w:val="center"/>
          </w:tcPr>
          <w:p w:rsidR="0087289A" w:rsidRPr="007001F1" w:rsidRDefault="0087289A" w:rsidP="0087289A">
            <w:pPr>
              <w:jc w:val="center"/>
              <w:rPr>
                <w:b/>
                <w:bCs/>
                <w:color w:val="000000"/>
              </w:rPr>
            </w:pPr>
          </w:p>
        </w:tc>
      </w:tr>
      <w:tr w:rsidR="0087289A" w:rsidRPr="007001F1" w:rsidTr="0087289A">
        <w:trPr>
          <w:trHeight w:val="462"/>
        </w:trPr>
        <w:tc>
          <w:tcPr>
            <w:tcW w:w="582" w:type="dxa"/>
            <w:vMerge w:val="restart"/>
            <w:shd w:val="clear" w:color="auto" w:fill="auto"/>
            <w:noWrap/>
            <w:vAlign w:val="center"/>
            <w:hideMark/>
          </w:tcPr>
          <w:p w:rsidR="0087289A" w:rsidRPr="007001F1" w:rsidRDefault="003E0119" w:rsidP="0087289A">
            <w:pPr>
              <w:jc w:val="center"/>
              <w:rPr>
                <w:color w:val="000000"/>
              </w:rPr>
            </w:pPr>
            <w:r>
              <w:rPr>
                <w:color w:val="000000"/>
                <w:sz w:val="22"/>
                <w:szCs w:val="22"/>
              </w:rPr>
              <w:t>3</w:t>
            </w:r>
          </w:p>
        </w:tc>
        <w:tc>
          <w:tcPr>
            <w:tcW w:w="4820" w:type="dxa"/>
            <w:gridSpan w:val="2"/>
            <w:shd w:val="clear" w:color="auto" w:fill="auto"/>
            <w:vAlign w:val="center"/>
            <w:hideMark/>
          </w:tcPr>
          <w:p w:rsidR="0087289A" w:rsidRPr="007001F1" w:rsidRDefault="0087289A" w:rsidP="0087289A">
            <w:pPr>
              <w:jc w:val="both"/>
            </w:pPr>
            <w:r w:rsidRPr="007001F1">
              <w:rPr>
                <w:sz w:val="22"/>
                <w:szCs w:val="22"/>
              </w:rPr>
              <w:t>a) Nebol pri príprave zákazky identifikovaný konflikt záujmov podľa § 23 ZVO?</w:t>
            </w:r>
          </w:p>
        </w:tc>
        <w:tc>
          <w:tcPr>
            <w:tcW w:w="567" w:type="dxa"/>
            <w:shd w:val="clear" w:color="auto" w:fill="auto"/>
            <w:vAlign w:val="center"/>
            <w:hideMark/>
          </w:tcPr>
          <w:p w:rsidR="0087289A" w:rsidRPr="007001F1" w:rsidRDefault="0087289A" w:rsidP="0087289A">
            <w:pPr>
              <w:jc w:val="center"/>
              <w:rPr>
                <w:b/>
                <w:bCs/>
                <w:color w:val="000000"/>
              </w:rPr>
            </w:pPr>
          </w:p>
        </w:tc>
        <w:tc>
          <w:tcPr>
            <w:tcW w:w="567" w:type="dxa"/>
            <w:shd w:val="clear" w:color="auto" w:fill="auto"/>
            <w:vAlign w:val="center"/>
            <w:hideMark/>
          </w:tcPr>
          <w:p w:rsidR="0087289A" w:rsidRPr="007001F1" w:rsidRDefault="0087289A" w:rsidP="0087289A">
            <w:pPr>
              <w:jc w:val="center"/>
              <w:rPr>
                <w:b/>
                <w:bCs/>
                <w:color w:val="000000"/>
              </w:rPr>
            </w:pPr>
          </w:p>
        </w:tc>
        <w:tc>
          <w:tcPr>
            <w:tcW w:w="850" w:type="dxa"/>
            <w:shd w:val="clear" w:color="auto" w:fill="auto"/>
            <w:vAlign w:val="center"/>
            <w:hideMark/>
          </w:tcPr>
          <w:p w:rsidR="0087289A" w:rsidRPr="007001F1" w:rsidRDefault="0087289A" w:rsidP="0087289A">
            <w:pPr>
              <w:jc w:val="center"/>
              <w:rPr>
                <w:b/>
                <w:bCs/>
                <w:color w:val="000000"/>
              </w:rPr>
            </w:pPr>
          </w:p>
        </w:tc>
        <w:tc>
          <w:tcPr>
            <w:tcW w:w="1701" w:type="dxa"/>
            <w:shd w:val="clear" w:color="auto" w:fill="auto"/>
            <w:vAlign w:val="center"/>
            <w:hideMark/>
          </w:tcPr>
          <w:p w:rsidR="0087289A" w:rsidRPr="007001F1" w:rsidRDefault="0087289A" w:rsidP="0087289A">
            <w:pPr>
              <w:jc w:val="center"/>
              <w:rPr>
                <w:b/>
                <w:bCs/>
                <w:color w:val="000000"/>
              </w:rPr>
            </w:pPr>
          </w:p>
        </w:tc>
      </w:tr>
      <w:tr w:rsidR="0087289A" w:rsidRPr="007001F1" w:rsidTr="0087289A">
        <w:trPr>
          <w:trHeight w:val="512"/>
        </w:trPr>
        <w:tc>
          <w:tcPr>
            <w:tcW w:w="582" w:type="dxa"/>
            <w:vMerge/>
            <w:shd w:val="clear" w:color="auto" w:fill="auto"/>
            <w:noWrap/>
            <w:vAlign w:val="center"/>
          </w:tcPr>
          <w:p w:rsidR="0087289A" w:rsidRPr="007001F1" w:rsidRDefault="0087289A" w:rsidP="0087289A">
            <w:pPr>
              <w:jc w:val="center"/>
              <w:rPr>
                <w:color w:val="000000"/>
              </w:rPr>
            </w:pPr>
          </w:p>
        </w:tc>
        <w:tc>
          <w:tcPr>
            <w:tcW w:w="4820" w:type="dxa"/>
            <w:gridSpan w:val="2"/>
            <w:shd w:val="clear" w:color="auto" w:fill="auto"/>
            <w:vAlign w:val="center"/>
          </w:tcPr>
          <w:p w:rsidR="0087289A" w:rsidRPr="007001F1" w:rsidRDefault="0087289A" w:rsidP="0087289A">
            <w:pPr>
              <w:jc w:val="both"/>
            </w:pPr>
            <w:r w:rsidRPr="007001F1">
              <w:rPr>
                <w:sz w:val="22"/>
                <w:szCs w:val="22"/>
              </w:rPr>
              <w:t>b) Boli v prípade konfliktu záujmov prijaté primerané opatrenia a vykonaná náprav</w:t>
            </w:r>
            <w:r w:rsidR="000668E2">
              <w:rPr>
                <w:sz w:val="22"/>
                <w:szCs w:val="22"/>
              </w:rPr>
              <w:t>a</w:t>
            </w:r>
            <w:r w:rsidRPr="007001F1">
              <w:rPr>
                <w:sz w:val="22"/>
                <w:szCs w:val="22"/>
              </w:rPr>
              <w:t xml:space="preserve"> v zmysle § 23 ods. 5 ZVO?</w:t>
            </w:r>
          </w:p>
        </w:tc>
        <w:tc>
          <w:tcPr>
            <w:tcW w:w="567" w:type="dxa"/>
            <w:shd w:val="clear" w:color="auto" w:fill="auto"/>
            <w:vAlign w:val="center"/>
          </w:tcPr>
          <w:p w:rsidR="0087289A" w:rsidRPr="007001F1" w:rsidRDefault="0087289A" w:rsidP="0087289A">
            <w:pPr>
              <w:jc w:val="center"/>
              <w:rPr>
                <w:b/>
                <w:bCs/>
                <w:color w:val="000000"/>
              </w:rPr>
            </w:pPr>
          </w:p>
        </w:tc>
        <w:tc>
          <w:tcPr>
            <w:tcW w:w="567" w:type="dxa"/>
            <w:shd w:val="clear" w:color="auto" w:fill="auto"/>
            <w:vAlign w:val="center"/>
          </w:tcPr>
          <w:p w:rsidR="0087289A" w:rsidRPr="007001F1" w:rsidRDefault="0087289A" w:rsidP="0087289A">
            <w:pPr>
              <w:jc w:val="center"/>
              <w:rPr>
                <w:b/>
                <w:bCs/>
                <w:color w:val="000000"/>
              </w:rPr>
            </w:pPr>
          </w:p>
        </w:tc>
        <w:tc>
          <w:tcPr>
            <w:tcW w:w="850" w:type="dxa"/>
            <w:shd w:val="clear" w:color="auto" w:fill="auto"/>
            <w:vAlign w:val="center"/>
          </w:tcPr>
          <w:p w:rsidR="0087289A" w:rsidRPr="007001F1" w:rsidRDefault="0087289A" w:rsidP="0087289A">
            <w:pPr>
              <w:jc w:val="center"/>
              <w:rPr>
                <w:b/>
                <w:bCs/>
                <w:color w:val="000000"/>
              </w:rPr>
            </w:pPr>
          </w:p>
        </w:tc>
        <w:tc>
          <w:tcPr>
            <w:tcW w:w="1701" w:type="dxa"/>
            <w:shd w:val="clear" w:color="auto" w:fill="auto"/>
            <w:vAlign w:val="center"/>
          </w:tcPr>
          <w:p w:rsidR="0087289A" w:rsidRPr="007001F1" w:rsidRDefault="0087289A" w:rsidP="0087289A">
            <w:pPr>
              <w:jc w:val="center"/>
              <w:rPr>
                <w:b/>
                <w:bCs/>
                <w:color w:val="000000"/>
              </w:rPr>
            </w:pPr>
          </w:p>
        </w:tc>
      </w:tr>
      <w:tr w:rsidR="0087289A" w:rsidRPr="007001F1" w:rsidTr="0087289A">
        <w:trPr>
          <w:trHeight w:val="392"/>
        </w:trPr>
        <w:tc>
          <w:tcPr>
            <w:tcW w:w="582" w:type="dxa"/>
            <w:vMerge w:val="restart"/>
            <w:shd w:val="clear" w:color="auto" w:fill="auto"/>
            <w:noWrap/>
            <w:vAlign w:val="center"/>
            <w:hideMark/>
          </w:tcPr>
          <w:p w:rsidR="0087289A" w:rsidRPr="007001F1" w:rsidRDefault="003E0119" w:rsidP="0087289A">
            <w:pPr>
              <w:jc w:val="center"/>
              <w:rPr>
                <w:color w:val="000000"/>
              </w:rPr>
            </w:pPr>
            <w:r>
              <w:rPr>
                <w:color w:val="000000"/>
                <w:sz w:val="22"/>
                <w:szCs w:val="22"/>
              </w:rPr>
              <w:t>4</w:t>
            </w:r>
          </w:p>
        </w:tc>
        <w:tc>
          <w:tcPr>
            <w:tcW w:w="4820" w:type="dxa"/>
            <w:gridSpan w:val="2"/>
            <w:shd w:val="clear" w:color="auto" w:fill="auto"/>
            <w:vAlign w:val="center"/>
            <w:hideMark/>
          </w:tcPr>
          <w:p w:rsidR="0087289A" w:rsidRPr="007001F1" w:rsidRDefault="0087289A" w:rsidP="00C575F6">
            <w:pPr>
              <w:jc w:val="both"/>
            </w:pPr>
            <w:r w:rsidRPr="007001F1">
              <w:rPr>
                <w:sz w:val="22"/>
              </w:rPr>
              <w:t>a) Sú podmienky účasti stanovené v súlade s § 11</w:t>
            </w:r>
            <w:r w:rsidR="00B94891">
              <w:rPr>
                <w:sz w:val="22"/>
              </w:rPr>
              <w:t>2</w:t>
            </w:r>
            <w:r w:rsidRPr="007001F1">
              <w:rPr>
                <w:sz w:val="22"/>
              </w:rPr>
              <w:t xml:space="preserve"> ods. </w:t>
            </w:r>
            <w:r w:rsidR="00C575F6">
              <w:rPr>
                <w:sz w:val="22"/>
              </w:rPr>
              <w:t> </w:t>
            </w:r>
            <w:r w:rsidR="00B94891">
              <w:rPr>
                <w:sz w:val="22"/>
              </w:rPr>
              <w:t>4</w:t>
            </w:r>
            <w:r w:rsidR="00C575F6">
              <w:rPr>
                <w:sz w:val="22"/>
              </w:rPr>
              <w:t xml:space="preserve"> a 5</w:t>
            </w:r>
            <w:r w:rsidRPr="007001F1">
              <w:rPr>
                <w:sz w:val="22"/>
              </w:rPr>
              <w:t xml:space="preserve"> ZVO?</w:t>
            </w:r>
          </w:p>
        </w:tc>
        <w:tc>
          <w:tcPr>
            <w:tcW w:w="567" w:type="dxa"/>
            <w:shd w:val="clear" w:color="auto" w:fill="auto"/>
            <w:vAlign w:val="center"/>
            <w:hideMark/>
          </w:tcPr>
          <w:p w:rsidR="0087289A" w:rsidRPr="007001F1" w:rsidRDefault="0087289A" w:rsidP="0087289A">
            <w:pPr>
              <w:jc w:val="center"/>
              <w:rPr>
                <w:b/>
                <w:bCs/>
                <w:color w:val="000000"/>
              </w:rPr>
            </w:pPr>
          </w:p>
        </w:tc>
        <w:tc>
          <w:tcPr>
            <w:tcW w:w="567" w:type="dxa"/>
            <w:shd w:val="clear" w:color="auto" w:fill="auto"/>
            <w:vAlign w:val="center"/>
            <w:hideMark/>
          </w:tcPr>
          <w:p w:rsidR="0087289A" w:rsidRPr="007001F1" w:rsidRDefault="0087289A" w:rsidP="0087289A">
            <w:pPr>
              <w:jc w:val="center"/>
              <w:rPr>
                <w:b/>
                <w:bCs/>
                <w:color w:val="000000"/>
              </w:rPr>
            </w:pPr>
          </w:p>
        </w:tc>
        <w:tc>
          <w:tcPr>
            <w:tcW w:w="850" w:type="dxa"/>
            <w:shd w:val="clear" w:color="auto" w:fill="auto"/>
            <w:vAlign w:val="center"/>
            <w:hideMark/>
          </w:tcPr>
          <w:p w:rsidR="0087289A" w:rsidRPr="007001F1" w:rsidRDefault="0087289A" w:rsidP="0087289A">
            <w:pPr>
              <w:jc w:val="center"/>
              <w:rPr>
                <w:b/>
                <w:bCs/>
                <w:color w:val="000000"/>
              </w:rPr>
            </w:pPr>
          </w:p>
        </w:tc>
        <w:tc>
          <w:tcPr>
            <w:tcW w:w="1701" w:type="dxa"/>
            <w:shd w:val="clear" w:color="auto" w:fill="auto"/>
            <w:vAlign w:val="center"/>
            <w:hideMark/>
          </w:tcPr>
          <w:p w:rsidR="0087289A" w:rsidRPr="007001F1" w:rsidRDefault="0087289A" w:rsidP="0087289A">
            <w:pPr>
              <w:jc w:val="center"/>
              <w:rPr>
                <w:b/>
                <w:bCs/>
                <w:color w:val="000000"/>
              </w:rPr>
            </w:pPr>
          </w:p>
        </w:tc>
      </w:tr>
      <w:tr w:rsidR="0087289A" w:rsidRPr="007001F1" w:rsidTr="0087289A">
        <w:trPr>
          <w:trHeight w:val="821"/>
        </w:trPr>
        <w:tc>
          <w:tcPr>
            <w:tcW w:w="582" w:type="dxa"/>
            <w:vMerge/>
            <w:shd w:val="clear" w:color="auto" w:fill="auto"/>
            <w:noWrap/>
            <w:vAlign w:val="center"/>
          </w:tcPr>
          <w:p w:rsidR="0087289A" w:rsidRPr="007001F1" w:rsidRDefault="0087289A" w:rsidP="0087289A">
            <w:pPr>
              <w:jc w:val="center"/>
              <w:rPr>
                <w:color w:val="000000"/>
              </w:rPr>
            </w:pPr>
          </w:p>
        </w:tc>
        <w:tc>
          <w:tcPr>
            <w:tcW w:w="4820" w:type="dxa"/>
            <w:gridSpan w:val="2"/>
            <w:shd w:val="clear" w:color="auto" w:fill="auto"/>
            <w:vAlign w:val="center"/>
          </w:tcPr>
          <w:p w:rsidR="0087289A" w:rsidRPr="007001F1" w:rsidRDefault="0087289A" w:rsidP="0087289A">
            <w:pPr>
              <w:jc w:val="both"/>
            </w:pPr>
            <w:r w:rsidRPr="007001F1">
              <w:rPr>
                <w:sz w:val="22"/>
              </w:rPr>
              <w:t>b) Sú podmienky účasti uvedené v</w:t>
            </w:r>
            <w:r w:rsidR="00695091">
              <w:rPr>
                <w:sz w:val="22"/>
              </w:rPr>
              <w:t xml:space="preserve"> návrhu </w:t>
            </w:r>
            <w:r w:rsidRPr="007001F1">
              <w:rPr>
                <w:sz w:val="22"/>
              </w:rPr>
              <w:t>súťažných podkladoch v súlade s</w:t>
            </w:r>
            <w:r w:rsidR="00695091">
              <w:rPr>
                <w:sz w:val="22"/>
              </w:rPr>
              <w:t> návrhom výzvy</w:t>
            </w:r>
            <w:r w:rsidRPr="007001F1">
              <w:rPr>
                <w:sz w:val="22"/>
              </w:rPr>
              <w:t xml:space="preserve"> na predkladanie ponúk?</w:t>
            </w:r>
          </w:p>
        </w:tc>
        <w:tc>
          <w:tcPr>
            <w:tcW w:w="567" w:type="dxa"/>
            <w:shd w:val="clear" w:color="auto" w:fill="auto"/>
            <w:vAlign w:val="center"/>
          </w:tcPr>
          <w:p w:rsidR="0087289A" w:rsidRPr="007001F1" w:rsidRDefault="0087289A" w:rsidP="0087289A">
            <w:pPr>
              <w:jc w:val="center"/>
              <w:rPr>
                <w:b/>
                <w:bCs/>
                <w:color w:val="000000"/>
              </w:rPr>
            </w:pPr>
          </w:p>
        </w:tc>
        <w:tc>
          <w:tcPr>
            <w:tcW w:w="567" w:type="dxa"/>
            <w:shd w:val="clear" w:color="auto" w:fill="auto"/>
            <w:vAlign w:val="center"/>
          </w:tcPr>
          <w:p w:rsidR="0087289A" w:rsidRPr="007001F1" w:rsidRDefault="0087289A" w:rsidP="0087289A">
            <w:pPr>
              <w:jc w:val="center"/>
              <w:rPr>
                <w:b/>
                <w:bCs/>
                <w:color w:val="000000"/>
              </w:rPr>
            </w:pPr>
          </w:p>
        </w:tc>
        <w:tc>
          <w:tcPr>
            <w:tcW w:w="850" w:type="dxa"/>
            <w:shd w:val="clear" w:color="auto" w:fill="auto"/>
            <w:vAlign w:val="center"/>
          </w:tcPr>
          <w:p w:rsidR="0087289A" w:rsidRPr="007001F1" w:rsidRDefault="0087289A" w:rsidP="0087289A">
            <w:pPr>
              <w:jc w:val="center"/>
              <w:rPr>
                <w:b/>
                <w:bCs/>
                <w:color w:val="000000"/>
              </w:rPr>
            </w:pPr>
          </w:p>
        </w:tc>
        <w:tc>
          <w:tcPr>
            <w:tcW w:w="1701" w:type="dxa"/>
            <w:shd w:val="clear" w:color="auto" w:fill="auto"/>
            <w:vAlign w:val="center"/>
          </w:tcPr>
          <w:p w:rsidR="0087289A" w:rsidRPr="007001F1" w:rsidRDefault="0087289A" w:rsidP="0087289A">
            <w:pPr>
              <w:jc w:val="center"/>
              <w:rPr>
                <w:b/>
                <w:bCs/>
                <w:color w:val="000000"/>
              </w:rPr>
            </w:pPr>
          </w:p>
        </w:tc>
      </w:tr>
      <w:tr w:rsidR="0087289A" w:rsidRPr="007001F1" w:rsidTr="0087289A">
        <w:trPr>
          <w:trHeight w:val="821"/>
        </w:trPr>
        <w:tc>
          <w:tcPr>
            <w:tcW w:w="582" w:type="dxa"/>
            <w:vMerge/>
            <w:shd w:val="clear" w:color="auto" w:fill="auto"/>
            <w:noWrap/>
            <w:vAlign w:val="center"/>
          </w:tcPr>
          <w:p w:rsidR="0087289A" w:rsidRPr="007001F1" w:rsidRDefault="0087289A" w:rsidP="0087289A">
            <w:pPr>
              <w:jc w:val="center"/>
              <w:rPr>
                <w:color w:val="000000"/>
              </w:rPr>
            </w:pPr>
          </w:p>
        </w:tc>
        <w:tc>
          <w:tcPr>
            <w:tcW w:w="4820" w:type="dxa"/>
            <w:gridSpan w:val="2"/>
            <w:shd w:val="clear" w:color="auto" w:fill="auto"/>
            <w:vAlign w:val="center"/>
          </w:tcPr>
          <w:p w:rsidR="0087289A" w:rsidRPr="007001F1" w:rsidRDefault="0087289A" w:rsidP="0087289A">
            <w:pPr>
              <w:jc w:val="both"/>
            </w:pPr>
            <w:r w:rsidRPr="007001F1">
              <w:rPr>
                <w:sz w:val="22"/>
                <w:szCs w:val="22"/>
              </w:rPr>
              <w:t>c) Ak sú vyžadované doklady, ktorými sa preukazuje finančné a ekonomické postavenie a technická alebo odborná spôsobilosť podľa § 33 až § 36 ZVO, je požiadavka na ich predloženie            v súlade s § 38 a § 39 ods. 1 ZVO</w:t>
            </w:r>
            <w:r w:rsidR="008841FD">
              <w:rPr>
                <w:sz w:val="22"/>
                <w:szCs w:val="22"/>
              </w:rPr>
              <w:t>, resp. § 114 ods.1</w:t>
            </w:r>
            <w:r w:rsidRPr="007001F1">
              <w:rPr>
                <w:sz w:val="22"/>
                <w:szCs w:val="22"/>
              </w:rPr>
              <w:t>?</w:t>
            </w:r>
          </w:p>
        </w:tc>
        <w:tc>
          <w:tcPr>
            <w:tcW w:w="567" w:type="dxa"/>
            <w:shd w:val="clear" w:color="auto" w:fill="auto"/>
            <w:vAlign w:val="center"/>
          </w:tcPr>
          <w:p w:rsidR="0087289A" w:rsidRPr="007001F1" w:rsidRDefault="0087289A" w:rsidP="0087289A">
            <w:pPr>
              <w:jc w:val="center"/>
              <w:rPr>
                <w:b/>
                <w:bCs/>
                <w:color w:val="000000"/>
              </w:rPr>
            </w:pPr>
          </w:p>
        </w:tc>
        <w:tc>
          <w:tcPr>
            <w:tcW w:w="567" w:type="dxa"/>
            <w:shd w:val="clear" w:color="auto" w:fill="auto"/>
            <w:vAlign w:val="center"/>
          </w:tcPr>
          <w:p w:rsidR="0087289A" w:rsidRPr="007001F1" w:rsidRDefault="0087289A" w:rsidP="0087289A">
            <w:pPr>
              <w:jc w:val="center"/>
              <w:rPr>
                <w:b/>
                <w:bCs/>
                <w:color w:val="000000"/>
              </w:rPr>
            </w:pPr>
          </w:p>
        </w:tc>
        <w:tc>
          <w:tcPr>
            <w:tcW w:w="850" w:type="dxa"/>
            <w:shd w:val="clear" w:color="auto" w:fill="auto"/>
            <w:vAlign w:val="center"/>
          </w:tcPr>
          <w:p w:rsidR="0087289A" w:rsidRPr="007001F1" w:rsidRDefault="0087289A" w:rsidP="0087289A">
            <w:pPr>
              <w:jc w:val="center"/>
              <w:rPr>
                <w:b/>
                <w:bCs/>
                <w:color w:val="000000"/>
              </w:rPr>
            </w:pPr>
          </w:p>
        </w:tc>
        <w:tc>
          <w:tcPr>
            <w:tcW w:w="1701" w:type="dxa"/>
            <w:shd w:val="clear" w:color="auto" w:fill="auto"/>
            <w:vAlign w:val="center"/>
          </w:tcPr>
          <w:p w:rsidR="0087289A" w:rsidRPr="007001F1" w:rsidRDefault="0087289A" w:rsidP="0087289A">
            <w:pPr>
              <w:jc w:val="center"/>
              <w:rPr>
                <w:b/>
                <w:bCs/>
                <w:color w:val="000000"/>
              </w:rPr>
            </w:pPr>
          </w:p>
        </w:tc>
      </w:tr>
      <w:tr w:rsidR="0087289A" w:rsidRPr="007001F1" w:rsidTr="0087289A">
        <w:trPr>
          <w:trHeight w:val="821"/>
        </w:trPr>
        <w:tc>
          <w:tcPr>
            <w:tcW w:w="582" w:type="dxa"/>
            <w:vMerge/>
            <w:shd w:val="clear" w:color="auto" w:fill="auto"/>
            <w:noWrap/>
            <w:vAlign w:val="center"/>
          </w:tcPr>
          <w:p w:rsidR="0087289A" w:rsidRPr="007001F1" w:rsidRDefault="0087289A" w:rsidP="0087289A">
            <w:pPr>
              <w:jc w:val="center"/>
              <w:rPr>
                <w:color w:val="000000"/>
              </w:rPr>
            </w:pPr>
          </w:p>
        </w:tc>
        <w:tc>
          <w:tcPr>
            <w:tcW w:w="4820" w:type="dxa"/>
            <w:gridSpan w:val="2"/>
            <w:shd w:val="clear" w:color="auto" w:fill="auto"/>
            <w:vAlign w:val="center"/>
          </w:tcPr>
          <w:p w:rsidR="0087289A" w:rsidRPr="007001F1" w:rsidRDefault="0087289A" w:rsidP="000668E2">
            <w:pPr>
              <w:jc w:val="both"/>
            </w:pPr>
            <w:r w:rsidRPr="007001F1">
              <w:rPr>
                <w:sz w:val="22"/>
              </w:rPr>
              <w:t xml:space="preserve">d) Ak sa určujú podmienky účasti alebo sa </w:t>
            </w:r>
            <w:r w:rsidR="00695091">
              <w:rPr>
                <w:sz w:val="22"/>
              </w:rPr>
              <w:t>vyžaduje zábezpeka, je v návrhu výzvy</w:t>
            </w:r>
            <w:r w:rsidRPr="007001F1">
              <w:rPr>
                <w:sz w:val="22"/>
              </w:rPr>
              <w:t xml:space="preserve"> na predkladanie ponúk </w:t>
            </w:r>
            <w:r w:rsidR="000668E2">
              <w:rPr>
                <w:sz w:val="22"/>
              </w:rPr>
              <w:t>určená</w:t>
            </w:r>
            <w:r w:rsidR="001A39CA">
              <w:rPr>
                <w:sz w:val="22"/>
              </w:rPr>
              <w:t xml:space="preserve"> </w:t>
            </w:r>
            <w:r w:rsidRPr="007001F1">
              <w:rPr>
                <w:sz w:val="22"/>
              </w:rPr>
              <w:t>predpokladaná hodnota zákazky?</w:t>
            </w:r>
          </w:p>
        </w:tc>
        <w:tc>
          <w:tcPr>
            <w:tcW w:w="567" w:type="dxa"/>
            <w:shd w:val="clear" w:color="auto" w:fill="auto"/>
            <w:vAlign w:val="center"/>
          </w:tcPr>
          <w:p w:rsidR="0087289A" w:rsidRPr="007001F1" w:rsidRDefault="0087289A" w:rsidP="0087289A">
            <w:pPr>
              <w:jc w:val="center"/>
              <w:rPr>
                <w:b/>
                <w:bCs/>
                <w:color w:val="000000"/>
              </w:rPr>
            </w:pPr>
          </w:p>
        </w:tc>
        <w:tc>
          <w:tcPr>
            <w:tcW w:w="567" w:type="dxa"/>
            <w:shd w:val="clear" w:color="auto" w:fill="auto"/>
            <w:vAlign w:val="center"/>
          </w:tcPr>
          <w:p w:rsidR="0087289A" w:rsidRPr="007001F1" w:rsidRDefault="0087289A" w:rsidP="0087289A">
            <w:pPr>
              <w:jc w:val="center"/>
              <w:rPr>
                <w:b/>
                <w:bCs/>
                <w:color w:val="000000"/>
              </w:rPr>
            </w:pPr>
          </w:p>
        </w:tc>
        <w:tc>
          <w:tcPr>
            <w:tcW w:w="850" w:type="dxa"/>
            <w:shd w:val="clear" w:color="auto" w:fill="auto"/>
            <w:vAlign w:val="center"/>
          </w:tcPr>
          <w:p w:rsidR="0087289A" w:rsidRPr="007001F1" w:rsidRDefault="0087289A" w:rsidP="0087289A">
            <w:pPr>
              <w:jc w:val="center"/>
              <w:rPr>
                <w:b/>
                <w:bCs/>
                <w:color w:val="000000"/>
              </w:rPr>
            </w:pPr>
          </w:p>
        </w:tc>
        <w:tc>
          <w:tcPr>
            <w:tcW w:w="1701" w:type="dxa"/>
            <w:shd w:val="clear" w:color="auto" w:fill="auto"/>
            <w:vAlign w:val="center"/>
          </w:tcPr>
          <w:p w:rsidR="0087289A" w:rsidRPr="007001F1" w:rsidRDefault="0087289A" w:rsidP="0087289A">
            <w:pPr>
              <w:jc w:val="center"/>
              <w:rPr>
                <w:b/>
                <w:bCs/>
                <w:color w:val="000000"/>
              </w:rPr>
            </w:pPr>
          </w:p>
        </w:tc>
      </w:tr>
      <w:tr w:rsidR="0096219B" w:rsidRPr="007001F1" w:rsidTr="0087289A">
        <w:trPr>
          <w:trHeight w:val="845"/>
        </w:trPr>
        <w:tc>
          <w:tcPr>
            <w:tcW w:w="582" w:type="dxa"/>
            <w:shd w:val="clear" w:color="auto" w:fill="auto"/>
            <w:noWrap/>
            <w:vAlign w:val="center"/>
          </w:tcPr>
          <w:p w:rsidR="0096219B" w:rsidRDefault="0096219B" w:rsidP="0087289A">
            <w:pPr>
              <w:jc w:val="center"/>
              <w:rPr>
                <w:color w:val="000000"/>
              </w:rPr>
            </w:pPr>
            <w:r>
              <w:rPr>
                <w:color w:val="000000"/>
                <w:sz w:val="22"/>
                <w:szCs w:val="22"/>
              </w:rPr>
              <w:t>5</w:t>
            </w:r>
          </w:p>
        </w:tc>
        <w:tc>
          <w:tcPr>
            <w:tcW w:w="4820" w:type="dxa"/>
            <w:gridSpan w:val="2"/>
            <w:shd w:val="clear" w:color="auto" w:fill="auto"/>
            <w:vAlign w:val="center"/>
          </w:tcPr>
          <w:p w:rsidR="0096219B" w:rsidRPr="007001F1" w:rsidRDefault="0096219B" w:rsidP="0087289A">
            <w:pPr>
              <w:jc w:val="both"/>
            </w:pPr>
            <w:r w:rsidRPr="007001F1">
              <w:rPr>
                <w:color w:val="000000"/>
                <w:sz w:val="22"/>
                <w:szCs w:val="22"/>
              </w:rPr>
              <w:t>V prípade, ak rozdelil verejný obstarávateľ zákazku na samostatné časti, dodržal všetky ustanovenia §</w:t>
            </w:r>
            <w:r w:rsidRPr="00A04031">
              <w:rPr>
                <w:color w:val="000000"/>
                <w:sz w:val="22"/>
                <w:szCs w:val="22"/>
              </w:rPr>
              <w:t xml:space="preserve">28 </w:t>
            </w:r>
            <w:r>
              <w:rPr>
                <w:color w:val="000000"/>
                <w:sz w:val="22"/>
                <w:szCs w:val="22"/>
              </w:rPr>
              <w:t xml:space="preserve">ods. 1 </w:t>
            </w:r>
            <w:r w:rsidRPr="00A04031">
              <w:rPr>
                <w:color w:val="000000"/>
                <w:sz w:val="22"/>
                <w:szCs w:val="22"/>
              </w:rPr>
              <w:t>ZVO?</w:t>
            </w:r>
          </w:p>
        </w:tc>
        <w:tc>
          <w:tcPr>
            <w:tcW w:w="567" w:type="dxa"/>
            <w:shd w:val="clear" w:color="auto" w:fill="auto"/>
            <w:vAlign w:val="center"/>
          </w:tcPr>
          <w:p w:rsidR="0096219B" w:rsidRPr="007001F1" w:rsidRDefault="0096219B" w:rsidP="0087289A">
            <w:pPr>
              <w:jc w:val="center"/>
              <w:rPr>
                <w:b/>
                <w:bCs/>
                <w:color w:val="000000"/>
              </w:rPr>
            </w:pPr>
          </w:p>
        </w:tc>
        <w:tc>
          <w:tcPr>
            <w:tcW w:w="567" w:type="dxa"/>
            <w:shd w:val="clear" w:color="auto" w:fill="auto"/>
            <w:vAlign w:val="center"/>
          </w:tcPr>
          <w:p w:rsidR="0096219B" w:rsidRPr="007001F1" w:rsidRDefault="0096219B" w:rsidP="0087289A">
            <w:pPr>
              <w:jc w:val="center"/>
              <w:rPr>
                <w:b/>
                <w:bCs/>
                <w:color w:val="000000"/>
              </w:rPr>
            </w:pPr>
          </w:p>
        </w:tc>
        <w:tc>
          <w:tcPr>
            <w:tcW w:w="850" w:type="dxa"/>
            <w:shd w:val="clear" w:color="auto" w:fill="auto"/>
            <w:vAlign w:val="center"/>
          </w:tcPr>
          <w:p w:rsidR="0096219B" w:rsidRPr="007001F1" w:rsidRDefault="0096219B" w:rsidP="0087289A">
            <w:pPr>
              <w:jc w:val="center"/>
              <w:rPr>
                <w:b/>
                <w:bCs/>
                <w:color w:val="000000"/>
              </w:rPr>
            </w:pPr>
          </w:p>
        </w:tc>
        <w:tc>
          <w:tcPr>
            <w:tcW w:w="1701" w:type="dxa"/>
            <w:shd w:val="clear" w:color="auto" w:fill="auto"/>
            <w:vAlign w:val="center"/>
          </w:tcPr>
          <w:p w:rsidR="0096219B" w:rsidRPr="007001F1" w:rsidRDefault="0096219B" w:rsidP="0087289A">
            <w:pPr>
              <w:jc w:val="center"/>
              <w:rPr>
                <w:b/>
                <w:bCs/>
                <w:color w:val="000000"/>
              </w:rPr>
            </w:pPr>
          </w:p>
        </w:tc>
      </w:tr>
      <w:tr w:rsidR="0087289A" w:rsidRPr="007001F1" w:rsidTr="0087289A">
        <w:trPr>
          <w:trHeight w:val="845"/>
        </w:trPr>
        <w:tc>
          <w:tcPr>
            <w:tcW w:w="582" w:type="dxa"/>
            <w:vMerge w:val="restart"/>
            <w:shd w:val="clear" w:color="auto" w:fill="auto"/>
            <w:noWrap/>
            <w:vAlign w:val="center"/>
            <w:hideMark/>
          </w:tcPr>
          <w:p w:rsidR="0087289A" w:rsidRPr="007001F1" w:rsidRDefault="0096219B" w:rsidP="0087289A">
            <w:pPr>
              <w:jc w:val="center"/>
              <w:rPr>
                <w:color w:val="000000"/>
              </w:rPr>
            </w:pPr>
            <w:r>
              <w:rPr>
                <w:color w:val="000000"/>
                <w:sz w:val="22"/>
                <w:szCs w:val="22"/>
              </w:rPr>
              <w:t>6</w:t>
            </w:r>
          </w:p>
        </w:tc>
        <w:tc>
          <w:tcPr>
            <w:tcW w:w="4820" w:type="dxa"/>
            <w:gridSpan w:val="2"/>
            <w:shd w:val="clear" w:color="auto" w:fill="auto"/>
            <w:vAlign w:val="center"/>
            <w:hideMark/>
          </w:tcPr>
          <w:p w:rsidR="0087289A" w:rsidRPr="007001F1" w:rsidRDefault="0087289A" w:rsidP="000D77DC">
            <w:pPr>
              <w:jc w:val="both"/>
            </w:pPr>
            <w:r w:rsidRPr="007001F1">
              <w:rPr>
                <w:sz w:val="22"/>
              </w:rPr>
              <w:t>a) V prípade, ak verejný obstarávateľ požaduje zábezpeku v súlade s § 46 ZVO</w:t>
            </w:r>
            <w:r w:rsidR="000D77DC">
              <w:rPr>
                <w:sz w:val="22"/>
              </w:rPr>
              <w:t>, bola zároveň výška zábezpeky stanovená v súlade s § 112 ods.13 ZVO</w:t>
            </w:r>
            <w:r w:rsidRPr="007001F1">
              <w:rPr>
                <w:sz w:val="22"/>
              </w:rPr>
              <w:t>?</w:t>
            </w:r>
          </w:p>
        </w:tc>
        <w:tc>
          <w:tcPr>
            <w:tcW w:w="567" w:type="dxa"/>
            <w:shd w:val="clear" w:color="auto" w:fill="auto"/>
            <w:vAlign w:val="center"/>
            <w:hideMark/>
          </w:tcPr>
          <w:p w:rsidR="0087289A" w:rsidRPr="007001F1" w:rsidRDefault="0087289A" w:rsidP="0087289A">
            <w:pPr>
              <w:jc w:val="center"/>
              <w:rPr>
                <w:b/>
                <w:bCs/>
                <w:color w:val="000000"/>
              </w:rPr>
            </w:pPr>
          </w:p>
        </w:tc>
        <w:tc>
          <w:tcPr>
            <w:tcW w:w="567" w:type="dxa"/>
            <w:shd w:val="clear" w:color="auto" w:fill="auto"/>
            <w:vAlign w:val="center"/>
            <w:hideMark/>
          </w:tcPr>
          <w:p w:rsidR="0087289A" w:rsidRPr="007001F1" w:rsidRDefault="0087289A" w:rsidP="0087289A">
            <w:pPr>
              <w:jc w:val="center"/>
              <w:rPr>
                <w:b/>
                <w:bCs/>
                <w:color w:val="000000"/>
              </w:rPr>
            </w:pPr>
          </w:p>
        </w:tc>
        <w:tc>
          <w:tcPr>
            <w:tcW w:w="850" w:type="dxa"/>
            <w:shd w:val="clear" w:color="auto" w:fill="auto"/>
            <w:vAlign w:val="center"/>
            <w:hideMark/>
          </w:tcPr>
          <w:p w:rsidR="0087289A" w:rsidRPr="007001F1" w:rsidRDefault="0087289A" w:rsidP="0087289A">
            <w:pPr>
              <w:jc w:val="center"/>
              <w:rPr>
                <w:b/>
                <w:bCs/>
                <w:color w:val="000000"/>
              </w:rPr>
            </w:pPr>
          </w:p>
        </w:tc>
        <w:tc>
          <w:tcPr>
            <w:tcW w:w="1701" w:type="dxa"/>
            <w:shd w:val="clear" w:color="auto" w:fill="auto"/>
            <w:vAlign w:val="center"/>
            <w:hideMark/>
          </w:tcPr>
          <w:p w:rsidR="0087289A" w:rsidRPr="007001F1" w:rsidRDefault="0087289A" w:rsidP="0087289A">
            <w:pPr>
              <w:jc w:val="center"/>
              <w:rPr>
                <w:b/>
                <w:bCs/>
                <w:color w:val="000000"/>
              </w:rPr>
            </w:pPr>
          </w:p>
        </w:tc>
      </w:tr>
      <w:tr w:rsidR="0087289A" w:rsidRPr="007001F1" w:rsidTr="0087289A">
        <w:trPr>
          <w:trHeight w:val="845"/>
        </w:trPr>
        <w:tc>
          <w:tcPr>
            <w:tcW w:w="582" w:type="dxa"/>
            <w:vMerge/>
            <w:shd w:val="clear" w:color="auto" w:fill="auto"/>
            <w:noWrap/>
            <w:vAlign w:val="center"/>
          </w:tcPr>
          <w:p w:rsidR="0087289A" w:rsidRPr="007001F1" w:rsidRDefault="0087289A" w:rsidP="0087289A">
            <w:pPr>
              <w:jc w:val="center"/>
              <w:rPr>
                <w:color w:val="000000"/>
              </w:rPr>
            </w:pPr>
          </w:p>
        </w:tc>
        <w:tc>
          <w:tcPr>
            <w:tcW w:w="4820" w:type="dxa"/>
            <w:gridSpan w:val="2"/>
            <w:shd w:val="clear" w:color="auto" w:fill="auto"/>
            <w:vAlign w:val="center"/>
          </w:tcPr>
          <w:p w:rsidR="0087289A" w:rsidRPr="007001F1" w:rsidRDefault="0087289A" w:rsidP="0087289A">
            <w:pPr>
              <w:jc w:val="both"/>
            </w:pPr>
            <w:r w:rsidRPr="007001F1">
              <w:rPr>
                <w:sz w:val="22"/>
              </w:rPr>
              <w:t>b) V prípade, ak verejný obstar</w:t>
            </w:r>
            <w:r w:rsidR="00695091">
              <w:rPr>
                <w:sz w:val="22"/>
              </w:rPr>
              <w:t>ávateľ požaduje zábezpeku, je v návrhu výzvy</w:t>
            </w:r>
            <w:r w:rsidRPr="007001F1">
              <w:rPr>
                <w:sz w:val="22"/>
              </w:rPr>
              <w:t xml:space="preserve"> na súťaž určená jej výška a súťažných podkladoch podmienky jej zloženia a podmienky jej uvoľnenia alebo vrátenia? </w:t>
            </w:r>
          </w:p>
        </w:tc>
        <w:tc>
          <w:tcPr>
            <w:tcW w:w="567" w:type="dxa"/>
            <w:shd w:val="clear" w:color="auto" w:fill="auto"/>
            <w:vAlign w:val="center"/>
          </w:tcPr>
          <w:p w:rsidR="0087289A" w:rsidRPr="007001F1" w:rsidRDefault="0087289A" w:rsidP="0087289A">
            <w:pPr>
              <w:jc w:val="center"/>
              <w:rPr>
                <w:b/>
                <w:bCs/>
                <w:color w:val="000000"/>
              </w:rPr>
            </w:pPr>
          </w:p>
        </w:tc>
        <w:tc>
          <w:tcPr>
            <w:tcW w:w="567" w:type="dxa"/>
            <w:shd w:val="clear" w:color="auto" w:fill="auto"/>
            <w:vAlign w:val="center"/>
          </w:tcPr>
          <w:p w:rsidR="0087289A" w:rsidRPr="007001F1" w:rsidRDefault="0087289A" w:rsidP="0087289A">
            <w:pPr>
              <w:jc w:val="center"/>
              <w:rPr>
                <w:b/>
                <w:bCs/>
                <w:color w:val="000000"/>
              </w:rPr>
            </w:pPr>
          </w:p>
        </w:tc>
        <w:tc>
          <w:tcPr>
            <w:tcW w:w="850" w:type="dxa"/>
            <w:shd w:val="clear" w:color="auto" w:fill="auto"/>
            <w:vAlign w:val="center"/>
          </w:tcPr>
          <w:p w:rsidR="0087289A" w:rsidRPr="007001F1" w:rsidRDefault="0087289A" w:rsidP="0087289A">
            <w:pPr>
              <w:jc w:val="center"/>
              <w:rPr>
                <w:b/>
                <w:bCs/>
                <w:color w:val="000000"/>
              </w:rPr>
            </w:pPr>
          </w:p>
        </w:tc>
        <w:tc>
          <w:tcPr>
            <w:tcW w:w="1701" w:type="dxa"/>
            <w:shd w:val="clear" w:color="auto" w:fill="auto"/>
            <w:vAlign w:val="center"/>
          </w:tcPr>
          <w:p w:rsidR="0087289A" w:rsidRPr="007001F1" w:rsidRDefault="0087289A" w:rsidP="0087289A">
            <w:pPr>
              <w:jc w:val="center"/>
              <w:rPr>
                <w:b/>
                <w:bCs/>
                <w:color w:val="000000"/>
              </w:rPr>
            </w:pPr>
          </w:p>
        </w:tc>
      </w:tr>
      <w:tr w:rsidR="0087289A" w:rsidRPr="007001F1" w:rsidTr="0087289A">
        <w:trPr>
          <w:trHeight w:val="845"/>
        </w:trPr>
        <w:tc>
          <w:tcPr>
            <w:tcW w:w="582" w:type="dxa"/>
            <w:vMerge/>
            <w:shd w:val="clear" w:color="auto" w:fill="auto"/>
            <w:noWrap/>
            <w:vAlign w:val="center"/>
          </w:tcPr>
          <w:p w:rsidR="0087289A" w:rsidRPr="007001F1" w:rsidRDefault="0087289A" w:rsidP="0087289A">
            <w:pPr>
              <w:jc w:val="center"/>
              <w:rPr>
                <w:color w:val="000000"/>
              </w:rPr>
            </w:pPr>
          </w:p>
        </w:tc>
        <w:tc>
          <w:tcPr>
            <w:tcW w:w="4820" w:type="dxa"/>
            <w:gridSpan w:val="2"/>
            <w:shd w:val="clear" w:color="auto" w:fill="auto"/>
            <w:vAlign w:val="center"/>
          </w:tcPr>
          <w:p w:rsidR="0087289A" w:rsidRPr="007001F1" w:rsidRDefault="0087289A" w:rsidP="0087289A">
            <w:pPr>
              <w:jc w:val="both"/>
            </w:pPr>
            <w:r w:rsidRPr="007001F1">
              <w:rPr>
                <w:sz w:val="22"/>
              </w:rPr>
              <w:t>c) Sú podmienky zloženia zábezpeky určené tak, aby si spôsob zloženia zábezpeky mohol vybrať uchádzač?</w:t>
            </w:r>
          </w:p>
        </w:tc>
        <w:tc>
          <w:tcPr>
            <w:tcW w:w="567" w:type="dxa"/>
            <w:shd w:val="clear" w:color="auto" w:fill="auto"/>
            <w:vAlign w:val="center"/>
          </w:tcPr>
          <w:p w:rsidR="0087289A" w:rsidRPr="007001F1" w:rsidRDefault="0087289A" w:rsidP="0087289A">
            <w:pPr>
              <w:jc w:val="center"/>
              <w:rPr>
                <w:b/>
                <w:bCs/>
                <w:color w:val="000000"/>
              </w:rPr>
            </w:pPr>
          </w:p>
        </w:tc>
        <w:tc>
          <w:tcPr>
            <w:tcW w:w="567" w:type="dxa"/>
            <w:shd w:val="clear" w:color="auto" w:fill="auto"/>
            <w:vAlign w:val="center"/>
          </w:tcPr>
          <w:p w:rsidR="0087289A" w:rsidRPr="007001F1" w:rsidRDefault="0087289A" w:rsidP="0087289A">
            <w:pPr>
              <w:jc w:val="center"/>
              <w:rPr>
                <w:b/>
                <w:bCs/>
                <w:color w:val="000000"/>
              </w:rPr>
            </w:pPr>
          </w:p>
        </w:tc>
        <w:tc>
          <w:tcPr>
            <w:tcW w:w="850" w:type="dxa"/>
            <w:shd w:val="clear" w:color="auto" w:fill="auto"/>
            <w:vAlign w:val="center"/>
          </w:tcPr>
          <w:p w:rsidR="0087289A" w:rsidRPr="007001F1" w:rsidRDefault="0087289A" w:rsidP="0087289A">
            <w:pPr>
              <w:jc w:val="center"/>
              <w:rPr>
                <w:b/>
                <w:bCs/>
                <w:color w:val="000000"/>
              </w:rPr>
            </w:pPr>
          </w:p>
        </w:tc>
        <w:tc>
          <w:tcPr>
            <w:tcW w:w="1701" w:type="dxa"/>
            <w:shd w:val="clear" w:color="auto" w:fill="auto"/>
            <w:vAlign w:val="center"/>
          </w:tcPr>
          <w:p w:rsidR="0087289A" w:rsidRPr="007001F1" w:rsidRDefault="0087289A" w:rsidP="0087289A">
            <w:pPr>
              <w:jc w:val="center"/>
              <w:rPr>
                <w:b/>
                <w:bCs/>
                <w:color w:val="000000"/>
              </w:rPr>
            </w:pPr>
          </w:p>
        </w:tc>
      </w:tr>
      <w:tr w:rsidR="0087289A" w:rsidRPr="007001F1" w:rsidTr="0087289A">
        <w:trPr>
          <w:trHeight w:val="590"/>
        </w:trPr>
        <w:tc>
          <w:tcPr>
            <w:tcW w:w="582" w:type="dxa"/>
            <w:vMerge w:val="restart"/>
            <w:shd w:val="clear" w:color="auto" w:fill="auto"/>
            <w:noWrap/>
            <w:vAlign w:val="center"/>
            <w:hideMark/>
          </w:tcPr>
          <w:p w:rsidR="0087289A" w:rsidRPr="007001F1" w:rsidRDefault="0096219B" w:rsidP="0087289A">
            <w:pPr>
              <w:jc w:val="center"/>
              <w:rPr>
                <w:color w:val="000000"/>
              </w:rPr>
            </w:pPr>
            <w:r>
              <w:rPr>
                <w:color w:val="000000"/>
                <w:sz w:val="22"/>
                <w:szCs w:val="22"/>
              </w:rPr>
              <w:t>7</w:t>
            </w:r>
          </w:p>
        </w:tc>
        <w:tc>
          <w:tcPr>
            <w:tcW w:w="4820" w:type="dxa"/>
            <w:gridSpan w:val="2"/>
            <w:shd w:val="clear" w:color="auto" w:fill="auto"/>
            <w:vAlign w:val="center"/>
            <w:hideMark/>
          </w:tcPr>
          <w:p w:rsidR="0087289A" w:rsidRPr="007001F1" w:rsidRDefault="00695091" w:rsidP="000668E2">
            <w:pPr>
              <w:jc w:val="both"/>
            </w:pPr>
            <w:r>
              <w:rPr>
                <w:sz w:val="22"/>
              </w:rPr>
              <w:t>a) Bol návrh súťažných podkladov</w:t>
            </w:r>
            <w:r w:rsidR="0087289A" w:rsidRPr="007001F1">
              <w:rPr>
                <w:sz w:val="22"/>
              </w:rPr>
              <w:t xml:space="preserve"> vypracovan</w:t>
            </w:r>
            <w:r w:rsidR="000668E2">
              <w:rPr>
                <w:sz w:val="22"/>
              </w:rPr>
              <w:t>ý</w:t>
            </w:r>
            <w:r w:rsidR="0087289A" w:rsidRPr="007001F1">
              <w:rPr>
                <w:sz w:val="22"/>
              </w:rPr>
              <w:t xml:space="preserve"> v súlade s § 42 ZVO?</w:t>
            </w:r>
          </w:p>
        </w:tc>
        <w:tc>
          <w:tcPr>
            <w:tcW w:w="567" w:type="dxa"/>
            <w:shd w:val="clear" w:color="auto" w:fill="auto"/>
            <w:vAlign w:val="center"/>
            <w:hideMark/>
          </w:tcPr>
          <w:p w:rsidR="0087289A" w:rsidRPr="007001F1" w:rsidRDefault="0087289A" w:rsidP="0087289A">
            <w:pPr>
              <w:jc w:val="center"/>
              <w:rPr>
                <w:b/>
                <w:bCs/>
                <w:color w:val="000000"/>
              </w:rPr>
            </w:pPr>
          </w:p>
        </w:tc>
        <w:tc>
          <w:tcPr>
            <w:tcW w:w="567" w:type="dxa"/>
            <w:shd w:val="clear" w:color="auto" w:fill="auto"/>
            <w:vAlign w:val="center"/>
            <w:hideMark/>
          </w:tcPr>
          <w:p w:rsidR="0087289A" w:rsidRPr="007001F1" w:rsidRDefault="0087289A" w:rsidP="0087289A">
            <w:pPr>
              <w:jc w:val="center"/>
              <w:rPr>
                <w:b/>
                <w:bCs/>
                <w:color w:val="000000"/>
              </w:rPr>
            </w:pPr>
          </w:p>
        </w:tc>
        <w:tc>
          <w:tcPr>
            <w:tcW w:w="850" w:type="dxa"/>
            <w:shd w:val="clear" w:color="auto" w:fill="auto"/>
            <w:vAlign w:val="center"/>
            <w:hideMark/>
          </w:tcPr>
          <w:p w:rsidR="0087289A" w:rsidRPr="007001F1" w:rsidRDefault="0087289A" w:rsidP="0087289A">
            <w:pPr>
              <w:jc w:val="center"/>
              <w:rPr>
                <w:b/>
                <w:bCs/>
                <w:color w:val="000000"/>
              </w:rPr>
            </w:pPr>
          </w:p>
        </w:tc>
        <w:tc>
          <w:tcPr>
            <w:tcW w:w="1701" w:type="dxa"/>
            <w:shd w:val="clear" w:color="auto" w:fill="auto"/>
            <w:vAlign w:val="center"/>
            <w:hideMark/>
          </w:tcPr>
          <w:p w:rsidR="0087289A" w:rsidRPr="007001F1" w:rsidRDefault="0087289A" w:rsidP="0087289A">
            <w:pPr>
              <w:jc w:val="center"/>
              <w:rPr>
                <w:b/>
                <w:bCs/>
                <w:color w:val="000000"/>
              </w:rPr>
            </w:pPr>
          </w:p>
        </w:tc>
      </w:tr>
      <w:tr w:rsidR="0087289A" w:rsidRPr="007001F1" w:rsidTr="0087289A">
        <w:trPr>
          <w:trHeight w:val="590"/>
        </w:trPr>
        <w:tc>
          <w:tcPr>
            <w:tcW w:w="582" w:type="dxa"/>
            <w:vMerge/>
            <w:shd w:val="clear" w:color="auto" w:fill="auto"/>
            <w:noWrap/>
            <w:vAlign w:val="center"/>
          </w:tcPr>
          <w:p w:rsidR="0087289A" w:rsidRPr="007001F1" w:rsidRDefault="0087289A" w:rsidP="0087289A">
            <w:pPr>
              <w:jc w:val="center"/>
              <w:rPr>
                <w:color w:val="000000"/>
              </w:rPr>
            </w:pPr>
          </w:p>
        </w:tc>
        <w:tc>
          <w:tcPr>
            <w:tcW w:w="4820" w:type="dxa"/>
            <w:gridSpan w:val="2"/>
            <w:shd w:val="clear" w:color="auto" w:fill="auto"/>
            <w:vAlign w:val="center"/>
          </w:tcPr>
          <w:p w:rsidR="0087289A" w:rsidRPr="007001F1" w:rsidRDefault="0087289A" w:rsidP="0087289A">
            <w:pPr>
              <w:jc w:val="both"/>
            </w:pPr>
            <w:r w:rsidRPr="007001F1">
              <w:rPr>
                <w:sz w:val="22"/>
              </w:rPr>
              <w:t xml:space="preserve">b) Je opis predmetu zákazky vypracovaný nediskriminačne a podporuje čestnú hospodársku súťaž? </w:t>
            </w:r>
          </w:p>
        </w:tc>
        <w:tc>
          <w:tcPr>
            <w:tcW w:w="567" w:type="dxa"/>
            <w:shd w:val="clear" w:color="auto" w:fill="auto"/>
            <w:vAlign w:val="center"/>
          </w:tcPr>
          <w:p w:rsidR="0087289A" w:rsidRPr="007001F1" w:rsidRDefault="0087289A" w:rsidP="0087289A">
            <w:pPr>
              <w:jc w:val="center"/>
              <w:rPr>
                <w:b/>
                <w:bCs/>
                <w:color w:val="000000"/>
              </w:rPr>
            </w:pPr>
          </w:p>
        </w:tc>
        <w:tc>
          <w:tcPr>
            <w:tcW w:w="567" w:type="dxa"/>
            <w:shd w:val="clear" w:color="auto" w:fill="auto"/>
            <w:vAlign w:val="center"/>
          </w:tcPr>
          <w:p w:rsidR="0087289A" w:rsidRPr="007001F1" w:rsidRDefault="0087289A" w:rsidP="0087289A">
            <w:pPr>
              <w:jc w:val="center"/>
              <w:rPr>
                <w:b/>
                <w:bCs/>
                <w:color w:val="000000"/>
              </w:rPr>
            </w:pPr>
          </w:p>
        </w:tc>
        <w:tc>
          <w:tcPr>
            <w:tcW w:w="850" w:type="dxa"/>
            <w:shd w:val="clear" w:color="auto" w:fill="auto"/>
            <w:vAlign w:val="center"/>
          </w:tcPr>
          <w:p w:rsidR="0087289A" w:rsidRPr="007001F1" w:rsidRDefault="0087289A" w:rsidP="0087289A">
            <w:pPr>
              <w:jc w:val="center"/>
              <w:rPr>
                <w:b/>
                <w:bCs/>
                <w:color w:val="000000"/>
              </w:rPr>
            </w:pPr>
          </w:p>
        </w:tc>
        <w:tc>
          <w:tcPr>
            <w:tcW w:w="1701" w:type="dxa"/>
            <w:shd w:val="clear" w:color="auto" w:fill="auto"/>
            <w:vAlign w:val="center"/>
          </w:tcPr>
          <w:p w:rsidR="0087289A" w:rsidRPr="007001F1" w:rsidRDefault="0087289A" w:rsidP="0087289A">
            <w:pPr>
              <w:jc w:val="center"/>
              <w:rPr>
                <w:b/>
                <w:bCs/>
                <w:color w:val="000000"/>
              </w:rPr>
            </w:pPr>
          </w:p>
        </w:tc>
      </w:tr>
      <w:tr w:rsidR="0087289A" w:rsidRPr="007001F1" w:rsidTr="0087289A">
        <w:trPr>
          <w:trHeight w:val="590"/>
        </w:trPr>
        <w:tc>
          <w:tcPr>
            <w:tcW w:w="582" w:type="dxa"/>
            <w:vMerge/>
            <w:shd w:val="clear" w:color="auto" w:fill="auto"/>
            <w:noWrap/>
            <w:vAlign w:val="center"/>
          </w:tcPr>
          <w:p w:rsidR="0087289A" w:rsidRPr="007001F1" w:rsidRDefault="0087289A" w:rsidP="0087289A">
            <w:pPr>
              <w:jc w:val="center"/>
              <w:rPr>
                <w:color w:val="000000"/>
              </w:rPr>
            </w:pPr>
          </w:p>
        </w:tc>
        <w:tc>
          <w:tcPr>
            <w:tcW w:w="4820" w:type="dxa"/>
            <w:gridSpan w:val="2"/>
            <w:shd w:val="clear" w:color="auto" w:fill="auto"/>
            <w:vAlign w:val="center"/>
          </w:tcPr>
          <w:p w:rsidR="0087289A" w:rsidRPr="007001F1" w:rsidRDefault="0087289A" w:rsidP="0087289A">
            <w:pPr>
              <w:jc w:val="both"/>
            </w:pPr>
            <w:r w:rsidRPr="007001F1">
              <w:rPr>
                <w:sz w:val="22"/>
              </w:rPr>
              <w:t>c) Bude prístup k súťažným podkladom ponúkaný v súlade s §11</w:t>
            </w:r>
            <w:r w:rsidR="000D77DC">
              <w:rPr>
                <w:sz w:val="22"/>
              </w:rPr>
              <w:t>3</w:t>
            </w:r>
            <w:r w:rsidRPr="007001F1">
              <w:rPr>
                <w:sz w:val="22"/>
              </w:rPr>
              <w:t xml:space="preserve"> ods. 5</w:t>
            </w:r>
            <w:r w:rsidR="000D77DC">
              <w:rPr>
                <w:sz w:val="22"/>
              </w:rPr>
              <w:t xml:space="preserve"> a</w:t>
            </w:r>
            <w:r w:rsidRPr="007001F1">
              <w:rPr>
                <w:sz w:val="22"/>
              </w:rPr>
              <w:t> 6  ZVO?</w:t>
            </w:r>
          </w:p>
        </w:tc>
        <w:tc>
          <w:tcPr>
            <w:tcW w:w="567" w:type="dxa"/>
            <w:shd w:val="clear" w:color="auto" w:fill="auto"/>
            <w:vAlign w:val="center"/>
          </w:tcPr>
          <w:p w:rsidR="0087289A" w:rsidRPr="007001F1" w:rsidRDefault="0087289A" w:rsidP="0087289A">
            <w:pPr>
              <w:jc w:val="center"/>
              <w:rPr>
                <w:b/>
                <w:bCs/>
                <w:color w:val="000000"/>
              </w:rPr>
            </w:pPr>
          </w:p>
        </w:tc>
        <w:tc>
          <w:tcPr>
            <w:tcW w:w="567" w:type="dxa"/>
            <w:shd w:val="clear" w:color="auto" w:fill="auto"/>
            <w:vAlign w:val="center"/>
          </w:tcPr>
          <w:p w:rsidR="0087289A" w:rsidRPr="007001F1" w:rsidRDefault="0087289A" w:rsidP="0087289A">
            <w:pPr>
              <w:jc w:val="center"/>
              <w:rPr>
                <w:b/>
                <w:bCs/>
                <w:color w:val="000000"/>
              </w:rPr>
            </w:pPr>
          </w:p>
        </w:tc>
        <w:tc>
          <w:tcPr>
            <w:tcW w:w="850" w:type="dxa"/>
            <w:shd w:val="clear" w:color="auto" w:fill="auto"/>
            <w:vAlign w:val="center"/>
          </w:tcPr>
          <w:p w:rsidR="0087289A" w:rsidRPr="007001F1" w:rsidRDefault="0087289A" w:rsidP="0087289A">
            <w:pPr>
              <w:jc w:val="center"/>
              <w:rPr>
                <w:b/>
                <w:bCs/>
                <w:color w:val="000000"/>
              </w:rPr>
            </w:pPr>
          </w:p>
        </w:tc>
        <w:tc>
          <w:tcPr>
            <w:tcW w:w="1701" w:type="dxa"/>
            <w:shd w:val="clear" w:color="auto" w:fill="auto"/>
            <w:vAlign w:val="center"/>
          </w:tcPr>
          <w:p w:rsidR="0087289A" w:rsidRPr="007001F1" w:rsidRDefault="0087289A" w:rsidP="0087289A">
            <w:pPr>
              <w:jc w:val="center"/>
              <w:rPr>
                <w:b/>
                <w:bCs/>
                <w:color w:val="000000"/>
              </w:rPr>
            </w:pPr>
          </w:p>
        </w:tc>
      </w:tr>
      <w:tr w:rsidR="0087008A" w:rsidRPr="007001F1" w:rsidTr="0087289A">
        <w:trPr>
          <w:trHeight w:val="590"/>
        </w:trPr>
        <w:tc>
          <w:tcPr>
            <w:tcW w:w="582" w:type="dxa"/>
            <w:shd w:val="clear" w:color="auto" w:fill="auto"/>
            <w:noWrap/>
            <w:vAlign w:val="center"/>
          </w:tcPr>
          <w:p w:rsidR="0087008A" w:rsidRPr="007001F1" w:rsidRDefault="0087008A" w:rsidP="0087289A">
            <w:pPr>
              <w:jc w:val="center"/>
              <w:rPr>
                <w:color w:val="000000"/>
              </w:rPr>
            </w:pPr>
            <w:r>
              <w:rPr>
                <w:color w:val="000000"/>
                <w:sz w:val="22"/>
                <w:szCs w:val="22"/>
              </w:rPr>
              <w:t>8</w:t>
            </w:r>
          </w:p>
        </w:tc>
        <w:tc>
          <w:tcPr>
            <w:tcW w:w="4820" w:type="dxa"/>
            <w:gridSpan w:val="2"/>
            <w:shd w:val="clear" w:color="auto" w:fill="auto"/>
            <w:vAlign w:val="center"/>
          </w:tcPr>
          <w:p w:rsidR="0087008A" w:rsidRPr="007001F1" w:rsidRDefault="0087008A" w:rsidP="0087289A">
            <w:pPr>
              <w:jc w:val="both"/>
            </w:pPr>
            <w:r>
              <w:rPr>
                <w:sz w:val="22"/>
              </w:rPr>
              <w:t>Bola výzva na predkladanie ponúk v súlade so súťažnými podkladmi?</w:t>
            </w:r>
          </w:p>
        </w:tc>
        <w:tc>
          <w:tcPr>
            <w:tcW w:w="567" w:type="dxa"/>
            <w:shd w:val="clear" w:color="auto" w:fill="auto"/>
            <w:vAlign w:val="center"/>
          </w:tcPr>
          <w:p w:rsidR="0087008A" w:rsidRPr="007001F1" w:rsidRDefault="0087008A" w:rsidP="0087289A">
            <w:pPr>
              <w:jc w:val="center"/>
              <w:rPr>
                <w:b/>
                <w:bCs/>
                <w:color w:val="000000"/>
              </w:rPr>
            </w:pPr>
          </w:p>
        </w:tc>
        <w:tc>
          <w:tcPr>
            <w:tcW w:w="567" w:type="dxa"/>
            <w:shd w:val="clear" w:color="auto" w:fill="auto"/>
            <w:vAlign w:val="center"/>
          </w:tcPr>
          <w:p w:rsidR="0087008A" w:rsidRPr="007001F1" w:rsidRDefault="0087008A" w:rsidP="0087289A">
            <w:pPr>
              <w:jc w:val="center"/>
              <w:rPr>
                <w:b/>
                <w:bCs/>
                <w:color w:val="000000"/>
              </w:rPr>
            </w:pPr>
          </w:p>
        </w:tc>
        <w:tc>
          <w:tcPr>
            <w:tcW w:w="850" w:type="dxa"/>
            <w:shd w:val="clear" w:color="auto" w:fill="auto"/>
            <w:vAlign w:val="center"/>
          </w:tcPr>
          <w:p w:rsidR="0087008A" w:rsidRPr="007001F1" w:rsidRDefault="0087008A" w:rsidP="0087289A">
            <w:pPr>
              <w:jc w:val="center"/>
              <w:rPr>
                <w:b/>
                <w:bCs/>
                <w:color w:val="000000"/>
              </w:rPr>
            </w:pPr>
          </w:p>
        </w:tc>
        <w:tc>
          <w:tcPr>
            <w:tcW w:w="1701" w:type="dxa"/>
            <w:shd w:val="clear" w:color="auto" w:fill="auto"/>
            <w:vAlign w:val="center"/>
          </w:tcPr>
          <w:p w:rsidR="0087008A" w:rsidRPr="007001F1" w:rsidRDefault="0087008A" w:rsidP="0087289A">
            <w:pPr>
              <w:jc w:val="center"/>
              <w:rPr>
                <w:b/>
                <w:bCs/>
                <w:color w:val="000000"/>
              </w:rPr>
            </w:pPr>
          </w:p>
        </w:tc>
      </w:tr>
      <w:tr w:rsidR="0087008A" w:rsidRPr="007001F1" w:rsidTr="0087289A">
        <w:trPr>
          <w:trHeight w:val="590"/>
        </w:trPr>
        <w:tc>
          <w:tcPr>
            <w:tcW w:w="582" w:type="dxa"/>
            <w:shd w:val="clear" w:color="auto" w:fill="auto"/>
            <w:noWrap/>
            <w:vAlign w:val="center"/>
          </w:tcPr>
          <w:p w:rsidR="0087008A" w:rsidRPr="007001F1" w:rsidRDefault="0087008A" w:rsidP="0087289A">
            <w:pPr>
              <w:jc w:val="center"/>
              <w:rPr>
                <w:color w:val="000000"/>
              </w:rPr>
            </w:pPr>
            <w:r>
              <w:rPr>
                <w:color w:val="000000"/>
                <w:sz w:val="22"/>
                <w:szCs w:val="22"/>
              </w:rPr>
              <w:t>9</w:t>
            </w:r>
          </w:p>
        </w:tc>
        <w:tc>
          <w:tcPr>
            <w:tcW w:w="4820" w:type="dxa"/>
            <w:gridSpan w:val="2"/>
            <w:shd w:val="clear" w:color="auto" w:fill="auto"/>
            <w:vAlign w:val="center"/>
          </w:tcPr>
          <w:p w:rsidR="0087008A" w:rsidRPr="00430B01" w:rsidRDefault="0087008A" w:rsidP="0087289A">
            <w:pPr>
              <w:jc w:val="both"/>
            </w:pPr>
            <w:r w:rsidRPr="00430B01">
              <w:rPr>
                <w:color w:val="000000"/>
                <w:sz w:val="22"/>
                <w:szCs w:val="22"/>
              </w:rPr>
              <w:t>Sú určené kritéria na vyhodnotenie ponúk v súlade s § 44 ZVO</w:t>
            </w:r>
            <w:r w:rsidR="00D42BBA" w:rsidRPr="00430B01">
              <w:rPr>
                <w:color w:val="000000"/>
                <w:sz w:val="22"/>
                <w:szCs w:val="22"/>
              </w:rPr>
              <w:t>?</w:t>
            </w:r>
          </w:p>
        </w:tc>
        <w:tc>
          <w:tcPr>
            <w:tcW w:w="567" w:type="dxa"/>
            <w:shd w:val="clear" w:color="auto" w:fill="auto"/>
            <w:vAlign w:val="center"/>
          </w:tcPr>
          <w:p w:rsidR="0087008A" w:rsidRPr="007001F1" w:rsidRDefault="0087008A" w:rsidP="0087289A">
            <w:pPr>
              <w:jc w:val="center"/>
              <w:rPr>
                <w:b/>
                <w:bCs/>
                <w:color w:val="000000"/>
              </w:rPr>
            </w:pPr>
          </w:p>
        </w:tc>
        <w:tc>
          <w:tcPr>
            <w:tcW w:w="567" w:type="dxa"/>
            <w:shd w:val="clear" w:color="auto" w:fill="auto"/>
            <w:vAlign w:val="center"/>
          </w:tcPr>
          <w:p w:rsidR="0087008A" w:rsidRPr="007001F1" w:rsidRDefault="0087008A" w:rsidP="0087289A">
            <w:pPr>
              <w:jc w:val="center"/>
              <w:rPr>
                <w:b/>
                <w:bCs/>
                <w:color w:val="000000"/>
              </w:rPr>
            </w:pPr>
          </w:p>
        </w:tc>
        <w:tc>
          <w:tcPr>
            <w:tcW w:w="850" w:type="dxa"/>
            <w:shd w:val="clear" w:color="auto" w:fill="auto"/>
            <w:vAlign w:val="center"/>
          </w:tcPr>
          <w:p w:rsidR="0087008A" w:rsidRPr="007001F1" w:rsidRDefault="0087008A" w:rsidP="0087289A">
            <w:pPr>
              <w:jc w:val="center"/>
              <w:rPr>
                <w:b/>
                <w:bCs/>
                <w:color w:val="000000"/>
              </w:rPr>
            </w:pPr>
          </w:p>
        </w:tc>
        <w:tc>
          <w:tcPr>
            <w:tcW w:w="1701" w:type="dxa"/>
            <w:shd w:val="clear" w:color="auto" w:fill="auto"/>
            <w:vAlign w:val="center"/>
          </w:tcPr>
          <w:p w:rsidR="0087008A" w:rsidRPr="007001F1" w:rsidRDefault="0087008A" w:rsidP="0087289A">
            <w:pPr>
              <w:jc w:val="center"/>
              <w:rPr>
                <w:b/>
                <w:bCs/>
                <w:color w:val="000000"/>
              </w:rPr>
            </w:pPr>
          </w:p>
        </w:tc>
      </w:tr>
      <w:tr w:rsidR="0087289A" w:rsidRPr="007001F1" w:rsidTr="0087289A">
        <w:trPr>
          <w:trHeight w:val="536"/>
        </w:trPr>
        <w:tc>
          <w:tcPr>
            <w:tcW w:w="582" w:type="dxa"/>
            <w:shd w:val="clear" w:color="auto" w:fill="auto"/>
            <w:noWrap/>
            <w:vAlign w:val="center"/>
            <w:hideMark/>
          </w:tcPr>
          <w:p w:rsidR="0087289A" w:rsidRPr="007001F1" w:rsidRDefault="0087008A" w:rsidP="0087289A">
            <w:pPr>
              <w:jc w:val="center"/>
              <w:rPr>
                <w:color w:val="000000"/>
              </w:rPr>
            </w:pPr>
            <w:r>
              <w:rPr>
                <w:color w:val="000000"/>
                <w:sz w:val="22"/>
                <w:szCs w:val="22"/>
              </w:rPr>
              <w:lastRenderedPageBreak/>
              <w:t>10</w:t>
            </w:r>
          </w:p>
        </w:tc>
        <w:tc>
          <w:tcPr>
            <w:tcW w:w="4820" w:type="dxa"/>
            <w:gridSpan w:val="2"/>
            <w:shd w:val="clear" w:color="auto" w:fill="auto"/>
            <w:vAlign w:val="center"/>
            <w:hideMark/>
          </w:tcPr>
          <w:p w:rsidR="0087289A" w:rsidRPr="00A04031" w:rsidRDefault="0087289A" w:rsidP="0087289A">
            <w:pPr>
              <w:jc w:val="both"/>
              <w:rPr>
                <w:color w:val="000000"/>
              </w:rPr>
            </w:pPr>
            <w:r w:rsidRPr="00A04031">
              <w:rPr>
                <w:color w:val="000000"/>
                <w:sz w:val="22"/>
                <w:szCs w:val="22"/>
              </w:rPr>
              <w:t xml:space="preserve">Boli pri zadávaní zákazky dodržané princípy v zmysle § 10 ods. 2 ZVO? </w:t>
            </w:r>
            <w:r w:rsidR="007001F1" w:rsidRPr="006F7018">
              <w:rPr>
                <w:color w:val="000000"/>
                <w:sz w:val="22"/>
                <w:szCs w:val="22"/>
              </w:rPr>
              <w:t>Dodržal verejný obstarávateľ pri zadávaní zákazky princíp hospodárnosti?</w:t>
            </w:r>
          </w:p>
        </w:tc>
        <w:tc>
          <w:tcPr>
            <w:tcW w:w="567" w:type="dxa"/>
            <w:shd w:val="clear" w:color="auto" w:fill="auto"/>
            <w:vAlign w:val="center"/>
            <w:hideMark/>
          </w:tcPr>
          <w:p w:rsidR="0087289A" w:rsidRPr="007001F1" w:rsidRDefault="0087289A" w:rsidP="0087289A">
            <w:pPr>
              <w:jc w:val="center"/>
              <w:rPr>
                <w:b/>
                <w:bCs/>
                <w:color w:val="000000"/>
              </w:rPr>
            </w:pPr>
          </w:p>
        </w:tc>
        <w:tc>
          <w:tcPr>
            <w:tcW w:w="567" w:type="dxa"/>
            <w:shd w:val="clear" w:color="auto" w:fill="auto"/>
            <w:vAlign w:val="center"/>
            <w:hideMark/>
          </w:tcPr>
          <w:p w:rsidR="0087289A" w:rsidRPr="007001F1" w:rsidRDefault="0087289A" w:rsidP="0087289A">
            <w:pPr>
              <w:jc w:val="center"/>
              <w:rPr>
                <w:b/>
                <w:bCs/>
                <w:color w:val="000000"/>
              </w:rPr>
            </w:pPr>
          </w:p>
        </w:tc>
        <w:tc>
          <w:tcPr>
            <w:tcW w:w="850" w:type="dxa"/>
            <w:shd w:val="clear" w:color="auto" w:fill="auto"/>
            <w:vAlign w:val="center"/>
            <w:hideMark/>
          </w:tcPr>
          <w:p w:rsidR="0087289A" w:rsidRPr="007001F1" w:rsidRDefault="0087289A" w:rsidP="0087289A">
            <w:pPr>
              <w:jc w:val="center"/>
              <w:rPr>
                <w:b/>
                <w:bCs/>
                <w:color w:val="000000"/>
              </w:rPr>
            </w:pPr>
          </w:p>
        </w:tc>
        <w:tc>
          <w:tcPr>
            <w:tcW w:w="1701" w:type="dxa"/>
            <w:shd w:val="clear" w:color="auto" w:fill="auto"/>
            <w:vAlign w:val="center"/>
            <w:hideMark/>
          </w:tcPr>
          <w:p w:rsidR="0087289A" w:rsidRPr="007001F1" w:rsidRDefault="0087289A" w:rsidP="0087289A">
            <w:pPr>
              <w:jc w:val="center"/>
              <w:rPr>
                <w:b/>
                <w:bCs/>
                <w:color w:val="000000"/>
              </w:rPr>
            </w:pPr>
          </w:p>
        </w:tc>
      </w:tr>
      <w:tr w:rsidR="0087289A" w:rsidRPr="007001F1" w:rsidTr="0087289A">
        <w:trPr>
          <w:trHeight w:val="430"/>
        </w:trPr>
        <w:tc>
          <w:tcPr>
            <w:tcW w:w="582" w:type="dxa"/>
            <w:shd w:val="clear" w:color="auto" w:fill="auto"/>
            <w:noWrap/>
            <w:vAlign w:val="center"/>
            <w:hideMark/>
          </w:tcPr>
          <w:p w:rsidR="0087289A" w:rsidRPr="007001F1" w:rsidRDefault="0087008A" w:rsidP="0087289A">
            <w:pPr>
              <w:jc w:val="center"/>
              <w:rPr>
                <w:color w:val="000000"/>
              </w:rPr>
            </w:pPr>
            <w:r>
              <w:rPr>
                <w:color w:val="000000"/>
                <w:sz w:val="22"/>
                <w:szCs w:val="22"/>
              </w:rPr>
              <w:t>11</w:t>
            </w:r>
          </w:p>
        </w:tc>
        <w:tc>
          <w:tcPr>
            <w:tcW w:w="4820" w:type="dxa"/>
            <w:gridSpan w:val="2"/>
            <w:shd w:val="clear" w:color="auto" w:fill="auto"/>
            <w:vAlign w:val="center"/>
            <w:hideMark/>
          </w:tcPr>
          <w:p w:rsidR="0087289A" w:rsidRPr="007001F1" w:rsidRDefault="0087289A" w:rsidP="0087289A">
            <w:pPr>
              <w:jc w:val="both"/>
              <w:rPr>
                <w:color w:val="000000"/>
              </w:rPr>
            </w:pPr>
            <w:r w:rsidRPr="007001F1">
              <w:rPr>
                <w:sz w:val="22"/>
                <w:szCs w:val="22"/>
              </w:rPr>
              <w:t>Neboli identifikované iné porušenia pravidiel a postupov verejného obstarávania?</w:t>
            </w:r>
          </w:p>
        </w:tc>
        <w:tc>
          <w:tcPr>
            <w:tcW w:w="567" w:type="dxa"/>
            <w:shd w:val="clear" w:color="auto" w:fill="auto"/>
            <w:vAlign w:val="center"/>
            <w:hideMark/>
          </w:tcPr>
          <w:p w:rsidR="0087289A" w:rsidRPr="007001F1" w:rsidRDefault="0087289A" w:rsidP="0087289A">
            <w:pPr>
              <w:jc w:val="center"/>
              <w:rPr>
                <w:b/>
                <w:bCs/>
                <w:color w:val="000000"/>
              </w:rPr>
            </w:pPr>
          </w:p>
        </w:tc>
        <w:tc>
          <w:tcPr>
            <w:tcW w:w="567" w:type="dxa"/>
            <w:shd w:val="clear" w:color="auto" w:fill="auto"/>
            <w:vAlign w:val="center"/>
            <w:hideMark/>
          </w:tcPr>
          <w:p w:rsidR="0087289A" w:rsidRPr="007001F1" w:rsidRDefault="0087289A" w:rsidP="0087289A">
            <w:pPr>
              <w:jc w:val="center"/>
              <w:rPr>
                <w:b/>
                <w:bCs/>
                <w:color w:val="000000"/>
              </w:rPr>
            </w:pPr>
          </w:p>
        </w:tc>
        <w:tc>
          <w:tcPr>
            <w:tcW w:w="850" w:type="dxa"/>
            <w:shd w:val="clear" w:color="auto" w:fill="auto"/>
            <w:vAlign w:val="center"/>
            <w:hideMark/>
          </w:tcPr>
          <w:p w:rsidR="0087289A" w:rsidRPr="007001F1" w:rsidRDefault="0087289A" w:rsidP="0087289A">
            <w:pPr>
              <w:jc w:val="center"/>
              <w:rPr>
                <w:b/>
                <w:bCs/>
                <w:color w:val="000000"/>
              </w:rPr>
            </w:pPr>
          </w:p>
        </w:tc>
        <w:tc>
          <w:tcPr>
            <w:tcW w:w="1701" w:type="dxa"/>
            <w:shd w:val="clear" w:color="auto" w:fill="auto"/>
            <w:vAlign w:val="center"/>
            <w:hideMark/>
          </w:tcPr>
          <w:p w:rsidR="0087289A" w:rsidRPr="007001F1" w:rsidRDefault="0087289A" w:rsidP="0087289A">
            <w:pPr>
              <w:jc w:val="center"/>
              <w:rPr>
                <w:b/>
                <w:bCs/>
                <w:color w:val="000000"/>
              </w:rPr>
            </w:pPr>
          </w:p>
        </w:tc>
      </w:tr>
      <w:tr w:rsidR="0087289A" w:rsidRPr="007001F1" w:rsidTr="0087289A">
        <w:trPr>
          <w:trHeight w:val="299"/>
        </w:trPr>
        <w:tc>
          <w:tcPr>
            <w:tcW w:w="582" w:type="dxa"/>
            <w:shd w:val="clear" w:color="auto" w:fill="auto"/>
            <w:noWrap/>
            <w:vAlign w:val="center"/>
            <w:hideMark/>
          </w:tcPr>
          <w:p w:rsidR="0087289A" w:rsidRPr="007001F1" w:rsidRDefault="00606F32" w:rsidP="0087289A">
            <w:pPr>
              <w:jc w:val="center"/>
              <w:rPr>
                <w:color w:val="000000"/>
              </w:rPr>
            </w:pPr>
            <w:r>
              <w:rPr>
                <w:color w:val="000000"/>
                <w:sz w:val="22"/>
                <w:szCs w:val="22"/>
              </w:rPr>
              <w:t>1</w:t>
            </w:r>
            <w:r w:rsidR="0087008A">
              <w:rPr>
                <w:color w:val="000000"/>
                <w:sz w:val="22"/>
                <w:szCs w:val="22"/>
              </w:rPr>
              <w:t>2</w:t>
            </w:r>
          </w:p>
        </w:tc>
        <w:tc>
          <w:tcPr>
            <w:tcW w:w="4820" w:type="dxa"/>
            <w:gridSpan w:val="2"/>
            <w:shd w:val="clear" w:color="auto" w:fill="auto"/>
            <w:vAlign w:val="center"/>
            <w:hideMark/>
          </w:tcPr>
          <w:p w:rsidR="0087289A" w:rsidRPr="007001F1" w:rsidRDefault="0087289A" w:rsidP="0087289A">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87289A" w:rsidRPr="007001F1" w:rsidRDefault="0087289A" w:rsidP="0087289A">
            <w:pPr>
              <w:jc w:val="center"/>
              <w:rPr>
                <w:b/>
                <w:bCs/>
                <w:color w:val="000000"/>
              </w:rPr>
            </w:pPr>
          </w:p>
        </w:tc>
        <w:tc>
          <w:tcPr>
            <w:tcW w:w="567" w:type="dxa"/>
            <w:shd w:val="clear" w:color="auto" w:fill="auto"/>
            <w:vAlign w:val="center"/>
            <w:hideMark/>
          </w:tcPr>
          <w:p w:rsidR="0087289A" w:rsidRPr="007001F1" w:rsidRDefault="0087289A" w:rsidP="0087289A">
            <w:pPr>
              <w:jc w:val="center"/>
              <w:rPr>
                <w:b/>
                <w:bCs/>
                <w:color w:val="000000"/>
              </w:rPr>
            </w:pPr>
          </w:p>
        </w:tc>
        <w:tc>
          <w:tcPr>
            <w:tcW w:w="850" w:type="dxa"/>
            <w:shd w:val="clear" w:color="auto" w:fill="auto"/>
            <w:vAlign w:val="center"/>
            <w:hideMark/>
          </w:tcPr>
          <w:p w:rsidR="0087289A" w:rsidRPr="007001F1" w:rsidRDefault="0087289A" w:rsidP="0087289A">
            <w:pPr>
              <w:jc w:val="center"/>
              <w:rPr>
                <w:b/>
                <w:bCs/>
                <w:color w:val="000000"/>
              </w:rPr>
            </w:pPr>
          </w:p>
        </w:tc>
        <w:tc>
          <w:tcPr>
            <w:tcW w:w="1701" w:type="dxa"/>
            <w:shd w:val="clear" w:color="auto" w:fill="auto"/>
            <w:vAlign w:val="center"/>
            <w:hideMark/>
          </w:tcPr>
          <w:p w:rsidR="0087289A" w:rsidRPr="007001F1" w:rsidRDefault="0087289A" w:rsidP="0087289A">
            <w:pPr>
              <w:jc w:val="center"/>
              <w:rPr>
                <w:b/>
                <w:bCs/>
                <w:color w:val="000000"/>
              </w:rPr>
            </w:pPr>
          </w:p>
        </w:tc>
      </w:tr>
      <w:tr w:rsidR="0087289A" w:rsidRPr="007001F1" w:rsidTr="0087289A">
        <w:trPr>
          <w:trHeight w:val="300"/>
        </w:trPr>
        <w:tc>
          <w:tcPr>
            <w:tcW w:w="582" w:type="dxa"/>
            <w:shd w:val="clear" w:color="auto" w:fill="auto"/>
            <w:noWrap/>
            <w:vAlign w:val="center"/>
            <w:hideMark/>
          </w:tcPr>
          <w:p w:rsidR="0087289A" w:rsidRPr="007001F1" w:rsidRDefault="0087289A" w:rsidP="0087289A">
            <w:pPr>
              <w:jc w:val="center"/>
              <w:rPr>
                <w:color w:val="000000"/>
              </w:rPr>
            </w:pPr>
            <w:r w:rsidRPr="007001F1">
              <w:rPr>
                <w:color w:val="000000"/>
                <w:sz w:val="22"/>
                <w:szCs w:val="22"/>
              </w:rPr>
              <w:t>1</w:t>
            </w:r>
            <w:r w:rsidR="0087008A">
              <w:rPr>
                <w:color w:val="000000"/>
                <w:sz w:val="22"/>
                <w:szCs w:val="22"/>
              </w:rPr>
              <w:t>3</w:t>
            </w:r>
          </w:p>
        </w:tc>
        <w:tc>
          <w:tcPr>
            <w:tcW w:w="4820" w:type="dxa"/>
            <w:gridSpan w:val="2"/>
            <w:shd w:val="clear" w:color="auto" w:fill="auto"/>
            <w:vAlign w:val="center"/>
            <w:hideMark/>
          </w:tcPr>
          <w:p w:rsidR="0087289A" w:rsidRPr="007001F1" w:rsidRDefault="0087289A" w:rsidP="0087289A">
            <w:pPr>
              <w:jc w:val="both"/>
            </w:pPr>
            <w:r w:rsidRPr="007001F1">
              <w:rPr>
                <w:color w:val="000000"/>
                <w:sz w:val="22"/>
                <w:szCs w:val="22"/>
              </w:rPr>
              <w:t>Bol zamestnanec vykonávajúci kontrolu oboz</w:t>
            </w:r>
            <w:r w:rsidR="00A04031">
              <w:rPr>
                <w:color w:val="000000"/>
                <w:sz w:val="22"/>
                <w:szCs w:val="22"/>
              </w:rPr>
              <w:t>námený s rizikovými indikátormi</w:t>
            </w:r>
            <w:r w:rsidRPr="007001F1">
              <w:rPr>
                <w:color w:val="000000"/>
                <w:sz w:val="22"/>
                <w:szCs w:val="22"/>
              </w:rPr>
              <w:t xml:space="preserve"> podľa</w:t>
            </w:r>
            <w:r w:rsidR="000D77DC">
              <w:rPr>
                <w:color w:val="000000"/>
                <w:sz w:val="22"/>
                <w:szCs w:val="22"/>
              </w:rPr>
              <w:t xml:space="preserve"> </w:t>
            </w:r>
            <w:r w:rsidRPr="007001F1">
              <w:rPr>
                <w:color w:val="000000"/>
                <w:sz w:val="22"/>
                <w:szCs w:val="22"/>
              </w:rPr>
              <w:t>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hideMark/>
          </w:tcPr>
          <w:p w:rsidR="0087289A" w:rsidRPr="007001F1" w:rsidRDefault="0087289A" w:rsidP="0087289A">
            <w:pPr>
              <w:jc w:val="center"/>
              <w:rPr>
                <w:b/>
                <w:bCs/>
                <w:color w:val="000000"/>
              </w:rPr>
            </w:pPr>
          </w:p>
        </w:tc>
        <w:tc>
          <w:tcPr>
            <w:tcW w:w="567" w:type="dxa"/>
            <w:shd w:val="clear" w:color="auto" w:fill="auto"/>
            <w:vAlign w:val="center"/>
            <w:hideMark/>
          </w:tcPr>
          <w:p w:rsidR="0087289A" w:rsidRPr="007001F1" w:rsidRDefault="0087289A" w:rsidP="0087289A">
            <w:pPr>
              <w:jc w:val="center"/>
              <w:rPr>
                <w:b/>
                <w:bCs/>
                <w:color w:val="000000"/>
              </w:rPr>
            </w:pPr>
          </w:p>
        </w:tc>
        <w:tc>
          <w:tcPr>
            <w:tcW w:w="850" w:type="dxa"/>
            <w:shd w:val="clear" w:color="auto" w:fill="auto"/>
            <w:vAlign w:val="center"/>
            <w:hideMark/>
          </w:tcPr>
          <w:p w:rsidR="0087289A" w:rsidRPr="007001F1" w:rsidRDefault="0087289A" w:rsidP="0087289A">
            <w:pPr>
              <w:jc w:val="center"/>
              <w:rPr>
                <w:b/>
                <w:bCs/>
                <w:color w:val="000000"/>
              </w:rPr>
            </w:pPr>
          </w:p>
        </w:tc>
        <w:tc>
          <w:tcPr>
            <w:tcW w:w="1701" w:type="dxa"/>
            <w:shd w:val="clear" w:color="auto" w:fill="auto"/>
            <w:vAlign w:val="center"/>
            <w:hideMark/>
          </w:tcPr>
          <w:p w:rsidR="0087289A" w:rsidRPr="007001F1" w:rsidRDefault="0087289A" w:rsidP="0087289A">
            <w:pPr>
              <w:jc w:val="center"/>
              <w:rPr>
                <w:b/>
                <w:bCs/>
                <w:color w:val="000000"/>
              </w:rPr>
            </w:pPr>
          </w:p>
        </w:tc>
      </w:tr>
      <w:tr w:rsidR="0087289A" w:rsidRPr="007001F1" w:rsidTr="0087289A">
        <w:trPr>
          <w:trHeight w:val="300"/>
        </w:trPr>
        <w:tc>
          <w:tcPr>
            <w:tcW w:w="9087" w:type="dxa"/>
            <w:gridSpan w:val="7"/>
            <w:shd w:val="clear" w:color="auto" w:fill="auto"/>
            <w:noWrap/>
            <w:vAlign w:val="center"/>
          </w:tcPr>
          <w:p w:rsidR="0087289A" w:rsidRPr="007001F1" w:rsidRDefault="0087289A" w:rsidP="0087289A">
            <w:pPr>
              <w:jc w:val="both"/>
              <w:rPr>
                <w:b/>
                <w:sz w:val="20"/>
                <w:szCs w:val="20"/>
              </w:rPr>
            </w:pPr>
            <w:r w:rsidRPr="007001F1">
              <w:rPr>
                <w:b/>
                <w:sz w:val="20"/>
                <w:szCs w:val="20"/>
              </w:rPr>
              <w:t>VYJADRENIE</w:t>
            </w:r>
          </w:p>
          <w:p w:rsidR="0087289A" w:rsidRPr="007001F1" w:rsidRDefault="0087289A" w:rsidP="0087289A">
            <w:pPr>
              <w:jc w:val="both"/>
              <w:rPr>
                <w:sz w:val="20"/>
                <w:szCs w:val="20"/>
              </w:rPr>
            </w:pPr>
          </w:p>
          <w:p w:rsidR="00A20234" w:rsidRPr="002D20F9" w:rsidRDefault="00A20234" w:rsidP="00A20234">
            <w:pPr>
              <w:jc w:val="both"/>
              <w:rPr>
                <w:b/>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
              <w:t>[1]</w:t>
            </w:r>
            <w:r w:rsidR="00C16B4B">
              <w:rPr>
                <w:sz w:val="20"/>
                <w:szCs w:val="20"/>
              </w:rPr>
              <w:t xml:space="preserve"> </w:t>
            </w:r>
          </w:p>
          <w:p w:rsidR="0087289A" w:rsidRPr="007001F1" w:rsidRDefault="0087289A" w:rsidP="0087289A">
            <w:pPr>
              <w:rPr>
                <w:sz w:val="20"/>
                <w:szCs w:val="20"/>
              </w:rPr>
            </w:pPr>
          </w:p>
          <w:p w:rsidR="0087289A" w:rsidRPr="007001F1" w:rsidRDefault="0087289A" w:rsidP="0087289A">
            <w:pPr>
              <w:rPr>
                <w:b/>
                <w:bCs/>
                <w:color w:val="000000"/>
              </w:rPr>
            </w:pPr>
          </w:p>
        </w:tc>
      </w:tr>
      <w:tr w:rsidR="0087289A" w:rsidRPr="007001F1" w:rsidTr="0087289A">
        <w:trPr>
          <w:trHeight w:val="300"/>
        </w:trPr>
        <w:tc>
          <w:tcPr>
            <w:tcW w:w="3559" w:type="dxa"/>
            <w:gridSpan w:val="2"/>
            <w:shd w:val="clear" w:color="auto" w:fill="auto"/>
            <w:vAlign w:val="center"/>
            <w:hideMark/>
          </w:tcPr>
          <w:p w:rsidR="0087289A" w:rsidRPr="007001F1" w:rsidRDefault="0087289A" w:rsidP="0087289A">
            <w:pPr>
              <w:rPr>
                <w:b/>
                <w:bCs/>
              </w:rPr>
            </w:pPr>
            <w:r w:rsidRPr="007001F1">
              <w:rPr>
                <w:b/>
                <w:bCs/>
                <w:sz w:val="22"/>
                <w:szCs w:val="22"/>
              </w:rPr>
              <w:t>Kontrolu vykonal</w:t>
            </w:r>
            <w:r w:rsidR="00A90B4D">
              <w:rPr>
                <w:rStyle w:val="Odkaznapoznmkupodiarou"/>
                <w:b/>
                <w:bCs/>
                <w:sz w:val="22"/>
                <w:szCs w:val="22"/>
              </w:rPr>
              <w:footnoteReference w:customMarkFollows="1" w:id="2"/>
              <w:t>2</w:t>
            </w:r>
            <w:r w:rsidRPr="007001F1">
              <w:rPr>
                <w:b/>
                <w:bCs/>
                <w:sz w:val="22"/>
                <w:szCs w:val="22"/>
              </w:rPr>
              <w:t>:</w:t>
            </w:r>
          </w:p>
        </w:tc>
        <w:tc>
          <w:tcPr>
            <w:tcW w:w="5528" w:type="dxa"/>
            <w:gridSpan w:val="5"/>
            <w:shd w:val="clear" w:color="auto" w:fill="auto"/>
            <w:vAlign w:val="center"/>
            <w:hideMark/>
          </w:tcPr>
          <w:p w:rsidR="0087289A" w:rsidRPr="007001F1" w:rsidRDefault="0087289A" w:rsidP="0087289A">
            <w:pPr>
              <w:rPr>
                <w:color w:val="000000"/>
              </w:rPr>
            </w:pPr>
            <w:r w:rsidRPr="007001F1">
              <w:rPr>
                <w:color w:val="000000"/>
                <w:sz w:val="22"/>
                <w:szCs w:val="22"/>
              </w:rPr>
              <w:t> </w:t>
            </w:r>
          </w:p>
        </w:tc>
      </w:tr>
      <w:tr w:rsidR="0087289A" w:rsidRPr="007001F1" w:rsidTr="0087289A">
        <w:trPr>
          <w:trHeight w:val="300"/>
        </w:trPr>
        <w:tc>
          <w:tcPr>
            <w:tcW w:w="3559" w:type="dxa"/>
            <w:gridSpan w:val="2"/>
            <w:shd w:val="clear" w:color="auto" w:fill="auto"/>
            <w:vAlign w:val="center"/>
            <w:hideMark/>
          </w:tcPr>
          <w:p w:rsidR="0087289A" w:rsidRPr="007001F1" w:rsidRDefault="0087289A" w:rsidP="0087289A">
            <w:pPr>
              <w:rPr>
                <w:b/>
                <w:bCs/>
              </w:rPr>
            </w:pPr>
            <w:r w:rsidRPr="007001F1">
              <w:rPr>
                <w:b/>
                <w:bCs/>
                <w:sz w:val="22"/>
                <w:szCs w:val="22"/>
              </w:rPr>
              <w:t>Dátum:</w:t>
            </w:r>
          </w:p>
        </w:tc>
        <w:tc>
          <w:tcPr>
            <w:tcW w:w="5528" w:type="dxa"/>
            <w:gridSpan w:val="5"/>
            <w:shd w:val="clear" w:color="auto" w:fill="auto"/>
            <w:vAlign w:val="center"/>
            <w:hideMark/>
          </w:tcPr>
          <w:p w:rsidR="0087289A" w:rsidRPr="007001F1" w:rsidRDefault="0087289A" w:rsidP="0087289A">
            <w:pPr>
              <w:rPr>
                <w:color w:val="000000"/>
              </w:rPr>
            </w:pPr>
            <w:r w:rsidRPr="007001F1">
              <w:rPr>
                <w:color w:val="000000"/>
                <w:sz w:val="22"/>
                <w:szCs w:val="22"/>
              </w:rPr>
              <w:t> </w:t>
            </w:r>
          </w:p>
        </w:tc>
      </w:tr>
      <w:tr w:rsidR="0087289A" w:rsidRPr="007001F1" w:rsidTr="0087289A">
        <w:trPr>
          <w:trHeight w:val="300"/>
        </w:trPr>
        <w:tc>
          <w:tcPr>
            <w:tcW w:w="3559" w:type="dxa"/>
            <w:gridSpan w:val="2"/>
            <w:shd w:val="clear" w:color="000000" w:fill="FFFFFF"/>
            <w:vAlign w:val="center"/>
            <w:hideMark/>
          </w:tcPr>
          <w:p w:rsidR="0087289A" w:rsidRPr="007001F1" w:rsidRDefault="0087289A" w:rsidP="0087289A">
            <w:pPr>
              <w:rPr>
                <w:b/>
                <w:bCs/>
              </w:rPr>
            </w:pPr>
            <w:r w:rsidRPr="007001F1">
              <w:rPr>
                <w:b/>
                <w:bCs/>
                <w:sz w:val="22"/>
                <w:szCs w:val="22"/>
              </w:rPr>
              <w:t>Podpis:</w:t>
            </w:r>
          </w:p>
        </w:tc>
        <w:tc>
          <w:tcPr>
            <w:tcW w:w="5528" w:type="dxa"/>
            <w:gridSpan w:val="5"/>
            <w:shd w:val="clear" w:color="auto" w:fill="auto"/>
            <w:vAlign w:val="center"/>
            <w:hideMark/>
          </w:tcPr>
          <w:p w:rsidR="0087289A" w:rsidRPr="007001F1" w:rsidRDefault="0087289A" w:rsidP="0087289A">
            <w:pPr>
              <w:rPr>
                <w:color w:val="000000"/>
              </w:rPr>
            </w:pPr>
            <w:r w:rsidRPr="007001F1">
              <w:rPr>
                <w:color w:val="000000"/>
                <w:sz w:val="22"/>
                <w:szCs w:val="22"/>
              </w:rPr>
              <w:t> </w:t>
            </w:r>
          </w:p>
        </w:tc>
      </w:tr>
      <w:tr w:rsidR="0087289A" w:rsidRPr="007001F1" w:rsidTr="0087289A">
        <w:trPr>
          <w:trHeight w:val="300"/>
        </w:trPr>
        <w:tc>
          <w:tcPr>
            <w:tcW w:w="9087" w:type="dxa"/>
            <w:gridSpan w:val="7"/>
            <w:shd w:val="clear" w:color="auto" w:fill="auto"/>
            <w:noWrap/>
            <w:vAlign w:val="bottom"/>
            <w:hideMark/>
          </w:tcPr>
          <w:p w:rsidR="0087289A" w:rsidRPr="007001F1" w:rsidRDefault="0087289A" w:rsidP="0087289A">
            <w:pPr>
              <w:jc w:val="center"/>
              <w:rPr>
                <w:color w:val="000000"/>
              </w:rPr>
            </w:pPr>
            <w:r w:rsidRPr="007001F1">
              <w:rPr>
                <w:color w:val="000000"/>
                <w:sz w:val="22"/>
                <w:szCs w:val="22"/>
              </w:rPr>
              <w:t> </w:t>
            </w:r>
          </w:p>
        </w:tc>
      </w:tr>
      <w:tr w:rsidR="0087289A" w:rsidRPr="007001F1" w:rsidTr="0087289A">
        <w:trPr>
          <w:trHeight w:val="300"/>
        </w:trPr>
        <w:tc>
          <w:tcPr>
            <w:tcW w:w="3559" w:type="dxa"/>
            <w:gridSpan w:val="2"/>
            <w:shd w:val="clear" w:color="000000" w:fill="FFFFFF"/>
            <w:vAlign w:val="center"/>
            <w:hideMark/>
          </w:tcPr>
          <w:p w:rsidR="0087289A" w:rsidRPr="007001F1" w:rsidRDefault="0087289A" w:rsidP="00E3352C">
            <w:pPr>
              <w:rPr>
                <w:b/>
                <w:bCs/>
              </w:rPr>
            </w:pPr>
            <w:r w:rsidRPr="007001F1">
              <w:rPr>
                <w:b/>
                <w:bCs/>
                <w:sz w:val="22"/>
                <w:szCs w:val="22"/>
              </w:rPr>
              <w:t xml:space="preserve">Kontrolu </w:t>
            </w:r>
            <w:r w:rsidR="00E3352C">
              <w:rPr>
                <w:b/>
                <w:bCs/>
                <w:sz w:val="22"/>
                <w:szCs w:val="22"/>
              </w:rPr>
              <w:t>schválil</w:t>
            </w:r>
            <w:r w:rsidR="00E3352C">
              <w:rPr>
                <w:rStyle w:val="Odkaznapoznmkupodiarou"/>
                <w:b/>
                <w:bCs/>
                <w:sz w:val="22"/>
                <w:szCs w:val="22"/>
              </w:rPr>
              <w:footnoteReference w:customMarkFollows="1" w:id="3"/>
              <w:t>3</w:t>
            </w:r>
            <w:r w:rsidRPr="007001F1">
              <w:rPr>
                <w:b/>
                <w:bCs/>
                <w:sz w:val="22"/>
                <w:szCs w:val="22"/>
              </w:rPr>
              <w:t>:</w:t>
            </w:r>
          </w:p>
        </w:tc>
        <w:tc>
          <w:tcPr>
            <w:tcW w:w="5528" w:type="dxa"/>
            <w:gridSpan w:val="5"/>
            <w:shd w:val="clear" w:color="auto" w:fill="auto"/>
            <w:vAlign w:val="center"/>
            <w:hideMark/>
          </w:tcPr>
          <w:p w:rsidR="0087289A" w:rsidRPr="007001F1" w:rsidRDefault="0087289A" w:rsidP="0087289A">
            <w:pPr>
              <w:rPr>
                <w:color w:val="000000"/>
              </w:rPr>
            </w:pPr>
            <w:r w:rsidRPr="007001F1">
              <w:rPr>
                <w:color w:val="000000"/>
                <w:sz w:val="22"/>
                <w:szCs w:val="22"/>
              </w:rPr>
              <w:t> </w:t>
            </w:r>
          </w:p>
        </w:tc>
      </w:tr>
      <w:tr w:rsidR="0087289A" w:rsidRPr="007001F1" w:rsidTr="0087289A">
        <w:trPr>
          <w:trHeight w:val="300"/>
        </w:trPr>
        <w:tc>
          <w:tcPr>
            <w:tcW w:w="3559" w:type="dxa"/>
            <w:gridSpan w:val="2"/>
            <w:shd w:val="clear" w:color="000000" w:fill="FFFFFF"/>
            <w:vAlign w:val="center"/>
            <w:hideMark/>
          </w:tcPr>
          <w:p w:rsidR="0087289A" w:rsidRPr="007001F1" w:rsidRDefault="0087289A" w:rsidP="0087289A">
            <w:pPr>
              <w:rPr>
                <w:b/>
                <w:bCs/>
              </w:rPr>
            </w:pPr>
            <w:r w:rsidRPr="007001F1">
              <w:rPr>
                <w:b/>
                <w:bCs/>
                <w:sz w:val="22"/>
                <w:szCs w:val="22"/>
              </w:rPr>
              <w:t xml:space="preserve">Dátum: </w:t>
            </w:r>
          </w:p>
        </w:tc>
        <w:tc>
          <w:tcPr>
            <w:tcW w:w="5528" w:type="dxa"/>
            <w:gridSpan w:val="5"/>
            <w:shd w:val="clear" w:color="auto" w:fill="auto"/>
            <w:vAlign w:val="center"/>
            <w:hideMark/>
          </w:tcPr>
          <w:p w:rsidR="0087289A" w:rsidRPr="007001F1" w:rsidRDefault="0087289A" w:rsidP="0087289A">
            <w:pPr>
              <w:rPr>
                <w:color w:val="000000"/>
              </w:rPr>
            </w:pPr>
            <w:r w:rsidRPr="007001F1">
              <w:rPr>
                <w:color w:val="000000"/>
                <w:sz w:val="22"/>
                <w:szCs w:val="22"/>
              </w:rPr>
              <w:t> </w:t>
            </w:r>
          </w:p>
        </w:tc>
      </w:tr>
      <w:tr w:rsidR="0087289A" w:rsidRPr="007001F1" w:rsidTr="0087289A">
        <w:trPr>
          <w:trHeight w:val="300"/>
        </w:trPr>
        <w:tc>
          <w:tcPr>
            <w:tcW w:w="3559" w:type="dxa"/>
            <w:gridSpan w:val="2"/>
            <w:shd w:val="clear" w:color="000000" w:fill="FFFFFF"/>
            <w:vAlign w:val="center"/>
            <w:hideMark/>
          </w:tcPr>
          <w:p w:rsidR="0087289A" w:rsidRPr="007001F1" w:rsidRDefault="0087289A" w:rsidP="0087289A">
            <w:pPr>
              <w:rPr>
                <w:b/>
                <w:bCs/>
              </w:rPr>
            </w:pPr>
            <w:r w:rsidRPr="007001F1">
              <w:rPr>
                <w:b/>
                <w:bCs/>
                <w:sz w:val="22"/>
                <w:szCs w:val="22"/>
              </w:rPr>
              <w:t>Podpis:</w:t>
            </w:r>
          </w:p>
        </w:tc>
        <w:tc>
          <w:tcPr>
            <w:tcW w:w="5528" w:type="dxa"/>
            <w:gridSpan w:val="5"/>
            <w:shd w:val="clear" w:color="auto" w:fill="auto"/>
            <w:vAlign w:val="center"/>
            <w:hideMark/>
          </w:tcPr>
          <w:p w:rsidR="0087289A" w:rsidRPr="007001F1" w:rsidRDefault="0087289A" w:rsidP="00402AA8">
            <w:pPr>
              <w:keepNext/>
              <w:rPr>
                <w:color w:val="000000"/>
              </w:rPr>
            </w:pPr>
            <w:r w:rsidRPr="007001F1">
              <w:rPr>
                <w:color w:val="000000"/>
                <w:sz w:val="22"/>
                <w:szCs w:val="22"/>
              </w:rPr>
              <w:t> </w:t>
            </w:r>
          </w:p>
        </w:tc>
      </w:tr>
    </w:tbl>
    <w:p w:rsidR="0087289A" w:rsidRPr="007001F1" w:rsidRDefault="0087289A">
      <w:pPr>
        <w:pStyle w:val="Popis"/>
      </w:pPr>
      <w:r w:rsidRPr="007001F1">
        <w:t xml:space="preserve">KZ0 </w:t>
      </w:r>
      <w:r w:rsidR="00E55929">
        <w:rPr>
          <w:noProof/>
        </w:rPr>
        <w:fldChar w:fldCharType="begin"/>
      </w:r>
      <w:r w:rsidR="009D5153">
        <w:rPr>
          <w:noProof/>
        </w:rPr>
        <w:instrText xml:space="preserve"> SEQ KZ0 \* ARABIC </w:instrText>
      </w:r>
      <w:r w:rsidR="00E55929">
        <w:rPr>
          <w:noProof/>
        </w:rPr>
        <w:fldChar w:fldCharType="separate"/>
      </w:r>
      <w:r w:rsidR="00A354C2">
        <w:rPr>
          <w:noProof/>
        </w:rPr>
        <w:t>1</w:t>
      </w:r>
      <w:r w:rsidR="00E55929">
        <w:rPr>
          <w:noProof/>
        </w:rPr>
        <w:fldChar w:fldCharType="end"/>
      </w:r>
    </w:p>
    <w:p w:rsidR="0023087C" w:rsidRPr="007001F1" w:rsidRDefault="0023087C">
      <w:pPr>
        <w:spacing w:after="160" w:line="259" w:lineRule="auto"/>
        <w:rPr>
          <w:b/>
          <w:color w:val="5B9BD5" w:themeColor="accent1"/>
          <w:sz w:val="28"/>
        </w:rPr>
      </w:pPr>
      <w:r w:rsidRPr="007001F1">
        <w:rPr>
          <w:b/>
          <w:color w:val="5B9BD5" w:themeColor="accent1"/>
          <w:sz w:val="28"/>
        </w:rP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850"/>
        <w:gridCol w:w="1701"/>
      </w:tblGrid>
      <w:tr w:rsidR="00617EE4" w:rsidRPr="007001F1" w:rsidTr="00CB0C56">
        <w:trPr>
          <w:trHeight w:val="645"/>
        </w:trPr>
        <w:tc>
          <w:tcPr>
            <w:tcW w:w="9087" w:type="dxa"/>
            <w:gridSpan w:val="7"/>
            <w:shd w:val="clear" w:color="auto" w:fill="60497A"/>
            <w:vAlign w:val="center"/>
            <w:hideMark/>
          </w:tcPr>
          <w:p w:rsidR="00617EE4" w:rsidRPr="007001F1" w:rsidRDefault="00617EE4" w:rsidP="00617EE4">
            <w:pPr>
              <w:jc w:val="center"/>
              <w:rPr>
                <w:b/>
                <w:bCs/>
                <w:color w:val="FFFFFF"/>
              </w:rPr>
            </w:pPr>
            <w:r w:rsidRPr="007001F1">
              <w:rPr>
                <w:b/>
                <w:bCs/>
                <w:color w:val="FFFFFF"/>
              </w:rPr>
              <w:lastRenderedPageBreak/>
              <w:t>Kontrolný zoznam k finančnej kontrole VO</w:t>
            </w:r>
          </w:p>
          <w:p w:rsidR="00617EE4" w:rsidRPr="007001F1" w:rsidRDefault="00617EE4" w:rsidP="00617EE4">
            <w:pPr>
              <w:jc w:val="center"/>
              <w:rPr>
                <w:b/>
                <w:bCs/>
                <w:color w:val="FFFFFF"/>
              </w:rPr>
            </w:pPr>
            <w:bookmarkStart w:id="2" w:name="KZ_1"/>
            <w:r w:rsidRPr="007001F1">
              <w:rPr>
                <w:b/>
                <w:bCs/>
                <w:color w:val="FFFFFF"/>
              </w:rPr>
              <w:t xml:space="preserve">Podlimitná zákazka </w:t>
            </w:r>
            <w:r w:rsidR="00663F20" w:rsidRPr="00663F20">
              <w:rPr>
                <w:b/>
                <w:bCs/>
                <w:color w:val="FFFFFF"/>
              </w:rPr>
              <w:t>bez využitia elektronického trhoviska</w:t>
            </w:r>
            <w:bookmarkEnd w:id="2"/>
            <w:r w:rsidR="00663F20">
              <w:rPr>
                <w:b/>
                <w:bCs/>
                <w:color w:val="FFFFFF"/>
              </w:rPr>
              <w:t xml:space="preserve"> </w:t>
            </w:r>
            <w:r w:rsidR="00D374FC" w:rsidRPr="007001F1">
              <w:rPr>
                <w:b/>
                <w:bCs/>
                <w:color w:val="FFFFFF"/>
              </w:rPr>
              <w:t>- štandardná ex</w:t>
            </w:r>
            <w:r w:rsidR="006C4588">
              <w:rPr>
                <w:b/>
                <w:bCs/>
                <w:color w:val="FFFFFF"/>
              </w:rPr>
              <w:t xml:space="preserve"> </w:t>
            </w:r>
            <w:r w:rsidR="00D374FC" w:rsidRPr="007001F1">
              <w:rPr>
                <w:b/>
                <w:bCs/>
                <w:color w:val="FFFFFF"/>
              </w:rPr>
              <w:t>post kontrola</w:t>
            </w:r>
          </w:p>
        </w:tc>
      </w:tr>
      <w:tr w:rsidR="00617EE4" w:rsidRPr="007001F1" w:rsidTr="00CB0C56">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66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rsidTr="00CB0C56">
        <w:trPr>
          <w:trHeight w:val="33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Podlimitná zákazka</w:t>
            </w:r>
            <w:r w:rsidR="00DC327A" w:rsidRPr="007001F1">
              <w:rPr>
                <w:color w:val="000000"/>
                <w:sz w:val="22"/>
                <w:szCs w:val="22"/>
              </w:rPr>
              <w:t xml:space="preserve"> bez využitia elektronického trhoviska</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Podlimitná zákazka</w:t>
            </w:r>
            <w:r w:rsidR="00DC327A" w:rsidRPr="007001F1">
              <w:rPr>
                <w:color w:val="000000"/>
                <w:sz w:val="22"/>
                <w:szCs w:val="22"/>
              </w:rPr>
              <w:t xml:space="preserve"> bez využitia elektronického trhoviska</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17EE4" w:rsidRPr="007001F1" w:rsidRDefault="00617EE4" w:rsidP="00617EE4">
            <w:pPr>
              <w:rPr>
                <w:color w:val="000000"/>
              </w:rPr>
            </w:pPr>
          </w:p>
        </w:tc>
      </w:tr>
      <w:tr w:rsidR="005E4038" w:rsidRPr="007001F1" w:rsidTr="00CB0C56">
        <w:trPr>
          <w:trHeight w:val="300"/>
        </w:trPr>
        <w:tc>
          <w:tcPr>
            <w:tcW w:w="3559" w:type="dxa"/>
            <w:gridSpan w:val="2"/>
            <w:shd w:val="clear" w:color="auto" w:fill="auto"/>
            <w:vAlign w:val="center"/>
          </w:tcPr>
          <w:p w:rsidR="005E4038" w:rsidRPr="007001F1" w:rsidRDefault="005E4038" w:rsidP="00617EE4">
            <w:pPr>
              <w:rPr>
                <w:color w:val="000000"/>
              </w:rPr>
            </w:pPr>
            <w:r w:rsidRPr="007001F1">
              <w:rPr>
                <w:color w:val="000000"/>
                <w:sz w:val="22"/>
                <w:szCs w:val="22"/>
              </w:rPr>
              <w:t>Identifikátor zákazky v ITMS2014+</w:t>
            </w:r>
          </w:p>
        </w:tc>
        <w:tc>
          <w:tcPr>
            <w:tcW w:w="5528" w:type="dxa"/>
            <w:gridSpan w:val="5"/>
            <w:shd w:val="clear" w:color="auto" w:fill="auto"/>
            <w:vAlign w:val="center"/>
          </w:tcPr>
          <w:p w:rsidR="005E4038" w:rsidRPr="007001F1" w:rsidRDefault="005E4038" w:rsidP="00617EE4">
            <w:pPr>
              <w:rPr>
                <w:color w:val="000000"/>
              </w:rPr>
            </w:pP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Štandardná ex</w:t>
            </w:r>
            <w:r w:rsidR="006C4588">
              <w:rPr>
                <w:color w:val="000000"/>
                <w:sz w:val="22"/>
                <w:szCs w:val="22"/>
              </w:rPr>
              <w:t xml:space="preserve"> </w:t>
            </w:r>
            <w:r w:rsidRPr="007001F1">
              <w:rPr>
                <w:color w:val="000000"/>
                <w:sz w:val="22"/>
                <w:szCs w:val="22"/>
              </w:rPr>
              <w:t>post kontrola</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B0048C">
            <w:pPr>
              <w:rPr>
                <w:color w:val="000000"/>
              </w:rPr>
            </w:pPr>
            <w:r w:rsidRPr="007001F1">
              <w:rPr>
                <w:color w:val="000000"/>
                <w:sz w:val="22"/>
                <w:szCs w:val="22"/>
              </w:rPr>
              <w:t>Elektronická aukcia áno/nie</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dodávateľa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IČO dodávateľa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Hodnota zákazky bez DPH</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Hodnota zákazky s DPH</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6A4BF8">
        <w:trPr>
          <w:trHeight w:val="315"/>
        </w:trPr>
        <w:tc>
          <w:tcPr>
            <w:tcW w:w="582"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nie</w:t>
            </w:r>
          </w:p>
        </w:tc>
        <w:tc>
          <w:tcPr>
            <w:tcW w:w="850"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netýka sa</w:t>
            </w:r>
          </w:p>
        </w:tc>
        <w:tc>
          <w:tcPr>
            <w:tcW w:w="1701"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Poznámka</w:t>
            </w:r>
          </w:p>
        </w:tc>
      </w:tr>
      <w:tr w:rsidR="001B6CF9" w:rsidRPr="007001F1" w:rsidTr="004F0F81">
        <w:trPr>
          <w:trHeight w:val="384"/>
        </w:trPr>
        <w:tc>
          <w:tcPr>
            <w:tcW w:w="582" w:type="dxa"/>
            <w:shd w:val="clear" w:color="auto" w:fill="auto"/>
            <w:noWrap/>
            <w:vAlign w:val="center"/>
            <w:hideMark/>
          </w:tcPr>
          <w:p w:rsidR="001B6CF9" w:rsidRPr="007001F1" w:rsidRDefault="001B6CF9" w:rsidP="00617EE4">
            <w:pPr>
              <w:jc w:val="center"/>
              <w:rPr>
                <w:color w:val="000000"/>
              </w:rPr>
            </w:pPr>
            <w:r w:rsidRPr="007001F1">
              <w:rPr>
                <w:color w:val="000000"/>
                <w:sz w:val="22"/>
                <w:szCs w:val="22"/>
              </w:rPr>
              <w:t>1</w:t>
            </w:r>
          </w:p>
        </w:tc>
        <w:tc>
          <w:tcPr>
            <w:tcW w:w="4820" w:type="dxa"/>
            <w:gridSpan w:val="2"/>
            <w:shd w:val="clear" w:color="auto" w:fill="auto"/>
            <w:vAlign w:val="center"/>
            <w:hideMark/>
          </w:tcPr>
          <w:p w:rsidR="001B6CF9" w:rsidRPr="00A04031" w:rsidRDefault="00451721" w:rsidP="001B6CF9">
            <w:pPr>
              <w:jc w:val="both"/>
              <w:rPr>
                <w:color w:val="000000"/>
              </w:rPr>
            </w:pPr>
            <w:r>
              <w:rPr>
                <w:color w:val="000000"/>
                <w:sz w:val="22"/>
                <w:szCs w:val="22"/>
              </w:rPr>
              <w:t xml:space="preserve">a) </w:t>
            </w:r>
            <w:r w:rsidR="001B6CF9" w:rsidRPr="007001F1">
              <w:rPr>
                <w:color w:val="000000"/>
                <w:sz w:val="22"/>
                <w:szCs w:val="22"/>
              </w:rPr>
              <w:t>Je použitý postup na zadanie zákazky na dodanie tovaru/ stavebnýc</w:t>
            </w:r>
            <w:r w:rsidR="00B109E8" w:rsidRPr="0001630F">
              <w:rPr>
                <w:color w:val="000000"/>
                <w:sz w:val="22"/>
                <w:szCs w:val="22"/>
              </w:rPr>
              <w:t>h prác/ služby v súlade so ZVO?</w:t>
            </w:r>
          </w:p>
        </w:tc>
        <w:tc>
          <w:tcPr>
            <w:tcW w:w="567" w:type="dxa"/>
            <w:shd w:val="clear" w:color="auto" w:fill="auto"/>
            <w:vAlign w:val="center"/>
            <w:hideMark/>
          </w:tcPr>
          <w:p w:rsidR="001B6CF9" w:rsidRPr="007001F1" w:rsidRDefault="001B6CF9"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1B6CF9" w:rsidRPr="007001F1" w:rsidRDefault="001B6CF9"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1B6CF9" w:rsidRPr="007001F1" w:rsidRDefault="001B6CF9"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1B6CF9" w:rsidRPr="007001F1" w:rsidRDefault="001B6CF9" w:rsidP="00617EE4">
            <w:pPr>
              <w:jc w:val="center"/>
              <w:rPr>
                <w:b/>
                <w:bCs/>
                <w:color w:val="000000"/>
              </w:rPr>
            </w:pPr>
          </w:p>
        </w:tc>
      </w:tr>
      <w:tr w:rsidR="00451721" w:rsidRPr="007001F1" w:rsidTr="004F0F81">
        <w:trPr>
          <w:trHeight w:val="384"/>
        </w:trPr>
        <w:tc>
          <w:tcPr>
            <w:tcW w:w="582" w:type="dxa"/>
            <w:shd w:val="clear" w:color="auto" w:fill="auto"/>
            <w:noWrap/>
            <w:vAlign w:val="center"/>
          </w:tcPr>
          <w:p w:rsidR="00451721" w:rsidRPr="007001F1" w:rsidRDefault="00451721" w:rsidP="00617EE4">
            <w:pPr>
              <w:jc w:val="center"/>
              <w:rPr>
                <w:color w:val="000000"/>
                <w:sz w:val="22"/>
                <w:szCs w:val="22"/>
              </w:rPr>
            </w:pPr>
          </w:p>
        </w:tc>
        <w:tc>
          <w:tcPr>
            <w:tcW w:w="4820" w:type="dxa"/>
            <w:gridSpan w:val="2"/>
            <w:shd w:val="clear" w:color="auto" w:fill="auto"/>
            <w:vAlign w:val="center"/>
          </w:tcPr>
          <w:p w:rsidR="00451721" w:rsidRPr="007001F1" w:rsidRDefault="00451721" w:rsidP="001B6CF9">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451721" w:rsidRPr="007001F1" w:rsidRDefault="00451721" w:rsidP="00617EE4">
            <w:pPr>
              <w:jc w:val="center"/>
              <w:rPr>
                <w:b/>
                <w:bCs/>
                <w:color w:val="000000"/>
                <w:sz w:val="22"/>
                <w:szCs w:val="22"/>
              </w:rPr>
            </w:pPr>
          </w:p>
        </w:tc>
        <w:tc>
          <w:tcPr>
            <w:tcW w:w="567" w:type="dxa"/>
            <w:shd w:val="clear" w:color="auto" w:fill="auto"/>
            <w:vAlign w:val="center"/>
          </w:tcPr>
          <w:p w:rsidR="00451721" w:rsidRPr="007001F1" w:rsidRDefault="00451721" w:rsidP="00617EE4">
            <w:pPr>
              <w:jc w:val="center"/>
              <w:rPr>
                <w:b/>
                <w:bCs/>
                <w:color w:val="000000"/>
                <w:sz w:val="22"/>
                <w:szCs w:val="22"/>
              </w:rPr>
            </w:pPr>
          </w:p>
        </w:tc>
        <w:tc>
          <w:tcPr>
            <w:tcW w:w="850" w:type="dxa"/>
            <w:shd w:val="clear" w:color="auto" w:fill="auto"/>
            <w:vAlign w:val="center"/>
          </w:tcPr>
          <w:p w:rsidR="00451721" w:rsidRPr="007001F1" w:rsidRDefault="00451721" w:rsidP="00617EE4">
            <w:pPr>
              <w:jc w:val="center"/>
              <w:rPr>
                <w:b/>
                <w:bCs/>
                <w:color w:val="000000"/>
                <w:sz w:val="22"/>
                <w:szCs w:val="22"/>
              </w:rPr>
            </w:pPr>
          </w:p>
        </w:tc>
        <w:tc>
          <w:tcPr>
            <w:tcW w:w="1701" w:type="dxa"/>
            <w:shd w:val="clear" w:color="auto" w:fill="auto"/>
            <w:vAlign w:val="center"/>
          </w:tcPr>
          <w:p w:rsidR="00451721" w:rsidRPr="007001F1" w:rsidRDefault="00451721" w:rsidP="00617EE4">
            <w:pPr>
              <w:jc w:val="center"/>
              <w:rPr>
                <w:b/>
                <w:bCs/>
                <w:color w:val="000000"/>
              </w:rPr>
            </w:pPr>
          </w:p>
        </w:tc>
      </w:tr>
      <w:tr w:rsidR="00CB0C56" w:rsidRPr="007001F1" w:rsidTr="004F0F81">
        <w:trPr>
          <w:trHeight w:val="288"/>
        </w:trPr>
        <w:tc>
          <w:tcPr>
            <w:tcW w:w="582" w:type="dxa"/>
            <w:vMerge w:val="restart"/>
            <w:shd w:val="clear" w:color="auto" w:fill="auto"/>
            <w:noWrap/>
            <w:hideMark/>
          </w:tcPr>
          <w:p w:rsidR="006A4BF8" w:rsidRPr="007001F1" w:rsidRDefault="006A4BF8" w:rsidP="006A4BF8">
            <w:pPr>
              <w:jc w:val="center"/>
              <w:rPr>
                <w:color w:val="000000"/>
              </w:rPr>
            </w:pPr>
          </w:p>
          <w:p w:rsidR="00CB0C56" w:rsidRPr="007001F1" w:rsidRDefault="00CB0C56" w:rsidP="006A4BF8">
            <w:pPr>
              <w:jc w:val="center"/>
              <w:rPr>
                <w:color w:val="000000"/>
              </w:rPr>
            </w:pPr>
            <w:r w:rsidRPr="007001F1">
              <w:rPr>
                <w:color w:val="000000"/>
                <w:sz w:val="22"/>
                <w:szCs w:val="22"/>
              </w:rPr>
              <w:t>2</w:t>
            </w:r>
          </w:p>
        </w:tc>
        <w:tc>
          <w:tcPr>
            <w:tcW w:w="4820" w:type="dxa"/>
            <w:gridSpan w:val="2"/>
            <w:shd w:val="clear" w:color="auto" w:fill="auto"/>
            <w:vAlign w:val="center"/>
            <w:hideMark/>
          </w:tcPr>
          <w:p w:rsidR="00CB0C56" w:rsidRPr="0001630F" w:rsidRDefault="00CB0C56" w:rsidP="00617EE4">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rsidR="00CB0C56" w:rsidRPr="007B7D6C" w:rsidRDefault="00CB0C56" w:rsidP="00617EE4">
            <w:pPr>
              <w:jc w:val="center"/>
              <w:rPr>
                <w:b/>
                <w:bCs/>
                <w:color w:val="000000"/>
              </w:rPr>
            </w:pPr>
            <w:r w:rsidRPr="007001F1">
              <w:rPr>
                <w:b/>
                <w:bCs/>
                <w:color w:val="000000"/>
                <w:sz w:val="22"/>
                <w:szCs w:val="22"/>
              </w:rPr>
              <w:t> </w:t>
            </w:r>
          </w:p>
        </w:tc>
        <w:tc>
          <w:tcPr>
            <w:tcW w:w="567" w:type="dxa"/>
            <w:shd w:val="clear" w:color="auto" w:fill="auto"/>
            <w:vAlign w:val="center"/>
          </w:tcPr>
          <w:p w:rsidR="00CB0C56" w:rsidRPr="007B7D6C" w:rsidRDefault="00CB0C56" w:rsidP="00617EE4">
            <w:pPr>
              <w:jc w:val="center"/>
              <w:rPr>
                <w:b/>
                <w:bCs/>
                <w:color w:val="000000"/>
              </w:rPr>
            </w:pPr>
            <w:r w:rsidRPr="007001F1">
              <w:rPr>
                <w:b/>
                <w:bCs/>
                <w:color w:val="000000"/>
                <w:sz w:val="22"/>
                <w:szCs w:val="22"/>
              </w:rPr>
              <w:t> </w:t>
            </w:r>
          </w:p>
        </w:tc>
        <w:tc>
          <w:tcPr>
            <w:tcW w:w="850" w:type="dxa"/>
            <w:shd w:val="clear" w:color="auto" w:fill="auto"/>
            <w:vAlign w:val="center"/>
          </w:tcPr>
          <w:p w:rsidR="00CB0C56" w:rsidRPr="007001F1" w:rsidRDefault="00CB0C56" w:rsidP="00617EE4">
            <w:pPr>
              <w:jc w:val="center"/>
              <w:rPr>
                <w:b/>
                <w:bCs/>
                <w:color w:val="000000"/>
              </w:rPr>
            </w:pPr>
            <w:r w:rsidRPr="007001F1">
              <w:rPr>
                <w:b/>
                <w:bCs/>
                <w:color w:val="000000"/>
                <w:sz w:val="22"/>
                <w:szCs w:val="22"/>
              </w:rPr>
              <w:t> </w:t>
            </w:r>
          </w:p>
        </w:tc>
        <w:tc>
          <w:tcPr>
            <w:tcW w:w="1701" w:type="dxa"/>
            <w:shd w:val="clear" w:color="auto" w:fill="auto"/>
            <w:vAlign w:val="center"/>
          </w:tcPr>
          <w:p w:rsidR="00CB0C56" w:rsidRPr="007001F1" w:rsidRDefault="00CB0C56" w:rsidP="00617EE4">
            <w:pPr>
              <w:jc w:val="center"/>
              <w:rPr>
                <w:b/>
                <w:bCs/>
                <w:color w:val="000000"/>
              </w:rPr>
            </w:pPr>
            <w:r w:rsidRPr="007001F1">
              <w:rPr>
                <w:b/>
                <w:bCs/>
                <w:color w:val="000000"/>
                <w:sz w:val="22"/>
                <w:szCs w:val="22"/>
              </w:rPr>
              <w:t> </w:t>
            </w:r>
          </w:p>
        </w:tc>
      </w:tr>
      <w:tr w:rsidR="00CB0C56" w:rsidRPr="007001F1" w:rsidTr="004F0F81">
        <w:trPr>
          <w:trHeight w:val="406"/>
        </w:trPr>
        <w:tc>
          <w:tcPr>
            <w:tcW w:w="582" w:type="dxa"/>
            <w:vMerge/>
            <w:shd w:val="clear" w:color="auto" w:fill="auto"/>
            <w:noWrap/>
            <w:vAlign w:val="center"/>
          </w:tcPr>
          <w:p w:rsidR="00CB0C56" w:rsidRPr="007001F1" w:rsidRDefault="00CB0C56" w:rsidP="00617EE4">
            <w:pPr>
              <w:jc w:val="center"/>
              <w:rPr>
                <w:color w:val="000000"/>
              </w:rPr>
            </w:pPr>
          </w:p>
        </w:tc>
        <w:tc>
          <w:tcPr>
            <w:tcW w:w="4820" w:type="dxa"/>
            <w:gridSpan w:val="2"/>
            <w:shd w:val="clear" w:color="auto" w:fill="auto"/>
            <w:vAlign w:val="center"/>
          </w:tcPr>
          <w:p w:rsidR="00CB0C56" w:rsidRPr="0001630F" w:rsidRDefault="00CB0C56" w:rsidP="00617EE4">
            <w:pPr>
              <w:jc w:val="both"/>
              <w:rPr>
                <w:color w:val="000000"/>
              </w:rPr>
            </w:pPr>
            <w:r w:rsidRPr="007001F1">
              <w:rPr>
                <w:color w:val="000000"/>
                <w:sz w:val="22"/>
                <w:szCs w:val="22"/>
              </w:rPr>
              <w:t>b) Bola určená PHZ podľa podmienok platných v čase odoslania výzvy na predkladanie ponúk?</w:t>
            </w:r>
          </w:p>
        </w:tc>
        <w:tc>
          <w:tcPr>
            <w:tcW w:w="567" w:type="dxa"/>
            <w:shd w:val="clear" w:color="auto" w:fill="auto"/>
            <w:vAlign w:val="center"/>
          </w:tcPr>
          <w:p w:rsidR="00CB0C56" w:rsidRPr="007001F1" w:rsidRDefault="00CB0C56" w:rsidP="00617EE4">
            <w:pPr>
              <w:jc w:val="center"/>
              <w:rPr>
                <w:b/>
                <w:bCs/>
                <w:color w:val="000000"/>
              </w:rPr>
            </w:pPr>
          </w:p>
        </w:tc>
        <w:tc>
          <w:tcPr>
            <w:tcW w:w="567" w:type="dxa"/>
            <w:shd w:val="clear" w:color="auto" w:fill="auto"/>
            <w:vAlign w:val="center"/>
          </w:tcPr>
          <w:p w:rsidR="00CB0C56" w:rsidRPr="007001F1" w:rsidRDefault="00CB0C56" w:rsidP="00617EE4">
            <w:pPr>
              <w:jc w:val="center"/>
              <w:rPr>
                <w:b/>
                <w:bCs/>
                <w:color w:val="000000"/>
              </w:rPr>
            </w:pPr>
          </w:p>
        </w:tc>
        <w:tc>
          <w:tcPr>
            <w:tcW w:w="850" w:type="dxa"/>
            <w:shd w:val="clear" w:color="auto" w:fill="auto"/>
            <w:vAlign w:val="center"/>
          </w:tcPr>
          <w:p w:rsidR="00CB0C56" w:rsidRPr="007001F1" w:rsidRDefault="00CB0C56" w:rsidP="00617EE4">
            <w:pPr>
              <w:jc w:val="center"/>
              <w:rPr>
                <w:b/>
                <w:bCs/>
                <w:color w:val="000000"/>
              </w:rPr>
            </w:pPr>
          </w:p>
        </w:tc>
        <w:tc>
          <w:tcPr>
            <w:tcW w:w="1701" w:type="dxa"/>
            <w:shd w:val="clear" w:color="auto" w:fill="auto"/>
            <w:vAlign w:val="center"/>
          </w:tcPr>
          <w:p w:rsidR="00CB0C56" w:rsidRPr="007001F1" w:rsidRDefault="00CB0C56" w:rsidP="00617EE4">
            <w:pPr>
              <w:jc w:val="center"/>
              <w:rPr>
                <w:b/>
                <w:bCs/>
                <w:color w:val="000000"/>
              </w:rPr>
            </w:pPr>
          </w:p>
        </w:tc>
      </w:tr>
      <w:tr w:rsidR="00CB0C56" w:rsidRPr="007001F1" w:rsidTr="004F0F81">
        <w:trPr>
          <w:trHeight w:val="740"/>
        </w:trPr>
        <w:tc>
          <w:tcPr>
            <w:tcW w:w="582" w:type="dxa"/>
            <w:vMerge/>
            <w:shd w:val="clear" w:color="auto" w:fill="auto"/>
            <w:noWrap/>
            <w:vAlign w:val="center"/>
          </w:tcPr>
          <w:p w:rsidR="00CB0C56" w:rsidRPr="007001F1" w:rsidRDefault="00CB0C56" w:rsidP="00617EE4">
            <w:pPr>
              <w:jc w:val="center"/>
              <w:rPr>
                <w:color w:val="000000"/>
              </w:rPr>
            </w:pPr>
          </w:p>
        </w:tc>
        <w:tc>
          <w:tcPr>
            <w:tcW w:w="4820" w:type="dxa"/>
            <w:gridSpan w:val="2"/>
            <w:shd w:val="clear" w:color="auto" w:fill="auto"/>
            <w:vAlign w:val="center"/>
          </w:tcPr>
          <w:p w:rsidR="00CB0C56" w:rsidRPr="0001630F" w:rsidRDefault="00CB0C56" w:rsidP="00617EE4">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CB0C56" w:rsidRPr="007001F1" w:rsidRDefault="00CB0C56" w:rsidP="00617EE4">
            <w:pPr>
              <w:jc w:val="center"/>
              <w:rPr>
                <w:b/>
                <w:bCs/>
                <w:color w:val="000000"/>
              </w:rPr>
            </w:pPr>
          </w:p>
        </w:tc>
        <w:tc>
          <w:tcPr>
            <w:tcW w:w="567" w:type="dxa"/>
            <w:shd w:val="clear" w:color="auto" w:fill="auto"/>
            <w:vAlign w:val="center"/>
          </w:tcPr>
          <w:p w:rsidR="00CB0C56" w:rsidRPr="007001F1" w:rsidRDefault="00CB0C56" w:rsidP="00617EE4">
            <w:pPr>
              <w:jc w:val="center"/>
              <w:rPr>
                <w:b/>
                <w:bCs/>
                <w:color w:val="000000"/>
              </w:rPr>
            </w:pPr>
          </w:p>
        </w:tc>
        <w:tc>
          <w:tcPr>
            <w:tcW w:w="850" w:type="dxa"/>
            <w:shd w:val="clear" w:color="auto" w:fill="auto"/>
            <w:vAlign w:val="center"/>
          </w:tcPr>
          <w:p w:rsidR="00CB0C56" w:rsidRPr="007001F1" w:rsidRDefault="00CB0C56" w:rsidP="00617EE4">
            <w:pPr>
              <w:jc w:val="center"/>
              <w:rPr>
                <w:b/>
                <w:bCs/>
                <w:color w:val="000000"/>
              </w:rPr>
            </w:pPr>
          </w:p>
        </w:tc>
        <w:tc>
          <w:tcPr>
            <w:tcW w:w="1701" w:type="dxa"/>
            <w:shd w:val="clear" w:color="auto" w:fill="auto"/>
            <w:vAlign w:val="center"/>
          </w:tcPr>
          <w:p w:rsidR="00CB0C56" w:rsidRPr="007001F1" w:rsidRDefault="00CB0C56" w:rsidP="00617EE4">
            <w:pPr>
              <w:jc w:val="center"/>
              <w:rPr>
                <w:b/>
                <w:bCs/>
                <w:color w:val="000000"/>
              </w:rPr>
            </w:pPr>
          </w:p>
        </w:tc>
      </w:tr>
      <w:tr w:rsidR="00CB0C56" w:rsidRPr="007001F1" w:rsidTr="006A4BF8">
        <w:trPr>
          <w:trHeight w:val="1157"/>
        </w:trPr>
        <w:tc>
          <w:tcPr>
            <w:tcW w:w="582" w:type="dxa"/>
            <w:vMerge/>
            <w:shd w:val="clear" w:color="auto" w:fill="auto"/>
            <w:noWrap/>
            <w:vAlign w:val="center"/>
          </w:tcPr>
          <w:p w:rsidR="00CB0C56" w:rsidRPr="007001F1" w:rsidRDefault="00CB0C56" w:rsidP="00617EE4">
            <w:pPr>
              <w:jc w:val="center"/>
              <w:rPr>
                <w:color w:val="000000"/>
              </w:rPr>
            </w:pPr>
          </w:p>
        </w:tc>
        <w:tc>
          <w:tcPr>
            <w:tcW w:w="4820" w:type="dxa"/>
            <w:gridSpan w:val="2"/>
            <w:shd w:val="clear" w:color="auto" w:fill="auto"/>
            <w:vAlign w:val="center"/>
          </w:tcPr>
          <w:p w:rsidR="00CB0C56" w:rsidRPr="007001F1" w:rsidRDefault="00CB0C56" w:rsidP="00617EE4">
            <w:pPr>
              <w:jc w:val="both"/>
            </w:pPr>
            <w:r w:rsidRPr="007001F1">
              <w:rPr>
                <w:color w:val="000000"/>
                <w:sz w:val="22"/>
                <w:szCs w:val="22"/>
              </w:rPr>
              <w:t xml:space="preserve">d) </w:t>
            </w:r>
            <w:r w:rsidRPr="0001630F">
              <w:rPr>
                <w:sz w:val="22"/>
                <w:szCs w:val="22"/>
              </w:rPr>
              <w:t>Bola PHZ ur</w:t>
            </w:r>
            <w:r w:rsidRPr="007001F1">
              <w:rPr>
                <w:sz w:val="22"/>
                <w:szCs w:val="22"/>
              </w:rPr>
              <w:t>čená tak, že neprekračuje finančné limity pre podlimitné zákazky v priebehu kalendárneho roka alebo počas platnosti zmluvy, ak sa zmluva uzatvára na dlhšie ob</w:t>
            </w:r>
            <w:r w:rsidR="00B109E8" w:rsidRPr="007001F1">
              <w:rPr>
                <w:sz w:val="22"/>
                <w:szCs w:val="22"/>
              </w:rPr>
              <w:t>dobie ako jeden kalendárny rok?</w:t>
            </w:r>
          </w:p>
        </w:tc>
        <w:tc>
          <w:tcPr>
            <w:tcW w:w="567" w:type="dxa"/>
            <w:shd w:val="clear" w:color="auto" w:fill="auto"/>
            <w:vAlign w:val="center"/>
          </w:tcPr>
          <w:p w:rsidR="00CB0C56" w:rsidRPr="007001F1" w:rsidRDefault="00CB0C56" w:rsidP="00617EE4">
            <w:pPr>
              <w:jc w:val="center"/>
              <w:rPr>
                <w:b/>
                <w:bCs/>
                <w:color w:val="000000"/>
              </w:rPr>
            </w:pPr>
          </w:p>
        </w:tc>
        <w:tc>
          <w:tcPr>
            <w:tcW w:w="567" w:type="dxa"/>
            <w:shd w:val="clear" w:color="auto" w:fill="auto"/>
            <w:vAlign w:val="center"/>
          </w:tcPr>
          <w:p w:rsidR="00CB0C56" w:rsidRPr="007001F1" w:rsidRDefault="00CB0C56" w:rsidP="00617EE4">
            <w:pPr>
              <w:jc w:val="center"/>
              <w:rPr>
                <w:b/>
                <w:bCs/>
                <w:color w:val="000000"/>
              </w:rPr>
            </w:pPr>
          </w:p>
        </w:tc>
        <w:tc>
          <w:tcPr>
            <w:tcW w:w="850" w:type="dxa"/>
            <w:shd w:val="clear" w:color="auto" w:fill="auto"/>
            <w:vAlign w:val="center"/>
          </w:tcPr>
          <w:p w:rsidR="00CB0C56" w:rsidRPr="007001F1" w:rsidRDefault="00CB0C56" w:rsidP="00617EE4">
            <w:pPr>
              <w:jc w:val="center"/>
              <w:rPr>
                <w:b/>
                <w:bCs/>
                <w:color w:val="000000"/>
              </w:rPr>
            </w:pPr>
          </w:p>
        </w:tc>
        <w:tc>
          <w:tcPr>
            <w:tcW w:w="1701" w:type="dxa"/>
            <w:shd w:val="clear" w:color="auto" w:fill="auto"/>
            <w:vAlign w:val="center"/>
          </w:tcPr>
          <w:p w:rsidR="00CB0C56" w:rsidRPr="007001F1" w:rsidRDefault="00CB0C56" w:rsidP="00617EE4">
            <w:pPr>
              <w:jc w:val="center"/>
              <w:rPr>
                <w:b/>
                <w:bCs/>
                <w:color w:val="000000"/>
              </w:rPr>
            </w:pPr>
          </w:p>
        </w:tc>
      </w:tr>
      <w:tr w:rsidR="00CB0C56" w:rsidRPr="007001F1" w:rsidTr="004F0F81">
        <w:trPr>
          <w:trHeight w:val="541"/>
        </w:trPr>
        <w:tc>
          <w:tcPr>
            <w:tcW w:w="582" w:type="dxa"/>
            <w:vMerge/>
            <w:shd w:val="clear" w:color="auto" w:fill="auto"/>
            <w:noWrap/>
            <w:vAlign w:val="center"/>
          </w:tcPr>
          <w:p w:rsidR="00CB0C56" w:rsidRPr="007001F1" w:rsidRDefault="00CB0C56" w:rsidP="00617EE4">
            <w:pPr>
              <w:jc w:val="center"/>
              <w:rPr>
                <w:color w:val="000000"/>
              </w:rPr>
            </w:pPr>
          </w:p>
        </w:tc>
        <w:tc>
          <w:tcPr>
            <w:tcW w:w="4820" w:type="dxa"/>
            <w:gridSpan w:val="2"/>
            <w:shd w:val="clear" w:color="auto" w:fill="auto"/>
            <w:vAlign w:val="center"/>
          </w:tcPr>
          <w:p w:rsidR="00CB0C56" w:rsidRPr="0001630F" w:rsidRDefault="00CB0C56" w:rsidP="00617EE4">
            <w:pPr>
              <w:jc w:val="both"/>
              <w:rPr>
                <w:color w:val="000000"/>
              </w:rPr>
            </w:pPr>
            <w:r w:rsidRPr="007001F1">
              <w:rPr>
                <w:color w:val="000000"/>
                <w:sz w:val="22"/>
                <w:szCs w:val="22"/>
              </w:rPr>
              <w:t>e) Nedošlo k rozdeleniu zákazky alebo nebol zvolený spôsob určenia jej PHZ s cieľom znížiť PHZ pod finančné limity podľa ZVO?</w:t>
            </w:r>
          </w:p>
        </w:tc>
        <w:tc>
          <w:tcPr>
            <w:tcW w:w="567" w:type="dxa"/>
            <w:shd w:val="clear" w:color="auto" w:fill="auto"/>
            <w:vAlign w:val="center"/>
          </w:tcPr>
          <w:p w:rsidR="00CB0C56" w:rsidRPr="007001F1" w:rsidRDefault="00CB0C56" w:rsidP="00617EE4">
            <w:pPr>
              <w:jc w:val="center"/>
              <w:rPr>
                <w:b/>
                <w:bCs/>
                <w:color w:val="000000"/>
              </w:rPr>
            </w:pPr>
          </w:p>
        </w:tc>
        <w:tc>
          <w:tcPr>
            <w:tcW w:w="567" w:type="dxa"/>
            <w:shd w:val="clear" w:color="auto" w:fill="auto"/>
            <w:vAlign w:val="center"/>
          </w:tcPr>
          <w:p w:rsidR="00CB0C56" w:rsidRPr="007001F1" w:rsidRDefault="00CB0C56" w:rsidP="00617EE4">
            <w:pPr>
              <w:jc w:val="center"/>
              <w:rPr>
                <w:b/>
                <w:bCs/>
                <w:color w:val="000000"/>
              </w:rPr>
            </w:pPr>
          </w:p>
        </w:tc>
        <w:tc>
          <w:tcPr>
            <w:tcW w:w="850" w:type="dxa"/>
            <w:shd w:val="clear" w:color="auto" w:fill="auto"/>
            <w:vAlign w:val="center"/>
          </w:tcPr>
          <w:p w:rsidR="00CB0C56" w:rsidRPr="007001F1" w:rsidRDefault="00CB0C56" w:rsidP="00617EE4">
            <w:pPr>
              <w:jc w:val="center"/>
              <w:rPr>
                <w:b/>
                <w:bCs/>
                <w:color w:val="000000"/>
              </w:rPr>
            </w:pPr>
          </w:p>
        </w:tc>
        <w:tc>
          <w:tcPr>
            <w:tcW w:w="1701" w:type="dxa"/>
            <w:shd w:val="clear" w:color="auto" w:fill="auto"/>
            <w:vAlign w:val="center"/>
          </w:tcPr>
          <w:p w:rsidR="00CB0C56" w:rsidRPr="007001F1" w:rsidRDefault="00CB0C56" w:rsidP="00617EE4">
            <w:pPr>
              <w:jc w:val="center"/>
              <w:rPr>
                <w:b/>
                <w:bCs/>
                <w:color w:val="000000"/>
              </w:rPr>
            </w:pPr>
          </w:p>
        </w:tc>
      </w:tr>
      <w:tr w:rsidR="00CB0C56" w:rsidRPr="007001F1" w:rsidTr="006A4BF8">
        <w:trPr>
          <w:trHeight w:val="503"/>
        </w:trPr>
        <w:tc>
          <w:tcPr>
            <w:tcW w:w="582" w:type="dxa"/>
            <w:vMerge/>
            <w:shd w:val="clear" w:color="auto" w:fill="auto"/>
            <w:noWrap/>
            <w:vAlign w:val="center"/>
          </w:tcPr>
          <w:p w:rsidR="00CB0C56" w:rsidRPr="007001F1" w:rsidRDefault="00CB0C56" w:rsidP="00617EE4">
            <w:pPr>
              <w:jc w:val="center"/>
              <w:rPr>
                <w:color w:val="000000"/>
              </w:rPr>
            </w:pPr>
          </w:p>
        </w:tc>
        <w:tc>
          <w:tcPr>
            <w:tcW w:w="4820" w:type="dxa"/>
            <w:gridSpan w:val="2"/>
            <w:shd w:val="clear" w:color="auto" w:fill="auto"/>
            <w:vAlign w:val="center"/>
          </w:tcPr>
          <w:p w:rsidR="00CB0C56" w:rsidRPr="007001F1" w:rsidRDefault="00CB0C56" w:rsidP="00617EE4">
            <w:pPr>
              <w:jc w:val="both"/>
              <w:rPr>
                <w:color w:val="000000"/>
              </w:rPr>
            </w:pPr>
            <w:r w:rsidRPr="007001F1">
              <w:rPr>
                <w:color w:val="000000"/>
                <w:sz w:val="22"/>
                <w:szCs w:val="22"/>
              </w:rPr>
              <w:t xml:space="preserve">f) Bola PHZ určená na základe údajov a informácií </w:t>
            </w:r>
            <w:r w:rsidRPr="0001630F">
              <w:rPr>
                <w:color w:val="000000"/>
                <w:sz w:val="22"/>
                <w:szCs w:val="22"/>
              </w:rPr>
              <w:t>o zákazkách na rovnaký aleb</w:t>
            </w:r>
            <w:r w:rsidR="00B109E8" w:rsidRPr="007001F1">
              <w:rPr>
                <w:color w:val="000000"/>
                <w:sz w:val="22"/>
                <w:szCs w:val="22"/>
              </w:rPr>
              <w:t>o porovnateľný predmet zákazky?</w:t>
            </w:r>
          </w:p>
        </w:tc>
        <w:tc>
          <w:tcPr>
            <w:tcW w:w="567" w:type="dxa"/>
            <w:shd w:val="clear" w:color="auto" w:fill="auto"/>
            <w:vAlign w:val="center"/>
          </w:tcPr>
          <w:p w:rsidR="00CB0C56" w:rsidRPr="007001F1" w:rsidRDefault="00CB0C56" w:rsidP="00617EE4">
            <w:pPr>
              <w:jc w:val="center"/>
              <w:rPr>
                <w:b/>
                <w:bCs/>
                <w:color w:val="000000"/>
              </w:rPr>
            </w:pPr>
          </w:p>
        </w:tc>
        <w:tc>
          <w:tcPr>
            <w:tcW w:w="567" w:type="dxa"/>
            <w:shd w:val="clear" w:color="auto" w:fill="auto"/>
            <w:vAlign w:val="center"/>
          </w:tcPr>
          <w:p w:rsidR="00CB0C56" w:rsidRPr="007001F1" w:rsidRDefault="00CB0C56" w:rsidP="00617EE4">
            <w:pPr>
              <w:jc w:val="center"/>
              <w:rPr>
                <w:b/>
                <w:bCs/>
                <w:color w:val="000000"/>
              </w:rPr>
            </w:pPr>
          </w:p>
        </w:tc>
        <w:tc>
          <w:tcPr>
            <w:tcW w:w="850" w:type="dxa"/>
            <w:shd w:val="clear" w:color="auto" w:fill="auto"/>
            <w:vAlign w:val="center"/>
          </w:tcPr>
          <w:p w:rsidR="00CB0C56" w:rsidRPr="007001F1" w:rsidRDefault="00CB0C56" w:rsidP="00617EE4">
            <w:pPr>
              <w:jc w:val="center"/>
              <w:rPr>
                <w:b/>
                <w:bCs/>
                <w:color w:val="000000"/>
              </w:rPr>
            </w:pPr>
          </w:p>
        </w:tc>
        <w:tc>
          <w:tcPr>
            <w:tcW w:w="1701" w:type="dxa"/>
            <w:shd w:val="clear" w:color="auto" w:fill="auto"/>
            <w:vAlign w:val="center"/>
          </w:tcPr>
          <w:p w:rsidR="00CB0C56" w:rsidRPr="007001F1" w:rsidRDefault="00CB0C56" w:rsidP="00617EE4">
            <w:pPr>
              <w:jc w:val="center"/>
              <w:rPr>
                <w:b/>
                <w:bCs/>
                <w:color w:val="000000"/>
              </w:rPr>
            </w:pPr>
          </w:p>
        </w:tc>
      </w:tr>
      <w:tr w:rsidR="00CB0C56" w:rsidRPr="007001F1" w:rsidTr="006A4BF8">
        <w:trPr>
          <w:trHeight w:val="502"/>
        </w:trPr>
        <w:tc>
          <w:tcPr>
            <w:tcW w:w="582" w:type="dxa"/>
            <w:vMerge/>
            <w:shd w:val="clear" w:color="auto" w:fill="auto"/>
            <w:noWrap/>
            <w:vAlign w:val="center"/>
          </w:tcPr>
          <w:p w:rsidR="00CB0C56" w:rsidRPr="007001F1" w:rsidRDefault="00CB0C56" w:rsidP="00617EE4">
            <w:pPr>
              <w:jc w:val="center"/>
              <w:rPr>
                <w:color w:val="000000"/>
              </w:rPr>
            </w:pPr>
          </w:p>
        </w:tc>
        <w:tc>
          <w:tcPr>
            <w:tcW w:w="4820" w:type="dxa"/>
            <w:gridSpan w:val="2"/>
            <w:shd w:val="clear" w:color="auto" w:fill="auto"/>
            <w:vAlign w:val="center"/>
          </w:tcPr>
          <w:p w:rsidR="00CB0C56" w:rsidRPr="007001F1" w:rsidRDefault="00CB0C56" w:rsidP="00B109E8">
            <w:pPr>
              <w:rPr>
                <w:color w:val="000000"/>
              </w:rPr>
            </w:pPr>
            <w:r w:rsidRPr="007001F1">
              <w:rPr>
                <w:color w:val="000000"/>
                <w:sz w:val="22"/>
                <w:szCs w:val="22"/>
              </w:rPr>
              <w:t>g</w:t>
            </w:r>
            <w:r w:rsidRPr="0001630F">
              <w:rPr>
                <w:color w:val="000000"/>
                <w:sz w:val="22"/>
                <w:szCs w:val="22"/>
              </w:rPr>
              <w:t xml:space="preserve">) Boli v dokumentácii k verejnému obstarávaniu </w:t>
            </w:r>
            <w:r w:rsidR="00B375DA">
              <w:rPr>
                <w:color w:val="000000"/>
                <w:sz w:val="22"/>
                <w:szCs w:val="22"/>
              </w:rPr>
              <w:t xml:space="preserve">uvedené </w:t>
            </w:r>
            <w:r w:rsidRPr="0001630F">
              <w:rPr>
                <w:color w:val="000000"/>
                <w:sz w:val="22"/>
                <w:szCs w:val="22"/>
              </w:rPr>
              <w:t>aj informácie a podkl</w:t>
            </w:r>
            <w:r w:rsidRPr="007001F1">
              <w:rPr>
                <w:color w:val="000000"/>
                <w:sz w:val="22"/>
                <w:szCs w:val="22"/>
              </w:rPr>
              <w:t>ady, na základe ktorých bola určená PHZ a to najmä záznam z prieskumu trhu (ak nebola PHZ určená v zmysle písm. f) tohto bodu) aktualizovaný rozpočet zo žiadosti o NFP, štátna cenová expertíza a pod.?</w:t>
            </w:r>
          </w:p>
        </w:tc>
        <w:tc>
          <w:tcPr>
            <w:tcW w:w="567" w:type="dxa"/>
            <w:shd w:val="clear" w:color="auto" w:fill="auto"/>
            <w:vAlign w:val="center"/>
          </w:tcPr>
          <w:p w:rsidR="00CB0C56" w:rsidRPr="007001F1" w:rsidRDefault="00CB0C56" w:rsidP="00617EE4">
            <w:pPr>
              <w:jc w:val="center"/>
              <w:rPr>
                <w:b/>
                <w:bCs/>
                <w:color w:val="000000"/>
              </w:rPr>
            </w:pPr>
          </w:p>
        </w:tc>
        <w:tc>
          <w:tcPr>
            <w:tcW w:w="567" w:type="dxa"/>
            <w:shd w:val="clear" w:color="auto" w:fill="auto"/>
            <w:vAlign w:val="center"/>
          </w:tcPr>
          <w:p w:rsidR="00CB0C56" w:rsidRPr="007001F1" w:rsidRDefault="00CB0C56" w:rsidP="00617EE4">
            <w:pPr>
              <w:jc w:val="center"/>
              <w:rPr>
                <w:b/>
                <w:bCs/>
                <w:color w:val="000000"/>
              </w:rPr>
            </w:pPr>
          </w:p>
        </w:tc>
        <w:tc>
          <w:tcPr>
            <w:tcW w:w="850" w:type="dxa"/>
            <w:shd w:val="clear" w:color="auto" w:fill="auto"/>
            <w:vAlign w:val="center"/>
          </w:tcPr>
          <w:p w:rsidR="00CB0C56" w:rsidRPr="007001F1" w:rsidRDefault="00CB0C56" w:rsidP="00617EE4">
            <w:pPr>
              <w:jc w:val="center"/>
              <w:rPr>
                <w:b/>
                <w:bCs/>
                <w:color w:val="000000"/>
              </w:rPr>
            </w:pPr>
          </w:p>
        </w:tc>
        <w:tc>
          <w:tcPr>
            <w:tcW w:w="1701" w:type="dxa"/>
            <w:shd w:val="clear" w:color="auto" w:fill="auto"/>
            <w:vAlign w:val="center"/>
          </w:tcPr>
          <w:p w:rsidR="00CB0C56" w:rsidRPr="007001F1" w:rsidRDefault="00CB0C56" w:rsidP="00617EE4">
            <w:pPr>
              <w:jc w:val="center"/>
              <w:rPr>
                <w:b/>
                <w:bCs/>
                <w:color w:val="000000"/>
              </w:rPr>
            </w:pPr>
          </w:p>
        </w:tc>
      </w:tr>
      <w:tr w:rsidR="00CB0C56" w:rsidRPr="007001F1" w:rsidTr="006A4BF8">
        <w:trPr>
          <w:trHeight w:val="577"/>
        </w:trPr>
        <w:tc>
          <w:tcPr>
            <w:tcW w:w="582" w:type="dxa"/>
            <w:vMerge/>
            <w:shd w:val="clear" w:color="auto" w:fill="auto"/>
            <w:noWrap/>
            <w:vAlign w:val="center"/>
          </w:tcPr>
          <w:p w:rsidR="00CB0C56" w:rsidRPr="007001F1" w:rsidRDefault="00CB0C56" w:rsidP="00617EE4">
            <w:pPr>
              <w:jc w:val="center"/>
              <w:rPr>
                <w:color w:val="000000"/>
              </w:rPr>
            </w:pPr>
          </w:p>
        </w:tc>
        <w:tc>
          <w:tcPr>
            <w:tcW w:w="4820" w:type="dxa"/>
            <w:gridSpan w:val="2"/>
            <w:shd w:val="clear" w:color="auto" w:fill="auto"/>
            <w:vAlign w:val="center"/>
          </w:tcPr>
          <w:p w:rsidR="00CB0C56" w:rsidRPr="007001F1" w:rsidRDefault="00CB0C56" w:rsidP="009A316F">
            <w:pPr>
              <w:jc w:val="both"/>
              <w:rPr>
                <w:color w:val="000000"/>
              </w:rPr>
            </w:pPr>
            <w:r w:rsidRPr="007001F1">
              <w:rPr>
                <w:sz w:val="22"/>
                <w:szCs w:val="22"/>
              </w:rPr>
              <w:t xml:space="preserve">h) </w:t>
            </w:r>
            <w:r w:rsidRPr="0001630F">
              <w:rPr>
                <w:sz w:val="22"/>
                <w:szCs w:val="22"/>
              </w:rPr>
              <w:t>Stanovil verejný obstarávateľ PHZ v zmysle  os</w:t>
            </w:r>
            <w:r w:rsidRPr="007001F1">
              <w:rPr>
                <w:sz w:val="22"/>
                <w:szCs w:val="22"/>
              </w:rPr>
              <w:t>tatných ustanovení §6 ZVO?</w:t>
            </w:r>
          </w:p>
        </w:tc>
        <w:tc>
          <w:tcPr>
            <w:tcW w:w="567" w:type="dxa"/>
            <w:shd w:val="clear" w:color="auto" w:fill="auto"/>
            <w:vAlign w:val="center"/>
          </w:tcPr>
          <w:p w:rsidR="00CB0C56" w:rsidRPr="007001F1" w:rsidRDefault="00CB0C56" w:rsidP="00617EE4">
            <w:pPr>
              <w:jc w:val="center"/>
              <w:rPr>
                <w:b/>
                <w:bCs/>
                <w:color w:val="000000"/>
              </w:rPr>
            </w:pPr>
          </w:p>
        </w:tc>
        <w:tc>
          <w:tcPr>
            <w:tcW w:w="567" w:type="dxa"/>
            <w:shd w:val="clear" w:color="auto" w:fill="auto"/>
            <w:vAlign w:val="center"/>
          </w:tcPr>
          <w:p w:rsidR="00CB0C56" w:rsidRPr="007001F1" w:rsidRDefault="00CB0C56" w:rsidP="00617EE4">
            <w:pPr>
              <w:jc w:val="center"/>
              <w:rPr>
                <w:b/>
                <w:bCs/>
                <w:color w:val="000000"/>
              </w:rPr>
            </w:pPr>
          </w:p>
        </w:tc>
        <w:tc>
          <w:tcPr>
            <w:tcW w:w="850" w:type="dxa"/>
            <w:shd w:val="clear" w:color="auto" w:fill="auto"/>
            <w:vAlign w:val="center"/>
          </w:tcPr>
          <w:p w:rsidR="00CB0C56" w:rsidRPr="007001F1" w:rsidRDefault="00CB0C56" w:rsidP="00617EE4">
            <w:pPr>
              <w:jc w:val="center"/>
              <w:rPr>
                <w:b/>
                <w:bCs/>
                <w:color w:val="000000"/>
              </w:rPr>
            </w:pPr>
          </w:p>
        </w:tc>
        <w:tc>
          <w:tcPr>
            <w:tcW w:w="1701" w:type="dxa"/>
            <w:shd w:val="clear" w:color="auto" w:fill="auto"/>
            <w:vAlign w:val="center"/>
          </w:tcPr>
          <w:p w:rsidR="00CB0C56" w:rsidRPr="007001F1" w:rsidRDefault="00CB0C56" w:rsidP="00617EE4">
            <w:pPr>
              <w:jc w:val="center"/>
              <w:rPr>
                <w:b/>
                <w:bCs/>
                <w:color w:val="000000"/>
              </w:rPr>
            </w:pPr>
          </w:p>
        </w:tc>
      </w:tr>
      <w:tr w:rsidR="00F321D5" w:rsidRPr="007001F1" w:rsidTr="004F0F81">
        <w:trPr>
          <w:trHeight w:val="424"/>
        </w:trPr>
        <w:tc>
          <w:tcPr>
            <w:tcW w:w="582" w:type="dxa"/>
            <w:vMerge w:val="restart"/>
            <w:shd w:val="clear" w:color="auto" w:fill="auto"/>
            <w:noWrap/>
            <w:vAlign w:val="center"/>
            <w:hideMark/>
          </w:tcPr>
          <w:p w:rsidR="00F321D5" w:rsidRPr="007001F1" w:rsidRDefault="00F321D5" w:rsidP="00617EE4">
            <w:pPr>
              <w:jc w:val="center"/>
              <w:rPr>
                <w:color w:val="000000"/>
              </w:rPr>
            </w:pPr>
            <w:r w:rsidRPr="007001F1">
              <w:rPr>
                <w:color w:val="000000"/>
                <w:sz w:val="22"/>
                <w:szCs w:val="22"/>
              </w:rPr>
              <w:t>3</w:t>
            </w:r>
          </w:p>
        </w:tc>
        <w:tc>
          <w:tcPr>
            <w:tcW w:w="4820" w:type="dxa"/>
            <w:gridSpan w:val="2"/>
            <w:shd w:val="clear" w:color="auto" w:fill="auto"/>
            <w:vAlign w:val="center"/>
            <w:hideMark/>
          </w:tcPr>
          <w:p w:rsidR="00F321D5" w:rsidRPr="0001630F" w:rsidRDefault="00F321D5" w:rsidP="00617EE4">
            <w:pPr>
              <w:jc w:val="both"/>
              <w:rPr>
                <w:color w:val="000000"/>
              </w:rPr>
            </w:pPr>
            <w:r w:rsidRPr="007001F1">
              <w:rPr>
                <w:color w:val="000000"/>
                <w:sz w:val="22"/>
                <w:szCs w:val="22"/>
              </w:rPr>
              <w:t xml:space="preserve">a) Bola zákazka zverejnená v súlade s </w:t>
            </w:r>
            <w:r w:rsidRPr="0001630F">
              <w:rPr>
                <w:color w:val="000000"/>
                <w:sz w:val="22"/>
                <w:szCs w:val="22"/>
              </w:rPr>
              <w:t>príslušnými ustanoveniami ZVO?</w:t>
            </w:r>
          </w:p>
        </w:tc>
        <w:tc>
          <w:tcPr>
            <w:tcW w:w="567" w:type="dxa"/>
            <w:shd w:val="clear" w:color="auto" w:fill="auto"/>
            <w:vAlign w:val="center"/>
            <w:hideMark/>
          </w:tcPr>
          <w:p w:rsidR="00F321D5" w:rsidRPr="007B7D6C" w:rsidRDefault="00F321D5"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F321D5" w:rsidRPr="007B7D6C" w:rsidRDefault="00F321D5"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F321D5" w:rsidRPr="007001F1" w:rsidRDefault="00F321D5"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F321D5" w:rsidRPr="007001F1" w:rsidRDefault="00F321D5" w:rsidP="00617EE4">
            <w:pPr>
              <w:jc w:val="center"/>
              <w:rPr>
                <w:b/>
                <w:bCs/>
                <w:color w:val="000000"/>
              </w:rPr>
            </w:pPr>
            <w:r w:rsidRPr="007001F1">
              <w:rPr>
                <w:b/>
                <w:bCs/>
                <w:color w:val="000000"/>
                <w:sz w:val="22"/>
                <w:szCs w:val="22"/>
              </w:rPr>
              <w:t> </w:t>
            </w:r>
          </w:p>
        </w:tc>
      </w:tr>
      <w:tr w:rsidR="00F321D5" w:rsidRPr="007001F1" w:rsidTr="006A4BF8">
        <w:trPr>
          <w:trHeight w:val="760"/>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7001F1" w:rsidRDefault="00F321D5" w:rsidP="00617EE4">
            <w:pPr>
              <w:jc w:val="both"/>
              <w:rPr>
                <w:color w:val="000000"/>
              </w:rPr>
            </w:pPr>
            <w:r w:rsidRPr="007001F1">
              <w:rPr>
                <w:color w:val="000000"/>
                <w:sz w:val="22"/>
                <w:szCs w:val="22"/>
              </w:rPr>
              <w:t xml:space="preserve">b) Postupovala pri zverejňovaní zákazky osoba podľa § </w:t>
            </w:r>
            <w:r w:rsidRPr="0001630F">
              <w:rPr>
                <w:color w:val="000000"/>
                <w:sz w:val="22"/>
                <w:szCs w:val="22"/>
              </w:rPr>
              <w:t>8 ZVO v nadväznosti na výšku poskytnutých finančných prostriedkov v súlade so ZVO (ak je</w:t>
            </w:r>
            <w:r w:rsidRPr="007001F1">
              <w:rPr>
                <w:color w:val="000000"/>
                <w:sz w:val="22"/>
                <w:szCs w:val="22"/>
              </w:rPr>
              <w:t xml:space="preserve"> relevantné)?</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6A4BF8">
        <w:trPr>
          <w:trHeight w:val="760"/>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01630F" w:rsidRDefault="00F321D5" w:rsidP="00B94891">
            <w:pPr>
              <w:jc w:val="both"/>
              <w:rPr>
                <w:color w:val="000000"/>
              </w:rPr>
            </w:pPr>
            <w:r w:rsidRPr="007001F1">
              <w:rPr>
                <w:color w:val="000000"/>
                <w:sz w:val="22"/>
                <w:szCs w:val="22"/>
              </w:rPr>
              <w:t xml:space="preserve">c) </w:t>
            </w:r>
            <w:r w:rsidRPr="0001630F">
              <w:rPr>
                <w:color w:val="000000"/>
                <w:sz w:val="22"/>
                <w:szCs w:val="22"/>
              </w:rPr>
              <w:t xml:space="preserve">Bola výzva na predkladanie ponúk poslaná úradu spôsobom podľa § 113 ods. </w:t>
            </w:r>
            <w:r w:rsidR="00B94891">
              <w:rPr>
                <w:color w:val="000000"/>
                <w:sz w:val="22"/>
                <w:szCs w:val="22"/>
              </w:rPr>
              <w:t>1</w:t>
            </w:r>
            <w:r w:rsidRPr="0001630F">
              <w:rPr>
                <w:color w:val="000000"/>
                <w:sz w:val="22"/>
                <w:szCs w:val="22"/>
              </w:rPr>
              <w:t xml:space="preserve"> ZVO a obsahovala všetky potrebné náležitosti podľa § 11</w:t>
            </w:r>
            <w:r w:rsidR="00B94891">
              <w:rPr>
                <w:color w:val="000000"/>
                <w:sz w:val="22"/>
                <w:szCs w:val="22"/>
              </w:rPr>
              <w:t>3</w:t>
            </w:r>
            <w:r w:rsidRPr="0001630F">
              <w:rPr>
                <w:color w:val="000000"/>
                <w:sz w:val="22"/>
                <w:szCs w:val="22"/>
              </w:rPr>
              <w:t xml:space="preserve"> ods. </w:t>
            </w:r>
            <w:r w:rsidR="00B94891">
              <w:rPr>
                <w:color w:val="000000"/>
                <w:sz w:val="22"/>
                <w:szCs w:val="22"/>
              </w:rPr>
              <w:t>2</w:t>
            </w:r>
            <w:r w:rsidRPr="0001630F">
              <w:rPr>
                <w:color w:val="000000"/>
                <w:sz w:val="22"/>
                <w:szCs w:val="22"/>
              </w:rPr>
              <w:t>?</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4F0F81">
        <w:trPr>
          <w:trHeight w:val="386"/>
        </w:trPr>
        <w:tc>
          <w:tcPr>
            <w:tcW w:w="582" w:type="dxa"/>
            <w:vMerge w:val="restart"/>
            <w:shd w:val="clear" w:color="auto" w:fill="auto"/>
            <w:noWrap/>
            <w:vAlign w:val="center"/>
          </w:tcPr>
          <w:p w:rsidR="00F321D5" w:rsidRPr="007001F1" w:rsidRDefault="00F321D5" w:rsidP="00617EE4">
            <w:pPr>
              <w:jc w:val="center"/>
              <w:rPr>
                <w:color w:val="000000"/>
              </w:rPr>
            </w:pPr>
            <w:r w:rsidRPr="007001F1">
              <w:rPr>
                <w:color w:val="000000"/>
                <w:sz w:val="22"/>
                <w:szCs w:val="22"/>
              </w:rPr>
              <w:t>4</w:t>
            </w:r>
          </w:p>
        </w:tc>
        <w:tc>
          <w:tcPr>
            <w:tcW w:w="4820" w:type="dxa"/>
            <w:gridSpan w:val="2"/>
            <w:shd w:val="clear" w:color="auto" w:fill="auto"/>
            <w:vAlign w:val="center"/>
          </w:tcPr>
          <w:p w:rsidR="00F321D5" w:rsidRPr="007001F1" w:rsidRDefault="00F321D5" w:rsidP="00617EE4">
            <w:pPr>
              <w:jc w:val="both"/>
              <w:rPr>
                <w:color w:val="000000"/>
              </w:rPr>
            </w:pPr>
            <w:r w:rsidRPr="007001F1">
              <w:rPr>
                <w:color w:val="000000"/>
                <w:sz w:val="22"/>
                <w:szCs w:val="22"/>
              </w:rPr>
              <w:t xml:space="preserve">a) </w:t>
            </w:r>
            <w:r w:rsidR="003B5837">
              <w:rPr>
                <w:color w:val="000000"/>
                <w:sz w:val="22"/>
                <w:szCs w:val="22"/>
              </w:rPr>
              <w:t>Ak b</w:t>
            </w:r>
            <w:r w:rsidRPr="007001F1">
              <w:rPr>
                <w:color w:val="000000"/>
                <w:sz w:val="22"/>
                <w:szCs w:val="22"/>
              </w:rPr>
              <w:t>ola zriadená komisia na vyhodnotenie po</w:t>
            </w:r>
            <w:r w:rsidR="00B109E8" w:rsidRPr="0001630F">
              <w:rPr>
                <w:color w:val="000000"/>
                <w:sz w:val="22"/>
                <w:szCs w:val="22"/>
              </w:rPr>
              <w:t>núk</w:t>
            </w:r>
            <w:r w:rsidR="003B5837">
              <w:rPr>
                <w:color w:val="000000"/>
                <w:sz w:val="22"/>
                <w:szCs w:val="22"/>
              </w:rPr>
              <w:t>, bola verejným obstarávateľom zriadená</w:t>
            </w:r>
            <w:r w:rsidR="00B109E8" w:rsidRPr="0001630F">
              <w:rPr>
                <w:color w:val="000000"/>
                <w:sz w:val="22"/>
                <w:szCs w:val="22"/>
              </w:rPr>
              <w:t xml:space="preserve"> v súlade s § 51 ZVO?</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4F0F81">
        <w:trPr>
          <w:trHeight w:val="436"/>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7001F1" w:rsidRDefault="00F321D5" w:rsidP="00292D2C">
            <w:pPr>
              <w:jc w:val="both"/>
              <w:rPr>
                <w:color w:val="000000"/>
              </w:rPr>
            </w:pPr>
            <w:r w:rsidRPr="007001F1">
              <w:rPr>
                <w:color w:val="000000"/>
                <w:sz w:val="22"/>
                <w:szCs w:val="22"/>
              </w:rPr>
              <w:t>b)</w:t>
            </w:r>
            <w:r w:rsidRPr="0001630F">
              <w:rPr>
                <w:color w:val="000000"/>
                <w:sz w:val="22"/>
                <w:szCs w:val="22"/>
              </w:rPr>
              <w:t xml:space="preserve"> Majú člen</w:t>
            </w:r>
            <w:r w:rsidRPr="007001F1">
              <w:rPr>
                <w:color w:val="000000"/>
                <w:sz w:val="22"/>
                <w:szCs w:val="22"/>
              </w:rPr>
              <w:t>ovia komisie odborné vzdelanie alebo odbornú prax zodpovedajúcu predmetu zákazky?</w:t>
            </w:r>
            <w:r w:rsidRPr="007001F1">
              <w:rPr>
                <w:color w:val="000000"/>
                <w:sz w:val="22"/>
                <w:szCs w:val="22"/>
              </w:rPr>
              <w:br w:type="page"/>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4F0F81">
        <w:trPr>
          <w:trHeight w:val="500"/>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7001F1" w:rsidRDefault="00F321D5" w:rsidP="00292D2C">
            <w:pPr>
              <w:jc w:val="both"/>
              <w:rPr>
                <w:color w:val="000000"/>
              </w:rPr>
            </w:pPr>
            <w:r w:rsidRPr="007001F1">
              <w:rPr>
                <w:color w:val="000000"/>
                <w:sz w:val="22"/>
                <w:szCs w:val="22"/>
              </w:rPr>
              <w:t>c) Bola komisia spôsobilá na vyhodnotenie predložených ponúk v súlade s §</w:t>
            </w:r>
            <w:r w:rsidR="00B109E8" w:rsidRPr="007001F1">
              <w:rPr>
                <w:color w:val="000000"/>
                <w:sz w:val="22"/>
                <w:szCs w:val="22"/>
              </w:rPr>
              <w:t>51 ods. 1 ZVO?</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6A4BF8">
        <w:trPr>
          <w:trHeight w:val="633"/>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7001F1" w:rsidRDefault="00F321D5" w:rsidP="00B94891">
            <w:pPr>
              <w:jc w:val="both"/>
              <w:rPr>
                <w:color w:val="000000"/>
              </w:rPr>
            </w:pPr>
            <w:r w:rsidRPr="007001F1">
              <w:rPr>
                <w:color w:val="000000"/>
                <w:sz w:val="22"/>
                <w:szCs w:val="22"/>
              </w:rPr>
              <w:t xml:space="preserve">d) Spĺňa každý člen komisie podmienky  uvedené </w:t>
            </w:r>
            <w:r w:rsidRPr="0001630F">
              <w:rPr>
                <w:color w:val="000000"/>
                <w:sz w:val="22"/>
                <w:szCs w:val="22"/>
              </w:rPr>
              <w:t xml:space="preserve">          v § 51 ods. 3 </w:t>
            </w:r>
            <w:r w:rsidRPr="007001F1">
              <w:rPr>
                <w:color w:val="000000"/>
                <w:sz w:val="22"/>
                <w:szCs w:val="22"/>
              </w:rPr>
              <w:t>až 5 ZVO a ak člen komisie nespĺňa podmienku podľa odsekov 4 a 5, boli včas prijaté účinné opatrenia v zmysle § 23 ods. 5 ZVO?</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F321D5">
        <w:trPr>
          <w:trHeight w:val="758"/>
        </w:trPr>
        <w:tc>
          <w:tcPr>
            <w:tcW w:w="582" w:type="dxa"/>
            <w:shd w:val="clear" w:color="auto" w:fill="auto"/>
            <w:noWrap/>
            <w:vAlign w:val="center"/>
          </w:tcPr>
          <w:p w:rsidR="00F321D5" w:rsidRPr="007001F1" w:rsidRDefault="00F321D5" w:rsidP="00617EE4">
            <w:pPr>
              <w:jc w:val="center"/>
              <w:rPr>
                <w:color w:val="000000"/>
              </w:rPr>
            </w:pPr>
            <w:r w:rsidRPr="007001F1">
              <w:rPr>
                <w:color w:val="000000"/>
                <w:sz w:val="22"/>
                <w:szCs w:val="22"/>
              </w:rPr>
              <w:t>5</w:t>
            </w:r>
          </w:p>
        </w:tc>
        <w:tc>
          <w:tcPr>
            <w:tcW w:w="4820" w:type="dxa"/>
            <w:gridSpan w:val="2"/>
            <w:shd w:val="clear" w:color="auto" w:fill="auto"/>
            <w:vAlign w:val="center"/>
          </w:tcPr>
          <w:p w:rsidR="00F321D5" w:rsidRPr="00A04031" w:rsidRDefault="00F321D5" w:rsidP="00292D2C">
            <w:pPr>
              <w:jc w:val="both"/>
              <w:rPr>
                <w:color w:val="000000"/>
              </w:rPr>
            </w:pPr>
            <w:r w:rsidRPr="007001F1">
              <w:rPr>
                <w:color w:val="000000"/>
                <w:sz w:val="22"/>
                <w:szCs w:val="22"/>
              </w:rPr>
              <w:t>V prípade, ak rozdelil verejný obstarávateľ zákazku na samostatné časti, dodržal všetky ustanovenia §</w:t>
            </w:r>
            <w:r w:rsidRPr="00A04031">
              <w:rPr>
                <w:color w:val="000000"/>
                <w:sz w:val="22"/>
                <w:szCs w:val="22"/>
              </w:rPr>
              <w:t xml:space="preserve">28 </w:t>
            </w:r>
            <w:r w:rsidR="007B7D6C">
              <w:rPr>
                <w:color w:val="000000"/>
                <w:sz w:val="22"/>
                <w:szCs w:val="22"/>
              </w:rPr>
              <w:t xml:space="preserve">ods. 1 </w:t>
            </w:r>
            <w:r w:rsidRPr="00A04031">
              <w:rPr>
                <w:color w:val="000000"/>
                <w:sz w:val="22"/>
                <w:szCs w:val="22"/>
              </w:rPr>
              <w:t>ZVO?</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4F0F81">
        <w:trPr>
          <w:trHeight w:val="462"/>
        </w:trPr>
        <w:tc>
          <w:tcPr>
            <w:tcW w:w="582" w:type="dxa"/>
            <w:vMerge w:val="restart"/>
            <w:shd w:val="clear" w:color="auto" w:fill="auto"/>
            <w:noWrap/>
            <w:vAlign w:val="center"/>
            <w:hideMark/>
          </w:tcPr>
          <w:p w:rsidR="00F321D5" w:rsidRPr="007001F1" w:rsidRDefault="00F321D5" w:rsidP="00617EE4">
            <w:pPr>
              <w:jc w:val="center"/>
              <w:rPr>
                <w:color w:val="000000"/>
              </w:rPr>
            </w:pPr>
            <w:r w:rsidRPr="007001F1">
              <w:rPr>
                <w:color w:val="000000"/>
                <w:sz w:val="22"/>
                <w:szCs w:val="22"/>
              </w:rPr>
              <w:t>6</w:t>
            </w:r>
          </w:p>
        </w:tc>
        <w:tc>
          <w:tcPr>
            <w:tcW w:w="4820" w:type="dxa"/>
            <w:gridSpan w:val="2"/>
            <w:shd w:val="clear" w:color="auto" w:fill="auto"/>
            <w:vAlign w:val="center"/>
            <w:hideMark/>
          </w:tcPr>
          <w:p w:rsidR="00F321D5" w:rsidRPr="007001F1" w:rsidRDefault="00F321D5" w:rsidP="00124D26">
            <w:pPr>
              <w:jc w:val="both"/>
            </w:pPr>
            <w:r w:rsidRPr="007001F1">
              <w:rPr>
                <w:sz w:val="22"/>
                <w:szCs w:val="22"/>
              </w:rPr>
              <w:t xml:space="preserve">a) </w:t>
            </w:r>
            <w:r w:rsidRPr="0001630F">
              <w:rPr>
                <w:sz w:val="22"/>
                <w:szCs w:val="22"/>
              </w:rPr>
              <w:t xml:space="preserve">Nebol pri zadávaní zákazky identifikovaný konflikt záujmov podľa </w:t>
            </w:r>
            <w:r w:rsidR="00B109E8" w:rsidRPr="007001F1">
              <w:rPr>
                <w:sz w:val="22"/>
                <w:szCs w:val="22"/>
              </w:rPr>
              <w:t>§ 23 ZVO?</w:t>
            </w:r>
          </w:p>
        </w:tc>
        <w:tc>
          <w:tcPr>
            <w:tcW w:w="567" w:type="dxa"/>
            <w:shd w:val="clear" w:color="auto" w:fill="auto"/>
            <w:vAlign w:val="center"/>
            <w:hideMark/>
          </w:tcPr>
          <w:p w:rsidR="00F321D5" w:rsidRPr="007B7D6C" w:rsidRDefault="00F321D5"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F321D5" w:rsidRPr="007B7D6C" w:rsidRDefault="00F321D5"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F321D5" w:rsidRPr="007001F1" w:rsidRDefault="00F321D5"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F321D5" w:rsidRPr="007001F1" w:rsidRDefault="00F321D5" w:rsidP="00617EE4">
            <w:pPr>
              <w:jc w:val="center"/>
              <w:rPr>
                <w:b/>
                <w:bCs/>
                <w:color w:val="000000"/>
              </w:rPr>
            </w:pPr>
            <w:r w:rsidRPr="007001F1">
              <w:rPr>
                <w:b/>
                <w:bCs/>
                <w:color w:val="000000"/>
                <w:sz w:val="22"/>
                <w:szCs w:val="22"/>
              </w:rPr>
              <w:t> </w:t>
            </w:r>
          </w:p>
        </w:tc>
      </w:tr>
      <w:tr w:rsidR="00F321D5" w:rsidRPr="007001F1" w:rsidTr="004F0F81">
        <w:trPr>
          <w:trHeight w:val="512"/>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7001F1" w:rsidRDefault="00F321D5" w:rsidP="00124D26">
            <w:pPr>
              <w:jc w:val="both"/>
            </w:pPr>
            <w:r w:rsidRPr="007001F1">
              <w:rPr>
                <w:sz w:val="22"/>
                <w:szCs w:val="22"/>
              </w:rPr>
              <w:t xml:space="preserve">b) </w:t>
            </w:r>
            <w:r w:rsidRPr="0001630F">
              <w:rPr>
                <w:sz w:val="22"/>
                <w:szCs w:val="22"/>
              </w:rPr>
              <w:t>Boli v prípade konfliktu z</w:t>
            </w:r>
            <w:r w:rsidRPr="00A04031">
              <w:rPr>
                <w:sz w:val="22"/>
                <w:szCs w:val="22"/>
              </w:rPr>
              <w:t>áujmov prijaté primerané opatrenia a vykonaná ná</w:t>
            </w:r>
            <w:r w:rsidR="00B109E8" w:rsidRPr="007001F1">
              <w:rPr>
                <w:sz w:val="22"/>
                <w:szCs w:val="22"/>
              </w:rPr>
              <w:t>pravu v zmysle § 23 ods. 5 ZVO?</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6A4BF8">
        <w:trPr>
          <w:trHeight w:val="685"/>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01630F" w:rsidRDefault="00F321D5" w:rsidP="00124D26">
            <w:pPr>
              <w:jc w:val="both"/>
            </w:pPr>
            <w:r w:rsidRPr="007001F1">
              <w:rPr>
                <w:sz w:val="22"/>
                <w:szCs w:val="22"/>
              </w:rPr>
              <w:t xml:space="preserve">c) </w:t>
            </w:r>
            <w:r w:rsidRPr="0001630F">
              <w:rPr>
                <w:sz w:val="22"/>
                <w:szCs w:val="22"/>
              </w:rPr>
              <w:t>Bol uchádzač alebo záujemca vylúčený podľa         § 40 ods. 6 písm. f), ak konflikt záujmov nebolo možné odstrániť inými účinnými opatreniami?</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4F0F81">
        <w:trPr>
          <w:trHeight w:val="392"/>
        </w:trPr>
        <w:tc>
          <w:tcPr>
            <w:tcW w:w="582" w:type="dxa"/>
            <w:vMerge w:val="restart"/>
            <w:shd w:val="clear" w:color="auto" w:fill="auto"/>
            <w:noWrap/>
            <w:vAlign w:val="center"/>
            <w:hideMark/>
          </w:tcPr>
          <w:p w:rsidR="00F321D5" w:rsidRPr="007001F1" w:rsidRDefault="00F321D5" w:rsidP="00617EE4">
            <w:pPr>
              <w:jc w:val="center"/>
              <w:rPr>
                <w:color w:val="000000"/>
              </w:rPr>
            </w:pPr>
            <w:r w:rsidRPr="007001F1">
              <w:rPr>
                <w:color w:val="000000"/>
                <w:sz w:val="22"/>
                <w:szCs w:val="22"/>
              </w:rPr>
              <w:t>7</w:t>
            </w:r>
          </w:p>
        </w:tc>
        <w:tc>
          <w:tcPr>
            <w:tcW w:w="4820" w:type="dxa"/>
            <w:gridSpan w:val="2"/>
            <w:shd w:val="clear" w:color="auto" w:fill="auto"/>
            <w:vAlign w:val="center"/>
            <w:hideMark/>
          </w:tcPr>
          <w:p w:rsidR="00F321D5" w:rsidRPr="00A4759E" w:rsidRDefault="00F321D5" w:rsidP="00B94891">
            <w:pPr>
              <w:jc w:val="both"/>
            </w:pPr>
            <w:r w:rsidRPr="007001F1">
              <w:rPr>
                <w:sz w:val="22"/>
                <w:szCs w:val="22"/>
              </w:rPr>
              <w:t xml:space="preserve">a) Boli podmienky účasti </w:t>
            </w:r>
            <w:r w:rsidRPr="0001630F">
              <w:rPr>
                <w:sz w:val="22"/>
                <w:szCs w:val="22"/>
              </w:rPr>
              <w:t>stanove</w:t>
            </w:r>
            <w:r w:rsidR="00B109E8" w:rsidRPr="00A04031">
              <w:rPr>
                <w:sz w:val="22"/>
                <w:szCs w:val="22"/>
              </w:rPr>
              <w:t>né v súlade s § 11</w:t>
            </w:r>
            <w:r w:rsidR="00B94891">
              <w:rPr>
                <w:sz w:val="22"/>
                <w:szCs w:val="22"/>
              </w:rPr>
              <w:t>2</w:t>
            </w:r>
            <w:r w:rsidR="00B109E8" w:rsidRPr="00A04031">
              <w:rPr>
                <w:sz w:val="22"/>
                <w:szCs w:val="22"/>
              </w:rPr>
              <w:t xml:space="preserve"> ods. </w:t>
            </w:r>
            <w:r w:rsidR="00B94891">
              <w:rPr>
                <w:sz w:val="22"/>
                <w:szCs w:val="22"/>
              </w:rPr>
              <w:t>4 a 5</w:t>
            </w:r>
            <w:r w:rsidR="00B109E8" w:rsidRPr="00A04031">
              <w:rPr>
                <w:sz w:val="22"/>
                <w:szCs w:val="22"/>
              </w:rPr>
              <w:t xml:space="preserve"> ZVO?</w:t>
            </w:r>
          </w:p>
        </w:tc>
        <w:tc>
          <w:tcPr>
            <w:tcW w:w="567" w:type="dxa"/>
            <w:shd w:val="clear" w:color="auto" w:fill="auto"/>
            <w:vAlign w:val="center"/>
            <w:hideMark/>
          </w:tcPr>
          <w:p w:rsidR="00F321D5" w:rsidRPr="0096219B" w:rsidRDefault="00F321D5"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F321D5" w:rsidRPr="0096219B" w:rsidRDefault="00F321D5"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F321D5" w:rsidRPr="007001F1" w:rsidRDefault="00F321D5"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F321D5" w:rsidRPr="007001F1" w:rsidRDefault="00F321D5" w:rsidP="00617EE4">
            <w:pPr>
              <w:jc w:val="center"/>
              <w:rPr>
                <w:b/>
                <w:bCs/>
                <w:color w:val="000000"/>
              </w:rPr>
            </w:pPr>
            <w:r w:rsidRPr="007001F1">
              <w:rPr>
                <w:b/>
                <w:bCs/>
                <w:color w:val="000000"/>
                <w:sz w:val="22"/>
                <w:szCs w:val="22"/>
              </w:rPr>
              <w:t> </w:t>
            </w:r>
          </w:p>
        </w:tc>
      </w:tr>
      <w:tr w:rsidR="00F321D5" w:rsidRPr="007001F1" w:rsidTr="006A4BF8">
        <w:trPr>
          <w:trHeight w:val="821"/>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ED7644" w:rsidRDefault="00F321D5" w:rsidP="00617EE4">
            <w:pPr>
              <w:jc w:val="both"/>
            </w:pPr>
            <w:r w:rsidRPr="007001F1">
              <w:rPr>
                <w:sz w:val="22"/>
                <w:szCs w:val="22"/>
              </w:rPr>
              <w:t xml:space="preserve">b) </w:t>
            </w:r>
            <w:r w:rsidRPr="0001630F">
              <w:rPr>
                <w:sz w:val="22"/>
                <w:szCs w:val="22"/>
              </w:rPr>
              <w:t xml:space="preserve">Boli podmienky účasti  uvedené v súťažných podkladoch v súlade </w:t>
            </w:r>
            <w:r w:rsidR="00B109E8" w:rsidRPr="00A4759E">
              <w:rPr>
                <w:sz w:val="22"/>
                <w:szCs w:val="22"/>
              </w:rPr>
              <w:t>s výzvou na predkladanie ponúk?</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6A4BF8">
        <w:trPr>
          <w:trHeight w:val="821"/>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7001F1" w:rsidRDefault="00F321D5" w:rsidP="00617EE4">
            <w:pPr>
              <w:jc w:val="both"/>
            </w:pPr>
            <w:r w:rsidRPr="007001F1">
              <w:rPr>
                <w:sz w:val="22"/>
                <w:szCs w:val="22"/>
              </w:rPr>
              <w:t xml:space="preserve">c) Ak  boli vyžadované doklady, ktorými sa preukazuje finančné a ekonomické postavenie a technická alebo odborná spôsobilosť podľa § 33  </w:t>
            </w:r>
            <w:r w:rsidRPr="0001630F">
              <w:rPr>
                <w:sz w:val="22"/>
                <w:szCs w:val="22"/>
              </w:rPr>
              <w:t xml:space="preserve">           až § 36 ZVO, bola požiadavka na ich predloženie            v s</w:t>
            </w:r>
            <w:r w:rsidR="00B109E8" w:rsidRPr="007001F1">
              <w:rPr>
                <w:sz w:val="22"/>
                <w:szCs w:val="22"/>
              </w:rPr>
              <w:t>úlade s § 38 a § 39 ods. 1 ZVO?</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510AB5" w:rsidRPr="007001F1" w:rsidTr="006A4BF8">
        <w:trPr>
          <w:trHeight w:val="821"/>
        </w:trPr>
        <w:tc>
          <w:tcPr>
            <w:tcW w:w="582" w:type="dxa"/>
            <w:vMerge/>
            <w:shd w:val="clear" w:color="auto" w:fill="auto"/>
            <w:noWrap/>
            <w:vAlign w:val="center"/>
          </w:tcPr>
          <w:p w:rsidR="00510AB5" w:rsidRPr="007001F1" w:rsidRDefault="00510AB5" w:rsidP="00617EE4">
            <w:pPr>
              <w:jc w:val="center"/>
              <w:rPr>
                <w:color w:val="000000"/>
              </w:rPr>
            </w:pPr>
          </w:p>
        </w:tc>
        <w:tc>
          <w:tcPr>
            <w:tcW w:w="4820" w:type="dxa"/>
            <w:gridSpan w:val="2"/>
            <w:shd w:val="clear" w:color="auto" w:fill="auto"/>
            <w:vAlign w:val="center"/>
          </w:tcPr>
          <w:p w:rsidR="00510AB5" w:rsidRPr="007001F1" w:rsidRDefault="00510AB5" w:rsidP="00617EE4">
            <w:pPr>
              <w:jc w:val="both"/>
            </w:pPr>
            <w:r>
              <w:rPr>
                <w:color w:val="000000"/>
                <w:sz w:val="22"/>
                <w:szCs w:val="22"/>
              </w:rPr>
              <w:t xml:space="preserve">d)V prípade, ak verejný obstarávateľ umožnil preukázať podmienky účasti prostredníctvom jednotného </w:t>
            </w:r>
            <w:r w:rsidRPr="00196220">
              <w:rPr>
                <w:color w:val="000000"/>
                <w:sz w:val="22"/>
                <w:szCs w:val="22"/>
              </w:rPr>
              <w:t>európskeho dokumentu, postupoval podľa § 39?</w:t>
            </w:r>
          </w:p>
        </w:tc>
        <w:tc>
          <w:tcPr>
            <w:tcW w:w="567" w:type="dxa"/>
            <w:shd w:val="clear" w:color="auto" w:fill="auto"/>
            <w:vAlign w:val="center"/>
          </w:tcPr>
          <w:p w:rsidR="00510AB5" w:rsidRPr="007001F1" w:rsidRDefault="00510AB5" w:rsidP="00617EE4">
            <w:pPr>
              <w:jc w:val="center"/>
              <w:rPr>
                <w:b/>
                <w:bCs/>
                <w:color w:val="000000"/>
              </w:rPr>
            </w:pPr>
          </w:p>
        </w:tc>
        <w:tc>
          <w:tcPr>
            <w:tcW w:w="567" w:type="dxa"/>
            <w:shd w:val="clear" w:color="auto" w:fill="auto"/>
            <w:vAlign w:val="center"/>
          </w:tcPr>
          <w:p w:rsidR="00510AB5" w:rsidRPr="007001F1" w:rsidRDefault="00510AB5" w:rsidP="00617EE4">
            <w:pPr>
              <w:jc w:val="center"/>
              <w:rPr>
                <w:b/>
                <w:bCs/>
                <w:color w:val="000000"/>
              </w:rPr>
            </w:pPr>
          </w:p>
        </w:tc>
        <w:tc>
          <w:tcPr>
            <w:tcW w:w="850" w:type="dxa"/>
            <w:shd w:val="clear" w:color="auto" w:fill="auto"/>
            <w:vAlign w:val="center"/>
          </w:tcPr>
          <w:p w:rsidR="00510AB5" w:rsidRPr="007001F1" w:rsidRDefault="00510AB5" w:rsidP="00617EE4">
            <w:pPr>
              <w:jc w:val="center"/>
              <w:rPr>
                <w:b/>
                <w:bCs/>
                <w:color w:val="000000"/>
              </w:rPr>
            </w:pPr>
          </w:p>
        </w:tc>
        <w:tc>
          <w:tcPr>
            <w:tcW w:w="1701" w:type="dxa"/>
            <w:shd w:val="clear" w:color="auto" w:fill="auto"/>
            <w:vAlign w:val="center"/>
          </w:tcPr>
          <w:p w:rsidR="00510AB5" w:rsidRPr="007001F1" w:rsidRDefault="00510AB5" w:rsidP="00617EE4">
            <w:pPr>
              <w:jc w:val="center"/>
              <w:rPr>
                <w:b/>
                <w:bCs/>
                <w:color w:val="000000"/>
              </w:rPr>
            </w:pPr>
          </w:p>
        </w:tc>
      </w:tr>
      <w:tr w:rsidR="00A029FF" w:rsidRPr="007001F1" w:rsidTr="006A4BF8">
        <w:trPr>
          <w:trHeight w:val="821"/>
        </w:trPr>
        <w:tc>
          <w:tcPr>
            <w:tcW w:w="582" w:type="dxa"/>
            <w:vMerge/>
            <w:shd w:val="clear" w:color="auto" w:fill="auto"/>
            <w:noWrap/>
            <w:vAlign w:val="center"/>
          </w:tcPr>
          <w:p w:rsidR="00A029FF" w:rsidRPr="007001F1" w:rsidRDefault="00A029FF" w:rsidP="00617EE4">
            <w:pPr>
              <w:jc w:val="center"/>
              <w:rPr>
                <w:color w:val="000000"/>
              </w:rPr>
            </w:pPr>
          </w:p>
        </w:tc>
        <w:tc>
          <w:tcPr>
            <w:tcW w:w="4820" w:type="dxa"/>
            <w:gridSpan w:val="2"/>
            <w:shd w:val="clear" w:color="auto" w:fill="auto"/>
            <w:vAlign w:val="center"/>
          </w:tcPr>
          <w:p w:rsidR="00A029FF" w:rsidRDefault="00A029FF" w:rsidP="00617EE4">
            <w:pPr>
              <w:jc w:val="both"/>
              <w:rPr>
                <w:color w:val="000000"/>
                <w:sz w:val="22"/>
                <w:szCs w:val="22"/>
              </w:rPr>
            </w:pPr>
            <w:r>
              <w:rPr>
                <w:color w:val="000000"/>
                <w:sz w:val="22"/>
                <w:szCs w:val="22"/>
              </w:rPr>
              <w:t>e) V prípade, ak verejný obstarávateľ umožnil preukázať podmienky účasti prostredníctvom čestného vyhlásenia, postupoval podľa § 114 ods. 1?</w:t>
            </w:r>
          </w:p>
        </w:tc>
        <w:tc>
          <w:tcPr>
            <w:tcW w:w="567" w:type="dxa"/>
            <w:shd w:val="clear" w:color="auto" w:fill="auto"/>
            <w:vAlign w:val="center"/>
          </w:tcPr>
          <w:p w:rsidR="00A029FF" w:rsidRPr="007001F1" w:rsidRDefault="00A029FF" w:rsidP="00617EE4">
            <w:pPr>
              <w:jc w:val="center"/>
              <w:rPr>
                <w:b/>
                <w:bCs/>
                <w:color w:val="000000"/>
              </w:rPr>
            </w:pPr>
          </w:p>
        </w:tc>
        <w:tc>
          <w:tcPr>
            <w:tcW w:w="567" w:type="dxa"/>
            <w:shd w:val="clear" w:color="auto" w:fill="auto"/>
            <w:vAlign w:val="center"/>
          </w:tcPr>
          <w:p w:rsidR="00A029FF" w:rsidRPr="007001F1" w:rsidRDefault="00A029FF" w:rsidP="00617EE4">
            <w:pPr>
              <w:jc w:val="center"/>
              <w:rPr>
                <w:b/>
                <w:bCs/>
                <w:color w:val="000000"/>
              </w:rPr>
            </w:pPr>
          </w:p>
        </w:tc>
        <w:tc>
          <w:tcPr>
            <w:tcW w:w="850" w:type="dxa"/>
            <w:shd w:val="clear" w:color="auto" w:fill="auto"/>
            <w:vAlign w:val="center"/>
          </w:tcPr>
          <w:p w:rsidR="00A029FF" w:rsidRPr="007001F1" w:rsidRDefault="00A029FF" w:rsidP="00617EE4">
            <w:pPr>
              <w:jc w:val="center"/>
              <w:rPr>
                <w:b/>
                <w:bCs/>
                <w:color w:val="000000"/>
              </w:rPr>
            </w:pPr>
          </w:p>
        </w:tc>
        <w:tc>
          <w:tcPr>
            <w:tcW w:w="1701" w:type="dxa"/>
            <w:shd w:val="clear" w:color="auto" w:fill="auto"/>
            <w:vAlign w:val="center"/>
          </w:tcPr>
          <w:p w:rsidR="00A029FF" w:rsidRPr="007001F1" w:rsidRDefault="00A029FF" w:rsidP="00617EE4">
            <w:pPr>
              <w:jc w:val="center"/>
              <w:rPr>
                <w:b/>
                <w:bCs/>
                <w:color w:val="000000"/>
              </w:rPr>
            </w:pPr>
          </w:p>
        </w:tc>
      </w:tr>
      <w:tr w:rsidR="00F321D5" w:rsidRPr="007001F1" w:rsidTr="006A4BF8">
        <w:trPr>
          <w:trHeight w:val="821"/>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A4759E" w:rsidRDefault="00A029FF" w:rsidP="00617EE4">
            <w:pPr>
              <w:jc w:val="both"/>
            </w:pPr>
            <w:r>
              <w:rPr>
                <w:sz w:val="22"/>
                <w:szCs w:val="22"/>
              </w:rPr>
              <w:t>f</w:t>
            </w:r>
            <w:r w:rsidR="00F321D5" w:rsidRPr="007001F1">
              <w:rPr>
                <w:sz w:val="22"/>
                <w:szCs w:val="22"/>
              </w:rPr>
              <w:t>)</w:t>
            </w:r>
            <w:r w:rsidR="00F321D5" w:rsidRPr="0001630F">
              <w:rPr>
                <w:sz w:val="22"/>
                <w:szCs w:val="22"/>
              </w:rPr>
              <w:t xml:space="preserve"> Ak sa určujú podmienky účasti alebo sa vyžaduje zábezpeka, bola určená vo výzve na predkladanie pon</w:t>
            </w:r>
            <w:r w:rsidR="00F321D5" w:rsidRPr="00A4759E">
              <w:rPr>
                <w:sz w:val="22"/>
                <w:szCs w:val="22"/>
              </w:rPr>
              <w:t>úk predpokladaná hodnota zákazky?</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767F0" w:rsidRPr="007001F1" w:rsidTr="00F767F0">
        <w:trPr>
          <w:trHeight w:val="845"/>
        </w:trPr>
        <w:tc>
          <w:tcPr>
            <w:tcW w:w="582" w:type="dxa"/>
            <w:vMerge w:val="restart"/>
            <w:shd w:val="clear" w:color="auto" w:fill="auto"/>
            <w:noWrap/>
            <w:vAlign w:val="center"/>
            <w:hideMark/>
          </w:tcPr>
          <w:p w:rsidR="00F767F0" w:rsidRPr="007001F1" w:rsidRDefault="00F767F0" w:rsidP="00617EE4">
            <w:pPr>
              <w:jc w:val="center"/>
              <w:rPr>
                <w:color w:val="000000"/>
              </w:rPr>
            </w:pPr>
            <w:r w:rsidRPr="007001F1">
              <w:rPr>
                <w:color w:val="000000"/>
                <w:sz w:val="22"/>
                <w:szCs w:val="22"/>
              </w:rPr>
              <w:t>8</w:t>
            </w:r>
          </w:p>
        </w:tc>
        <w:tc>
          <w:tcPr>
            <w:tcW w:w="4820" w:type="dxa"/>
            <w:gridSpan w:val="2"/>
            <w:shd w:val="clear" w:color="auto" w:fill="auto"/>
            <w:vAlign w:val="center"/>
            <w:hideMark/>
          </w:tcPr>
          <w:p w:rsidR="00F767F0" w:rsidRPr="00ED7644" w:rsidRDefault="00F767F0" w:rsidP="00617EE4">
            <w:pPr>
              <w:jc w:val="both"/>
            </w:pPr>
            <w:r w:rsidRPr="007001F1">
              <w:rPr>
                <w:sz w:val="22"/>
                <w:szCs w:val="22"/>
              </w:rPr>
              <w:t>a)</w:t>
            </w:r>
            <w:r w:rsidR="001A3914" w:rsidRPr="007001F1">
              <w:rPr>
                <w:sz w:val="22"/>
              </w:rPr>
              <w:t xml:space="preserve"> V prípade, ak verejný obstarávateľ požaduje zábezpeku v súlade s § 46 ZVO</w:t>
            </w:r>
            <w:r w:rsidR="001A3914">
              <w:rPr>
                <w:sz w:val="22"/>
              </w:rPr>
              <w:t>, bola zároveň výška zábezpeky stanovená v súlade s § 112 ods.13 ZVO</w:t>
            </w:r>
            <w:r w:rsidR="00B109E8" w:rsidRPr="00A4759E">
              <w:rPr>
                <w:sz w:val="22"/>
                <w:szCs w:val="22"/>
              </w:rPr>
              <w:t>?</w:t>
            </w:r>
          </w:p>
        </w:tc>
        <w:tc>
          <w:tcPr>
            <w:tcW w:w="567" w:type="dxa"/>
            <w:shd w:val="clear" w:color="auto" w:fill="auto"/>
            <w:vAlign w:val="center"/>
            <w:hideMark/>
          </w:tcPr>
          <w:p w:rsidR="00F767F0" w:rsidRPr="0096219B" w:rsidRDefault="00F767F0"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F767F0" w:rsidRPr="0096219B" w:rsidRDefault="00F767F0"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F767F0" w:rsidRPr="007001F1" w:rsidRDefault="00F767F0"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F767F0" w:rsidRPr="007001F1" w:rsidRDefault="00F767F0" w:rsidP="00617EE4">
            <w:pPr>
              <w:jc w:val="center"/>
              <w:rPr>
                <w:b/>
                <w:bCs/>
                <w:color w:val="000000"/>
              </w:rPr>
            </w:pPr>
            <w:r w:rsidRPr="007001F1">
              <w:rPr>
                <w:b/>
                <w:bCs/>
                <w:color w:val="000000"/>
                <w:sz w:val="22"/>
                <w:szCs w:val="22"/>
              </w:rPr>
              <w:t> </w:t>
            </w:r>
          </w:p>
        </w:tc>
      </w:tr>
      <w:tr w:rsidR="00F767F0" w:rsidRPr="007001F1" w:rsidTr="006A4BF8">
        <w:trPr>
          <w:trHeight w:val="845"/>
        </w:trPr>
        <w:tc>
          <w:tcPr>
            <w:tcW w:w="582" w:type="dxa"/>
            <w:vMerge/>
            <w:shd w:val="clear" w:color="auto" w:fill="auto"/>
            <w:noWrap/>
            <w:vAlign w:val="center"/>
          </w:tcPr>
          <w:p w:rsidR="00F767F0" w:rsidRPr="007001F1" w:rsidRDefault="00F767F0" w:rsidP="00617EE4">
            <w:pPr>
              <w:jc w:val="center"/>
              <w:rPr>
                <w:color w:val="000000"/>
              </w:rPr>
            </w:pPr>
          </w:p>
        </w:tc>
        <w:tc>
          <w:tcPr>
            <w:tcW w:w="4820" w:type="dxa"/>
            <w:gridSpan w:val="2"/>
            <w:shd w:val="clear" w:color="auto" w:fill="auto"/>
            <w:vAlign w:val="center"/>
          </w:tcPr>
          <w:p w:rsidR="00F767F0" w:rsidRPr="00ED7644" w:rsidRDefault="00F767F0" w:rsidP="00DF3851">
            <w:pPr>
              <w:jc w:val="both"/>
            </w:pPr>
            <w:r w:rsidRPr="007001F1">
              <w:rPr>
                <w:sz w:val="22"/>
                <w:szCs w:val="22"/>
              </w:rPr>
              <w:t>b)</w:t>
            </w:r>
            <w:r w:rsidRPr="0001630F">
              <w:rPr>
                <w:sz w:val="22"/>
                <w:szCs w:val="22"/>
              </w:rPr>
              <w:t xml:space="preserve"> V prípade, ak verejný obstarávateľ požaduje zábezpeku, bola vo výzve na</w:t>
            </w:r>
            <w:r w:rsidR="00DF3851">
              <w:rPr>
                <w:sz w:val="22"/>
                <w:szCs w:val="22"/>
              </w:rPr>
              <w:t xml:space="preserve"> predkladanie ponúk</w:t>
            </w:r>
            <w:r w:rsidRPr="0001630F">
              <w:rPr>
                <w:sz w:val="22"/>
                <w:szCs w:val="22"/>
              </w:rPr>
              <w:t xml:space="preserve"> určená jej v</w:t>
            </w:r>
            <w:r w:rsidRPr="00A4759E">
              <w:rPr>
                <w:sz w:val="22"/>
                <w:szCs w:val="22"/>
              </w:rPr>
              <w:t xml:space="preserve">ýška a súťažných podkladoch podmienky jej zloženia a podmienky jej uvoľnenia alebo vrátenia? </w:t>
            </w:r>
          </w:p>
        </w:tc>
        <w:tc>
          <w:tcPr>
            <w:tcW w:w="567" w:type="dxa"/>
            <w:shd w:val="clear" w:color="auto" w:fill="auto"/>
            <w:vAlign w:val="center"/>
          </w:tcPr>
          <w:p w:rsidR="00F767F0" w:rsidRPr="007001F1" w:rsidRDefault="00F767F0" w:rsidP="00617EE4">
            <w:pPr>
              <w:jc w:val="center"/>
              <w:rPr>
                <w:b/>
                <w:bCs/>
                <w:color w:val="000000"/>
              </w:rPr>
            </w:pPr>
          </w:p>
        </w:tc>
        <w:tc>
          <w:tcPr>
            <w:tcW w:w="567" w:type="dxa"/>
            <w:shd w:val="clear" w:color="auto" w:fill="auto"/>
            <w:vAlign w:val="center"/>
          </w:tcPr>
          <w:p w:rsidR="00F767F0" w:rsidRPr="007001F1" w:rsidRDefault="00F767F0" w:rsidP="00617EE4">
            <w:pPr>
              <w:jc w:val="center"/>
              <w:rPr>
                <w:b/>
                <w:bCs/>
                <w:color w:val="000000"/>
              </w:rPr>
            </w:pPr>
          </w:p>
        </w:tc>
        <w:tc>
          <w:tcPr>
            <w:tcW w:w="850" w:type="dxa"/>
            <w:shd w:val="clear" w:color="auto" w:fill="auto"/>
            <w:vAlign w:val="center"/>
          </w:tcPr>
          <w:p w:rsidR="00F767F0" w:rsidRPr="007001F1" w:rsidRDefault="00F767F0" w:rsidP="00617EE4">
            <w:pPr>
              <w:jc w:val="center"/>
              <w:rPr>
                <w:b/>
                <w:bCs/>
                <w:color w:val="000000"/>
              </w:rPr>
            </w:pPr>
          </w:p>
        </w:tc>
        <w:tc>
          <w:tcPr>
            <w:tcW w:w="1701" w:type="dxa"/>
            <w:shd w:val="clear" w:color="auto" w:fill="auto"/>
            <w:vAlign w:val="center"/>
          </w:tcPr>
          <w:p w:rsidR="00F767F0" w:rsidRPr="007001F1" w:rsidRDefault="00F767F0" w:rsidP="00617EE4">
            <w:pPr>
              <w:jc w:val="center"/>
              <w:rPr>
                <w:b/>
                <w:bCs/>
                <w:color w:val="000000"/>
              </w:rPr>
            </w:pPr>
          </w:p>
        </w:tc>
      </w:tr>
      <w:tr w:rsidR="00F767F0" w:rsidRPr="007001F1" w:rsidTr="006A4BF8">
        <w:trPr>
          <w:trHeight w:val="845"/>
        </w:trPr>
        <w:tc>
          <w:tcPr>
            <w:tcW w:w="582" w:type="dxa"/>
            <w:vMerge/>
            <w:shd w:val="clear" w:color="auto" w:fill="auto"/>
            <w:noWrap/>
            <w:vAlign w:val="center"/>
          </w:tcPr>
          <w:p w:rsidR="00F767F0" w:rsidRPr="007001F1" w:rsidRDefault="00F767F0" w:rsidP="00617EE4">
            <w:pPr>
              <w:jc w:val="center"/>
              <w:rPr>
                <w:color w:val="000000"/>
              </w:rPr>
            </w:pPr>
          </w:p>
        </w:tc>
        <w:tc>
          <w:tcPr>
            <w:tcW w:w="4820" w:type="dxa"/>
            <w:gridSpan w:val="2"/>
            <w:shd w:val="clear" w:color="auto" w:fill="auto"/>
            <w:vAlign w:val="center"/>
          </w:tcPr>
          <w:p w:rsidR="00F767F0" w:rsidRPr="0001630F" w:rsidRDefault="00F767F0" w:rsidP="00617EE4">
            <w:pPr>
              <w:jc w:val="both"/>
            </w:pPr>
            <w:r w:rsidRPr="007001F1">
              <w:rPr>
                <w:sz w:val="22"/>
                <w:szCs w:val="22"/>
              </w:rPr>
              <w:t xml:space="preserve">c) </w:t>
            </w:r>
            <w:r w:rsidRPr="0001630F">
              <w:rPr>
                <w:sz w:val="22"/>
                <w:szCs w:val="22"/>
              </w:rPr>
              <w:t>Boli podmienky zloženia zábezpeky určené tak, aby si spôsob zloženia zábezpeky mohol vybrať uchádzač?</w:t>
            </w:r>
          </w:p>
        </w:tc>
        <w:tc>
          <w:tcPr>
            <w:tcW w:w="567" w:type="dxa"/>
            <w:shd w:val="clear" w:color="auto" w:fill="auto"/>
            <w:vAlign w:val="center"/>
          </w:tcPr>
          <w:p w:rsidR="00F767F0" w:rsidRPr="007001F1" w:rsidRDefault="00F767F0" w:rsidP="00617EE4">
            <w:pPr>
              <w:jc w:val="center"/>
              <w:rPr>
                <w:b/>
                <w:bCs/>
                <w:color w:val="000000"/>
              </w:rPr>
            </w:pPr>
          </w:p>
        </w:tc>
        <w:tc>
          <w:tcPr>
            <w:tcW w:w="567" w:type="dxa"/>
            <w:shd w:val="clear" w:color="auto" w:fill="auto"/>
            <w:vAlign w:val="center"/>
          </w:tcPr>
          <w:p w:rsidR="00F767F0" w:rsidRPr="007001F1" w:rsidRDefault="00F767F0" w:rsidP="00617EE4">
            <w:pPr>
              <w:jc w:val="center"/>
              <w:rPr>
                <w:b/>
                <w:bCs/>
                <w:color w:val="000000"/>
              </w:rPr>
            </w:pPr>
          </w:p>
        </w:tc>
        <w:tc>
          <w:tcPr>
            <w:tcW w:w="850" w:type="dxa"/>
            <w:shd w:val="clear" w:color="auto" w:fill="auto"/>
            <w:vAlign w:val="center"/>
          </w:tcPr>
          <w:p w:rsidR="00F767F0" w:rsidRPr="007001F1" w:rsidRDefault="00F767F0" w:rsidP="00617EE4">
            <w:pPr>
              <w:jc w:val="center"/>
              <w:rPr>
                <w:b/>
                <w:bCs/>
                <w:color w:val="000000"/>
              </w:rPr>
            </w:pPr>
          </w:p>
        </w:tc>
        <w:tc>
          <w:tcPr>
            <w:tcW w:w="1701" w:type="dxa"/>
            <w:shd w:val="clear" w:color="auto" w:fill="auto"/>
            <w:vAlign w:val="center"/>
          </w:tcPr>
          <w:p w:rsidR="00F767F0" w:rsidRPr="007001F1" w:rsidRDefault="00F767F0" w:rsidP="00617EE4">
            <w:pPr>
              <w:jc w:val="center"/>
              <w:rPr>
                <w:b/>
                <w:bCs/>
                <w:color w:val="000000"/>
              </w:rPr>
            </w:pPr>
          </w:p>
        </w:tc>
      </w:tr>
      <w:tr w:rsidR="00F767F0" w:rsidRPr="007001F1" w:rsidTr="00F767F0">
        <w:trPr>
          <w:trHeight w:val="590"/>
        </w:trPr>
        <w:tc>
          <w:tcPr>
            <w:tcW w:w="582" w:type="dxa"/>
            <w:vMerge w:val="restart"/>
            <w:shd w:val="clear" w:color="auto" w:fill="auto"/>
            <w:noWrap/>
            <w:vAlign w:val="center"/>
            <w:hideMark/>
          </w:tcPr>
          <w:p w:rsidR="00F767F0" w:rsidRPr="007001F1" w:rsidRDefault="00F767F0" w:rsidP="00617EE4">
            <w:pPr>
              <w:jc w:val="center"/>
              <w:rPr>
                <w:color w:val="000000"/>
              </w:rPr>
            </w:pPr>
            <w:r w:rsidRPr="007001F1">
              <w:rPr>
                <w:color w:val="000000"/>
                <w:sz w:val="22"/>
                <w:szCs w:val="22"/>
              </w:rPr>
              <w:t>9</w:t>
            </w:r>
          </w:p>
        </w:tc>
        <w:tc>
          <w:tcPr>
            <w:tcW w:w="4820" w:type="dxa"/>
            <w:gridSpan w:val="2"/>
            <w:shd w:val="clear" w:color="auto" w:fill="auto"/>
            <w:vAlign w:val="center"/>
            <w:hideMark/>
          </w:tcPr>
          <w:p w:rsidR="00F767F0" w:rsidRPr="0038726D" w:rsidRDefault="00F767F0">
            <w:pPr>
              <w:jc w:val="both"/>
            </w:pPr>
            <w:r w:rsidRPr="007001F1">
              <w:rPr>
                <w:sz w:val="22"/>
                <w:szCs w:val="22"/>
              </w:rPr>
              <w:t>a) Boli súťažné podklady v</w:t>
            </w:r>
            <w:r w:rsidR="00B109E8" w:rsidRPr="0001630F">
              <w:rPr>
                <w:sz w:val="22"/>
                <w:szCs w:val="22"/>
              </w:rPr>
              <w:t>ypracované v súlad</w:t>
            </w:r>
            <w:r w:rsidR="00B109E8" w:rsidRPr="00A04031">
              <w:rPr>
                <w:sz w:val="22"/>
                <w:szCs w:val="22"/>
              </w:rPr>
              <w:t xml:space="preserve">e </w:t>
            </w:r>
            <w:r w:rsidR="00B109E8" w:rsidRPr="00ED7644">
              <w:rPr>
                <w:sz w:val="22"/>
                <w:szCs w:val="22"/>
              </w:rPr>
              <w:t>s § 42 ZVO?</w:t>
            </w:r>
          </w:p>
        </w:tc>
        <w:tc>
          <w:tcPr>
            <w:tcW w:w="567" w:type="dxa"/>
            <w:shd w:val="clear" w:color="auto" w:fill="auto"/>
            <w:vAlign w:val="center"/>
            <w:hideMark/>
          </w:tcPr>
          <w:p w:rsidR="00F767F0" w:rsidRPr="0096219B" w:rsidRDefault="00F767F0"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F767F0" w:rsidRPr="0096219B" w:rsidRDefault="00F767F0"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F767F0" w:rsidRPr="007001F1" w:rsidRDefault="00F767F0"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F767F0" w:rsidRPr="007001F1" w:rsidRDefault="00F767F0" w:rsidP="00617EE4">
            <w:pPr>
              <w:jc w:val="center"/>
              <w:rPr>
                <w:b/>
                <w:bCs/>
                <w:color w:val="000000"/>
              </w:rPr>
            </w:pPr>
            <w:r w:rsidRPr="007001F1">
              <w:rPr>
                <w:b/>
                <w:bCs/>
                <w:color w:val="000000"/>
                <w:sz w:val="22"/>
                <w:szCs w:val="22"/>
              </w:rPr>
              <w:t> </w:t>
            </w:r>
          </w:p>
        </w:tc>
      </w:tr>
      <w:tr w:rsidR="00F767F0" w:rsidRPr="007001F1" w:rsidTr="006A4BF8">
        <w:trPr>
          <w:trHeight w:val="590"/>
        </w:trPr>
        <w:tc>
          <w:tcPr>
            <w:tcW w:w="582" w:type="dxa"/>
            <w:vMerge/>
            <w:shd w:val="clear" w:color="auto" w:fill="auto"/>
            <w:noWrap/>
            <w:vAlign w:val="center"/>
          </w:tcPr>
          <w:p w:rsidR="00F767F0" w:rsidRPr="007001F1" w:rsidRDefault="00F767F0" w:rsidP="00617EE4">
            <w:pPr>
              <w:jc w:val="center"/>
              <w:rPr>
                <w:color w:val="000000"/>
              </w:rPr>
            </w:pPr>
          </w:p>
        </w:tc>
        <w:tc>
          <w:tcPr>
            <w:tcW w:w="4820" w:type="dxa"/>
            <w:gridSpan w:val="2"/>
            <w:shd w:val="clear" w:color="auto" w:fill="auto"/>
            <w:vAlign w:val="center"/>
          </w:tcPr>
          <w:p w:rsidR="00F767F0" w:rsidRPr="0096219B" w:rsidRDefault="00F767F0" w:rsidP="00617EE4">
            <w:pPr>
              <w:jc w:val="both"/>
            </w:pPr>
            <w:r w:rsidRPr="007001F1">
              <w:rPr>
                <w:sz w:val="22"/>
                <w:szCs w:val="22"/>
              </w:rPr>
              <w:t xml:space="preserve">b) Je opis predmetu zákazky vypracovaný nediskriminačne a podporuje čestnú hospodársku súťaž? </w:t>
            </w:r>
          </w:p>
        </w:tc>
        <w:tc>
          <w:tcPr>
            <w:tcW w:w="567" w:type="dxa"/>
            <w:shd w:val="clear" w:color="auto" w:fill="auto"/>
            <w:vAlign w:val="center"/>
          </w:tcPr>
          <w:p w:rsidR="00F767F0" w:rsidRPr="007001F1" w:rsidRDefault="00F767F0" w:rsidP="00617EE4">
            <w:pPr>
              <w:jc w:val="center"/>
              <w:rPr>
                <w:b/>
                <w:bCs/>
                <w:color w:val="000000"/>
              </w:rPr>
            </w:pPr>
          </w:p>
        </w:tc>
        <w:tc>
          <w:tcPr>
            <w:tcW w:w="567" w:type="dxa"/>
            <w:shd w:val="clear" w:color="auto" w:fill="auto"/>
            <w:vAlign w:val="center"/>
          </w:tcPr>
          <w:p w:rsidR="00F767F0" w:rsidRPr="0001630F" w:rsidRDefault="00F767F0" w:rsidP="00617EE4">
            <w:pPr>
              <w:jc w:val="center"/>
              <w:rPr>
                <w:b/>
                <w:bCs/>
                <w:color w:val="000000"/>
              </w:rPr>
            </w:pPr>
          </w:p>
        </w:tc>
        <w:tc>
          <w:tcPr>
            <w:tcW w:w="850" w:type="dxa"/>
            <w:shd w:val="clear" w:color="auto" w:fill="auto"/>
            <w:vAlign w:val="center"/>
          </w:tcPr>
          <w:p w:rsidR="00F767F0" w:rsidRPr="007001F1" w:rsidRDefault="00F767F0" w:rsidP="00617EE4">
            <w:pPr>
              <w:jc w:val="center"/>
              <w:rPr>
                <w:b/>
                <w:bCs/>
                <w:color w:val="000000"/>
              </w:rPr>
            </w:pPr>
          </w:p>
        </w:tc>
        <w:tc>
          <w:tcPr>
            <w:tcW w:w="1701" w:type="dxa"/>
            <w:shd w:val="clear" w:color="auto" w:fill="auto"/>
            <w:vAlign w:val="center"/>
          </w:tcPr>
          <w:p w:rsidR="00F767F0" w:rsidRPr="007001F1" w:rsidRDefault="00F767F0" w:rsidP="00617EE4">
            <w:pPr>
              <w:jc w:val="center"/>
              <w:rPr>
                <w:b/>
                <w:bCs/>
                <w:color w:val="000000"/>
              </w:rPr>
            </w:pPr>
          </w:p>
        </w:tc>
      </w:tr>
      <w:tr w:rsidR="00F767F0" w:rsidRPr="007001F1" w:rsidTr="006A4BF8">
        <w:trPr>
          <w:trHeight w:val="590"/>
        </w:trPr>
        <w:tc>
          <w:tcPr>
            <w:tcW w:w="582" w:type="dxa"/>
            <w:vMerge/>
            <w:shd w:val="clear" w:color="auto" w:fill="auto"/>
            <w:noWrap/>
            <w:vAlign w:val="center"/>
          </w:tcPr>
          <w:p w:rsidR="00F767F0" w:rsidRPr="007001F1" w:rsidRDefault="00F767F0" w:rsidP="00617EE4">
            <w:pPr>
              <w:jc w:val="center"/>
              <w:rPr>
                <w:color w:val="000000"/>
              </w:rPr>
            </w:pPr>
          </w:p>
        </w:tc>
        <w:tc>
          <w:tcPr>
            <w:tcW w:w="4820" w:type="dxa"/>
            <w:gridSpan w:val="2"/>
            <w:shd w:val="clear" w:color="auto" w:fill="auto"/>
            <w:vAlign w:val="center"/>
          </w:tcPr>
          <w:p w:rsidR="00F767F0" w:rsidRPr="00A4759E" w:rsidRDefault="00F767F0" w:rsidP="001A3914">
            <w:pPr>
              <w:jc w:val="both"/>
            </w:pPr>
            <w:r w:rsidRPr="007001F1">
              <w:rPr>
                <w:sz w:val="22"/>
                <w:szCs w:val="22"/>
              </w:rPr>
              <w:t xml:space="preserve">c) Bol prístup </w:t>
            </w:r>
            <w:r w:rsidRPr="0001630F">
              <w:rPr>
                <w:sz w:val="22"/>
                <w:szCs w:val="22"/>
              </w:rPr>
              <w:t>k súťažným podkladom ponúkaný v súlade s §</w:t>
            </w:r>
            <w:r w:rsidRPr="00A4759E">
              <w:rPr>
                <w:sz w:val="22"/>
                <w:szCs w:val="22"/>
              </w:rPr>
              <w:t>11</w:t>
            </w:r>
            <w:r w:rsidR="001A3914">
              <w:rPr>
                <w:sz w:val="22"/>
                <w:szCs w:val="22"/>
              </w:rPr>
              <w:t>3</w:t>
            </w:r>
            <w:r w:rsidRPr="00A4759E">
              <w:rPr>
                <w:sz w:val="22"/>
                <w:szCs w:val="22"/>
              </w:rPr>
              <w:t xml:space="preserve"> ods. 5</w:t>
            </w:r>
            <w:r w:rsidR="001A3914">
              <w:rPr>
                <w:sz w:val="22"/>
                <w:szCs w:val="22"/>
              </w:rPr>
              <w:t xml:space="preserve"> a</w:t>
            </w:r>
            <w:r w:rsidRPr="00A4759E">
              <w:rPr>
                <w:sz w:val="22"/>
                <w:szCs w:val="22"/>
              </w:rPr>
              <w:t> 6 ZVO?</w:t>
            </w:r>
          </w:p>
        </w:tc>
        <w:tc>
          <w:tcPr>
            <w:tcW w:w="567" w:type="dxa"/>
            <w:shd w:val="clear" w:color="auto" w:fill="auto"/>
            <w:vAlign w:val="center"/>
          </w:tcPr>
          <w:p w:rsidR="00F767F0" w:rsidRPr="007001F1" w:rsidRDefault="00F767F0" w:rsidP="00617EE4">
            <w:pPr>
              <w:jc w:val="center"/>
              <w:rPr>
                <w:b/>
                <w:bCs/>
                <w:color w:val="000000"/>
              </w:rPr>
            </w:pPr>
          </w:p>
        </w:tc>
        <w:tc>
          <w:tcPr>
            <w:tcW w:w="567" w:type="dxa"/>
            <w:shd w:val="clear" w:color="auto" w:fill="auto"/>
            <w:vAlign w:val="center"/>
          </w:tcPr>
          <w:p w:rsidR="00F767F0" w:rsidRPr="007001F1" w:rsidRDefault="00F767F0" w:rsidP="00617EE4">
            <w:pPr>
              <w:jc w:val="center"/>
              <w:rPr>
                <w:b/>
                <w:bCs/>
                <w:color w:val="000000"/>
              </w:rPr>
            </w:pPr>
          </w:p>
        </w:tc>
        <w:tc>
          <w:tcPr>
            <w:tcW w:w="850" w:type="dxa"/>
            <w:shd w:val="clear" w:color="auto" w:fill="auto"/>
            <w:vAlign w:val="center"/>
          </w:tcPr>
          <w:p w:rsidR="00F767F0" w:rsidRPr="007001F1" w:rsidRDefault="00F767F0" w:rsidP="00617EE4">
            <w:pPr>
              <w:jc w:val="center"/>
              <w:rPr>
                <w:b/>
                <w:bCs/>
                <w:color w:val="000000"/>
              </w:rPr>
            </w:pPr>
          </w:p>
        </w:tc>
        <w:tc>
          <w:tcPr>
            <w:tcW w:w="1701" w:type="dxa"/>
            <w:shd w:val="clear" w:color="auto" w:fill="auto"/>
            <w:vAlign w:val="center"/>
          </w:tcPr>
          <w:p w:rsidR="00F767F0" w:rsidRPr="007001F1" w:rsidRDefault="00F767F0" w:rsidP="00617EE4">
            <w:pPr>
              <w:jc w:val="center"/>
              <w:rPr>
                <w:b/>
                <w:bCs/>
                <w:color w:val="000000"/>
              </w:rPr>
            </w:pPr>
          </w:p>
        </w:tc>
      </w:tr>
      <w:tr w:rsidR="00D42BBA" w:rsidRPr="007001F1" w:rsidTr="006A4BF8">
        <w:trPr>
          <w:trHeight w:val="590"/>
        </w:trPr>
        <w:tc>
          <w:tcPr>
            <w:tcW w:w="582" w:type="dxa"/>
            <w:shd w:val="clear" w:color="auto" w:fill="auto"/>
            <w:noWrap/>
            <w:vAlign w:val="center"/>
          </w:tcPr>
          <w:p w:rsidR="00D42BBA" w:rsidRPr="007001F1" w:rsidRDefault="00D42BBA" w:rsidP="00617EE4">
            <w:pPr>
              <w:jc w:val="center"/>
              <w:rPr>
                <w:color w:val="000000"/>
              </w:rPr>
            </w:pPr>
            <w:r>
              <w:rPr>
                <w:color w:val="000000"/>
                <w:sz w:val="22"/>
                <w:szCs w:val="22"/>
              </w:rPr>
              <w:t>10</w:t>
            </w:r>
          </w:p>
        </w:tc>
        <w:tc>
          <w:tcPr>
            <w:tcW w:w="4820" w:type="dxa"/>
            <w:gridSpan w:val="2"/>
            <w:shd w:val="clear" w:color="auto" w:fill="auto"/>
            <w:vAlign w:val="center"/>
          </w:tcPr>
          <w:p w:rsidR="00D42BBA" w:rsidRPr="007001F1" w:rsidRDefault="00D42BBA" w:rsidP="00617EE4">
            <w:pPr>
              <w:jc w:val="both"/>
            </w:pPr>
            <w:r>
              <w:rPr>
                <w:sz w:val="22"/>
              </w:rPr>
              <w:t>Bola výzva na predkladanie ponúk v súlade so súťažnými podkladmi?</w:t>
            </w:r>
          </w:p>
        </w:tc>
        <w:tc>
          <w:tcPr>
            <w:tcW w:w="567" w:type="dxa"/>
            <w:shd w:val="clear" w:color="auto" w:fill="auto"/>
            <w:vAlign w:val="center"/>
          </w:tcPr>
          <w:p w:rsidR="00D42BBA" w:rsidRPr="007001F1" w:rsidRDefault="00D42BBA" w:rsidP="00617EE4">
            <w:pPr>
              <w:jc w:val="center"/>
              <w:rPr>
                <w:b/>
                <w:bCs/>
                <w:color w:val="000000"/>
              </w:rPr>
            </w:pPr>
          </w:p>
        </w:tc>
        <w:tc>
          <w:tcPr>
            <w:tcW w:w="567" w:type="dxa"/>
            <w:shd w:val="clear" w:color="auto" w:fill="auto"/>
            <w:vAlign w:val="center"/>
          </w:tcPr>
          <w:p w:rsidR="00D42BBA" w:rsidRPr="007001F1" w:rsidRDefault="00D42BBA" w:rsidP="00617EE4">
            <w:pPr>
              <w:jc w:val="center"/>
              <w:rPr>
                <w:b/>
                <w:bCs/>
                <w:color w:val="000000"/>
              </w:rPr>
            </w:pPr>
          </w:p>
        </w:tc>
        <w:tc>
          <w:tcPr>
            <w:tcW w:w="850" w:type="dxa"/>
            <w:shd w:val="clear" w:color="auto" w:fill="auto"/>
            <w:vAlign w:val="center"/>
          </w:tcPr>
          <w:p w:rsidR="00D42BBA" w:rsidRPr="007001F1" w:rsidRDefault="00D42BBA" w:rsidP="00617EE4">
            <w:pPr>
              <w:jc w:val="center"/>
              <w:rPr>
                <w:b/>
                <w:bCs/>
                <w:color w:val="000000"/>
              </w:rPr>
            </w:pPr>
          </w:p>
        </w:tc>
        <w:tc>
          <w:tcPr>
            <w:tcW w:w="1701" w:type="dxa"/>
            <w:shd w:val="clear" w:color="auto" w:fill="auto"/>
            <w:vAlign w:val="center"/>
          </w:tcPr>
          <w:p w:rsidR="00D42BBA" w:rsidRPr="007001F1" w:rsidRDefault="00D42BBA" w:rsidP="00617EE4">
            <w:pPr>
              <w:jc w:val="center"/>
              <w:rPr>
                <w:b/>
                <w:bCs/>
                <w:color w:val="000000"/>
              </w:rPr>
            </w:pPr>
          </w:p>
        </w:tc>
      </w:tr>
      <w:tr w:rsidR="00D42BBA" w:rsidRPr="007001F1" w:rsidTr="006A4BF8">
        <w:trPr>
          <w:trHeight w:val="590"/>
        </w:trPr>
        <w:tc>
          <w:tcPr>
            <w:tcW w:w="582" w:type="dxa"/>
            <w:shd w:val="clear" w:color="auto" w:fill="auto"/>
            <w:noWrap/>
            <w:vAlign w:val="center"/>
          </w:tcPr>
          <w:p w:rsidR="00D42BBA" w:rsidRPr="007001F1" w:rsidRDefault="00D42BBA" w:rsidP="00617EE4">
            <w:pPr>
              <w:jc w:val="center"/>
              <w:rPr>
                <w:color w:val="000000"/>
              </w:rPr>
            </w:pPr>
            <w:r>
              <w:rPr>
                <w:color w:val="000000"/>
                <w:sz w:val="22"/>
                <w:szCs w:val="22"/>
              </w:rPr>
              <w:t>11</w:t>
            </w:r>
          </w:p>
        </w:tc>
        <w:tc>
          <w:tcPr>
            <w:tcW w:w="4820" w:type="dxa"/>
            <w:gridSpan w:val="2"/>
            <w:shd w:val="clear" w:color="auto" w:fill="auto"/>
            <w:vAlign w:val="center"/>
          </w:tcPr>
          <w:p w:rsidR="00D42BBA" w:rsidRPr="007001F1" w:rsidRDefault="00D42BBA" w:rsidP="00617EE4">
            <w:pPr>
              <w:jc w:val="both"/>
            </w:pPr>
            <w:r>
              <w:rPr>
                <w:color w:val="000000"/>
              </w:rPr>
              <w:t>Sú určené kritéria na vyhodnotenie ponúk v súlade s § 44 ZVO?</w:t>
            </w:r>
          </w:p>
        </w:tc>
        <w:tc>
          <w:tcPr>
            <w:tcW w:w="567" w:type="dxa"/>
            <w:shd w:val="clear" w:color="auto" w:fill="auto"/>
            <w:vAlign w:val="center"/>
          </w:tcPr>
          <w:p w:rsidR="00D42BBA" w:rsidRPr="007001F1" w:rsidRDefault="00D42BBA" w:rsidP="00617EE4">
            <w:pPr>
              <w:jc w:val="center"/>
              <w:rPr>
                <w:b/>
                <w:bCs/>
                <w:color w:val="000000"/>
              </w:rPr>
            </w:pPr>
          </w:p>
        </w:tc>
        <w:tc>
          <w:tcPr>
            <w:tcW w:w="567" w:type="dxa"/>
            <w:shd w:val="clear" w:color="auto" w:fill="auto"/>
            <w:vAlign w:val="center"/>
          </w:tcPr>
          <w:p w:rsidR="00D42BBA" w:rsidRPr="007001F1" w:rsidRDefault="00D42BBA" w:rsidP="00617EE4">
            <w:pPr>
              <w:jc w:val="center"/>
              <w:rPr>
                <w:b/>
                <w:bCs/>
                <w:color w:val="000000"/>
              </w:rPr>
            </w:pPr>
          </w:p>
        </w:tc>
        <w:tc>
          <w:tcPr>
            <w:tcW w:w="850" w:type="dxa"/>
            <w:shd w:val="clear" w:color="auto" w:fill="auto"/>
            <w:vAlign w:val="center"/>
          </w:tcPr>
          <w:p w:rsidR="00D42BBA" w:rsidRPr="007001F1" w:rsidRDefault="00D42BBA" w:rsidP="00617EE4">
            <w:pPr>
              <w:jc w:val="center"/>
              <w:rPr>
                <w:b/>
                <w:bCs/>
                <w:color w:val="000000"/>
              </w:rPr>
            </w:pPr>
          </w:p>
        </w:tc>
        <w:tc>
          <w:tcPr>
            <w:tcW w:w="1701" w:type="dxa"/>
            <w:shd w:val="clear" w:color="auto" w:fill="auto"/>
            <w:vAlign w:val="center"/>
          </w:tcPr>
          <w:p w:rsidR="00D42BBA" w:rsidRPr="007001F1" w:rsidRDefault="00D42BBA" w:rsidP="00617EE4">
            <w:pPr>
              <w:jc w:val="center"/>
              <w:rPr>
                <w:b/>
                <w:bCs/>
                <w:color w:val="000000"/>
              </w:rPr>
            </w:pPr>
          </w:p>
        </w:tc>
      </w:tr>
      <w:tr w:rsidR="00617EE4" w:rsidRPr="007001F1" w:rsidTr="006A4BF8">
        <w:trPr>
          <w:trHeight w:val="1500"/>
        </w:trPr>
        <w:tc>
          <w:tcPr>
            <w:tcW w:w="582" w:type="dxa"/>
            <w:shd w:val="clear" w:color="auto" w:fill="auto"/>
            <w:noWrap/>
            <w:vAlign w:val="center"/>
            <w:hideMark/>
          </w:tcPr>
          <w:p w:rsidR="00617EE4" w:rsidRPr="007001F1" w:rsidRDefault="00C85510" w:rsidP="00617EE4">
            <w:pPr>
              <w:jc w:val="center"/>
              <w:rPr>
                <w:color w:val="000000"/>
              </w:rPr>
            </w:pPr>
            <w:r w:rsidRPr="007001F1">
              <w:rPr>
                <w:color w:val="000000"/>
                <w:sz w:val="22"/>
                <w:szCs w:val="22"/>
              </w:rPr>
              <w:t>1</w:t>
            </w:r>
            <w:r w:rsidR="00D42BBA">
              <w:rPr>
                <w:color w:val="000000"/>
                <w:sz w:val="22"/>
                <w:szCs w:val="22"/>
              </w:rPr>
              <w:t>2</w:t>
            </w:r>
          </w:p>
        </w:tc>
        <w:tc>
          <w:tcPr>
            <w:tcW w:w="4820" w:type="dxa"/>
            <w:gridSpan w:val="2"/>
            <w:shd w:val="clear" w:color="auto" w:fill="auto"/>
            <w:vAlign w:val="center"/>
            <w:hideMark/>
          </w:tcPr>
          <w:p w:rsidR="00617EE4" w:rsidRPr="0096219B" w:rsidRDefault="00617EE4" w:rsidP="001A3914">
            <w:pPr>
              <w:jc w:val="both"/>
            </w:pPr>
            <w:r w:rsidRPr="007001F1">
              <w:rPr>
                <w:sz w:val="22"/>
                <w:szCs w:val="22"/>
              </w:rPr>
              <w:t xml:space="preserve">Bolo  poskytnuté vysvetlenie údajov uvedených vo výzve na predkladanie ponúk alebo v súťažných podkladoch alebo v inej sprievodnej dokumentácii bezodkladne, najneskôr do troch </w:t>
            </w:r>
            <w:r w:rsidRPr="0001630F">
              <w:rPr>
                <w:sz w:val="22"/>
                <w:szCs w:val="22"/>
              </w:rPr>
              <w:t>pracovných dní pred uplynutím lehoty</w:t>
            </w:r>
            <w:r w:rsidR="00865442" w:rsidRPr="00A4759E">
              <w:rPr>
                <w:sz w:val="22"/>
                <w:szCs w:val="22"/>
              </w:rPr>
              <w:t xml:space="preserve"> na predkladanie ponúk v zmysle </w:t>
            </w:r>
            <w:r w:rsidRPr="00ED7644">
              <w:rPr>
                <w:sz w:val="22"/>
                <w:szCs w:val="22"/>
              </w:rPr>
              <w:t>§ 11</w:t>
            </w:r>
            <w:r w:rsidR="001A3914">
              <w:rPr>
                <w:sz w:val="22"/>
                <w:szCs w:val="22"/>
              </w:rPr>
              <w:t>3</w:t>
            </w:r>
            <w:r w:rsidRPr="00ED7644">
              <w:rPr>
                <w:sz w:val="22"/>
                <w:szCs w:val="22"/>
              </w:rPr>
              <w:t xml:space="preserve"> ods. </w:t>
            </w:r>
            <w:r w:rsidR="001A3914">
              <w:rPr>
                <w:sz w:val="22"/>
                <w:szCs w:val="22"/>
              </w:rPr>
              <w:t>7</w:t>
            </w:r>
            <w:r w:rsidRPr="0038726D">
              <w:rPr>
                <w:sz w:val="22"/>
                <w:szCs w:val="22"/>
              </w:rPr>
              <w:t xml:space="preserve"> ZVO, všetkým  záujemcom ak sa o vysvetlenie požiadalo dostatočne vopred?</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r>
      <w:tr w:rsidR="00F767F0" w:rsidRPr="007001F1" w:rsidTr="00F767F0">
        <w:trPr>
          <w:trHeight w:val="645"/>
        </w:trPr>
        <w:tc>
          <w:tcPr>
            <w:tcW w:w="582" w:type="dxa"/>
            <w:vMerge w:val="restart"/>
            <w:shd w:val="clear" w:color="auto" w:fill="auto"/>
            <w:noWrap/>
            <w:vAlign w:val="center"/>
            <w:hideMark/>
          </w:tcPr>
          <w:p w:rsidR="00F767F0" w:rsidRPr="007001F1" w:rsidRDefault="00F767F0" w:rsidP="00617EE4">
            <w:pPr>
              <w:jc w:val="center"/>
              <w:rPr>
                <w:color w:val="000000"/>
              </w:rPr>
            </w:pPr>
            <w:r w:rsidRPr="007001F1">
              <w:rPr>
                <w:color w:val="000000"/>
                <w:sz w:val="22"/>
                <w:szCs w:val="22"/>
              </w:rPr>
              <w:t>1</w:t>
            </w:r>
            <w:r w:rsidR="00D42BBA">
              <w:rPr>
                <w:color w:val="000000"/>
                <w:sz w:val="22"/>
                <w:szCs w:val="22"/>
              </w:rPr>
              <w:t>3</w:t>
            </w:r>
          </w:p>
        </w:tc>
        <w:tc>
          <w:tcPr>
            <w:tcW w:w="4820" w:type="dxa"/>
            <w:gridSpan w:val="2"/>
            <w:shd w:val="clear" w:color="auto" w:fill="auto"/>
            <w:vAlign w:val="center"/>
            <w:hideMark/>
          </w:tcPr>
          <w:p w:rsidR="00F767F0" w:rsidRPr="0001630F" w:rsidRDefault="00F767F0" w:rsidP="00865442">
            <w:pPr>
              <w:jc w:val="both"/>
              <w:rPr>
                <w:color w:val="000000"/>
              </w:rPr>
            </w:pPr>
            <w:r w:rsidRPr="007001F1">
              <w:rPr>
                <w:color w:val="000000"/>
                <w:sz w:val="22"/>
                <w:szCs w:val="22"/>
              </w:rPr>
              <w:t>a) Bola určená lehota na predkladanie ponúk tak, aby zahŕňala čas potrebný na vypracovanie</w:t>
            </w:r>
            <w:r w:rsidRPr="0001630F">
              <w:rPr>
                <w:color w:val="000000"/>
                <w:sz w:val="22"/>
                <w:szCs w:val="22"/>
              </w:rPr>
              <w:t xml:space="preserve"> ponúk a vysvetľovanie súťažných podkladov?</w:t>
            </w:r>
          </w:p>
        </w:tc>
        <w:tc>
          <w:tcPr>
            <w:tcW w:w="567" w:type="dxa"/>
            <w:shd w:val="clear" w:color="auto" w:fill="auto"/>
            <w:vAlign w:val="center"/>
            <w:hideMark/>
          </w:tcPr>
          <w:p w:rsidR="00F767F0" w:rsidRPr="0096219B" w:rsidRDefault="00F767F0" w:rsidP="00617EE4">
            <w:pPr>
              <w:jc w:val="center"/>
              <w:rPr>
                <w:b/>
                <w:bCs/>
                <w:color w:val="000000"/>
              </w:rPr>
            </w:pPr>
            <w:r w:rsidRPr="00A04031">
              <w:rPr>
                <w:b/>
                <w:bCs/>
                <w:color w:val="000000"/>
                <w:sz w:val="22"/>
                <w:szCs w:val="22"/>
              </w:rPr>
              <w:t> </w:t>
            </w:r>
          </w:p>
        </w:tc>
        <w:tc>
          <w:tcPr>
            <w:tcW w:w="567" w:type="dxa"/>
            <w:shd w:val="clear" w:color="auto" w:fill="auto"/>
            <w:vAlign w:val="center"/>
            <w:hideMark/>
          </w:tcPr>
          <w:p w:rsidR="00F767F0" w:rsidRPr="0096219B" w:rsidRDefault="00F767F0"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F767F0" w:rsidRPr="007001F1" w:rsidRDefault="00F767F0"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F767F0" w:rsidRPr="007001F1" w:rsidRDefault="00F767F0" w:rsidP="00617EE4">
            <w:pPr>
              <w:jc w:val="center"/>
              <w:rPr>
                <w:b/>
                <w:bCs/>
                <w:color w:val="000000"/>
              </w:rPr>
            </w:pPr>
            <w:r w:rsidRPr="007001F1">
              <w:rPr>
                <w:b/>
                <w:bCs/>
                <w:color w:val="000000"/>
                <w:sz w:val="22"/>
                <w:szCs w:val="22"/>
              </w:rPr>
              <w:t> </w:t>
            </w:r>
          </w:p>
        </w:tc>
      </w:tr>
      <w:tr w:rsidR="00F767F0" w:rsidRPr="007001F1" w:rsidTr="00312388">
        <w:trPr>
          <w:trHeight w:val="381"/>
        </w:trPr>
        <w:tc>
          <w:tcPr>
            <w:tcW w:w="582" w:type="dxa"/>
            <w:vMerge/>
            <w:shd w:val="clear" w:color="auto" w:fill="auto"/>
            <w:noWrap/>
            <w:vAlign w:val="center"/>
          </w:tcPr>
          <w:p w:rsidR="00F767F0" w:rsidRPr="007001F1" w:rsidRDefault="00F767F0" w:rsidP="00617EE4">
            <w:pPr>
              <w:jc w:val="center"/>
              <w:rPr>
                <w:color w:val="000000"/>
              </w:rPr>
            </w:pPr>
          </w:p>
        </w:tc>
        <w:tc>
          <w:tcPr>
            <w:tcW w:w="4820" w:type="dxa"/>
            <w:gridSpan w:val="2"/>
            <w:shd w:val="clear" w:color="auto" w:fill="auto"/>
            <w:vAlign w:val="center"/>
          </w:tcPr>
          <w:p w:rsidR="00F767F0" w:rsidRPr="00A04031" w:rsidRDefault="00F767F0" w:rsidP="000103DC">
            <w:pPr>
              <w:jc w:val="both"/>
              <w:rPr>
                <w:color w:val="000000"/>
              </w:rPr>
            </w:pPr>
            <w:r w:rsidRPr="007001F1">
              <w:rPr>
                <w:color w:val="000000"/>
                <w:sz w:val="22"/>
                <w:szCs w:val="22"/>
              </w:rPr>
              <w:t xml:space="preserve">b) </w:t>
            </w:r>
            <w:r w:rsidRPr="0001630F">
              <w:rPr>
                <w:color w:val="000000"/>
                <w:sz w:val="22"/>
                <w:szCs w:val="22"/>
              </w:rPr>
              <w:t>Bola lehota na predkladanie ponúk stanovená v s</w:t>
            </w:r>
            <w:r w:rsidRPr="00A04031">
              <w:rPr>
                <w:color w:val="000000"/>
                <w:sz w:val="22"/>
                <w:szCs w:val="22"/>
              </w:rPr>
              <w:t>úlade s § 11</w:t>
            </w:r>
            <w:r w:rsidR="000103DC">
              <w:rPr>
                <w:color w:val="000000"/>
                <w:sz w:val="22"/>
                <w:szCs w:val="22"/>
              </w:rPr>
              <w:t>2</w:t>
            </w:r>
            <w:r w:rsidRPr="00A04031">
              <w:rPr>
                <w:color w:val="000000"/>
                <w:sz w:val="22"/>
                <w:szCs w:val="22"/>
              </w:rPr>
              <w:t xml:space="preserve"> ods. </w:t>
            </w:r>
            <w:r w:rsidR="000103DC">
              <w:rPr>
                <w:color w:val="000000"/>
                <w:sz w:val="22"/>
                <w:szCs w:val="22"/>
              </w:rPr>
              <w:t>12</w:t>
            </w:r>
            <w:r w:rsidRPr="00A04031">
              <w:rPr>
                <w:color w:val="000000"/>
                <w:sz w:val="22"/>
                <w:szCs w:val="22"/>
              </w:rPr>
              <w:t xml:space="preserve"> ?</w:t>
            </w:r>
          </w:p>
        </w:tc>
        <w:tc>
          <w:tcPr>
            <w:tcW w:w="567" w:type="dxa"/>
            <w:shd w:val="clear" w:color="auto" w:fill="auto"/>
            <w:vAlign w:val="center"/>
          </w:tcPr>
          <w:p w:rsidR="00F767F0" w:rsidRPr="007001F1" w:rsidRDefault="00F767F0" w:rsidP="00617EE4">
            <w:pPr>
              <w:jc w:val="center"/>
              <w:rPr>
                <w:b/>
                <w:bCs/>
                <w:color w:val="000000"/>
              </w:rPr>
            </w:pPr>
          </w:p>
        </w:tc>
        <w:tc>
          <w:tcPr>
            <w:tcW w:w="567" w:type="dxa"/>
            <w:shd w:val="clear" w:color="auto" w:fill="auto"/>
            <w:vAlign w:val="center"/>
          </w:tcPr>
          <w:p w:rsidR="00F767F0" w:rsidRPr="007001F1" w:rsidRDefault="00F767F0" w:rsidP="00617EE4">
            <w:pPr>
              <w:jc w:val="center"/>
              <w:rPr>
                <w:b/>
                <w:bCs/>
                <w:color w:val="000000"/>
              </w:rPr>
            </w:pPr>
          </w:p>
        </w:tc>
        <w:tc>
          <w:tcPr>
            <w:tcW w:w="850" w:type="dxa"/>
            <w:shd w:val="clear" w:color="auto" w:fill="auto"/>
            <w:vAlign w:val="center"/>
          </w:tcPr>
          <w:p w:rsidR="00F767F0" w:rsidRPr="007001F1" w:rsidRDefault="00F767F0" w:rsidP="00617EE4">
            <w:pPr>
              <w:jc w:val="center"/>
              <w:rPr>
                <w:b/>
                <w:bCs/>
                <w:color w:val="000000"/>
              </w:rPr>
            </w:pPr>
          </w:p>
        </w:tc>
        <w:tc>
          <w:tcPr>
            <w:tcW w:w="1701" w:type="dxa"/>
            <w:shd w:val="clear" w:color="auto" w:fill="auto"/>
            <w:vAlign w:val="center"/>
          </w:tcPr>
          <w:p w:rsidR="00F767F0" w:rsidRPr="007001F1" w:rsidRDefault="00F767F0" w:rsidP="00617EE4">
            <w:pPr>
              <w:jc w:val="center"/>
              <w:rPr>
                <w:b/>
                <w:bCs/>
                <w:color w:val="000000"/>
              </w:rPr>
            </w:pPr>
          </w:p>
        </w:tc>
      </w:tr>
      <w:tr w:rsidR="00C12302" w:rsidRPr="007001F1" w:rsidTr="00A42DBF">
        <w:trPr>
          <w:trHeight w:val="885"/>
        </w:trPr>
        <w:tc>
          <w:tcPr>
            <w:tcW w:w="582" w:type="dxa"/>
            <w:vMerge w:val="restart"/>
            <w:shd w:val="clear" w:color="auto" w:fill="auto"/>
            <w:noWrap/>
            <w:vAlign w:val="center"/>
            <w:hideMark/>
          </w:tcPr>
          <w:p w:rsidR="00C12302" w:rsidRPr="007001F1" w:rsidRDefault="00C12302" w:rsidP="00617EE4">
            <w:pPr>
              <w:jc w:val="center"/>
              <w:rPr>
                <w:color w:val="000000"/>
              </w:rPr>
            </w:pPr>
            <w:r w:rsidRPr="007001F1">
              <w:rPr>
                <w:color w:val="000000"/>
                <w:sz w:val="22"/>
                <w:szCs w:val="22"/>
              </w:rPr>
              <w:t>1</w:t>
            </w:r>
            <w:r>
              <w:rPr>
                <w:color w:val="000000"/>
                <w:sz w:val="22"/>
                <w:szCs w:val="22"/>
              </w:rPr>
              <w:t>4</w:t>
            </w:r>
          </w:p>
        </w:tc>
        <w:tc>
          <w:tcPr>
            <w:tcW w:w="4820" w:type="dxa"/>
            <w:gridSpan w:val="2"/>
            <w:shd w:val="clear" w:color="auto" w:fill="auto"/>
            <w:vAlign w:val="center"/>
            <w:hideMark/>
          </w:tcPr>
          <w:p w:rsidR="00C12302" w:rsidRPr="00DF3851" w:rsidRDefault="00C12302" w:rsidP="00DF3851">
            <w:pPr>
              <w:jc w:val="both"/>
              <w:rPr>
                <w:color w:val="000000"/>
              </w:rPr>
            </w:pPr>
            <w:r w:rsidRPr="007001F1">
              <w:rPr>
                <w:color w:val="000000"/>
                <w:sz w:val="22"/>
                <w:szCs w:val="22"/>
              </w:rPr>
              <w:t xml:space="preserve">a) </w:t>
            </w:r>
            <w:r w:rsidRPr="0001630F">
              <w:rPr>
                <w:color w:val="000000"/>
                <w:sz w:val="22"/>
                <w:szCs w:val="22"/>
              </w:rPr>
              <w:t>Bolo posudzované splnenie podmienok účasti podľa § 40 ZVO a v súlade s výzvou na predkladanie ponúk</w:t>
            </w:r>
            <w:r w:rsidRPr="00DF3851">
              <w:rPr>
                <w:color w:val="000000"/>
                <w:sz w:val="22"/>
                <w:szCs w:val="22"/>
              </w:rPr>
              <w:t>a/alebo súťažnými podmienkami</w:t>
            </w:r>
            <w:r w:rsidRPr="0001630F">
              <w:rPr>
                <w:color w:val="000000"/>
                <w:sz w:val="22"/>
                <w:szCs w:val="22"/>
              </w:rPr>
              <w:t>; v prípade skupiny dodávateľov bol použitý § 37 ZVO?</w:t>
            </w:r>
          </w:p>
        </w:tc>
        <w:tc>
          <w:tcPr>
            <w:tcW w:w="567" w:type="dxa"/>
            <w:shd w:val="clear" w:color="auto" w:fill="auto"/>
            <w:vAlign w:val="center"/>
            <w:hideMark/>
          </w:tcPr>
          <w:p w:rsidR="00C12302" w:rsidRPr="0096219B" w:rsidRDefault="00C12302" w:rsidP="00617EE4">
            <w:pPr>
              <w:jc w:val="center"/>
              <w:rPr>
                <w:b/>
                <w:bCs/>
                <w:color w:val="000000"/>
              </w:rPr>
            </w:pPr>
            <w:r w:rsidRPr="00A04031">
              <w:rPr>
                <w:b/>
                <w:bCs/>
                <w:color w:val="000000"/>
                <w:sz w:val="22"/>
                <w:szCs w:val="22"/>
              </w:rPr>
              <w:t> </w:t>
            </w:r>
          </w:p>
        </w:tc>
        <w:tc>
          <w:tcPr>
            <w:tcW w:w="567" w:type="dxa"/>
            <w:shd w:val="clear" w:color="auto" w:fill="auto"/>
            <w:vAlign w:val="center"/>
            <w:hideMark/>
          </w:tcPr>
          <w:p w:rsidR="00C12302" w:rsidRPr="0096219B" w:rsidRDefault="00C12302"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C12302" w:rsidRPr="007001F1" w:rsidRDefault="00C12302"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C12302" w:rsidRPr="007001F1" w:rsidRDefault="00C12302" w:rsidP="00617EE4">
            <w:pPr>
              <w:jc w:val="center"/>
              <w:rPr>
                <w:b/>
                <w:bCs/>
                <w:color w:val="000000"/>
              </w:rPr>
            </w:pPr>
            <w:r w:rsidRPr="007001F1">
              <w:rPr>
                <w:b/>
                <w:bCs/>
                <w:color w:val="000000"/>
                <w:sz w:val="22"/>
                <w:szCs w:val="22"/>
              </w:rPr>
              <w:t> </w:t>
            </w:r>
          </w:p>
        </w:tc>
      </w:tr>
      <w:tr w:rsidR="00C12302" w:rsidRPr="007001F1" w:rsidTr="006A4BF8">
        <w:trPr>
          <w:trHeight w:val="885"/>
        </w:trPr>
        <w:tc>
          <w:tcPr>
            <w:tcW w:w="582" w:type="dxa"/>
            <w:vMerge/>
            <w:shd w:val="clear" w:color="auto" w:fill="auto"/>
            <w:noWrap/>
            <w:vAlign w:val="center"/>
          </w:tcPr>
          <w:p w:rsidR="00C12302" w:rsidRPr="007001F1" w:rsidRDefault="00C12302" w:rsidP="00617EE4">
            <w:pPr>
              <w:jc w:val="center"/>
              <w:rPr>
                <w:color w:val="000000"/>
              </w:rPr>
            </w:pPr>
          </w:p>
        </w:tc>
        <w:tc>
          <w:tcPr>
            <w:tcW w:w="4820" w:type="dxa"/>
            <w:gridSpan w:val="2"/>
            <w:shd w:val="clear" w:color="auto" w:fill="auto"/>
            <w:vAlign w:val="center"/>
          </w:tcPr>
          <w:p w:rsidR="00C12302" w:rsidRPr="007001F1" w:rsidRDefault="00C12302" w:rsidP="00617EE4">
            <w:pPr>
              <w:jc w:val="both"/>
              <w:rPr>
                <w:color w:val="000000"/>
              </w:rPr>
            </w:pPr>
            <w:r w:rsidRPr="007001F1">
              <w:rPr>
                <w:color w:val="000000"/>
                <w:sz w:val="22"/>
                <w:szCs w:val="22"/>
              </w:rPr>
              <w:t>b)</w:t>
            </w:r>
            <w:r w:rsidRPr="0001630F">
              <w:rPr>
                <w:color w:val="000000"/>
                <w:sz w:val="22"/>
                <w:szCs w:val="22"/>
              </w:rPr>
              <w:t xml:space="preserve"> V prípade skupiny dodávateľov bolo posudzovan</w:t>
            </w:r>
            <w:r w:rsidRPr="00A04031">
              <w:rPr>
                <w:color w:val="000000"/>
                <w:sz w:val="22"/>
                <w:szCs w:val="22"/>
              </w:rPr>
              <w:t xml:space="preserve">é splnenie podmienok účasti </w:t>
            </w:r>
            <w:r w:rsidRPr="007001F1">
              <w:rPr>
                <w:color w:val="000000"/>
                <w:sz w:val="22"/>
                <w:szCs w:val="22"/>
              </w:rPr>
              <w:t>v súlade s § 37 ods. 3 a 4 ZVO?</w:t>
            </w:r>
          </w:p>
        </w:tc>
        <w:tc>
          <w:tcPr>
            <w:tcW w:w="567" w:type="dxa"/>
            <w:shd w:val="clear" w:color="auto" w:fill="auto"/>
            <w:vAlign w:val="center"/>
          </w:tcPr>
          <w:p w:rsidR="00C12302" w:rsidRPr="007001F1" w:rsidRDefault="00C12302" w:rsidP="00617EE4">
            <w:pPr>
              <w:jc w:val="center"/>
              <w:rPr>
                <w:b/>
                <w:bCs/>
                <w:color w:val="000000"/>
              </w:rPr>
            </w:pPr>
          </w:p>
        </w:tc>
        <w:tc>
          <w:tcPr>
            <w:tcW w:w="567" w:type="dxa"/>
            <w:shd w:val="clear" w:color="auto" w:fill="auto"/>
            <w:vAlign w:val="center"/>
          </w:tcPr>
          <w:p w:rsidR="00C12302" w:rsidRPr="007001F1" w:rsidRDefault="00C12302" w:rsidP="00617EE4">
            <w:pPr>
              <w:jc w:val="center"/>
              <w:rPr>
                <w:b/>
                <w:bCs/>
                <w:color w:val="000000"/>
              </w:rPr>
            </w:pPr>
          </w:p>
        </w:tc>
        <w:tc>
          <w:tcPr>
            <w:tcW w:w="850" w:type="dxa"/>
            <w:shd w:val="clear" w:color="auto" w:fill="auto"/>
            <w:vAlign w:val="center"/>
          </w:tcPr>
          <w:p w:rsidR="00C12302" w:rsidRPr="007001F1" w:rsidRDefault="00C12302" w:rsidP="00617EE4">
            <w:pPr>
              <w:jc w:val="center"/>
              <w:rPr>
                <w:b/>
                <w:bCs/>
                <w:color w:val="000000"/>
              </w:rPr>
            </w:pPr>
          </w:p>
        </w:tc>
        <w:tc>
          <w:tcPr>
            <w:tcW w:w="1701" w:type="dxa"/>
            <w:shd w:val="clear" w:color="auto" w:fill="auto"/>
            <w:vAlign w:val="center"/>
          </w:tcPr>
          <w:p w:rsidR="00C12302" w:rsidRPr="007001F1" w:rsidRDefault="00C12302" w:rsidP="00617EE4">
            <w:pPr>
              <w:jc w:val="center"/>
              <w:rPr>
                <w:b/>
                <w:bCs/>
                <w:color w:val="000000"/>
              </w:rPr>
            </w:pPr>
          </w:p>
        </w:tc>
      </w:tr>
      <w:tr w:rsidR="00C12302" w:rsidRPr="007001F1" w:rsidTr="006A4BF8">
        <w:trPr>
          <w:trHeight w:val="885"/>
        </w:trPr>
        <w:tc>
          <w:tcPr>
            <w:tcW w:w="582" w:type="dxa"/>
            <w:vMerge/>
            <w:shd w:val="clear" w:color="auto" w:fill="auto"/>
            <w:noWrap/>
            <w:vAlign w:val="center"/>
          </w:tcPr>
          <w:p w:rsidR="00C12302" w:rsidRPr="007001F1" w:rsidRDefault="00C12302" w:rsidP="00617EE4">
            <w:pPr>
              <w:jc w:val="center"/>
              <w:rPr>
                <w:color w:val="000000"/>
              </w:rPr>
            </w:pPr>
          </w:p>
        </w:tc>
        <w:tc>
          <w:tcPr>
            <w:tcW w:w="4820" w:type="dxa"/>
            <w:gridSpan w:val="2"/>
            <w:shd w:val="clear" w:color="auto" w:fill="auto"/>
            <w:vAlign w:val="center"/>
          </w:tcPr>
          <w:p w:rsidR="00C12302" w:rsidRPr="007001F1" w:rsidRDefault="00C12302" w:rsidP="00617EE4">
            <w:pPr>
              <w:jc w:val="both"/>
              <w:rPr>
                <w:color w:val="000000"/>
              </w:rPr>
            </w:pPr>
            <w:r w:rsidRPr="007001F1">
              <w:rPr>
                <w:color w:val="000000"/>
                <w:sz w:val="22"/>
                <w:szCs w:val="22"/>
              </w:rPr>
              <w:t>c)</w:t>
            </w:r>
            <w:r w:rsidRPr="0001630F">
              <w:rPr>
                <w:color w:val="000000"/>
                <w:sz w:val="22"/>
                <w:szCs w:val="22"/>
              </w:rPr>
              <w:t xml:space="preserve"> Ak z predložených dokladov (§ 40 ods. 4) nebolo možné posúdiť ich platnosť alebo splnenie podmienky účasti, požiadal verejný obstarávateľ písomne uchádzača alebo záujemcu o vysvetlenie pr</w:t>
            </w:r>
            <w:r w:rsidRPr="007001F1">
              <w:rPr>
                <w:color w:val="000000"/>
                <w:sz w:val="22"/>
                <w:szCs w:val="22"/>
              </w:rPr>
              <w:t>edložených dokladov?</w:t>
            </w:r>
          </w:p>
        </w:tc>
        <w:tc>
          <w:tcPr>
            <w:tcW w:w="567" w:type="dxa"/>
            <w:shd w:val="clear" w:color="auto" w:fill="auto"/>
            <w:vAlign w:val="center"/>
          </w:tcPr>
          <w:p w:rsidR="00C12302" w:rsidRPr="007001F1" w:rsidRDefault="00C12302" w:rsidP="00617EE4">
            <w:pPr>
              <w:jc w:val="center"/>
              <w:rPr>
                <w:b/>
                <w:bCs/>
                <w:color w:val="000000"/>
              </w:rPr>
            </w:pPr>
          </w:p>
        </w:tc>
        <w:tc>
          <w:tcPr>
            <w:tcW w:w="567" w:type="dxa"/>
            <w:shd w:val="clear" w:color="auto" w:fill="auto"/>
            <w:vAlign w:val="center"/>
          </w:tcPr>
          <w:p w:rsidR="00C12302" w:rsidRPr="007001F1" w:rsidRDefault="00C12302" w:rsidP="00617EE4">
            <w:pPr>
              <w:jc w:val="center"/>
              <w:rPr>
                <w:b/>
                <w:bCs/>
                <w:color w:val="000000"/>
              </w:rPr>
            </w:pPr>
          </w:p>
        </w:tc>
        <w:tc>
          <w:tcPr>
            <w:tcW w:w="850" w:type="dxa"/>
            <w:shd w:val="clear" w:color="auto" w:fill="auto"/>
            <w:vAlign w:val="center"/>
          </w:tcPr>
          <w:p w:rsidR="00C12302" w:rsidRPr="007001F1" w:rsidRDefault="00C12302" w:rsidP="00617EE4">
            <w:pPr>
              <w:jc w:val="center"/>
              <w:rPr>
                <w:b/>
                <w:bCs/>
                <w:color w:val="000000"/>
              </w:rPr>
            </w:pPr>
          </w:p>
        </w:tc>
        <w:tc>
          <w:tcPr>
            <w:tcW w:w="1701" w:type="dxa"/>
            <w:shd w:val="clear" w:color="auto" w:fill="auto"/>
            <w:vAlign w:val="center"/>
          </w:tcPr>
          <w:p w:rsidR="00C12302" w:rsidRPr="007001F1" w:rsidRDefault="00C12302" w:rsidP="00617EE4">
            <w:pPr>
              <w:jc w:val="center"/>
              <w:rPr>
                <w:b/>
                <w:bCs/>
                <w:color w:val="000000"/>
              </w:rPr>
            </w:pPr>
          </w:p>
        </w:tc>
      </w:tr>
      <w:tr w:rsidR="00C12302" w:rsidRPr="007001F1" w:rsidTr="004F0F81">
        <w:trPr>
          <w:trHeight w:val="491"/>
        </w:trPr>
        <w:tc>
          <w:tcPr>
            <w:tcW w:w="582" w:type="dxa"/>
            <w:vMerge/>
            <w:shd w:val="clear" w:color="auto" w:fill="auto"/>
            <w:noWrap/>
            <w:vAlign w:val="center"/>
          </w:tcPr>
          <w:p w:rsidR="00C12302" w:rsidRPr="007001F1" w:rsidRDefault="00C12302" w:rsidP="00617EE4">
            <w:pPr>
              <w:jc w:val="center"/>
              <w:rPr>
                <w:color w:val="000000"/>
              </w:rPr>
            </w:pPr>
          </w:p>
        </w:tc>
        <w:tc>
          <w:tcPr>
            <w:tcW w:w="4820" w:type="dxa"/>
            <w:gridSpan w:val="2"/>
            <w:shd w:val="clear" w:color="auto" w:fill="auto"/>
            <w:vAlign w:val="center"/>
          </w:tcPr>
          <w:p w:rsidR="00C12302" w:rsidRPr="0001630F" w:rsidRDefault="00C12302" w:rsidP="00617EE4">
            <w:pPr>
              <w:jc w:val="both"/>
              <w:rPr>
                <w:color w:val="000000"/>
              </w:rPr>
            </w:pPr>
            <w:r w:rsidRPr="007001F1">
              <w:rPr>
                <w:color w:val="000000"/>
                <w:sz w:val="22"/>
                <w:szCs w:val="22"/>
              </w:rPr>
              <w:t>d)</w:t>
            </w:r>
            <w:r w:rsidRPr="0001630F">
              <w:rPr>
                <w:color w:val="000000"/>
                <w:sz w:val="22"/>
                <w:szCs w:val="22"/>
              </w:rPr>
              <w:t xml:space="preserve"> Bola lehota na predloženie vysvetlenia stanovená v súlade s § 40 ods. 4 ZVO?</w:t>
            </w:r>
          </w:p>
        </w:tc>
        <w:tc>
          <w:tcPr>
            <w:tcW w:w="567" w:type="dxa"/>
            <w:shd w:val="clear" w:color="auto" w:fill="auto"/>
            <w:vAlign w:val="center"/>
          </w:tcPr>
          <w:p w:rsidR="00C12302" w:rsidRPr="007001F1" w:rsidRDefault="00C12302" w:rsidP="00617EE4">
            <w:pPr>
              <w:jc w:val="center"/>
              <w:rPr>
                <w:b/>
                <w:bCs/>
                <w:color w:val="000000"/>
              </w:rPr>
            </w:pPr>
          </w:p>
        </w:tc>
        <w:tc>
          <w:tcPr>
            <w:tcW w:w="567" w:type="dxa"/>
            <w:shd w:val="clear" w:color="auto" w:fill="auto"/>
            <w:vAlign w:val="center"/>
          </w:tcPr>
          <w:p w:rsidR="00C12302" w:rsidRPr="007001F1" w:rsidRDefault="00C12302" w:rsidP="00617EE4">
            <w:pPr>
              <w:jc w:val="center"/>
              <w:rPr>
                <w:b/>
                <w:bCs/>
                <w:color w:val="000000"/>
              </w:rPr>
            </w:pPr>
          </w:p>
        </w:tc>
        <w:tc>
          <w:tcPr>
            <w:tcW w:w="850" w:type="dxa"/>
            <w:shd w:val="clear" w:color="auto" w:fill="auto"/>
            <w:vAlign w:val="center"/>
          </w:tcPr>
          <w:p w:rsidR="00C12302" w:rsidRPr="007001F1" w:rsidRDefault="00C12302" w:rsidP="00617EE4">
            <w:pPr>
              <w:jc w:val="center"/>
              <w:rPr>
                <w:b/>
                <w:bCs/>
                <w:color w:val="000000"/>
              </w:rPr>
            </w:pPr>
          </w:p>
        </w:tc>
        <w:tc>
          <w:tcPr>
            <w:tcW w:w="1701" w:type="dxa"/>
            <w:shd w:val="clear" w:color="auto" w:fill="auto"/>
            <w:vAlign w:val="center"/>
          </w:tcPr>
          <w:p w:rsidR="00C12302" w:rsidRPr="007001F1" w:rsidRDefault="00C12302" w:rsidP="00617EE4">
            <w:pPr>
              <w:jc w:val="center"/>
              <w:rPr>
                <w:b/>
                <w:bCs/>
                <w:color w:val="000000"/>
              </w:rPr>
            </w:pPr>
          </w:p>
        </w:tc>
      </w:tr>
      <w:tr w:rsidR="00C12302" w:rsidRPr="007001F1" w:rsidTr="004F0F81">
        <w:trPr>
          <w:trHeight w:val="491"/>
        </w:trPr>
        <w:tc>
          <w:tcPr>
            <w:tcW w:w="582" w:type="dxa"/>
            <w:vMerge/>
            <w:shd w:val="clear" w:color="auto" w:fill="auto"/>
            <w:noWrap/>
            <w:vAlign w:val="center"/>
          </w:tcPr>
          <w:p w:rsidR="00C12302" w:rsidRPr="007001F1" w:rsidRDefault="00C12302" w:rsidP="00617EE4">
            <w:pPr>
              <w:jc w:val="center"/>
              <w:rPr>
                <w:color w:val="000000"/>
              </w:rPr>
            </w:pPr>
          </w:p>
        </w:tc>
        <w:tc>
          <w:tcPr>
            <w:tcW w:w="4820" w:type="dxa"/>
            <w:gridSpan w:val="2"/>
            <w:shd w:val="clear" w:color="auto" w:fill="auto"/>
            <w:vAlign w:val="center"/>
          </w:tcPr>
          <w:p w:rsidR="00C12302" w:rsidRPr="007001F1" w:rsidRDefault="00C12302" w:rsidP="00C12302">
            <w:pPr>
              <w:jc w:val="both"/>
              <w:rPr>
                <w:color w:val="000000"/>
                <w:sz w:val="22"/>
                <w:szCs w:val="22"/>
              </w:rPr>
            </w:pPr>
            <w:r>
              <w:rPr>
                <w:color w:val="000000"/>
                <w:sz w:val="22"/>
                <w:szCs w:val="22"/>
              </w:rPr>
              <w:t>e)</w:t>
            </w:r>
            <w:r w:rsidRPr="007001F1">
              <w:rPr>
                <w:color w:val="000000"/>
                <w:sz w:val="22"/>
                <w:szCs w:val="22"/>
              </w:rPr>
              <w:t xml:space="preserve"> V</w:t>
            </w:r>
            <w:r>
              <w:rPr>
                <w:color w:val="000000"/>
                <w:sz w:val="22"/>
                <w:szCs w:val="22"/>
              </w:rPr>
              <w:t> </w:t>
            </w:r>
            <w:r w:rsidRPr="007001F1">
              <w:rPr>
                <w:color w:val="000000"/>
                <w:sz w:val="22"/>
                <w:szCs w:val="22"/>
              </w:rPr>
              <w:t>prípade</w:t>
            </w:r>
            <w:r>
              <w:rPr>
                <w:color w:val="000000"/>
                <w:sz w:val="22"/>
                <w:szCs w:val="22"/>
              </w:rPr>
              <w:t>,</w:t>
            </w:r>
            <w:r w:rsidRPr="007001F1">
              <w:rPr>
                <w:color w:val="000000"/>
                <w:sz w:val="22"/>
                <w:szCs w:val="22"/>
              </w:rPr>
              <w:t xml:space="preserve"> ak nedošlo k predloženiu dokladov preukazujúcich splnenie podmienok účasti skôr</w:t>
            </w:r>
            <w:r>
              <w:rPr>
                <w:color w:val="000000"/>
                <w:sz w:val="22"/>
                <w:szCs w:val="22"/>
              </w:rPr>
              <w:t xml:space="preserve"> a v rámci procesu verejného obstarávania nebola použitá elektronická aukcia</w:t>
            </w:r>
            <w:r w:rsidRPr="007001F1">
              <w:rPr>
                <w:color w:val="000000"/>
                <w:sz w:val="22"/>
                <w:szCs w:val="22"/>
              </w:rPr>
              <w:t>, vyhodnotil verejný obstarávateľ splnenie podmienok</w:t>
            </w:r>
            <w:r>
              <w:rPr>
                <w:color w:val="000000"/>
                <w:sz w:val="22"/>
                <w:szCs w:val="22"/>
              </w:rPr>
              <w:t xml:space="preserve"> účasti, prípadne aj vyhodnotenie ponúk z hľadiska splnenia požiadaviek na predmet zákazky najneskôr po vyhodnotení ponúk na základe kritérií na vyhodnotenie ponúk?</w:t>
            </w:r>
          </w:p>
        </w:tc>
        <w:tc>
          <w:tcPr>
            <w:tcW w:w="567" w:type="dxa"/>
            <w:shd w:val="clear" w:color="auto" w:fill="auto"/>
            <w:vAlign w:val="center"/>
          </w:tcPr>
          <w:p w:rsidR="00C12302" w:rsidRPr="007001F1" w:rsidRDefault="00C12302" w:rsidP="00617EE4">
            <w:pPr>
              <w:jc w:val="center"/>
              <w:rPr>
                <w:b/>
                <w:bCs/>
                <w:color w:val="000000"/>
              </w:rPr>
            </w:pPr>
          </w:p>
        </w:tc>
        <w:tc>
          <w:tcPr>
            <w:tcW w:w="567" w:type="dxa"/>
            <w:shd w:val="clear" w:color="auto" w:fill="auto"/>
            <w:vAlign w:val="center"/>
          </w:tcPr>
          <w:p w:rsidR="00C12302" w:rsidRPr="007001F1" w:rsidRDefault="00C12302" w:rsidP="00617EE4">
            <w:pPr>
              <w:jc w:val="center"/>
              <w:rPr>
                <w:b/>
                <w:bCs/>
                <w:color w:val="000000"/>
              </w:rPr>
            </w:pPr>
          </w:p>
        </w:tc>
        <w:tc>
          <w:tcPr>
            <w:tcW w:w="850" w:type="dxa"/>
            <w:shd w:val="clear" w:color="auto" w:fill="auto"/>
            <w:vAlign w:val="center"/>
          </w:tcPr>
          <w:p w:rsidR="00C12302" w:rsidRPr="007001F1" w:rsidRDefault="00C12302" w:rsidP="00617EE4">
            <w:pPr>
              <w:jc w:val="center"/>
              <w:rPr>
                <w:b/>
                <w:bCs/>
                <w:color w:val="000000"/>
              </w:rPr>
            </w:pPr>
          </w:p>
        </w:tc>
        <w:tc>
          <w:tcPr>
            <w:tcW w:w="1701" w:type="dxa"/>
            <w:shd w:val="clear" w:color="auto" w:fill="auto"/>
            <w:vAlign w:val="center"/>
          </w:tcPr>
          <w:p w:rsidR="00C12302" w:rsidRPr="007001F1" w:rsidRDefault="00C12302" w:rsidP="00617EE4">
            <w:pPr>
              <w:jc w:val="center"/>
              <w:rPr>
                <w:b/>
                <w:bCs/>
                <w:color w:val="000000"/>
              </w:rPr>
            </w:pPr>
          </w:p>
        </w:tc>
      </w:tr>
      <w:tr w:rsidR="00A42DBF" w:rsidRPr="007001F1" w:rsidTr="00A42DBF">
        <w:trPr>
          <w:trHeight w:val="758"/>
        </w:trPr>
        <w:tc>
          <w:tcPr>
            <w:tcW w:w="582" w:type="dxa"/>
            <w:vMerge w:val="restart"/>
            <w:shd w:val="clear" w:color="auto" w:fill="auto"/>
            <w:noWrap/>
            <w:vAlign w:val="center"/>
          </w:tcPr>
          <w:p w:rsidR="00A42DBF" w:rsidRPr="007001F1" w:rsidRDefault="00A42DBF" w:rsidP="00617EE4">
            <w:pPr>
              <w:jc w:val="center"/>
              <w:rPr>
                <w:color w:val="000000"/>
              </w:rPr>
            </w:pPr>
            <w:r w:rsidRPr="007001F1">
              <w:rPr>
                <w:color w:val="000000"/>
                <w:sz w:val="22"/>
                <w:szCs w:val="22"/>
              </w:rPr>
              <w:t>1</w:t>
            </w:r>
            <w:r w:rsidR="00D42BBA">
              <w:rPr>
                <w:color w:val="000000"/>
                <w:sz w:val="22"/>
                <w:szCs w:val="22"/>
              </w:rPr>
              <w:t>5</w:t>
            </w: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 xml:space="preserve">a) </w:t>
            </w:r>
            <w:r w:rsidRPr="0001630F">
              <w:rPr>
                <w:color w:val="000000"/>
                <w:sz w:val="22"/>
                <w:szCs w:val="22"/>
              </w:rPr>
              <w:t xml:space="preserve">V prípade, ak došlo k vylúčeniu uchádzača, boli dodržané pravidlá uvedené v § </w:t>
            </w:r>
            <w:r w:rsidR="00B109E8" w:rsidRPr="007001F1">
              <w:rPr>
                <w:color w:val="000000"/>
                <w:sz w:val="22"/>
                <w:szCs w:val="22"/>
              </w:rPr>
              <w:t>40 ods. 5 až 11 ZVO?</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6A4BF8">
        <w:trPr>
          <w:trHeight w:val="757"/>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A42DBF" w:rsidRPr="00A04031" w:rsidRDefault="00A42DBF" w:rsidP="00617EE4">
            <w:pPr>
              <w:jc w:val="both"/>
              <w:rPr>
                <w:color w:val="000000"/>
              </w:rPr>
            </w:pPr>
            <w:r w:rsidRPr="007001F1">
              <w:rPr>
                <w:color w:val="000000"/>
                <w:sz w:val="22"/>
                <w:szCs w:val="22"/>
              </w:rPr>
              <w:t xml:space="preserve">b) </w:t>
            </w:r>
            <w:r w:rsidRPr="0001630F">
              <w:rPr>
                <w:color w:val="000000"/>
                <w:sz w:val="22"/>
                <w:szCs w:val="22"/>
              </w:rPr>
              <w:t>Upovedomil verejný obstarávat</w:t>
            </w:r>
            <w:r w:rsidRPr="00A04031">
              <w:rPr>
                <w:color w:val="000000"/>
                <w:sz w:val="22"/>
                <w:szCs w:val="22"/>
              </w:rPr>
              <w:t>eľ uchádzača alebo záujemcu o vylúčení v súlade s § 40 ods. 13 písm. a) ZVO?</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4F1113" w:rsidRPr="007001F1" w:rsidTr="006A4BF8">
        <w:trPr>
          <w:trHeight w:val="582"/>
        </w:trPr>
        <w:tc>
          <w:tcPr>
            <w:tcW w:w="582" w:type="dxa"/>
            <w:vMerge w:val="restart"/>
            <w:shd w:val="clear" w:color="auto" w:fill="auto"/>
            <w:noWrap/>
            <w:vAlign w:val="center"/>
          </w:tcPr>
          <w:p w:rsidR="004F1113" w:rsidRPr="007001F1" w:rsidRDefault="004F1113" w:rsidP="00617EE4">
            <w:pPr>
              <w:jc w:val="center"/>
              <w:rPr>
                <w:color w:val="000000"/>
              </w:rPr>
            </w:pPr>
            <w:r w:rsidRPr="007001F1">
              <w:rPr>
                <w:color w:val="000000"/>
                <w:sz w:val="22"/>
                <w:szCs w:val="22"/>
              </w:rPr>
              <w:t>1</w:t>
            </w:r>
            <w:r>
              <w:rPr>
                <w:color w:val="000000"/>
                <w:sz w:val="22"/>
                <w:szCs w:val="22"/>
              </w:rPr>
              <w:t>6</w:t>
            </w:r>
          </w:p>
        </w:tc>
        <w:tc>
          <w:tcPr>
            <w:tcW w:w="4820" w:type="dxa"/>
            <w:gridSpan w:val="2"/>
            <w:shd w:val="clear" w:color="auto" w:fill="auto"/>
            <w:vAlign w:val="center"/>
          </w:tcPr>
          <w:p w:rsidR="004F1113" w:rsidRPr="004F1113" w:rsidRDefault="004F1113" w:rsidP="004F1113">
            <w:pPr>
              <w:jc w:val="both"/>
              <w:rPr>
                <w:color w:val="000000"/>
              </w:rPr>
            </w:pPr>
            <w:r>
              <w:rPr>
                <w:color w:val="000000"/>
                <w:sz w:val="22"/>
                <w:szCs w:val="22"/>
              </w:rPr>
              <w:t>a)</w:t>
            </w:r>
            <w:r w:rsidRPr="004F1113">
              <w:rPr>
                <w:color w:val="000000"/>
                <w:sz w:val="22"/>
                <w:szCs w:val="22"/>
              </w:rPr>
              <w:t>V prípade, ak verejný obstarávateľ vyžadoval, aby uchádzač v ponuke uviedol podiel zákazky, ktorý má v úmysle zadať subdodávateľom, navrhovaných subdodávateľov a predmety subdodávok, postupoval ďalej verejný obstarávateľ v súlade s § 41 ZVO?</w:t>
            </w:r>
          </w:p>
        </w:tc>
        <w:tc>
          <w:tcPr>
            <w:tcW w:w="567" w:type="dxa"/>
            <w:shd w:val="clear" w:color="auto" w:fill="auto"/>
            <w:vAlign w:val="center"/>
          </w:tcPr>
          <w:p w:rsidR="004F1113" w:rsidRPr="007001F1" w:rsidRDefault="004F1113" w:rsidP="00617EE4">
            <w:pPr>
              <w:jc w:val="center"/>
              <w:rPr>
                <w:b/>
                <w:bCs/>
                <w:color w:val="000000"/>
              </w:rPr>
            </w:pPr>
          </w:p>
        </w:tc>
        <w:tc>
          <w:tcPr>
            <w:tcW w:w="567" w:type="dxa"/>
            <w:shd w:val="clear" w:color="auto" w:fill="auto"/>
            <w:vAlign w:val="center"/>
          </w:tcPr>
          <w:p w:rsidR="004F1113" w:rsidRPr="0001630F" w:rsidRDefault="004F1113" w:rsidP="00617EE4">
            <w:pPr>
              <w:jc w:val="center"/>
              <w:rPr>
                <w:b/>
                <w:bCs/>
                <w:color w:val="000000"/>
              </w:rPr>
            </w:pPr>
          </w:p>
        </w:tc>
        <w:tc>
          <w:tcPr>
            <w:tcW w:w="850" w:type="dxa"/>
            <w:shd w:val="clear" w:color="auto" w:fill="auto"/>
            <w:vAlign w:val="center"/>
          </w:tcPr>
          <w:p w:rsidR="004F1113" w:rsidRPr="007001F1" w:rsidRDefault="004F1113" w:rsidP="00617EE4">
            <w:pPr>
              <w:jc w:val="center"/>
              <w:rPr>
                <w:b/>
                <w:bCs/>
                <w:color w:val="000000"/>
              </w:rPr>
            </w:pPr>
          </w:p>
        </w:tc>
        <w:tc>
          <w:tcPr>
            <w:tcW w:w="1701" w:type="dxa"/>
            <w:shd w:val="clear" w:color="auto" w:fill="auto"/>
            <w:vAlign w:val="center"/>
          </w:tcPr>
          <w:p w:rsidR="004F1113" w:rsidRPr="007001F1" w:rsidRDefault="004F1113" w:rsidP="00617EE4">
            <w:pPr>
              <w:jc w:val="center"/>
              <w:rPr>
                <w:b/>
                <w:bCs/>
                <w:color w:val="000000"/>
              </w:rPr>
            </w:pPr>
          </w:p>
        </w:tc>
      </w:tr>
      <w:tr w:rsidR="004F1113" w:rsidRPr="007001F1" w:rsidTr="006A4BF8">
        <w:trPr>
          <w:trHeight w:val="582"/>
        </w:trPr>
        <w:tc>
          <w:tcPr>
            <w:tcW w:w="582" w:type="dxa"/>
            <w:vMerge/>
            <w:shd w:val="clear" w:color="auto" w:fill="auto"/>
            <w:noWrap/>
            <w:vAlign w:val="center"/>
          </w:tcPr>
          <w:p w:rsidR="004F1113" w:rsidRPr="007001F1" w:rsidRDefault="004F1113" w:rsidP="00617EE4">
            <w:pPr>
              <w:jc w:val="center"/>
              <w:rPr>
                <w:color w:val="000000"/>
              </w:rPr>
            </w:pPr>
          </w:p>
        </w:tc>
        <w:tc>
          <w:tcPr>
            <w:tcW w:w="4820" w:type="dxa"/>
            <w:gridSpan w:val="2"/>
            <w:shd w:val="clear" w:color="auto" w:fill="auto"/>
            <w:vAlign w:val="center"/>
          </w:tcPr>
          <w:p w:rsidR="004F1113" w:rsidRDefault="004F1113" w:rsidP="004F1113">
            <w:pPr>
              <w:jc w:val="both"/>
              <w:rPr>
                <w:color w:val="000000"/>
              </w:rPr>
            </w:pPr>
            <w:r>
              <w:rPr>
                <w:color w:val="000000"/>
                <w:sz w:val="22"/>
                <w:szCs w:val="22"/>
              </w:rPr>
              <w:t xml:space="preserve">b) Uviedol uchádzač vo svojej ponuke </w:t>
            </w:r>
            <w:r w:rsidRPr="004F1113">
              <w:rPr>
                <w:color w:val="000000"/>
                <w:sz w:val="22"/>
                <w:szCs w:val="22"/>
              </w:rPr>
              <w:t>zákazky, ktorý má v úmysle zadať subdodávateľom, navrhovaných subdodávateľov a predmety subdodávok</w:t>
            </w:r>
            <w:r>
              <w:rPr>
                <w:color w:val="000000"/>
                <w:sz w:val="22"/>
                <w:szCs w:val="22"/>
              </w:rPr>
              <w:t>?</w:t>
            </w:r>
          </w:p>
        </w:tc>
        <w:tc>
          <w:tcPr>
            <w:tcW w:w="567" w:type="dxa"/>
            <w:shd w:val="clear" w:color="auto" w:fill="auto"/>
            <w:vAlign w:val="center"/>
          </w:tcPr>
          <w:p w:rsidR="004F1113" w:rsidRPr="007001F1" w:rsidRDefault="004F1113" w:rsidP="00617EE4">
            <w:pPr>
              <w:jc w:val="center"/>
              <w:rPr>
                <w:b/>
                <w:bCs/>
                <w:color w:val="000000"/>
              </w:rPr>
            </w:pPr>
          </w:p>
        </w:tc>
        <w:tc>
          <w:tcPr>
            <w:tcW w:w="567" w:type="dxa"/>
            <w:shd w:val="clear" w:color="auto" w:fill="auto"/>
            <w:vAlign w:val="center"/>
          </w:tcPr>
          <w:p w:rsidR="004F1113" w:rsidRPr="0001630F" w:rsidRDefault="004F1113" w:rsidP="00617EE4">
            <w:pPr>
              <w:jc w:val="center"/>
              <w:rPr>
                <w:b/>
                <w:bCs/>
                <w:color w:val="000000"/>
              </w:rPr>
            </w:pPr>
          </w:p>
        </w:tc>
        <w:tc>
          <w:tcPr>
            <w:tcW w:w="850" w:type="dxa"/>
            <w:shd w:val="clear" w:color="auto" w:fill="auto"/>
            <w:vAlign w:val="center"/>
          </w:tcPr>
          <w:p w:rsidR="004F1113" w:rsidRPr="007001F1" w:rsidRDefault="004F1113" w:rsidP="00617EE4">
            <w:pPr>
              <w:jc w:val="center"/>
              <w:rPr>
                <w:b/>
                <w:bCs/>
                <w:color w:val="000000"/>
              </w:rPr>
            </w:pPr>
          </w:p>
        </w:tc>
        <w:tc>
          <w:tcPr>
            <w:tcW w:w="1701" w:type="dxa"/>
            <w:shd w:val="clear" w:color="auto" w:fill="auto"/>
            <w:vAlign w:val="center"/>
          </w:tcPr>
          <w:p w:rsidR="004F1113" w:rsidRPr="007001F1" w:rsidRDefault="004F1113" w:rsidP="00617EE4">
            <w:pPr>
              <w:jc w:val="center"/>
              <w:rPr>
                <w:b/>
                <w:bCs/>
                <w:color w:val="000000"/>
              </w:rPr>
            </w:pPr>
          </w:p>
        </w:tc>
      </w:tr>
      <w:tr w:rsidR="004F1113" w:rsidRPr="007001F1" w:rsidTr="006A4BF8">
        <w:trPr>
          <w:trHeight w:val="582"/>
        </w:trPr>
        <w:tc>
          <w:tcPr>
            <w:tcW w:w="582" w:type="dxa"/>
            <w:vMerge/>
            <w:shd w:val="clear" w:color="auto" w:fill="auto"/>
            <w:noWrap/>
            <w:vAlign w:val="center"/>
          </w:tcPr>
          <w:p w:rsidR="004F1113" w:rsidRPr="007001F1" w:rsidRDefault="004F1113" w:rsidP="00617EE4">
            <w:pPr>
              <w:jc w:val="center"/>
              <w:rPr>
                <w:color w:val="000000"/>
              </w:rPr>
            </w:pPr>
          </w:p>
        </w:tc>
        <w:tc>
          <w:tcPr>
            <w:tcW w:w="4820" w:type="dxa"/>
            <w:gridSpan w:val="2"/>
            <w:shd w:val="clear" w:color="auto" w:fill="auto"/>
            <w:vAlign w:val="center"/>
          </w:tcPr>
          <w:p w:rsidR="004F1113" w:rsidRPr="007001F1" w:rsidRDefault="004F1113" w:rsidP="003B5837">
            <w:pPr>
              <w:jc w:val="both"/>
              <w:rPr>
                <w:color w:val="000000"/>
              </w:rPr>
            </w:pPr>
            <w:r>
              <w:rPr>
                <w:color w:val="000000"/>
                <w:sz w:val="22"/>
                <w:szCs w:val="22"/>
              </w:rPr>
              <w:t xml:space="preserve">c) Spĺňa navrhovaný </w:t>
            </w:r>
            <w:r w:rsidRPr="004F1113">
              <w:rPr>
                <w:color w:val="000000"/>
                <w:sz w:val="22"/>
                <w:szCs w:val="22"/>
              </w:rPr>
              <w:t>subdodávateľ/subdodávatelia podmienky účasti týkajúce sa osobného postavenia a neexistovali u neho dôvody na vylúčenie podľa </w:t>
            </w:r>
            <w:hyperlink r:id="rId8" w:anchor="paragraf-40.odsek-6.pismeno-a" w:tooltip="Odkaz na predpis alebo ustanovenie" w:history="1">
              <w:r w:rsidRPr="004F1113">
                <w:rPr>
                  <w:color w:val="000000"/>
                  <w:sz w:val="22"/>
                  <w:szCs w:val="22"/>
                </w:rPr>
                <w:t>§ 40 ods. 6 písm. a) až h)</w:t>
              </w:r>
            </w:hyperlink>
            <w:r w:rsidRPr="004F1113">
              <w:rPr>
                <w:color w:val="000000"/>
                <w:sz w:val="22"/>
                <w:szCs w:val="22"/>
              </w:rPr>
              <w:t> a </w:t>
            </w:r>
            <w:hyperlink r:id="rId9" w:anchor="paragraf-40.odsek-7" w:tooltip="Odkaz na predpis alebo ustanovenie" w:history="1">
              <w:r w:rsidRPr="004F1113">
                <w:rPr>
                  <w:color w:val="000000"/>
                  <w:sz w:val="22"/>
                  <w:szCs w:val="22"/>
                </w:rPr>
                <w:t>ods. 7</w:t>
              </w:r>
            </w:hyperlink>
            <w:r w:rsidR="003B5837">
              <w:rPr>
                <w:color w:val="000000"/>
                <w:sz w:val="22"/>
                <w:szCs w:val="22"/>
              </w:rPr>
              <w:t>, ak verejný obstarávateľ v súťažných podkladoch vyžadoval splnenie podmienok účasti týkajúcich sa osobného postavenia u subdodávateľov</w:t>
            </w:r>
            <w:r>
              <w:rPr>
                <w:color w:val="000000"/>
                <w:sz w:val="22"/>
                <w:szCs w:val="22"/>
              </w:rPr>
              <w:t>?</w:t>
            </w:r>
          </w:p>
        </w:tc>
        <w:tc>
          <w:tcPr>
            <w:tcW w:w="567" w:type="dxa"/>
            <w:shd w:val="clear" w:color="auto" w:fill="auto"/>
            <w:vAlign w:val="center"/>
          </w:tcPr>
          <w:p w:rsidR="004F1113" w:rsidRPr="007001F1" w:rsidRDefault="004F1113" w:rsidP="00617EE4">
            <w:pPr>
              <w:jc w:val="center"/>
              <w:rPr>
                <w:b/>
                <w:bCs/>
                <w:color w:val="000000"/>
              </w:rPr>
            </w:pPr>
          </w:p>
        </w:tc>
        <w:tc>
          <w:tcPr>
            <w:tcW w:w="567" w:type="dxa"/>
            <w:shd w:val="clear" w:color="auto" w:fill="auto"/>
            <w:vAlign w:val="center"/>
          </w:tcPr>
          <w:p w:rsidR="004F1113" w:rsidRPr="0001630F" w:rsidRDefault="004F1113" w:rsidP="00617EE4">
            <w:pPr>
              <w:jc w:val="center"/>
              <w:rPr>
                <w:b/>
                <w:bCs/>
                <w:color w:val="000000"/>
              </w:rPr>
            </w:pPr>
          </w:p>
        </w:tc>
        <w:tc>
          <w:tcPr>
            <w:tcW w:w="850" w:type="dxa"/>
            <w:shd w:val="clear" w:color="auto" w:fill="auto"/>
            <w:vAlign w:val="center"/>
          </w:tcPr>
          <w:p w:rsidR="004F1113" w:rsidRPr="007001F1" w:rsidRDefault="004F1113" w:rsidP="00617EE4">
            <w:pPr>
              <w:jc w:val="center"/>
              <w:rPr>
                <w:b/>
                <w:bCs/>
                <w:color w:val="000000"/>
              </w:rPr>
            </w:pPr>
          </w:p>
        </w:tc>
        <w:tc>
          <w:tcPr>
            <w:tcW w:w="1701" w:type="dxa"/>
            <w:shd w:val="clear" w:color="auto" w:fill="auto"/>
            <w:vAlign w:val="center"/>
          </w:tcPr>
          <w:p w:rsidR="004F1113" w:rsidRPr="007001F1" w:rsidRDefault="004F1113" w:rsidP="00617EE4">
            <w:pPr>
              <w:jc w:val="center"/>
              <w:rPr>
                <w:b/>
                <w:bCs/>
                <w:color w:val="000000"/>
              </w:rPr>
            </w:pPr>
          </w:p>
        </w:tc>
      </w:tr>
      <w:tr w:rsidR="00617EE4" w:rsidRPr="007001F1" w:rsidTr="006A4BF8">
        <w:trPr>
          <w:trHeight w:val="436"/>
        </w:trPr>
        <w:tc>
          <w:tcPr>
            <w:tcW w:w="582" w:type="dxa"/>
            <w:shd w:val="clear" w:color="auto" w:fill="auto"/>
            <w:noWrap/>
            <w:vAlign w:val="center"/>
            <w:hideMark/>
          </w:tcPr>
          <w:p w:rsidR="00617EE4" w:rsidRPr="007001F1" w:rsidRDefault="00C85510">
            <w:pPr>
              <w:jc w:val="center"/>
              <w:rPr>
                <w:color w:val="000000"/>
              </w:rPr>
            </w:pPr>
            <w:r w:rsidRPr="007001F1">
              <w:rPr>
                <w:color w:val="000000"/>
                <w:sz w:val="22"/>
                <w:szCs w:val="22"/>
              </w:rPr>
              <w:t>1</w:t>
            </w:r>
            <w:r w:rsidR="00D42BBA">
              <w:rPr>
                <w:color w:val="000000"/>
                <w:sz w:val="22"/>
                <w:szCs w:val="22"/>
              </w:rPr>
              <w:t>7</w:t>
            </w:r>
          </w:p>
        </w:tc>
        <w:tc>
          <w:tcPr>
            <w:tcW w:w="4820" w:type="dxa"/>
            <w:gridSpan w:val="2"/>
            <w:shd w:val="clear" w:color="auto" w:fill="auto"/>
            <w:vAlign w:val="center"/>
            <w:hideMark/>
          </w:tcPr>
          <w:p w:rsidR="00617EE4" w:rsidRPr="0096219B" w:rsidRDefault="00617EE4" w:rsidP="001B7550">
            <w:pPr>
              <w:jc w:val="both"/>
              <w:rPr>
                <w:color w:val="000000"/>
              </w:rPr>
            </w:pPr>
            <w:r w:rsidRPr="0001630F">
              <w:rPr>
                <w:color w:val="000000"/>
                <w:sz w:val="22"/>
                <w:szCs w:val="22"/>
              </w:rPr>
              <w:t xml:space="preserve">Bol v prípade jednej ponuky použitý postup podľa </w:t>
            </w:r>
            <w:r w:rsidRPr="007001F1">
              <w:rPr>
                <w:color w:val="000000"/>
                <w:sz w:val="22"/>
                <w:szCs w:val="22"/>
              </w:rPr>
              <w:t>§ 57 ods. 2 ZVO?</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r>
      <w:tr w:rsidR="00A42DBF" w:rsidRPr="007001F1" w:rsidTr="00312388">
        <w:tc>
          <w:tcPr>
            <w:tcW w:w="582" w:type="dxa"/>
            <w:vMerge w:val="restart"/>
            <w:shd w:val="clear" w:color="auto" w:fill="auto"/>
            <w:noWrap/>
            <w:vAlign w:val="center"/>
          </w:tcPr>
          <w:p w:rsidR="00A42DBF" w:rsidRPr="007001F1" w:rsidRDefault="00A42DBF" w:rsidP="00617EE4">
            <w:pPr>
              <w:jc w:val="center"/>
              <w:rPr>
                <w:color w:val="000000"/>
              </w:rPr>
            </w:pPr>
            <w:r w:rsidRPr="007001F1">
              <w:rPr>
                <w:color w:val="000000"/>
                <w:sz w:val="22"/>
                <w:szCs w:val="22"/>
              </w:rPr>
              <w:t>1</w:t>
            </w:r>
            <w:r w:rsidR="00D42BBA">
              <w:rPr>
                <w:color w:val="000000"/>
                <w:sz w:val="22"/>
                <w:szCs w:val="22"/>
              </w:rPr>
              <w:t>8</w:t>
            </w:r>
          </w:p>
        </w:tc>
        <w:tc>
          <w:tcPr>
            <w:tcW w:w="4820" w:type="dxa"/>
            <w:gridSpan w:val="2"/>
            <w:shd w:val="clear" w:color="auto" w:fill="auto"/>
            <w:vAlign w:val="center"/>
          </w:tcPr>
          <w:p w:rsidR="00A42DBF" w:rsidRPr="00A04031" w:rsidRDefault="00A42DBF" w:rsidP="00617EE4">
            <w:pPr>
              <w:jc w:val="both"/>
              <w:rPr>
                <w:color w:val="000000"/>
              </w:rPr>
            </w:pPr>
            <w:r w:rsidRPr="007001F1">
              <w:rPr>
                <w:color w:val="000000"/>
                <w:sz w:val="22"/>
                <w:szCs w:val="22"/>
              </w:rPr>
              <w:t>a) Vyhodnotila komisia</w:t>
            </w:r>
            <w:r w:rsidR="00F75EE0">
              <w:rPr>
                <w:color w:val="000000"/>
                <w:sz w:val="22"/>
                <w:szCs w:val="22"/>
              </w:rPr>
              <w:t>, ak bola zriadená,</w:t>
            </w:r>
            <w:r w:rsidRPr="007001F1">
              <w:rPr>
                <w:color w:val="000000"/>
                <w:sz w:val="22"/>
                <w:szCs w:val="22"/>
              </w:rPr>
              <w:t xml:space="preserve"> ponuky z hľadiska splnenia požiadaviek verejného obstarávateľa na predmet zákazky, podľa kritérií určených vo výzve na predkladanie </w:t>
            </w:r>
            <w:r w:rsidR="00B109E8" w:rsidRPr="0001630F">
              <w:rPr>
                <w:color w:val="000000"/>
                <w:sz w:val="22"/>
                <w:szCs w:val="22"/>
              </w:rPr>
              <w:t>ponúk a v súťažných podkladoch?</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4F0F81">
        <w:trPr>
          <w:trHeight w:val="306"/>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b) Bola zložená zábezpeka, ak verejný obsta</w:t>
            </w:r>
            <w:r w:rsidR="00B109E8" w:rsidRPr="0001630F">
              <w:rPr>
                <w:color w:val="000000"/>
                <w:sz w:val="22"/>
                <w:szCs w:val="22"/>
              </w:rPr>
              <w:t>rávateľ jej zloženie požadoval?</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312388">
        <w:trPr>
          <w:trHeight w:val="923"/>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C523A4" w:rsidRPr="007001F1" w:rsidRDefault="00C523A4" w:rsidP="00617EE4">
            <w:pPr>
              <w:jc w:val="both"/>
              <w:rPr>
                <w:color w:val="000000"/>
              </w:rPr>
            </w:pPr>
            <w:r w:rsidRPr="007001F1">
              <w:rPr>
                <w:color w:val="000000"/>
                <w:sz w:val="22"/>
                <w:szCs w:val="22"/>
              </w:rPr>
              <w:t>c)</w:t>
            </w:r>
            <w:r w:rsidR="00A42DBF" w:rsidRPr="00A04031">
              <w:rPr>
                <w:color w:val="000000"/>
                <w:sz w:val="22"/>
                <w:szCs w:val="22"/>
              </w:rPr>
              <w:t>Ak sa nachádzajú nezrovnalosti alebo nejasnosti v informáciách a dôk</w:t>
            </w:r>
            <w:r w:rsidR="00A42DBF" w:rsidRPr="007001F1">
              <w:rPr>
                <w:color w:val="000000"/>
                <w:sz w:val="22"/>
                <w:szCs w:val="22"/>
              </w:rPr>
              <w:t>azoch, ktoré uchádzač poskytol, požiadala komisia písomne  uchádzačov o vysvetlenie ponuky a v prípade ak to bolo potrebné aj o predloženie dôkazov? Nedošlo vysvetlením ponuky k jej zmene?</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A42DBF">
        <w:trPr>
          <w:trHeight w:val="1013"/>
        </w:trPr>
        <w:tc>
          <w:tcPr>
            <w:tcW w:w="582" w:type="dxa"/>
            <w:vMerge w:val="restart"/>
            <w:shd w:val="clear" w:color="auto" w:fill="auto"/>
            <w:noWrap/>
            <w:vAlign w:val="center"/>
          </w:tcPr>
          <w:p w:rsidR="00A42DBF" w:rsidRPr="007001F1" w:rsidRDefault="00A42DBF" w:rsidP="00617EE4">
            <w:pPr>
              <w:jc w:val="center"/>
              <w:rPr>
                <w:color w:val="000000"/>
              </w:rPr>
            </w:pPr>
            <w:r w:rsidRPr="007001F1">
              <w:rPr>
                <w:color w:val="000000"/>
                <w:sz w:val="22"/>
                <w:szCs w:val="22"/>
              </w:rPr>
              <w:t>1</w:t>
            </w:r>
            <w:r w:rsidR="00D42BBA">
              <w:rPr>
                <w:color w:val="000000"/>
                <w:sz w:val="22"/>
                <w:szCs w:val="22"/>
              </w:rPr>
              <w:t>9</w:t>
            </w: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 xml:space="preserve">a) Ak sa pri určitej zákazke objavila mimoriadne nízka ponuka vo vzťahu k tovaru, prácam alebo službe, požiadala komisia  písomne uchádzača o vysvetlenie tej časti ponuky, ktoré sú pre jej </w:t>
            </w:r>
            <w:r w:rsidR="00B109E8" w:rsidRPr="0001630F">
              <w:rPr>
                <w:color w:val="000000"/>
                <w:sz w:val="22"/>
                <w:szCs w:val="22"/>
              </w:rPr>
              <w:t>cenu podstatné?</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312388">
        <w:trPr>
          <w:trHeight w:val="582"/>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 xml:space="preserve">b) Postupoval verejný obstarávateľ pri </w:t>
            </w:r>
            <w:r w:rsidRPr="0001630F">
              <w:rPr>
                <w:color w:val="000000"/>
                <w:sz w:val="22"/>
                <w:szCs w:val="22"/>
              </w:rPr>
              <w:t>definovaní a vyhodnocovaní mimoriadne nízkej ponuky v súlade s §</w:t>
            </w:r>
            <w:r w:rsidRPr="007001F1">
              <w:rPr>
                <w:color w:val="000000"/>
                <w:sz w:val="22"/>
                <w:szCs w:val="22"/>
              </w:rPr>
              <w:t xml:space="preserve"> 53?</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A42DBF">
        <w:trPr>
          <w:trHeight w:val="503"/>
        </w:trPr>
        <w:tc>
          <w:tcPr>
            <w:tcW w:w="582" w:type="dxa"/>
            <w:vMerge w:val="restart"/>
            <w:shd w:val="clear" w:color="auto" w:fill="auto"/>
            <w:noWrap/>
            <w:vAlign w:val="center"/>
          </w:tcPr>
          <w:p w:rsidR="00A42DBF" w:rsidRPr="007001F1" w:rsidRDefault="00D42BBA" w:rsidP="00617EE4">
            <w:pPr>
              <w:jc w:val="center"/>
              <w:rPr>
                <w:color w:val="000000"/>
              </w:rPr>
            </w:pPr>
            <w:r>
              <w:rPr>
                <w:color w:val="000000"/>
                <w:sz w:val="22"/>
                <w:szCs w:val="22"/>
              </w:rPr>
              <w:t>20</w:t>
            </w: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a)Ak nastala niektorá zo situácií uvedených v § 53 ods. 5</w:t>
            </w:r>
            <w:r w:rsidR="00B109E8" w:rsidRPr="0001630F">
              <w:rPr>
                <w:color w:val="000000"/>
                <w:sz w:val="22"/>
                <w:szCs w:val="22"/>
              </w:rPr>
              <w:t xml:space="preserve"> ZVO, došlo k vylúčeniu ponuky?</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6A4BF8">
        <w:trPr>
          <w:trHeight w:val="502"/>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A42DBF" w:rsidRPr="0001630F" w:rsidRDefault="00A42DBF" w:rsidP="00617EE4">
            <w:pPr>
              <w:jc w:val="both"/>
              <w:rPr>
                <w:color w:val="000000"/>
              </w:rPr>
            </w:pPr>
            <w:r w:rsidRPr="007001F1">
              <w:rPr>
                <w:color w:val="000000"/>
                <w:sz w:val="22"/>
                <w:szCs w:val="22"/>
              </w:rPr>
              <w:t xml:space="preserve">b)Vylúčil verejný obstarávateľ ponuku iba v takom prípade, ak boli splnené dôvody, </w:t>
            </w:r>
            <w:r w:rsidRPr="0001630F">
              <w:rPr>
                <w:color w:val="000000"/>
                <w:sz w:val="22"/>
                <w:szCs w:val="22"/>
              </w:rPr>
              <w:t>ktoré uvádza ZVO?</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617EE4" w:rsidRPr="007001F1" w:rsidTr="006A4BF8">
        <w:trPr>
          <w:trHeight w:val="682"/>
        </w:trPr>
        <w:tc>
          <w:tcPr>
            <w:tcW w:w="582" w:type="dxa"/>
            <w:shd w:val="clear" w:color="auto" w:fill="auto"/>
            <w:noWrap/>
            <w:vAlign w:val="center"/>
          </w:tcPr>
          <w:p w:rsidR="00617EE4" w:rsidRPr="007001F1" w:rsidRDefault="00D42BBA" w:rsidP="00617EE4">
            <w:pPr>
              <w:jc w:val="center"/>
              <w:rPr>
                <w:color w:val="000000"/>
              </w:rPr>
            </w:pPr>
            <w:r>
              <w:rPr>
                <w:color w:val="000000"/>
                <w:sz w:val="22"/>
                <w:szCs w:val="22"/>
              </w:rPr>
              <w:t>21</w:t>
            </w:r>
          </w:p>
        </w:tc>
        <w:tc>
          <w:tcPr>
            <w:tcW w:w="4820" w:type="dxa"/>
            <w:gridSpan w:val="2"/>
            <w:shd w:val="clear" w:color="auto" w:fill="auto"/>
            <w:vAlign w:val="center"/>
          </w:tcPr>
          <w:p w:rsidR="00617EE4" w:rsidRPr="0001630F" w:rsidRDefault="00617EE4" w:rsidP="00617EE4">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tcPr>
          <w:p w:rsidR="00617EE4" w:rsidRPr="007001F1" w:rsidRDefault="00617EE4" w:rsidP="00617EE4">
            <w:pPr>
              <w:jc w:val="center"/>
              <w:rPr>
                <w:b/>
                <w:bCs/>
                <w:color w:val="000000"/>
              </w:rPr>
            </w:pPr>
          </w:p>
        </w:tc>
        <w:tc>
          <w:tcPr>
            <w:tcW w:w="567" w:type="dxa"/>
            <w:shd w:val="clear" w:color="auto" w:fill="auto"/>
            <w:vAlign w:val="center"/>
          </w:tcPr>
          <w:p w:rsidR="00617EE4" w:rsidRPr="007001F1" w:rsidRDefault="00617EE4" w:rsidP="00617EE4">
            <w:pPr>
              <w:jc w:val="center"/>
              <w:rPr>
                <w:b/>
                <w:bCs/>
                <w:color w:val="000000"/>
              </w:rPr>
            </w:pPr>
          </w:p>
        </w:tc>
        <w:tc>
          <w:tcPr>
            <w:tcW w:w="850" w:type="dxa"/>
            <w:shd w:val="clear" w:color="auto" w:fill="auto"/>
            <w:vAlign w:val="center"/>
          </w:tcPr>
          <w:p w:rsidR="00617EE4" w:rsidRPr="007001F1" w:rsidRDefault="00617EE4" w:rsidP="00617EE4">
            <w:pPr>
              <w:jc w:val="center"/>
              <w:rPr>
                <w:b/>
                <w:bCs/>
                <w:color w:val="000000"/>
              </w:rPr>
            </w:pPr>
          </w:p>
        </w:tc>
        <w:tc>
          <w:tcPr>
            <w:tcW w:w="1701" w:type="dxa"/>
            <w:shd w:val="clear" w:color="auto" w:fill="auto"/>
            <w:vAlign w:val="center"/>
          </w:tcPr>
          <w:p w:rsidR="00617EE4" w:rsidRPr="007001F1" w:rsidRDefault="00617EE4" w:rsidP="00617EE4">
            <w:pPr>
              <w:jc w:val="center"/>
              <w:rPr>
                <w:b/>
                <w:bCs/>
                <w:color w:val="000000"/>
              </w:rPr>
            </w:pPr>
          </w:p>
        </w:tc>
      </w:tr>
      <w:tr w:rsidR="00617EE4" w:rsidRPr="007001F1" w:rsidTr="006A4BF8">
        <w:trPr>
          <w:trHeight w:val="635"/>
        </w:trPr>
        <w:tc>
          <w:tcPr>
            <w:tcW w:w="582" w:type="dxa"/>
            <w:shd w:val="clear" w:color="auto" w:fill="auto"/>
            <w:noWrap/>
            <w:vAlign w:val="center"/>
          </w:tcPr>
          <w:p w:rsidR="00617EE4" w:rsidRPr="007001F1" w:rsidRDefault="00865442" w:rsidP="00617EE4">
            <w:pPr>
              <w:jc w:val="center"/>
              <w:rPr>
                <w:color w:val="000000"/>
              </w:rPr>
            </w:pPr>
            <w:r w:rsidRPr="007001F1">
              <w:rPr>
                <w:color w:val="000000"/>
                <w:sz w:val="22"/>
                <w:szCs w:val="22"/>
              </w:rPr>
              <w:t>2</w:t>
            </w:r>
            <w:r w:rsidR="00D42BBA">
              <w:rPr>
                <w:color w:val="000000"/>
                <w:sz w:val="22"/>
                <w:szCs w:val="22"/>
              </w:rPr>
              <w:t>2</w:t>
            </w:r>
          </w:p>
        </w:tc>
        <w:tc>
          <w:tcPr>
            <w:tcW w:w="4820" w:type="dxa"/>
            <w:gridSpan w:val="2"/>
            <w:shd w:val="clear" w:color="auto" w:fill="auto"/>
            <w:vAlign w:val="center"/>
          </w:tcPr>
          <w:p w:rsidR="00617EE4" w:rsidRPr="007001F1" w:rsidRDefault="00617EE4" w:rsidP="00617EE4">
            <w:pPr>
              <w:jc w:val="both"/>
              <w:rPr>
                <w:color w:val="000000"/>
              </w:rPr>
            </w:pPr>
            <w:r w:rsidRPr="007001F1">
              <w:rPr>
                <w:color w:val="000000"/>
                <w:sz w:val="22"/>
                <w:szCs w:val="22"/>
              </w:rPr>
              <w:t>Vyhotovila komisia zápisnicu o vyhodnotení ponúk, ktorá spĺňa všetky náležitosti podľa §53 ods. 9 ZVO?</w:t>
            </w:r>
          </w:p>
        </w:tc>
        <w:tc>
          <w:tcPr>
            <w:tcW w:w="567" w:type="dxa"/>
            <w:shd w:val="clear" w:color="auto" w:fill="auto"/>
            <w:vAlign w:val="center"/>
          </w:tcPr>
          <w:p w:rsidR="00617EE4" w:rsidRPr="007001F1" w:rsidRDefault="00617EE4" w:rsidP="00617EE4">
            <w:pPr>
              <w:jc w:val="center"/>
              <w:rPr>
                <w:b/>
                <w:bCs/>
                <w:color w:val="000000"/>
              </w:rPr>
            </w:pPr>
          </w:p>
        </w:tc>
        <w:tc>
          <w:tcPr>
            <w:tcW w:w="567" w:type="dxa"/>
            <w:shd w:val="clear" w:color="auto" w:fill="auto"/>
            <w:vAlign w:val="center"/>
          </w:tcPr>
          <w:p w:rsidR="00617EE4" w:rsidRPr="007001F1" w:rsidRDefault="00617EE4" w:rsidP="00617EE4">
            <w:pPr>
              <w:jc w:val="center"/>
              <w:rPr>
                <w:b/>
                <w:bCs/>
                <w:color w:val="000000"/>
              </w:rPr>
            </w:pPr>
          </w:p>
        </w:tc>
        <w:tc>
          <w:tcPr>
            <w:tcW w:w="850" w:type="dxa"/>
            <w:shd w:val="clear" w:color="auto" w:fill="auto"/>
            <w:vAlign w:val="center"/>
          </w:tcPr>
          <w:p w:rsidR="00617EE4" w:rsidRPr="007001F1" w:rsidRDefault="00617EE4" w:rsidP="00617EE4">
            <w:pPr>
              <w:jc w:val="center"/>
              <w:rPr>
                <w:b/>
                <w:bCs/>
                <w:color w:val="000000"/>
              </w:rPr>
            </w:pPr>
          </w:p>
        </w:tc>
        <w:tc>
          <w:tcPr>
            <w:tcW w:w="1701" w:type="dxa"/>
            <w:shd w:val="clear" w:color="auto" w:fill="auto"/>
            <w:vAlign w:val="center"/>
          </w:tcPr>
          <w:p w:rsidR="00617EE4" w:rsidRPr="007001F1" w:rsidRDefault="00617EE4" w:rsidP="00617EE4">
            <w:pPr>
              <w:jc w:val="center"/>
              <w:rPr>
                <w:b/>
                <w:bCs/>
                <w:color w:val="000000"/>
              </w:rPr>
            </w:pPr>
          </w:p>
        </w:tc>
      </w:tr>
      <w:tr w:rsidR="00617EE4" w:rsidRPr="007001F1" w:rsidTr="006A4BF8">
        <w:trPr>
          <w:trHeight w:val="900"/>
        </w:trPr>
        <w:tc>
          <w:tcPr>
            <w:tcW w:w="582" w:type="dxa"/>
            <w:shd w:val="clear" w:color="auto" w:fill="auto"/>
            <w:noWrap/>
            <w:vAlign w:val="center"/>
          </w:tcPr>
          <w:p w:rsidR="00617EE4" w:rsidRPr="007001F1" w:rsidRDefault="00865442" w:rsidP="00617EE4">
            <w:pPr>
              <w:jc w:val="center"/>
              <w:rPr>
                <w:color w:val="000000"/>
              </w:rPr>
            </w:pPr>
            <w:r w:rsidRPr="007001F1">
              <w:rPr>
                <w:color w:val="000000"/>
                <w:sz w:val="22"/>
                <w:szCs w:val="22"/>
              </w:rPr>
              <w:t>2</w:t>
            </w:r>
            <w:r w:rsidR="00D42BBA">
              <w:rPr>
                <w:color w:val="000000"/>
                <w:sz w:val="22"/>
                <w:szCs w:val="22"/>
              </w:rPr>
              <w:t>3</w:t>
            </w:r>
          </w:p>
        </w:tc>
        <w:tc>
          <w:tcPr>
            <w:tcW w:w="4820" w:type="dxa"/>
            <w:gridSpan w:val="2"/>
            <w:shd w:val="clear" w:color="auto" w:fill="auto"/>
            <w:vAlign w:val="center"/>
          </w:tcPr>
          <w:p w:rsidR="00617EE4" w:rsidRPr="0096219B" w:rsidRDefault="00617EE4" w:rsidP="00617EE4">
            <w:pPr>
              <w:jc w:val="both"/>
              <w:rPr>
                <w:color w:val="000000"/>
              </w:rPr>
            </w:pPr>
            <w:r w:rsidRPr="007001F1">
              <w:rPr>
                <w:color w:val="000000"/>
                <w:sz w:val="22"/>
                <w:szCs w:val="22"/>
              </w:rPr>
              <w:t>Bolo postupované pri vyhodnocovaní ponúk podľa ostatných ustanovení § 53 ZVO a podľa kritérií uvedených vo výzve na predkladanie ponúk a v súťažných podkladoch a v súlade s §44 ZVO?</w:t>
            </w:r>
          </w:p>
        </w:tc>
        <w:tc>
          <w:tcPr>
            <w:tcW w:w="567" w:type="dxa"/>
            <w:shd w:val="clear" w:color="auto" w:fill="auto"/>
            <w:vAlign w:val="center"/>
          </w:tcPr>
          <w:p w:rsidR="00617EE4" w:rsidRPr="007001F1" w:rsidRDefault="00617EE4" w:rsidP="00617EE4">
            <w:pPr>
              <w:jc w:val="center"/>
              <w:rPr>
                <w:b/>
                <w:bCs/>
                <w:color w:val="000000"/>
              </w:rPr>
            </w:pPr>
          </w:p>
        </w:tc>
        <w:tc>
          <w:tcPr>
            <w:tcW w:w="567" w:type="dxa"/>
            <w:shd w:val="clear" w:color="auto" w:fill="auto"/>
            <w:vAlign w:val="center"/>
          </w:tcPr>
          <w:p w:rsidR="00617EE4" w:rsidRPr="0001630F" w:rsidRDefault="00617EE4" w:rsidP="00617EE4">
            <w:pPr>
              <w:jc w:val="center"/>
              <w:rPr>
                <w:b/>
                <w:bCs/>
                <w:color w:val="000000"/>
              </w:rPr>
            </w:pPr>
          </w:p>
        </w:tc>
        <w:tc>
          <w:tcPr>
            <w:tcW w:w="850" w:type="dxa"/>
            <w:shd w:val="clear" w:color="auto" w:fill="auto"/>
            <w:vAlign w:val="center"/>
          </w:tcPr>
          <w:p w:rsidR="00617EE4" w:rsidRPr="007001F1" w:rsidRDefault="00617EE4" w:rsidP="00617EE4">
            <w:pPr>
              <w:jc w:val="center"/>
              <w:rPr>
                <w:b/>
                <w:bCs/>
                <w:color w:val="000000"/>
              </w:rPr>
            </w:pPr>
          </w:p>
        </w:tc>
        <w:tc>
          <w:tcPr>
            <w:tcW w:w="1701" w:type="dxa"/>
            <w:shd w:val="clear" w:color="auto" w:fill="auto"/>
            <w:vAlign w:val="center"/>
          </w:tcPr>
          <w:p w:rsidR="00617EE4" w:rsidRPr="007001F1" w:rsidRDefault="00617EE4" w:rsidP="00617EE4">
            <w:pPr>
              <w:jc w:val="center"/>
              <w:rPr>
                <w:b/>
                <w:bCs/>
                <w:color w:val="000000"/>
              </w:rPr>
            </w:pPr>
          </w:p>
        </w:tc>
      </w:tr>
      <w:tr w:rsidR="001638C0" w:rsidRPr="007001F1" w:rsidTr="006A4BF8">
        <w:trPr>
          <w:trHeight w:val="900"/>
        </w:trPr>
        <w:tc>
          <w:tcPr>
            <w:tcW w:w="582" w:type="dxa"/>
            <w:shd w:val="clear" w:color="auto" w:fill="auto"/>
            <w:noWrap/>
            <w:vAlign w:val="center"/>
          </w:tcPr>
          <w:p w:rsidR="001638C0" w:rsidRPr="007001F1" w:rsidRDefault="001638C0" w:rsidP="00617EE4">
            <w:pPr>
              <w:jc w:val="center"/>
              <w:rPr>
                <w:color w:val="000000"/>
              </w:rPr>
            </w:pPr>
            <w:r>
              <w:rPr>
                <w:color w:val="000000"/>
                <w:sz w:val="22"/>
                <w:szCs w:val="22"/>
              </w:rPr>
              <w:t>24</w:t>
            </w:r>
          </w:p>
        </w:tc>
        <w:tc>
          <w:tcPr>
            <w:tcW w:w="4820" w:type="dxa"/>
            <w:gridSpan w:val="2"/>
            <w:shd w:val="clear" w:color="auto" w:fill="auto"/>
            <w:vAlign w:val="center"/>
          </w:tcPr>
          <w:p w:rsidR="001638C0" w:rsidRPr="007001F1" w:rsidRDefault="001638C0" w:rsidP="00617EE4">
            <w:pPr>
              <w:jc w:val="both"/>
              <w:rPr>
                <w:color w:val="000000"/>
              </w:rPr>
            </w:pPr>
            <w:r>
              <w:rPr>
                <w:color w:val="000000"/>
                <w:sz w:val="22"/>
                <w:szCs w:val="22"/>
              </w:rPr>
              <w:t>Ak verejný obstarávateľ stanovil povinnosť použiť v procese verejného obstarávania elektronickú aukciu, postupoval v súlade § 54 ZVO?</w:t>
            </w:r>
          </w:p>
        </w:tc>
        <w:tc>
          <w:tcPr>
            <w:tcW w:w="567" w:type="dxa"/>
            <w:shd w:val="clear" w:color="auto" w:fill="auto"/>
            <w:vAlign w:val="center"/>
          </w:tcPr>
          <w:p w:rsidR="001638C0" w:rsidRPr="007001F1" w:rsidRDefault="001638C0" w:rsidP="00617EE4">
            <w:pPr>
              <w:jc w:val="center"/>
              <w:rPr>
                <w:b/>
                <w:bCs/>
                <w:color w:val="000000"/>
              </w:rPr>
            </w:pPr>
          </w:p>
        </w:tc>
        <w:tc>
          <w:tcPr>
            <w:tcW w:w="567" w:type="dxa"/>
            <w:shd w:val="clear" w:color="auto" w:fill="auto"/>
            <w:vAlign w:val="center"/>
          </w:tcPr>
          <w:p w:rsidR="001638C0" w:rsidRPr="0001630F" w:rsidRDefault="001638C0" w:rsidP="00617EE4">
            <w:pPr>
              <w:jc w:val="center"/>
              <w:rPr>
                <w:b/>
                <w:bCs/>
                <w:color w:val="000000"/>
              </w:rPr>
            </w:pPr>
          </w:p>
        </w:tc>
        <w:tc>
          <w:tcPr>
            <w:tcW w:w="850" w:type="dxa"/>
            <w:shd w:val="clear" w:color="auto" w:fill="auto"/>
            <w:vAlign w:val="center"/>
          </w:tcPr>
          <w:p w:rsidR="001638C0" w:rsidRPr="007001F1" w:rsidRDefault="001638C0" w:rsidP="00617EE4">
            <w:pPr>
              <w:jc w:val="center"/>
              <w:rPr>
                <w:b/>
                <w:bCs/>
                <w:color w:val="000000"/>
              </w:rPr>
            </w:pPr>
          </w:p>
        </w:tc>
        <w:tc>
          <w:tcPr>
            <w:tcW w:w="1701" w:type="dxa"/>
            <w:shd w:val="clear" w:color="auto" w:fill="auto"/>
            <w:vAlign w:val="center"/>
          </w:tcPr>
          <w:p w:rsidR="001638C0" w:rsidRPr="007001F1" w:rsidRDefault="001638C0" w:rsidP="00617EE4">
            <w:pPr>
              <w:jc w:val="center"/>
              <w:rPr>
                <w:b/>
                <w:bCs/>
                <w:color w:val="000000"/>
              </w:rPr>
            </w:pPr>
          </w:p>
        </w:tc>
      </w:tr>
      <w:tr w:rsidR="00A42DBF" w:rsidRPr="007001F1" w:rsidTr="00312388">
        <w:trPr>
          <w:trHeight w:val="676"/>
        </w:trPr>
        <w:tc>
          <w:tcPr>
            <w:tcW w:w="582" w:type="dxa"/>
            <w:vMerge w:val="restart"/>
            <w:shd w:val="clear" w:color="auto" w:fill="auto"/>
            <w:noWrap/>
            <w:vAlign w:val="center"/>
          </w:tcPr>
          <w:p w:rsidR="00A42DBF" w:rsidRPr="007001F1" w:rsidRDefault="00A42DBF" w:rsidP="00617EE4">
            <w:pPr>
              <w:jc w:val="center"/>
              <w:rPr>
                <w:color w:val="000000"/>
              </w:rPr>
            </w:pPr>
            <w:r w:rsidRPr="007001F1">
              <w:rPr>
                <w:color w:val="000000"/>
                <w:sz w:val="22"/>
                <w:szCs w:val="22"/>
              </w:rPr>
              <w:t>2</w:t>
            </w:r>
            <w:r w:rsidR="008C3C13">
              <w:rPr>
                <w:color w:val="000000"/>
                <w:sz w:val="22"/>
                <w:szCs w:val="22"/>
              </w:rPr>
              <w:t>5</w:t>
            </w: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 xml:space="preserve">a) Ak nedošlo k predloženiu dokladov preukazujúcich splnenie </w:t>
            </w:r>
            <w:r w:rsidRPr="0001630F">
              <w:rPr>
                <w:color w:val="000000"/>
                <w:sz w:val="22"/>
                <w:szCs w:val="22"/>
              </w:rPr>
              <w:t>podmienok účasti skôr, postupoval verejný obstarávat</w:t>
            </w:r>
            <w:r w:rsidR="00B109E8" w:rsidRPr="007001F1">
              <w:rPr>
                <w:color w:val="000000"/>
                <w:sz w:val="22"/>
                <w:szCs w:val="22"/>
              </w:rPr>
              <w:t xml:space="preserve">eľ v súlade s § 55 ods. 1 ZVO? </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6A4BF8">
        <w:trPr>
          <w:trHeight w:val="1350"/>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b)</w:t>
            </w:r>
            <w:r w:rsidRPr="0001630F">
              <w:rPr>
                <w:color w:val="000000"/>
                <w:sz w:val="22"/>
                <w:szCs w:val="22"/>
              </w:rPr>
              <w:t xml:space="preserve"> Oznámil verejný obstarávateľ písomne  všetkým uchádzačom, ktorých ponuky sa vyhodnocovali, výsledok vyhodnotenia ponúk, vrátane poradia uchádzačov a uverejnil túto informáciu súčasne v profil</w:t>
            </w:r>
            <w:r w:rsidR="00B109E8" w:rsidRPr="007001F1">
              <w:rPr>
                <w:color w:val="000000"/>
                <w:sz w:val="22"/>
                <w:szCs w:val="22"/>
              </w:rPr>
              <w:t>e, a to v súlade s § 55 ods. 2?</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6A4BF8">
        <w:trPr>
          <w:trHeight w:val="1350"/>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c) Oznámil verejný obstarávateľ  neúspešnému uchádzačovi, že neuspel a dôvody neprijatia jeho ponuky, pričom v oznámení uviedol identifikáciu úspešného uchádzača alebo uchádzačov, informáciu</w:t>
            </w:r>
            <w:r w:rsidRPr="0001630F">
              <w:rPr>
                <w:color w:val="000000"/>
                <w:sz w:val="22"/>
                <w:szCs w:val="22"/>
              </w:rPr>
              <w:t xml:space="preserve"> o charakteristikách a výhodách prijatej ponuky alebo ponúk a lehotu, v</w:t>
            </w:r>
            <w:r w:rsidRPr="007001F1">
              <w:rPr>
                <w:color w:val="000000"/>
                <w:sz w:val="22"/>
                <w:szCs w:val="22"/>
              </w:rPr>
              <w:t xml:space="preserve"> ktorej môže byť doručená námietka?</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617EE4" w:rsidRPr="007001F1" w:rsidTr="00312388">
        <w:trPr>
          <w:trHeight w:val="480"/>
        </w:trPr>
        <w:tc>
          <w:tcPr>
            <w:tcW w:w="582" w:type="dxa"/>
            <w:shd w:val="clear" w:color="auto" w:fill="auto"/>
            <w:noWrap/>
            <w:vAlign w:val="center"/>
          </w:tcPr>
          <w:p w:rsidR="00617EE4" w:rsidRPr="007001F1" w:rsidRDefault="00865442" w:rsidP="00617EE4">
            <w:pPr>
              <w:jc w:val="center"/>
              <w:rPr>
                <w:color w:val="000000"/>
              </w:rPr>
            </w:pPr>
            <w:r w:rsidRPr="007001F1">
              <w:rPr>
                <w:color w:val="000000"/>
                <w:sz w:val="22"/>
                <w:szCs w:val="22"/>
              </w:rPr>
              <w:t>2</w:t>
            </w:r>
            <w:r w:rsidR="008C3C13">
              <w:rPr>
                <w:color w:val="000000"/>
                <w:sz w:val="22"/>
                <w:szCs w:val="22"/>
              </w:rPr>
              <w:t>6</w:t>
            </w:r>
          </w:p>
        </w:tc>
        <w:tc>
          <w:tcPr>
            <w:tcW w:w="4820" w:type="dxa"/>
            <w:gridSpan w:val="2"/>
            <w:shd w:val="clear" w:color="auto" w:fill="auto"/>
            <w:vAlign w:val="center"/>
          </w:tcPr>
          <w:p w:rsidR="00B109E8" w:rsidRPr="007001F1" w:rsidRDefault="00617EE4" w:rsidP="00617EE4">
            <w:pPr>
              <w:jc w:val="both"/>
              <w:rPr>
                <w:color w:val="000000"/>
              </w:rPr>
            </w:pPr>
            <w:r w:rsidRPr="007001F1">
              <w:rPr>
                <w:color w:val="000000"/>
                <w:sz w:val="22"/>
                <w:szCs w:val="22"/>
              </w:rPr>
              <w:t>Bolo pri uzavretí zmluvy postupované v súlade s ustanoveniami § 56?</w:t>
            </w:r>
          </w:p>
        </w:tc>
        <w:tc>
          <w:tcPr>
            <w:tcW w:w="567" w:type="dxa"/>
            <w:shd w:val="clear" w:color="auto" w:fill="auto"/>
            <w:vAlign w:val="center"/>
          </w:tcPr>
          <w:p w:rsidR="00617EE4" w:rsidRPr="007001F1" w:rsidRDefault="00617EE4" w:rsidP="00617EE4">
            <w:pPr>
              <w:jc w:val="center"/>
              <w:rPr>
                <w:b/>
                <w:bCs/>
                <w:color w:val="000000"/>
              </w:rPr>
            </w:pPr>
          </w:p>
        </w:tc>
        <w:tc>
          <w:tcPr>
            <w:tcW w:w="567" w:type="dxa"/>
            <w:shd w:val="clear" w:color="auto" w:fill="auto"/>
            <w:vAlign w:val="center"/>
          </w:tcPr>
          <w:p w:rsidR="00617EE4" w:rsidRPr="007001F1" w:rsidRDefault="00617EE4" w:rsidP="00617EE4">
            <w:pPr>
              <w:jc w:val="center"/>
              <w:rPr>
                <w:b/>
                <w:bCs/>
                <w:color w:val="000000"/>
              </w:rPr>
            </w:pPr>
          </w:p>
        </w:tc>
        <w:tc>
          <w:tcPr>
            <w:tcW w:w="850" w:type="dxa"/>
            <w:shd w:val="clear" w:color="auto" w:fill="auto"/>
            <w:vAlign w:val="center"/>
          </w:tcPr>
          <w:p w:rsidR="00617EE4" w:rsidRPr="007001F1" w:rsidRDefault="00617EE4" w:rsidP="00617EE4">
            <w:pPr>
              <w:jc w:val="center"/>
              <w:rPr>
                <w:b/>
                <w:bCs/>
                <w:color w:val="000000"/>
              </w:rPr>
            </w:pPr>
          </w:p>
        </w:tc>
        <w:tc>
          <w:tcPr>
            <w:tcW w:w="1701" w:type="dxa"/>
            <w:shd w:val="clear" w:color="auto" w:fill="auto"/>
            <w:vAlign w:val="center"/>
          </w:tcPr>
          <w:p w:rsidR="00617EE4" w:rsidRPr="007001F1" w:rsidRDefault="00617EE4" w:rsidP="00617EE4">
            <w:pPr>
              <w:jc w:val="center"/>
              <w:rPr>
                <w:b/>
                <w:bCs/>
                <w:color w:val="000000"/>
              </w:rPr>
            </w:pPr>
          </w:p>
        </w:tc>
      </w:tr>
      <w:tr w:rsidR="00617EE4" w:rsidRPr="007001F1" w:rsidTr="006A4BF8">
        <w:trPr>
          <w:trHeight w:val="1225"/>
        </w:trPr>
        <w:tc>
          <w:tcPr>
            <w:tcW w:w="582" w:type="dxa"/>
            <w:shd w:val="clear" w:color="auto" w:fill="auto"/>
            <w:noWrap/>
            <w:vAlign w:val="center"/>
            <w:hideMark/>
          </w:tcPr>
          <w:p w:rsidR="00617EE4" w:rsidRPr="007001F1" w:rsidRDefault="00865442" w:rsidP="00617EE4">
            <w:pPr>
              <w:jc w:val="center"/>
              <w:rPr>
                <w:color w:val="000000"/>
              </w:rPr>
            </w:pPr>
            <w:r w:rsidRPr="007001F1">
              <w:rPr>
                <w:color w:val="000000"/>
                <w:sz w:val="22"/>
                <w:szCs w:val="22"/>
              </w:rPr>
              <w:lastRenderedPageBreak/>
              <w:t>2</w:t>
            </w:r>
            <w:r w:rsidR="008C3C13">
              <w:rPr>
                <w:color w:val="000000"/>
                <w:sz w:val="22"/>
                <w:szCs w:val="22"/>
              </w:rPr>
              <w:t>7</w:t>
            </w:r>
          </w:p>
        </w:tc>
        <w:tc>
          <w:tcPr>
            <w:tcW w:w="4820" w:type="dxa"/>
            <w:gridSpan w:val="2"/>
            <w:shd w:val="clear" w:color="auto" w:fill="auto"/>
            <w:vAlign w:val="center"/>
            <w:hideMark/>
          </w:tcPr>
          <w:p w:rsidR="00617EE4" w:rsidRPr="007001F1" w:rsidRDefault="00617EE4" w:rsidP="00E8071D">
            <w:pPr>
              <w:jc w:val="both"/>
            </w:pPr>
            <w:r w:rsidRPr="007001F1">
              <w:rPr>
                <w:sz w:val="22"/>
                <w:szCs w:val="22"/>
              </w:rPr>
              <w:t xml:space="preserve">Zaslal verejný obstarávateľ </w:t>
            </w:r>
            <w:r w:rsidR="00E8071D">
              <w:rPr>
                <w:sz w:val="22"/>
                <w:szCs w:val="22"/>
              </w:rPr>
              <w:t>oznámenie</w:t>
            </w:r>
            <w:r w:rsidR="00E8071D" w:rsidRPr="007001F1">
              <w:rPr>
                <w:sz w:val="22"/>
                <w:szCs w:val="22"/>
              </w:rPr>
              <w:t xml:space="preserve"> </w:t>
            </w:r>
            <w:r w:rsidRPr="007001F1">
              <w:rPr>
                <w:sz w:val="22"/>
                <w:szCs w:val="22"/>
              </w:rPr>
              <w:t>o výsledku verejného obstarávania Úradu pre verejné obstarávanie v lehotách uvedených v § 11</w:t>
            </w:r>
            <w:r w:rsidR="00E8071D">
              <w:rPr>
                <w:sz w:val="22"/>
                <w:szCs w:val="22"/>
              </w:rPr>
              <w:t>6</w:t>
            </w:r>
            <w:r w:rsidRPr="007001F1">
              <w:rPr>
                <w:sz w:val="22"/>
                <w:szCs w:val="22"/>
              </w:rPr>
              <w:t xml:space="preserve"> ods. 2 ZVO?</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r>
      <w:tr w:rsidR="00A42DBF" w:rsidRPr="007001F1" w:rsidTr="00312388">
        <w:trPr>
          <w:trHeight w:val="534"/>
        </w:trPr>
        <w:tc>
          <w:tcPr>
            <w:tcW w:w="582" w:type="dxa"/>
            <w:vMerge w:val="restart"/>
            <w:shd w:val="clear" w:color="auto" w:fill="auto"/>
            <w:noWrap/>
            <w:vAlign w:val="center"/>
          </w:tcPr>
          <w:p w:rsidR="00A42DBF" w:rsidRPr="007001F1" w:rsidRDefault="00A42DBF" w:rsidP="00617EE4">
            <w:pPr>
              <w:jc w:val="center"/>
              <w:rPr>
                <w:color w:val="000000"/>
              </w:rPr>
            </w:pPr>
            <w:r w:rsidRPr="007001F1">
              <w:rPr>
                <w:color w:val="000000"/>
                <w:sz w:val="22"/>
                <w:szCs w:val="22"/>
              </w:rPr>
              <w:t>2</w:t>
            </w:r>
            <w:r w:rsidR="008C3C13">
              <w:rPr>
                <w:color w:val="000000"/>
                <w:sz w:val="22"/>
                <w:szCs w:val="22"/>
              </w:rPr>
              <w:t>8</w:t>
            </w:r>
          </w:p>
        </w:tc>
        <w:tc>
          <w:tcPr>
            <w:tcW w:w="4820" w:type="dxa"/>
            <w:gridSpan w:val="2"/>
            <w:shd w:val="clear" w:color="auto" w:fill="auto"/>
            <w:vAlign w:val="center"/>
          </w:tcPr>
          <w:p w:rsidR="00A42DBF" w:rsidRPr="007001F1" w:rsidRDefault="00A42DBF" w:rsidP="003D0B90">
            <w:pPr>
              <w:jc w:val="both"/>
            </w:pPr>
            <w:r w:rsidRPr="007001F1">
              <w:rPr>
                <w:sz w:val="22"/>
                <w:szCs w:val="22"/>
              </w:rPr>
              <w:t>a)Je úspešný uchádzač zapísaný v registri partnerov verejného sektora</w:t>
            </w:r>
            <w:r w:rsidR="003D0B90">
              <w:rPr>
                <w:sz w:val="22"/>
                <w:szCs w:val="22"/>
              </w:rPr>
              <w:t xml:space="preserve"> (ak sú naplnené podmienky povinnosti zápisu do registra partnerov verejného sektora podľa zákona č. 315/2016 Z. z. </w:t>
            </w:r>
            <w:r w:rsidR="003D0B90" w:rsidRPr="003D0B90">
              <w:rPr>
                <w:sz w:val="22"/>
                <w:szCs w:val="22"/>
              </w:rPr>
              <w:t>o registri partnerov verejného sektora a o zmene a doplnení niektorých zákonov</w:t>
            </w:r>
            <w:r w:rsidR="001F1456">
              <w:rPr>
                <w:sz w:val="22"/>
                <w:szCs w:val="22"/>
              </w:rPr>
              <w:t>)</w:t>
            </w:r>
            <w:r w:rsidRPr="007001F1">
              <w:rPr>
                <w:sz w:val="22"/>
                <w:szCs w:val="22"/>
              </w:rPr>
              <w:t>?</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6A4BF8">
        <w:trPr>
          <w:trHeight w:val="1105"/>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A42DBF" w:rsidRPr="007001F1" w:rsidDel="00A42DBF" w:rsidRDefault="00A42DBF" w:rsidP="00B109E8">
            <w:pPr>
              <w:jc w:val="both"/>
            </w:pPr>
            <w:r w:rsidRPr="007001F1">
              <w:rPr>
                <w:sz w:val="22"/>
                <w:szCs w:val="22"/>
              </w:rPr>
              <w:t xml:space="preserve">b) Sú subdodávatelia úspešného uchádzača, ktorí majú povinnosť zapisovať sa do registra partnerov verejného sektora, zapísaní v registri </w:t>
            </w:r>
            <w:r w:rsidR="00B109E8" w:rsidRPr="0001630F">
              <w:rPr>
                <w:sz w:val="22"/>
                <w:szCs w:val="22"/>
              </w:rPr>
              <w:t>partnerov verejného sektora</w:t>
            </w:r>
            <w:r w:rsidR="008F5BD7">
              <w:rPr>
                <w:sz w:val="22"/>
                <w:szCs w:val="22"/>
              </w:rPr>
              <w:t xml:space="preserve"> (ak relevantné)</w:t>
            </w:r>
            <w:r w:rsidR="00B109E8" w:rsidRPr="0001630F">
              <w:rPr>
                <w:sz w:val="22"/>
                <w:szCs w:val="22"/>
              </w:rPr>
              <w:t>?   </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124941" w:rsidRPr="007001F1" w:rsidTr="00124941">
        <w:trPr>
          <w:trHeight w:val="695"/>
        </w:trPr>
        <w:tc>
          <w:tcPr>
            <w:tcW w:w="582" w:type="dxa"/>
            <w:vMerge w:val="restart"/>
            <w:shd w:val="clear" w:color="auto" w:fill="auto"/>
            <w:noWrap/>
            <w:vAlign w:val="center"/>
            <w:hideMark/>
          </w:tcPr>
          <w:p w:rsidR="00124941" w:rsidRPr="007001F1" w:rsidRDefault="00124941" w:rsidP="00617EE4">
            <w:pPr>
              <w:jc w:val="center"/>
              <w:rPr>
                <w:color w:val="000000"/>
              </w:rPr>
            </w:pPr>
            <w:r w:rsidRPr="007001F1">
              <w:rPr>
                <w:color w:val="000000"/>
                <w:sz w:val="22"/>
                <w:szCs w:val="22"/>
              </w:rPr>
              <w:t>2</w:t>
            </w:r>
            <w:r w:rsidR="008C3C13">
              <w:rPr>
                <w:color w:val="000000"/>
                <w:sz w:val="22"/>
                <w:szCs w:val="22"/>
              </w:rPr>
              <w:t>9</w:t>
            </w:r>
          </w:p>
        </w:tc>
        <w:tc>
          <w:tcPr>
            <w:tcW w:w="4820" w:type="dxa"/>
            <w:gridSpan w:val="2"/>
            <w:shd w:val="clear" w:color="auto" w:fill="auto"/>
            <w:vAlign w:val="center"/>
            <w:hideMark/>
          </w:tcPr>
          <w:p w:rsidR="00124941" w:rsidRPr="007001F1" w:rsidRDefault="00124941" w:rsidP="00313EA1">
            <w:pPr>
              <w:jc w:val="both"/>
            </w:pPr>
            <w:r w:rsidRPr="007001F1">
              <w:rPr>
                <w:sz w:val="22"/>
                <w:szCs w:val="22"/>
              </w:rPr>
              <w:t>a) Je zmluva uzavretá v súlade so súťažnými podkladmi (výzvou) a ponukou p</w:t>
            </w:r>
            <w:r w:rsidR="00B109E8" w:rsidRPr="0001630F">
              <w:rPr>
                <w:sz w:val="22"/>
                <w:szCs w:val="22"/>
              </w:rPr>
              <w:t>redloženou úspešným uchádzačom?</w:t>
            </w:r>
          </w:p>
        </w:tc>
        <w:tc>
          <w:tcPr>
            <w:tcW w:w="567" w:type="dxa"/>
            <w:shd w:val="clear" w:color="auto" w:fill="auto"/>
            <w:vAlign w:val="center"/>
            <w:hideMark/>
          </w:tcPr>
          <w:p w:rsidR="00124941" w:rsidRPr="0096219B" w:rsidRDefault="00124941"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124941" w:rsidRPr="0096219B" w:rsidRDefault="00124941"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124941" w:rsidRPr="007001F1" w:rsidRDefault="00124941"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124941" w:rsidRPr="007001F1" w:rsidRDefault="00124941" w:rsidP="00617EE4">
            <w:pPr>
              <w:jc w:val="center"/>
              <w:rPr>
                <w:b/>
                <w:bCs/>
                <w:color w:val="000000"/>
              </w:rPr>
            </w:pPr>
            <w:r w:rsidRPr="007001F1">
              <w:rPr>
                <w:b/>
                <w:bCs/>
                <w:color w:val="000000"/>
                <w:sz w:val="22"/>
                <w:szCs w:val="22"/>
              </w:rPr>
              <w:t> </w:t>
            </w:r>
          </w:p>
        </w:tc>
      </w:tr>
      <w:tr w:rsidR="00124941" w:rsidRPr="007001F1" w:rsidTr="00312388">
        <w:trPr>
          <w:trHeight w:val="440"/>
        </w:trPr>
        <w:tc>
          <w:tcPr>
            <w:tcW w:w="582" w:type="dxa"/>
            <w:vMerge/>
            <w:shd w:val="clear" w:color="auto" w:fill="auto"/>
            <w:noWrap/>
            <w:vAlign w:val="center"/>
          </w:tcPr>
          <w:p w:rsidR="00124941" w:rsidRPr="007001F1" w:rsidRDefault="00124941" w:rsidP="00617EE4">
            <w:pPr>
              <w:jc w:val="center"/>
              <w:rPr>
                <w:color w:val="000000"/>
              </w:rPr>
            </w:pPr>
          </w:p>
        </w:tc>
        <w:tc>
          <w:tcPr>
            <w:tcW w:w="4820" w:type="dxa"/>
            <w:gridSpan w:val="2"/>
            <w:shd w:val="clear" w:color="auto" w:fill="auto"/>
            <w:vAlign w:val="center"/>
          </w:tcPr>
          <w:p w:rsidR="00124941" w:rsidRPr="0001630F" w:rsidRDefault="00124941" w:rsidP="00617EE4">
            <w:pPr>
              <w:jc w:val="both"/>
            </w:pPr>
            <w:r w:rsidRPr="007001F1">
              <w:rPr>
                <w:sz w:val="22"/>
                <w:szCs w:val="22"/>
              </w:rPr>
              <w:t>b) Splnil si verejný obstarávateľ povinnosti stanovené v § 64 ods. 1 písm. b) a c) ZVO?</w:t>
            </w:r>
          </w:p>
        </w:tc>
        <w:tc>
          <w:tcPr>
            <w:tcW w:w="567" w:type="dxa"/>
            <w:shd w:val="clear" w:color="auto" w:fill="auto"/>
            <w:vAlign w:val="center"/>
          </w:tcPr>
          <w:p w:rsidR="00124941" w:rsidRPr="007001F1" w:rsidRDefault="00124941" w:rsidP="00617EE4">
            <w:pPr>
              <w:jc w:val="center"/>
              <w:rPr>
                <w:b/>
                <w:bCs/>
                <w:color w:val="000000"/>
              </w:rPr>
            </w:pPr>
          </w:p>
        </w:tc>
        <w:tc>
          <w:tcPr>
            <w:tcW w:w="567" w:type="dxa"/>
            <w:shd w:val="clear" w:color="auto" w:fill="auto"/>
            <w:vAlign w:val="center"/>
          </w:tcPr>
          <w:p w:rsidR="00124941" w:rsidRPr="007001F1" w:rsidRDefault="00124941" w:rsidP="00617EE4">
            <w:pPr>
              <w:jc w:val="center"/>
              <w:rPr>
                <w:b/>
                <w:bCs/>
                <w:color w:val="000000"/>
              </w:rPr>
            </w:pPr>
          </w:p>
        </w:tc>
        <w:tc>
          <w:tcPr>
            <w:tcW w:w="850" w:type="dxa"/>
            <w:shd w:val="clear" w:color="auto" w:fill="auto"/>
            <w:vAlign w:val="center"/>
          </w:tcPr>
          <w:p w:rsidR="00124941" w:rsidRPr="007001F1" w:rsidRDefault="00124941" w:rsidP="00617EE4">
            <w:pPr>
              <w:jc w:val="center"/>
              <w:rPr>
                <w:b/>
                <w:bCs/>
                <w:color w:val="000000"/>
              </w:rPr>
            </w:pPr>
          </w:p>
        </w:tc>
        <w:tc>
          <w:tcPr>
            <w:tcW w:w="1701" w:type="dxa"/>
            <w:shd w:val="clear" w:color="auto" w:fill="auto"/>
            <w:vAlign w:val="center"/>
          </w:tcPr>
          <w:p w:rsidR="00124941" w:rsidRPr="007001F1" w:rsidRDefault="00124941" w:rsidP="00617EE4">
            <w:pPr>
              <w:jc w:val="center"/>
              <w:rPr>
                <w:b/>
                <w:bCs/>
                <w:color w:val="000000"/>
              </w:rPr>
            </w:pPr>
          </w:p>
        </w:tc>
      </w:tr>
      <w:tr w:rsidR="00124941" w:rsidRPr="007001F1" w:rsidTr="00124941">
        <w:trPr>
          <w:trHeight w:val="345"/>
        </w:trPr>
        <w:tc>
          <w:tcPr>
            <w:tcW w:w="582" w:type="dxa"/>
            <w:vMerge/>
            <w:shd w:val="clear" w:color="auto" w:fill="auto"/>
            <w:noWrap/>
            <w:vAlign w:val="center"/>
          </w:tcPr>
          <w:p w:rsidR="00124941" w:rsidRPr="007001F1" w:rsidRDefault="00124941" w:rsidP="00617EE4">
            <w:pPr>
              <w:jc w:val="center"/>
              <w:rPr>
                <w:color w:val="000000"/>
              </w:rPr>
            </w:pPr>
          </w:p>
        </w:tc>
        <w:tc>
          <w:tcPr>
            <w:tcW w:w="4820" w:type="dxa"/>
            <w:gridSpan w:val="2"/>
            <w:shd w:val="clear" w:color="auto" w:fill="auto"/>
            <w:vAlign w:val="center"/>
          </w:tcPr>
          <w:p w:rsidR="00124941" w:rsidRPr="0001630F" w:rsidRDefault="00124941" w:rsidP="00617EE4">
            <w:pPr>
              <w:jc w:val="both"/>
            </w:pPr>
            <w:r w:rsidRPr="007001F1">
              <w:rPr>
                <w:sz w:val="22"/>
                <w:szCs w:val="22"/>
              </w:rPr>
              <w:t>c) Je zmluva podpísaná oprávnenými osobami?</w:t>
            </w:r>
          </w:p>
        </w:tc>
        <w:tc>
          <w:tcPr>
            <w:tcW w:w="567" w:type="dxa"/>
            <w:shd w:val="clear" w:color="auto" w:fill="auto"/>
            <w:vAlign w:val="center"/>
          </w:tcPr>
          <w:p w:rsidR="00124941" w:rsidRPr="007001F1" w:rsidRDefault="00124941" w:rsidP="00617EE4">
            <w:pPr>
              <w:jc w:val="center"/>
              <w:rPr>
                <w:b/>
                <w:bCs/>
                <w:color w:val="000000"/>
              </w:rPr>
            </w:pPr>
          </w:p>
        </w:tc>
        <w:tc>
          <w:tcPr>
            <w:tcW w:w="567" w:type="dxa"/>
            <w:shd w:val="clear" w:color="auto" w:fill="auto"/>
            <w:vAlign w:val="center"/>
          </w:tcPr>
          <w:p w:rsidR="00124941" w:rsidRPr="007001F1" w:rsidRDefault="00124941" w:rsidP="00617EE4">
            <w:pPr>
              <w:jc w:val="center"/>
              <w:rPr>
                <w:b/>
                <w:bCs/>
                <w:color w:val="000000"/>
              </w:rPr>
            </w:pPr>
          </w:p>
        </w:tc>
        <w:tc>
          <w:tcPr>
            <w:tcW w:w="850" w:type="dxa"/>
            <w:shd w:val="clear" w:color="auto" w:fill="auto"/>
            <w:vAlign w:val="center"/>
          </w:tcPr>
          <w:p w:rsidR="00124941" w:rsidRPr="007001F1" w:rsidRDefault="00124941" w:rsidP="00617EE4">
            <w:pPr>
              <w:jc w:val="center"/>
              <w:rPr>
                <w:b/>
                <w:bCs/>
                <w:color w:val="000000"/>
              </w:rPr>
            </w:pPr>
          </w:p>
        </w:tc>
        <w:tc>
          <w:tcPr>
            <w:tcW w:w="1701" w:type="dxa"/>
            <w:shd w:val="clear" w:color="auto" w:fill="auto"/>
            <w:vAlign w:val="center"/>
          </w:tcPr>
          <w:p w:rsidR="00124941" w:rsidRPr="007001F1" w:rsidRDefault="00124941" w:rsidP="00617EE4">
            <w:pPr>
              <w:jc w:val="center"/>
              <w:rPr>
                <w:b/>
                <w:bCs/>
                <w:color w:val="000000"/>
              </w:rPr>
            </w:pPr>
          </w:p>
        </w:tc>
      </w:tr>
      <w:tr w:rsidR="00124941" w:rsidRPr="007001F1" w:rsidTr="006A4BF8">
        <w:trPr>
          <w:trHeight w:val="345"/>
        </w:trPr>
        <w:tc>
          <w:tcPr>
            <w:tcW w:w="582" w:type="dxa"/>
            <w:vMerge/>
            <w:shd w:val="clear" w:color="auto" w:fill="auto"/>
            <w:noWrap/>
            <w:vAlign w:val="center"/>
          </w:tcPr>
          <w:p w:rsidR="00124941" w:rsidRPr="007001F1" w:rsidRDefault="00124941" w:rsidP="00617EE4">
            <w:pPr>
              <w:jc w:val="center"/>
              <w:rPr>
                <w:color w:val="000000"/>
              </w:rPr>
            </w:pPr>
          </w:p>
        </w:tc>
        <w:tc>
          <w:tcPr>
            <w:tcW w:w="4820" w:type="dxa"/>
            <w:gridSpan w:val="2"/>
            <w:shd w:val="clear" w:color="auto" w:fill="auto"/>
            <w:vAlign w:val="center"/>
          </w:tcPr>
          <w:p w:rsidR="00124941" w:rsidRPr="0001630F" w:rsidRDefault="00124941" w:rsidP="00617EE4">
            <w:pPr>
              <w:jc w:val="both"/>
            </w:pPr>
            <w:r w:rsidRPr="007001F1">
              <w:rPr>
                <w:sz w:val="22"/>
                <w:szCs w:val="22"/>
              </w:rPr>
              <w:t>d) Je výsledná zmluva zverejnená v súlade so zákonom o slobodnom prístupe k informáciám?</w:t>
            </w:r>
          </w:p>
        </w:tc>
        <w:tc>
          <w:tcPr>
            <w:tcW w:w="567" w:type="dxa"/>
            <w:shd w:val="clear" w:color="auto" w:fill="auto"/>
            <w:vAlign w:val="center"/>
          </w:tcPr>
          <w:p w:rsidR="00124941" w:rsidRPr="007001F1" w:rsidRDefault="00124941" w:rsidP="00617EE4">
            <w:pPr>
              <w:jc w:val="center"/>
              <w:rPr>
                <w:b/>
                <w:bCs/>
                <w:color w:val="000000"/>
              </w:rPr>
            </w:pPr>
          </w:p>
        </w:tc>
        <w:tc>
          <w:tcPr>
            <w:tcW w:w="567" w:type="dxa"/>
            <w:shd w:val="clear" w:color="auto" w:fill="auto"/>
            <w:vAlign w:val="center"/>
          </w:tcPr>
          <w:p w:rsidR="00124941" w:rsidRPr="007001F1" w:rsidRDefault="00124941" w:rsidP="00617EE4">
            <w:pPr>
              <w:jc w:val="center"/>
              <w:rPr>
                <w:b/>
                <w:bCs/>
                <w:color w:val="000000"/>
              </w:rPr>
            </w:pPr>
          </w:p>
        </w:tc>
        <w:tc>
          <w:tcPr>
            <w:tcW w:w="850" w:type="dxa"/>
            <w:shd w:val="clear" w:color="auto" w:fill="auto"/>
            <w:vAlign w:val="center"/>
          </w:tcPr>
          <w:p w:rsidR="00124941" w:rsidRPr="007001F1" w:rsidRDefault="00124941" w:rsidP="00617EE4">
            <w:pPr>
              <w:jc w:val="center"/>
              <w:rPr>
                <w:b/>
                <w:bCs/>
                <w:color w:val="000000"/>
              </w:rPr>
            </w:pPr>
          </w:p>
        </w:tc>
        <w:tc>
          <w:tcPr>
            <w:tcW w:w="1701" w:type="dxa"/>
            <w:shd w:val="clear" w:color="auto" w:fill="auto"/>
            <w:vAlign w:val="center"/>
          </w:tcPr>
          <w:p w:rsidR="00124941" w:rsidRPr="007001F1" w:rsidRDefault="00124941" w:rsidP="00617EE4">
            <w:pPr>
              <w:jc w:val="center"/>
              <w:rPr>
                <w:b/>
                <w:bCs/>
                <w:color w:val="000000"/>
              </w:rPr>
            </w:pPr>
          </w:p>
        </w:tc>
      </w:tr>
      <w:tr w:rsidR="00617EE4" w:rsidRPr="007001F1" w:rsidTr="006A4BF8">
        <w:trPr>
          <w:trHeight w:val="536"/>
        </w:trPr>
        <w:tc>
          <w:tcPr>
            <w:tcW w:w="582" w:type="dxa"/>
            <w:shd w:val="clear" w:color="auto" w:fill="auto"/>
            <w:noWrap/>
            <w:vAlign w:val="center"/>
            <w:hideMark/>
          </w:tcPr>
          <w:p w:rsidR="00617EE4" w:rsidRPr="007001F1" w:rsidRDefault="008C3C13" w:rsidP="00617EE4">
            <w:pPr>
              <w:jc w:val="center"/>
              <w:rPr>
                <w:color w:val="000000"/>
              </w:rPr>
            </w:pPr>
            <w:r>
              <w:rPr>
                <w:color w:val="000000"/>
                <w:sz w:val="22"/>
                <w:szCs w:val="22"/>
              </w:rPr>
              <w:t>30</w:t>
            </w:r>
          </w:p>
        </w:tc>
        <w:tc>
          <w:tcPr>
            <w:tcW w:w="4820" w:type="dxa"/>
            <w:gridSpan w:val="2"/>
            <w:shd w:val="clear" w:color="auto" w:fill="auto"/>
            <w:vAlign w:val="center"/>
            <w:hideMark/>
          </w:tcPr>
          <w:p w:rsidR="00617EE4" w:rsidRPr="0096219B" w:rsidRDefault="0088057F" w:rsidP="0088057F">
            <w:pPr>
              <w:jc w:val="both"/>
              <w:rPr>
                <w:color w:val="000000"/>
              </w:rPr>
            </w:pPr>
            <w:r w:rsidRPr="007001F1">
              <w:rPr>
                <w:color w:val="000000"/>
                <w:sz w:val="22"/>
                <w:szCs w:val="22"/>
              </w:rPr>
              <w:t xml:space="preserve">Boli pri zadávaní zákazky dodržané princípy v zmysle § 10 ods. 2 ZVO? </w:t>
            </w:r>
            <w:r w:rsidR="007001F1" w:rsidRPr="003D0B90">
              <w:rPr>
                <w:color w:val="000000"/>
                <w:sz w:val="22"/>
                <w:szCs w:val="22"/>
              </w:rPr>
              <w:t>Dodržal verejný obstarávateľ pri zadávaní zákazky princíp hospodárnosti?</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r>
      <w:tr w:rsidR="00617EE4" w:rsidRPr="007001F1" w:rsidTr="006A4BF8">
        <w:trPr>
          <w:trHeight w:val="430"/>
        </w:trPr>
        <w:tc>
          <w:tcPr>
            <w:tcW w:w="582" w:type="dxa"/>
            <w:shd w:val="clear" w:color="auto" w:fill="auto"/>
            <w:noWrap/>
            <w:vAlign w:val="center"/>
            <w:hideMark/>
          </w:tcPr>
          <w:p w:rsidR="00617EE4" w:rsidRPr="007001F1" w:rsidRDefault="00D42BBA" w:rsidP="00617EE4">
            <w:pPr>
              <w:jc w:val="center"/>
              <w:rPr>
                <w:color w:val="000000"/>
              </w:rPr>
            </w:pPr>
            <w:r>
              <w:rPr>
                <w:color w:val="000000"/>
                <w:sz w:val="22"/>
                <w:szCs w:val="22"/>
              </w:rPr>
              <w:t>3</w:t>
            </w:r>
            <w:r w:rsidR="008C3C13">
              <w:rPr>
                <w:color w:val="000000"/>
                <w:sz w:val="22"/>
                <w:szCs w:val="22"/>
              </w:rPr>
              <w:t>1</w:t>
            </w:r>
          </w:p>
        </w:tc>
        <w:tc>
          <w:tcPr>
            <w:tcW w:w="4820" w:type="dxa"/>
            <w:gridSpan w:val="2"/>
            <w:shd w:val="clear" w:color="auto" w:fill="auto"/>
            <w:vAlign w:val="center"/>
            <w:hideMark/>
          </w:tcPr>
          <w:p w:rsidR="00617EE4" w:rsidRPr="0096219B" w:rsidRDefault="00617EE4" w:rsidP="00617EE4">
            <w:pPr>
              <w:jc w:val="both"/>
              <w:rPr>
                <w:color w:val="000000"/>
              </w:rPr>
            </w:pPr>
            <w:r w:rsidRPr="007001F1">
              <w:rPr>
                <w:sz w:val="22"/>
                <w:szCs w:val="22"/>
              </w:rPr>
              <w:t>Neboli identifikované iné porušenia pravidiel a postupov verejného obstarávania?</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r>
      <w:tr w:rsidR="00617EE4" w:rsidRPr="007001F1" w:rsidTr="006A4BF8">
        <w:trPr>
          <w:trHeight w:val="299"/>
        </w:trPr>
        <w:tc>
          <w:tcPr>
            <w:tcW w:w="582" w:type="dxa"/>
            <w:shd w:val="clear" w:color="auto" w:fill="auto"/>
            <w:noWrap/>
            <w:vAlign w:val="center"/>
            <w:hideMark/>
          </w:tcPr>
          <w:p w:rsidR="00617EE4" w:rsidRPr="007001F1" w:rsidRDefault="00D42BBA" w:rsidP="00617EE4">
            <w:pPr>
              <w:jc w:val="center"/>
              <w:rPr>
                <w:color w:val="000000"/>
              </w:rPr>
            </w:pPr>
            <w:r>
              <w:rPr>
                <w:color w:val="000000"/>
                <w:sz w:val="22"/>
                <w:szCs w:val="22"/>
              </w:rPr>
              <w:t>3</w:t>
            </w:r>
            <w:r w:rsidR="008C3C13">
              <w:rPr>
                <w:color w:val="000000"/>
                <w:sz w:val="22"/>
                <w:szCs w:val="22"/>
              </w:rPr>
              <w:t>2</w:t>
            </w:r>
          </w:p>
        </w:tc>
        <w:tc>
          <w:tcPr>
            <w:tcW w:w="4820" w:type="dxa"/>
            <w:gridSpan w:val="2"/>
            <w:shd w:val="clear" w:color="auto" w:fill="auto"/>
            <w:vAlign w:val="center"/>
            <w:hideMark/>
          </w:tcPr>
          <w:p w:rsidR="00617EE4" w:rsidRPr="0096219B" w:rsidRDefault="00617EE4" w:rsidP="00617EE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r>
      <w:tr w:rsidR="00617EE4" w:rsidRPr="007001F1" w:rsidTr="006A4BF8">
        <w:trPr>
          <w:trHeight w:val="300"/>
        </w:trPr>
        <w:tc>
          <w:tcPr>
            <w:tcW w:w="582" w:type="dxa"/>
            <w:shd w:val="clear" w:color="auto" w:fill="auto"/>
            <w:noWrap/>
            <w:vAlign w:val="center"/>
            <w:hideMark/>
          </w:tcPr>
          <w:p w:rsidR="00617EE4" w:rsidRPr="007001F1" w:rsidRDefault="00A04CF0" w:rsidP="00ED1A8F">
            <w:pPr>
              <w:jc w:val="center"/>
              <w:rPr>
                <w:color w:val="000000"/>
              </w:rPr>
            </w:pPr>
            <w:r w:rsidRPr="007001F1">
              <w:rPr>
                <w:color w:val="000000"/>
                <w:sz w:val="22"/>
                <w:szCs w:val="22"/>
              </w:rPr>
              <w:t>3</w:t>
            </w:r>
            <w:r w:rsidR="008C3C13">
              <w:rPr>
                <w:color w:val="000000"/>
                <w:sz w:val="22"/>
                <w:szCs w:val="22"/>
              </w:rPr>
              <w:t>3</w:t>
            </w:r>
          </w:p>
        </w:tc>
        <w:tc>
          <w:tcPr>
            <w:tcW w:w="4820" w:type="dxa"/>
            <w:gridSpan w:val="2"/>
            <w:shd w:val="clear" w:color="auto" w:fill="auto"/>
            <w:vAlign w:val="center"/>
            <w:hideMark/>
          </w:tcPr>
          <w:p w:rsidR="00617EE4" w:rsidRPr="0096219B" w:rsidRDefault="00617EE4" w:rsidP="00617EE4">
            <w:pPr>
              <w:jc w:val="both"/>
            </w:pPr>
            <w:r w:rsidRPr="007001F1">
              <w:rPr>
                <w:color w:val="000000"/>
                <w:sz w:val="22"/>
                <w:szCs w:val="22"/>
              </w:rPr>
              <w:t>Bol zamestnanec vykonávajúci kontrolu oboznámený s rizikovými indikátormi</w:t>
            </w:r>
            <w:r w:rsidR="00E8071D">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75F51"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r>
      <w:tr w:rsidR="0087008A" w:rsidRPr="007001F1" w:rsidTr="006A4BF8">
        <w:trPr>
          <w:trHeight w:val="300"/>
        </w:trPr>
        <w:tc>
          <w:tcPr>
            <w:tcW w:w="582" w:type="dxa"/>
            <w:shd w:val="clear" w:color="auto" w:fill="auto"/>
            <w:noWrap/>
            <w:vAlign w:val="center"/>
          </w:tcPr>
          <w:p w:rsidR="0087008A" w:rsidRPr="007001F1" w:rsidRDefault="00D42BBA" w:rsidP="00A04CF0">
            <w:pPr>
              <w:jc w:val="center"/>
              <w:rPr>
                <w:color w:val="000000"/>
              </w:rPr>
            </w:pPr>
            <w:r>
              <w:rPr>
                <w:color w:val="000000"/>
                <w:sz w:val="22"/>
                <w:szCs w:val="22"/>
              </w:rPr>
              <w:t>3</w:t>
            </w:r>
            <w:r w:rsidR="008C3C13">
              <w:rPr>
                <w:color w:val="000000"/>
                <w:sz w:val="22"/>
                <w:szCs w:val="22"/>
              </w:rPr>
              <w:t>4</w:t>
            </w:r>
          </w:p>
        </w:tc>
        <w:tc>
          <w:tcPr>
            <w:tcW w:w="4820" w:type="dxa"/>
            <w:gridSpan w:val="2"/>
            <w:shd w:val="clear" w:color="auto" w:fill="auto"/>
            <w:vAlign w:val="center"/>
          </w:tcPr>
          <w:p w:rsidR="0087008A" w:rsidRPr="007001F1" w:rsidRDefault="00E5404D" w:rsidP="00617EE4">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87008A" w:rsidRPr="007001F1" w:rsidRDefault="0087008A" w:rsidP="00617EE4">
            <w:pPr>
              <w:jc w:val="center"/>
              <w:rPr>
                <w:b/>
                <w:bCs/>
                <w:color w:val="000000"/>
              </w:rPr>
            </w:pPr>
          </w:p>
        </w:tc>
        <w:tc>
          <w:tcPr>
            <w:tcW w:w="567" w:type="dxa"/>
            <w:shd w:val="clear" w:color="auto" w:fill="auto"/>
            <w:vAlign w:val="center"/>
          </w:tcPr>
          <w:p w:rsidR="0087008A" w:rsidRPr="007001F1" w:rsidRDefault="0087008A" w:rsidP="00617EE4">
            <w:pPr>
              <w:jc w:val="center"/>
              <w:rPr>
                <w:b/>
                <w:bCs/>
                <w:color w:val="000000"/>
              </w:rPr>
            </w:pPr>
          </w:p>
        </w:tc>
        <w:tc>
          <w:tcPr>
            <w:tcW w:w="850" w:type="dxa"/>
            <w:shd w:val="clear" w:color="auto" w:fill="auto"/>
            <w:vAlign w:val="center"/>
          </w:tcPr>
          <w:p w:rsidR="0087008A" w:rsidRPr="007001F1" w:rsidRDefault="0087008A" w:rsidP="00617EE4">
            <w:pPr>
              <w:jc w:val="center"/>
              <w:rPr>
                <w:b/>
                <w:bCs/>
                <w:color w:val="000000"/>
              </w:rPr>
            </w:pPr>
          </w:p>
        </w:tc>
        <w:tc>
          <w:tcPr>
            <w:tcW w:w="1701" w:type="dxa"/>
            <w:shd w:val="clear" w:color="auto" w:fill="auto"/>
            <w:vAlign w:val="center"/>
          </w:tcPr>
          <w:p w:rsidR="0087008A" w:rsidRPr="007001F1" w:rsidRDefault="0087008A" w:rsidP="00617EE4">
            <w:pPr>
              <w:jc w:val="center"/>
              <w:rPr>
                <w:b/>
                <w:bCs/>
                <w:color w:val="000000"/>
              </w:rPr>
            </w:pPr>
          </w:p>
        </w:tc>
      </w:tr>
      <w:tr w:rsidR="00617EE4" w:rsidRPr="007001F1" w:rsidTr="00CB0C56">
        <w:trPr>
          <w:trHeight w:val="300"/>
        </w:trPr>
        <w:tc>
          <w:tcPr>
            <w:tcW w:w="9087" w:type="dxa"/>
            <w:gridSpan w:val="7"/>
            <w:shd w:val="clear" w:color="auto" w:fill="auto"/>
            <w:noWrap/>
            <w:vAlign w:val="center"/>
          </w:tcPr>
          <w:p w:rsidR="00617EE4" w:rsidRPr="007001F1" w:rsidRDefault="00617EE4" w:rsidP="00617EE4">
            <w:pPr>
              <w:jc w:val="both"/>
              <w:rPr>
                <w:b/>
                <w:sz w:val="20"/>
                <w:szCs w:val="20"/>
              </w:rPr>
            </w:pPr>
            <w:r w:rsidRPr="007001F1">
              <w:rPr>
                <w:b/>
                <w:sz w:val="20"/>
                <w:szCs w:val="20"/>
              </w:rPr>
              <w:t>VYJADRENIE</w:t>
            </w:r>
          </w:p>
          <w:p w:rsidR="00617EE4" w:rsidRPr="007001F1" w:rsidRDefault="00617EE4" w:rsidP="00617EE4">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4"/>
              <w:t>[1]</w:t>
            </w:r>
          </w:p>
          <w:p w:rsidR="00617EE4" w:rsidRPr="007001F1" w:rsidRDefault="00617EE4" w:rsidP="00617EE4">
            <w:pPr>
              <w:rPr>
                <w:b/>
                <w:bCs/>
                <w:color w:val="000000"/>
              </w:rPr>
            </w:pP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b/>
                <w:bCs/>
              </w:rPr>
            </w:pPr>
            <w:r w:rsidRPr="007001F1">
              <w:rPr>
                <w:b/>
                <w:bCs/>
                <w:sz w:val="22"/>
                <w:szCs w:val="22"/>
              </w:rPr>
              <w:lastRenderedPageBreak/>
              <w:t>Kontrolu vykonal</w:t>
            </w:r>
            <w:r w:rsidR="00A90B4D">
              <w:rPr>
                <w:rStyle w:val="Odkaznapoznmkupodiarou"/>
                <w:b/>
                <w:bCs/>
                <w:sz w:val="22"/>
                <w:szCs w:val="22"/>
              </w:rPr>
              <w:footnoteReference w:customMarkFollows="1" w:id="5"/>
              <w:t>2</w:t>
            </w:r>
            <w:r w:rsidRPr="007001F1">
              <w:rPr>
                <w:b/>
                <w:bCs/>
                <w:sz w:val="22"/>
                <w:szCs w:val="22"/>
              </w:rPr>
              <w:t>:</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b/>
                <w:bCs/>
              </w:rPr>
            </w:pPr>
            <w:r w:rsidRPr="007001F1">
              <w:rPr>
                <w:b/>
                <w:bCs/>
                <w:sz w:val="22"/>
                <w:szCs w:val="22"/>
              </w:rPr>
              <w:t>Dátum:</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9087" w:type="dxa"/>
            <w:gridSpan w:val="7"/>
            <w:shd w:val="clear" w:color="auto" w:fill="auto"/>
            <w:noWrap/>
            <w:vAlign w:val="bottom"/>
            <w:hideMark/>
          </w:tcPr>
          <w:p w:rsidR="00617EE4" w:rsidRPr="007001F1" w:rsidRDefault="00617EE4" w:rsidP="00617EE4">
            <w:pPr>
              <w:jc w:val="center"/>
              <w:rPr>
                <w:color w:val="000000"/>
              </w:rPr>
            </w:pPr>
            <w:r w:rsidRPr="007001F1">
              <w:rPr>
                <w:color w:val="000000"/>
                <w:sz w:val="22"/>
                <w:szCs w:val="22"/>
              </w:rPr>
              <w:t> </w:t>
            </w:r>
          </w:p>
        </w:tc>
      </w:tr>
      <w:tr w:rsidR="00617EE4" w:rsidRPr="007001F1" w:rsidTr="00CB0C56">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6"/>
              <w:t>3</w:t>
            </w:r>
            <w:r w:rsidRPr="007001F1">
              <w:rPr>
                <w:b/>
                <w:bCs/>
                <w:sz w:val="22"/>
                <w:szCs w:val="22"/>
              </w:rPr>
              <w:t>:</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 xml:space="preserve">Dátum: </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bl>
    <w:p w:rsidR="00617EE4" w:rsidRDefault="00617EE4">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Pr="007001F1" w:rsidRDefault="00C16B4B">
      <w:pPr>
        <w:spacing w:after="160" w:line="259" w:lineRule="auto"/>
      </w:pPr>
    </w:p>
    <w:tbl>
      <w:tblPr>
        <w:tblpPr w:leftFromText="141" w:rightFromText="141" w:vertAnchor="text" w:tblpX="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rsidTr="00402AA8">
        <w:trPr>
          <w:trHeight w:val="645"/>
        </w:trPr>
        <w:tc>
          <w:tcPr>
            <w:tcW w:w="9087" w:type="dxa"/>
            <w:gridSpan w:val="7"/>
            <w:shd w:val="clear" w:color="000000" w:fill="60497A"/>
            <w:vAlign w:val="center"/>
            <w:hideMark/>
          </w:tcPr>
          <w:p w:rsidR="00617EE4" w:rsidRPr="007001F1" w:rsidRDefault="00617EE4">
            <w:pPr>
              <w:jc w:val="center"/>
              <w:rPr>
                <w:b/>
                <w:bCs/>
                <w:color w:val="FFFFFF"/>
              </w:rPr>
            </w:pPr>
            <w:r w:rsidRPr="007001F1">
              <w:rPr>
                <w:b/>
                <w:bCs/>
                <w:color w:val="FFFFFF"/>
              </w:rPr>
              <w:lastRenderedPageBreak/>
              <w:t>Kontrolný zoznam k finančnej kontrole VO</w:t>
            </w:r>
            <w:r w:rsidRPr="007001F1">
              <w:rPr>
                <w:b/>
                <w:bCs/>
                <w:color w:val="FFFFFF"/>
              </w:rPr>
              <w:br/>
            </w:r>
            <w:bookmarkStart w:id="3" w:name="KZ_36"/>
            <w:r w:rsidRPr="007001F1">
              <w:rPr>
                <w:b/>
                <w:bCs/>
                <w:color w:val="FFFFFF"/>
              </w:rPr>
              <w:t xml:space="preserve">Podlimitná zákazka realizovaná cez elektronické trhovisko - </w:t>
            </w:r>
            <w:r w:rsidR="00144756" w:rsidRPr="007001F1">
              <w:rPr>
                <w:b/>
                <w:bCs/>
                <w:color w:val="FFFFFF"/>
              </w:rPr>
              <w:t>prvá</w:t>
            </w:r>
            <w:r w:rsidRPr="007001F1">
              <w:rPr>
                <w:b/>
                <w:bCs/>
                <w:color w:val="FFFFFF"/>
              </w:rPr>
              <w:t xml:space="preserve"> ex</w:t>
            </w:r>
            <w:r w:rsidR="00A54397">
              <w:rPr>
                <w:b/>
                <w:bCs/>
                <w:color w:val="FFFFFF"/>
              </w:rPr>
              <w:t xml:space="preserve"> </w:t>
            </w:r>
            <w:r w:rsidRPr="007001F1">
              <w:rPr>
                <w:b/>
                <w:bCs/>
                <w:color w:val="FFFFFF"/>
              </w:rPr>
              <w:t>ante kontrola</w:t>
            </w:r>
            <w:bookmarkEnd w:id="3"/>
          </w:p>
        </w:tc>
      </w:tr>
      <w:tr w:rsidR="00617EE4" w:rsidRPr="007001F1" w:rsidTr="00402AA8">
        <w:trPr>
          <w:trHeight w:val="330"/>
        </w:trPr>
        <w:tc>
          <w:tcPr>
            <w:tcW w:w="9087" w:type="dxa"/>
            <w:gridSpan w:val="7"/>
            <w:shd w:val="clear" w:color="auto" w:fill="auto"/>
            <w:vAlign w:val="center"/>
            <w:hideMark/>
          </w:tcPr>
          <w:p w:rsidR="00617EE4" w:rsidRPr="007001F1" w:rsidRDefault="00617EE4">
            <w:pPr>
              <w:jc w:val="center"/>
              <w:rPr>
                <w:b/>
                <w:bCs/>
                <w:color w:val="000000"/>
              </w:rPr>
            </w:pPr>
            <w:r w:rsidRPr="007001F1">
              <w:rPr>
                <w:b/>
                <w:bCs/>
                <w:color w:val="000000"/>
                <w:sz w:val="22"/>
                <w:szCs w:val="22"/>
              </w:rPr>
              <w:t>Identifikácia programu</w:t>
            </w:r>
          </w:p>
        </w:tc>
      </w:tr>
      <w:tr w:rsidR="00617EE4" w:rsidRPr="007001F1" w:rsidTr="00402AA8">
        <w:trPr>
          <w:trHeight w:val="300"/>
        </w:trPr>
        <w:tc>
          <w:tcPr>
            <w:tcW w:w="3559" w:type="dxa"/>
            <w:gridSpan w:val="2"/>
            <w:shd w:val="clear" w:color="auto" w:fill="auto"/>
            <w:vAlign w:val="center"/>
            <w:hideMark/>
          </w:tcPr>
          <w:p w:rsidR="00617EE4" w:rsidRPr="007001F1" w:rsidRDefault="00617EE4">
            <w:pPr>
              <w:rPr>
                <w:color w:val="000000"/>
              </w:rPr>
            </w:pPr>
            <w:r w:rsidRPr="007001F1">
              <w:rPr>
                <w:color w:val="000000"/>
                <w:sz w:val="22"/>
                <w:szCs w:val="22"/>
              </w:rPr>
              <w:t>Názov programu</w:t>
            </w:r>
          </w:p>
        </w:tc>
        <w:tc>
          <w:tcPr>
            <w:tcW w:w="5528" w:type="dxa"/>
            <w:gridSpan w:val="5"/>
            <w:shd w:val="clear" w:color="auto" w:fill="auto"/>
            <w:vAlign w:val="center"/>
            <w:hideMark/>
          </w:tcPr>
          <w:p w:rsidR="00617EE4" w:rsidRPr="007001F1" w:rsidRDefault="00617EE4">
            <w:pPr>
              <w:rPr>
                <w:color w:val="000000"/>
              </w:rPr>
            </w:pPr>
            <w:r w:rsidRPr="007001F1">
              <w:rPr>
                <w:color w:val="000000"/>
                <w:sz w:val="22"/>
                <w:szCs w:val="22"/>
              </w:rPr>
              <w:t> </w:t>
            </w:r>
          </w:p>
        </w:tc>
      </w:tr>
      <w:tr w:rsidR="00617EE4" w:rsidRPr="007001F1" w:rsidTr="00402AA8">
        <w:trPr>
          <w:trHeight w:val="660"/>
        </w:trPr>
        <w:tc>
          <w:tcPr>
            <w:tcW w:w="3559" w:type="dxa"/>
            <w:gridSpan w:val="2"/>
            <w:shd w:val="clear" w:color="auto" w:fill="auto"/>
            <w:vAlign w:val="center"/>
            <w:hideMark/>
          </w:tcPr>
          <w:p w:rsidR="00617EE4" w:rsidRPr="007001F1" w:rsidRDefault="00617EE4">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617EE4" w:rsidRPr="007001F1" w:rsidRDefault="00617EE4">
            <w:pPr>
              <w:rPr>
                <w:color w:val="000000"/>
              </w:rPr>
            </w:pPr>
            <w:r w:rsidRPr="007001F1">
              <w:rPr>
                <w:color w:val="000000"/>
                <w:sz w:val="22"/>
                <w:szCs w:val="22"/>
              </w:rPr>
              <w:t> </w:t>
            </w:r>
          </w:p>
        </w:tc>
      </w:tr>
      <w:tr w:rsidR="00617EE4" w:rsidRPr="007001F1" w:rsidTr="00402AA8">
        <w:trPr>
          <w:trHeight w:val="330"/>
        </w:trPr>
        <w:tc>
          <w:tcPr>
            <w:tcW w:w="9087" w:type="dxa"/>
            <w:gridSpan w:val="7"/>
            <w:shd w:val="clear" w:color="auto" w:fill="auto"/>
            <w:vAlign w:val="center"/>
            <w:hideMark/>
          </w:tcPr>
          <w:p w:rsidR="00617EE4" w:rsidRPr="007001F1" w:rsidRDefault="00617EE4">
            <w:pPr>
              <w:jc w:val="center"/>
              <w:rPr>
                <w:b/>
                <w:bCs/>
                <w:color w:val="000000"/>
              </w:rPr>
            </w:pPr>
            <w:r w:rsidRPr="007001F1">
              <w:rPr>
                <w:b/>
                <w:bCs/>
                <w:color w:val="000000"/>
                <w:sz w:val="22"/>
                <w:szCs w:val="22"/>
              </w:rPr>
              <w:t>Identifikácia projektu a prijímateľa</w:t>
            </w:r>
          </w:p>
        </w:tc>
      </w:tr>
      <w:tr w:rsidR="00617EE4" w:rsidRPr="007001F1" w:rsidTr="00402AA8">
        <w:trPr>
          <w:trHeight w:val="330"/>
        </w:trPr>
        <w:tc>
          <w:tcPr>
            <w:tcW w:w="3559" w:type="dxa"/>
            <w:gridSpan w:val="2"/>
            <w:shd w:val="clear" w:color="auto" w:fill="auto"/>
            <w:vAlign w:val="center"/>
            <w:hideMark/>
          </w:tcPr>
          <w:p w:rsidR="00617EE4" w:rsidRPr="007001F1" w:rsidRDefault="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17EE4" w:rsidRPr="007001F1" w:rsidRDefault="00617EE4">
            <w:pPr>
              <w:rPr>
                <w:color w:val="000000"/>
              </w:rPr>
            </w:pPr>
            <w:r w:rsidRPr="007001F1">
              <w:rPr>
                <w:color w:val="000000"/>
                <w:sz w:val="22"/>
                <w:szCs w:val="22"/>
              </w:rPr>
              <w:t> </w:t>
            </w:r>
          </w:p>
        </w:tc>
      </w:tr>
      <w:tr w:rsidR="00617EE4" w:rsidRPr="007001F1" w:rsidTr="00402AA8">
        <w:trPr>
          <w:trHeight w:val="300"/>
        </w:trPr>
        <w:tc>
          <w:tcPr>
            <w:tcW w:w="3559" w:type="dxa"/>
            <w:gridSpan w:val="2"/>
            <w:shd w:val="clear" w:color="auto" w:fill="auto"/>
            <w:vAlign w:val="center"/>
            <w:hideMark/>
          </w:tcPr>
          <w:p w:rsidR="00617EE4" w:rsidRPr="007001F1" w:rsidRDefault="00617EE4">
            <w:pPr>
              <w:rPr>
                <w:color w:val="000000"/>
              </w:rPr>
            </w:pPr>
            <w:r w:rsidRPr="007001F1">
              <w:rPr>
                <w:color w:val="000000"/>
                <w:sz w:val="22"/>
                <w:szCs w:val="22"/>
              </w:rPr>
              <w:t>Názov projektu</w:t>
            </w:r>
          </w:p>
        </w:tc>
        <w:tc>
          <w:tcPr>
            <w:tcW w:w="5528" w:type="dxa"/>
            <w:gridSpan w:val="5"/>
            <w:shd w:val="clear" w:color="auto" w:fill="auto"/>
            <w:vAlign w:val="center"/>
            <w:hideMark/>
          </w:tcPr>
          <w:p w:rsidR="00617EE4" w:rsidRPr="007001F1" w:rsidRDefault="00617EE4">
            <w:pPr>
              <w:rPr>
                <w:color w:val="000000"/>
              </w:rPr>
            </w:pPr>
            <w:r w:rsidRPr="007001F1">
              <w:rPr>
                <w:color w:val="000000"/>
                <w:sz w:val="22"/>
                <w:szCs w:val="22"/>
              </w:rPr>
              <w:t> </w:t>
            </w:r>
          </w:p>
        </w:tc>
      </w:tr>
      <w:tr w:rsidR="00617EE4" w:rsidRPr="007001F1" w:rsidTr="00402AA8">
        <w:trPr>
          <w:trHeight w:val="300"/>
        </w:trPr>
        <w:tc>
          <w:tcPr>
            <w:tcW w:w="3559" w:type="dxa"/>
            <w:gridSpan w:val="2"/>
            <w:shd w:val="clear" w:color="auto" w:fill="auto"/>
            <w:vAlign w:val="center"/>
            <w:hideMark/>
          </w:tcPr>
          <w:p w:rsidR="00617EE4" w:rsidRPr="007001F1" w:rsidRDefault="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17EE4" w:rsidRPr="007001F1" w:rsidRDefault="00617EE4">
            <w:pPr>
              <w:rPr>
                <w:color w:val="000000"/>
              </w:rPr>
            </w:pPr>
            <w:r w:rsidRPr="007001F1">
              <w:rPr>
                <w:color w:val="000000"/>
                <w:sz w:val="22"/>
                <w:szCs w:val="22"/>
              </w:rPr>
              <w:t> </w:t>
            </w:r>
          </w:p>
        </w:tc>
      </w:tr>
      <w:tr w:rsidR="00617EE4" w:rsidRPr="007001F1" w:rsidTr="00402AA8">
        <w:trPr>
          <w:trHeight w:val="300"/>
        </w:trPr>
        <w:tc>
          <w:tcPr>
            <w:tcW w:w="3559" w:type="dxa"/>
            <w:gridSpan w:val="2"/>
            <w:shd w:val="clear" w:color="auto" w:fill="auto"/>
            <w:vAlign w:val="center"/>
            <w:hideMark/>
          </w:tcPr>
          <w:p w:rsidR="00617EE4" w:rsidRPr="007001F1" w:rsidRDefault="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17EE4" w:rsidRPr="007001F1" w:rsidRDefault="00617EE4">
            <w:pPr>
              <w:rPr>
                <w:color w:val="000000"/>
              </w:rPr>
            </w:pPr>
            <w:r w:rsidRPr="007001F1">
              <w:rPr>
                <w:color w:val="000000"/>
                <w:sz w:val="22"/>
                <w:szCs w:val="22"/>
              </w:rPr>
              <w:t> </w:t>
            </w:r>
          </w:p>
        </w:tc>
      </w:tr>
      <w:tr w:rsidR="00617EE4" w:rsidRPr="007001F1" w:rsidTr="00402AA8">
        <w:trPr>
          <w:trHeight w:val="330"/>
        </w:trPr>
        <w:tc>
          <w:tcPr>
            <w:tcW w:w="9087" w:type="dxa"/>
            <w:gridSpan w:val="7"/>
            <w:shd w:val="clear" w:color="auto" w:fill="auto"/>
            <w:vAlign w:val="center"/>
            <w:hideMark/>
          </w:tcPr>
          <w:p w:rsidR="00617EE4" w:rsidRPr="007001F1" w:rsidRDefault="00617EE4">
            <w:pPr>
              <w:jc w:val="center"/>
              <w:rPr>
                <w:b/>
                <w:bCs/>
                <w:color w:val="000000"/>
              </w:rPr>
            </w:pPr>
            <w:r w:rsidRPr="007001F1">
              <w:rPr>
                <w:b/>
                <w:bCs/>
                <w:color w:val="000000"/>
                <w:sz w:val="22"/>
                <w:szCs w:val="22"/>
              </w:rPr>
              <w:t>Identifikácia zákazky</w:t>
            </w:r>
          </w:p>
        </w:tc>
      </w:tr>
      <w:tr w:rsidR="00617EE4" w:rsidRPr="007001F1" w:rsidTr="00402AA8">
        <w:trPr>
          <w:trHeight w:val="300"/>
        </w:trPr>
        <w:tc>
          <w:tcPr>
            <w:tcW w:w="3559" w:type="dxa"/>
            <w:gridSpan w:val="2"/>
            <w:shd w:val="clear" w:color="auto" w:fill="auto"/>
            <w:vAlign w:val="center"/>
            <w:hideMark/>
          </w:tcPr>
          <w:p w:rsidR="00617EE4" w:rsidRPr="007001F1" w:rsidRDefault="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17EE4" w:rsidRPr="007001F1" w:rsidRDefault="00617EE4">
            <w:pPr>
              <w:rPr>
                <w:color w:val="000000"/>
              </w:rPr>
            </w:pPr>
            <w:r w:rsidRPr="007001F1">
              <w:rPr>
                <w:color w:val="000000"/>
                <w:sz w:val="22"/>
                <w:szCs w:val="22"/>
              </w:rPr>
              <w:t>Podlimitná zákazka</w:t>
            </w:r>
          </w:p>
        </w:tc>
      </w:tr>
      <w:tr w:rsidR="00617EE4" w:rsidRPr="007001F1" w:rsidTr="00402AA8">
        <w:trPr>
          <w:trHeight w:val="300"/>
        </w:trPr>
        <w:tc>
          <w:tcPr>
            <w:tcW w:w="3559" w:type="dxa"/>
            <w:gridSpan w:val="2"/>
            <w:shd w:val="clear" w:color="auto" w:fill="auto"/>
            <w:vAlign w:val="center"/>
            <w:hideMark/>
          </w:tcPr>
          <w:p w:rsidR="00617EE4" w:rsidRPr="007001F1" w:rsidRDefault="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17EE4" w:rsidRPr="007001F1" w:rsidRDefault="00617EE4">
            <w:pPr>
              <w:rPr>
                <w:color w:val="000000"/>
              </w:rPr>
            </w:pPr>
            <w:r w:rsidRPr="007001F1">
              <w:rPr>
                <w:color w:val="000000"/>
                <w:sz w:val="22"/>
                <w:szCs w:val="22"/>
              </w:rPr>
              <w:t>Podlimitná zákazka realizovaná cez elektronické trhovisko</w:t>
            </w:r>
          </w:p>
        </w:tc>
      </w:tr>
      <w:tr w:rsidR="00617EE4" w:rsidRPr="007001F1" w:rsidTr="00402AA8">
        <w:trPr>
          <w:trHeight w:val="300"/>
        </w:trPr>
        <w:tc>
          <w:tcPr>
            <w:tcW w:w="3559" w:type="dxa"/>
            <w:gridSpan w:val="2"/>
            <w:shd w:val="clear" w:color="auto" w:fill="auto"/>
            <w:vAlign w:val="center"/>
            <w:hideMark/>
          </w:tcPr>
          <w:p w:rsidR="00617EE4" w:rsidRPr="007001F1" w:rsidRDefault="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17EE4" w:rsidRPr="007001F1" w:rsidRDefault="00617EE4">
            <w:pPr>
              <w:rPr>
                <w:color w:val="000000"/>
              </w:rPr>
            </w:pPr>
          </w:p>
        </w:tc>
      </w:tr>
      <w:tr w:rsidR="005E4038" w:rsidRPr="007001F1" w:rsidTr="00402AA8">
        <w:trPr>
          <w:trHeight w:val="300"/>
        </w:trPr>
        <w:tc>
          <w:tcPr>
            <w:tcW w:w="3559" w:type="dxa"/>
            <w:gridSpan w:val="2"/>
            <w:shd w:val="clear" w:color="auto" w:fill="auto"/>
            <w:vAlign w:val="center"/>
          </w:tcPr>
          <w:p w:rsidR="005E4038" w:rsidRPr="007001F1" w:rsidRDefault="005E4038">
            <w:pPr>
              <w:rPr>
                <w:color w:val="000000"/>
              </w:rPr>
            </w:pPr>
            <w:r w:rsidRPr="007001F1">
              <w:rPr>
                <w:color w:val="000000"/>
                <w:sz w:val="22"/>
                <w:szCs w:val="22"/>
              </w:rPr>
              <w:t>Identifikátor zákazky v ITMS2014+</w:t>
            </w:r>
          </w:p>
        </w:tc>
        <w:tc>
          <w:tcPr>
            <w:tcW w:w="5528" w:type="dxa"/>
            <w:gridSpan w:val="5"/>
            <w:shd w:val="clear" w:color="auto" w:fill="auto"/>
            <w:vAlign w:val="center"/>
          </w:tcPr>
          <w:p w:rsidR="005E4038" w:rsidRPr="007001F1" w:rsidRDefault="005E4038">
            <w:pPr>
              <w:rPr>
                <w:color w:val="000000"/>
              </w:rPr>
            </w:pPr>
          </w:p>
        </w:tc>
      </w:tr>
      <w:tr w:rsidR="00617EE4" w:rsidRPr="007001F1" w:rsidTr="00402AA8">
        <w:trPr>
          <w:trHeight w:val="300"/>
        </w:trPr>
        <w:tc>
          <w:tcPr>
            <w:tcW w:w="3559" w:type="dxa"/>
            <w:gridSpan w:val="2"/>
            <w:shd w:val="clear" w:color="auto" w:fill="auto"/>
            <w:vAlign w:val="center"/>
            <w:hideMark/>
          </w:tcPr>
          <w:p w:rsidR="00617EE4" w:rsidRPr="007001F1" w:rsidRDefault="00617EE4">
            <w:pPr>
              <w:rPr>
                <w:color w:val="000000"/>
              </w:rPr>
            </w:pPr>
            <w:r w:rsidRPr="007001F1">
              <w:rPr>
                <w:color w:val="000000"/>
                <w:sz w:val="22"/>
                <w:szCs w:val="22"/>
              </w:rPr>
              <w:t>Typ kontroly</w:t>
            </w:r>
          </w:p>
        </w:tc>
        <w:tc>
          <w:tcPr>
            <w:tcW w:w="5528" w:type="dxa"/>
            <w:gridSpan w:val="5"/>
            <w:shd w:val="clear" w:color="auto" w:fill="auto"/>
            <w:vAlign w:val="center"/>
            <w:hideMark/>
          </w:tcPr>
          <w:p w:rsidR="00617EE4" w:rsidRPr="007001F1" w:rsidRDefault="00144756">
            <w:pPr>
              <w:rPr>
                <w:color w:val="000000"/>
              </w:rPr>
            </w:pPr>
            <w:r w:rsidRPr="007001F1">
              <w:rPr>
                <w:color w:val="000000"/>
                <w:sz w:val="22"/>
                <w:szCs w:val="22"/>
              </w:rPr>
              <w:t>prvá</w:t>
            </w:r>
            <w:r w:rsidR="00617EE4" w:rsidRPr="007001F1">
              <w:rPr>
                <w:color w:val="000000"/>
                <w:sz w:val="22"/>
                <w:szCs w:val="22"/>
              </w:rPr>
              <w:t xml:space="preserve"> ex</w:t>
            </w:r>
            <w:r w:rsidR="00A54397">
              <w:rPr>
                <w:color w:val="000000"/>
                <w:sz w:val="22"/>
                <w:szCs w:val="22"/>
              </w:rPr>
              <w:t xml:space="preserve"> </w:t>
            </w:r>
            <w:r w:rsidR="00617EE4" w:rsidRPr="007001F1">
              <w:rPr>
                <w:color w:val="000000"/>
                <w:sz w:val="22"/>
                <w:szCs w:val="22"/>
              </w:rPr>
              <w:t>ante kontrola</w:t>
            </w:r>
          </w:p>
        </w:tc>
      </w:tr>
      <w:tr w:rsidR="00617EE4" w:rsidRPr="007001F1" w:rsidTr="00402AA8">
        <w:trPr>
          <w:trHeight w:val="300"/>
        </w:trPr>
        <w:tc>
          <w:tcPr>
            <w:tcW w:w="3559" w:type="dxa"/>
            <w:gridSpan w:val="2"/>
            <w:shd w:val="clear" w:color="auto" w:fill="auto"/>
            <w:vAlign w:val="center"/>
            <w:hideMark/>
          </w:tcPr>
          <w:p w:rsidR="00617EE4" w:rsidRPr="007001F1" w:rsidRDefault="00617EE4">
            <w:pPr>
              <w:rPr>
                <w:color w:val="000000"/>
              </w:rPr>
            </w:pPr>
            <w:r w:rsidRPr="007001F1">
              <w:rPr>
                <w:color w:val="000000"/>
                <w:sz w:val="22"/>
                <w:szCs w:val="22"/>
              </w:rPr>
              <w:t>Názov zákazky</w:t>
            </w:r>
          </w:p>
        </w:tc>
        <w:tc>
          <w:tcPr>
            <w:tcW w:w="5528" w:type="dxa"/>
            <w:gridSpan w:val="5"/>
            <w:shd w:val="clear" w:color="auto" w:fill="auto"/>
            <w:vAlign w:val="center"/>
            <w:hideMark/>
          </w:tcPr>
          <w:p w:rsidR="00617EE4" w:rsidRPr="007001F1" w:rsidRDefault="00617EE4">
            <w:pPr>
              <w:rPr>
                <w:color w:val="000000"/>
              </w:rPr>
            </w:pPr>
            <w:r w:rsidRPr="007001F1">
              <w:rPr>
                <w:color w:val="000000"/>
                <w:sz w:val="22"/>
                <w:szCs w:val="22"/>
              </w:rPr>
              <w:t> </w:t>
            </w:r>
          </w:p>
        </w:tc>
      </w:tr>
      <w:tr w:rsidR="00B0048C" w:rsidRPr="007001F1" w:rsidTr="00402AA8">
        <w:trPr>
          <w:trHeight w:val="300"/>
        </w:trPr>
        <w:tc>
          <w:tcPr>
            <w:tcW w:w="3559" w:type="dxa"/>
            <w:gridSpan w:val="2"/>
            <w:shd w:val="clear" w:color="auto" w:fill="auto"/>
          </w:tcPr>
          <w:p w:rsidR="00B0048C" w:rsidRPr="007001F1" w:rsidRDefault="00B0048C">
            <w:pPr>
              <w:rPr>
                <w:color w:val="000000"/>
              </w:rPr>
            </w:pPr>
            <w:r w:rsidRPr="007001F1">
              <w:rPr>
                <w:color w:val="000000"/>
                <w:sz w:val="22"/>
                <w:szCs w:val="22"/>
              </w:rPr>
              <w:t>Elektronická aukcia áno/nie</w:t>
            </w:r>
          </w:p>
        </w:tc>
        <w:tc>
          <w:tcPr>
            <w:tcW w:w="5528" w:type="dxa"/>
            <w:gridSpan w:val="5"/>
            <w:shd w:val="clear" w:color="auto" w:fill="auto"/>
          </w:tcPr>
          <w:p w:rsidR="00B0048C" w:rsidRPr="007001F1" w:rsidRDefault="00B0048C">
            <w:pPr>
              <w:rPr>
                <w:color w:val="000000"/>
              </w:rPr>
            </w:pPr>
          </w:p>
        </w:tc>
      </w:tr>
      <w:tr w:rsidR="00617EE4" w:rsidRPr="007001F1" w:rsidTr="00402AA8">
        <w:trPr>
          <w:trHeight w:val="300"/>
        </w:trPr>
        <w:tc>
          <w:tcPr>
            <w:tcW w:w="3559" w:type="dxa"/>
            <w:gridSpan w:val="2"/>
            <w:shd w:val="clear" w:color="auto" w:fill="auto"/>
            <w:vAlign w:val="center"/>
            <w:hideMark/>
          </w:tcPr>
          <w:p w:rsidR="00617EE4" w:rsidRPr="007001F1" w:rsidRDefault="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17EE4" w:rsidRPr="007001F1" w:rsidRDefault="00617EE4">
            <w:pPr>
              <w:rPr>
                <w:color w:val="000000"/>
              </w:rPr>
            </w:pPr>
            <w:r w:rsidRPr="007001F1">
              <w:rPr>
                <w:color w:val="000000"/>
                <w:sz w:val="22"/>
                <w:szCs w:val="22"/>
              </w:rPr>
              <w:t> </w:t>
            </w:r>
          </w:p>
        </w:tc>
      </w:tr>
      <w:tr w:rsidR="00617EE4" w:rsidRPr="007001F1" w:rsidTr="00402AA8">
        <w:trPr>
          <w:trHeight w:val="315"/>
        </w:trPr>
        <w:tc>
          <w:tcPr>
            <w:tcW w:w="582" w:type="dxa"/>
            <w:shd w:val="clear" w:color="000000" w:fill="60497A"/>
            <w:vAlign w:val="center"/>
            <w:hideMark/>
          </w:tcPr>
          <w:p w:rsidR="00617EE4" w:rsidRPr="007001F1" w:rsidRDefault="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17EE4" w:rsidRPr="007001F1" w:rsidRDefault="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17EE4" w:rsidRPr="007001F1" w:rsidRDefault="00617EE4">
            <w:pPr>
              <w:jc w:val="center"/>
              <w:rPr>
                <w:b/>
                <w:bCs/>
                <w:color w:val="FFFFFF"/>
              </w:rPr>
            </w:pPr>
            <w:r w:rsidRPr="007001F1">
              <w:rPr>
                <w:b/>
                <w:bCs/>
                <w:color w:val="FFFFFF"/>
                <w:sz w:val="22"/>
                <w:szCs w:val="22"/>
              </w:rPr>
              <w:t>áno</w:t>
            </w:r>
          </w:p>
        </w:tc>
        <w:tc>
          <w:tcPr>
            <w:tcW w:w="567" w:type="dxa"/>
            <w:shd w:val="clear" w:color="000000" w:fill="60497A"/>
            <w:vAlign w:val="center"/>
            <w:hideMark/>
          </w:tcPr>
          <w:p w:rsidR="00617EE4" w:rsidRPr="007001F1" w:rsidRDefault="00617EE4">
            <w:pPr>
              <w:jc w:val="center"/>
              <w:rPr>
                <w:b/>
                <w:bCs/>
                <w:color w:val="FFFFFF"/>
              </w:rPr>
            </w:pPr>
            <w:r w:rsidRPr="007001F1">
              <w:rPr>
                <w:b/>
                <w:bCs/>
                <w:color w:val="FFFFFF"/>
                <w:sz w:val="22"/>
                <w:szCs w:val="22"/>
              </w:rPr>
              <w:t>nie</w:t>
            </w:r>
          </w:p>
        </w:tc>
        <w:tc>
          <w:tcPr>
            <w:tcW w:w="776" w:type="dxa"/>
            <w:shd w:val="clear" w:color="000000" w:fill="60497A"/>
            <w:vAlign w:val="center"/>
            <w:hideMark/>
          </w:tcPr>
          <w:p w:rsidR="00617EE4" w:rsidRPr="007001F1" w:rsidRDefault="00617EE4">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17EE4" w:rsidRPr="007001F1" w:rsidRDefault="00617EE4">
            <w:pPr>
              <w:jc w:val="center"/>
              <w:rPr>
                <w:b/>
                <w:bCs/>
                <w:color w:val="FFFFFF"/>
              </w:rPr>
            </w:pPr>
            <w:r w:rsidRPr="007001F1">
              <w:rPr>
                <w:b/>
                <w:bCs/>
                <w:color w:val="FFFFFF"/>
                <w:sz w:val="22"/>
                <w:szCs w:val="22"/>
              </w:rPr>
              <w:t>Poznámka</w:t>
            </w:r>
          </w:p>
        </w:tc>
      </w:tr>
      <w:tr w:rsidR="00451721" w:rsidRPr="007001F1" w:rsidTr="00402AA8">
        <w:trPr>
          <w:trHeight w:val="20"/>
        </w:trPr>
        <w:tc>
          <w:tcPr>
            <w:tcW w:w="582" w:type="dxa"/>
            <w:vMerge w:val="restart"/>
            <w:shd w:val="clear" w:color="auto" w:fill="auto"/>
            <w:noWrap/>
            <w:vAlign w:val="center"/>
            <w:hideMark/>
          </w:tcPr>
          <w:p w:rsidR="00451721" w:rsidRPr="007001F1" w:rsidRDefault="00451721">
            <w:pPr>
              <w:jc w:val="center"/>
              <w:rPr>
                <w:color w:val="000000"/>
              </w:rPr>
            </w:pPr>
            <w:r w:rsidRPr="007001F1">
              <w:rPr>
                <w:color w:val="000000"/>
                <w:sz w:val="22"/>
                <w:szCs w:val="22"/>
              </w:rPr>
              <w:t>1</w:t>
            </w:r>
          </w:p>
        </w:tc>
        <w:tc>
          <w:tcPr>
            <w:tcW w:w="4820" w:type="dxa"/>
            <w:gridSpan w:val="2"/>
            <w:shd w:val="clear" w:color="auto" w:fill="auto"/>
            <w:vAlign w:val="center"/>
            <w:hideMark/>
          </w:tcPr>
          <w:p w:rsidR="00451721" w:rsidRPr="007001F1" w:rsidRDefault="00451721">
            <w:pPr>
              <w:jc w:val="both"/>
              <w:rPr>
                <w:color w:val="000000"/>
              </w:rPr>
            </w:pPr>
            <w:r>
              <w:rPr>
                <w:color w:val="000000"/>
                <w:sz w:val="22"/>
                <w:szCs w:val="22"/>
              </w:rPr>
              <w:t xml:space="preserve">a) </w:t>
            </w:r>
            <w:r w:rsidRPr="007001F1">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rsidR="00451721" w:rsidRPr="007001F1" w:rsidRDefault="00451721">
            <w:pPr>
              <w:jc w:val="center"/>
              <w:rPr>
                <w:b/>
                <w:bCs/>
                <w:color w:val="000000"/>
              </w:rPr>
            </w:pPr>
            <w:r w:rsidRPr="007001F1">
              <w:rPr>
                <w:b/>
                <w:bCs/>
                <w:color w:val="000000"/>
                <w:sz w:val="22"/>
                <w:szCs w:val="22"/>
              </w:rPr>
              <w:t> </w:t>
            </w:r>
          </w:p>
        </w:tc>
        <w:tc>
          <w:tcPr>
            <w:tcW w:w="567" w:type="dxa"/>
            <w:shd w:val="clear" w:color="auto" w:fill="auto"/>
            <w:vAlign w:val="center"/>
            <w:hideMark/>
          </w:tcPr>
          <w:p w:rsidR="00451721" w:rsidRPr="007001F1" w:rsidRDefault="00451721">
            <w:pPr>
              <w:jc w:val="center"/>
              <w:rPr>
                <w:b/>
                <w:bCs/>
                <w:color w:val="000000"/>
              </w:rPr>
            </w:pPr>
            <w:r w:rsidRPr="007001F1">
              <w:rPr>
                <w:b/>
                <w:bCs/>
                <w:color w:val="000000"/>
                <w:sz w:val="22"/>
                <w:szCs w:val="22"/>
              </w:rPr>
              <w:t> </w:t>
            </w:r>
          </w:p>
        </w:tc>
        <w:tc>
          <w:tcPr>
            <w:tcW w:w="776" w:type="dxa"/>
            <w:shd w:val="clear" w:color="auto" w:fill="auto"/>
            <w:vAlign w:val="center"/>
            <w:hideMark/>
          </w:tcPr>
          <w:p w:rsidR="00451721" w:rsidRPr="007001F1" w:rsidRDefault="00451721">
            <w:pPr>
              <w:jc w:val="center"/>
              <w:rPr>
                <w:b/>
                <w:bCs/>
                <w:color w:val="000000"/>
              </w:rPr>
            </w:pPr>
            <w:r w:rsidRPr="007001F1">
              <w:rPr>
                <w:b/>
                <w:bCs/>
                <w:color w:val="000000"/>
                <w:sz w:val="22"/>
                <w:szCs w:val="22"/>
              </w:rPr>
              <w:t> </w:t>
            </w:r>
          </w:p>
        </w:tc>
        <w:tc>
          <w:tcPr>
            <w:tcW w:w="1775" w:type="dxa"/>
            <w:shd w:val="clear" w:color="auto" w:fill="auto"/>
            <w:vAlign w:val="center"/>
            <w:hideMark/>
          </w:tcPr>
          <w:p w:rsidR="00451721" w:rsidRPr="007001F1" w:rsidRDefault="00451721">
            <w:pPr>
              <w:jc w:val="center"/>
              <w:rPr>
                <w:b/>
                <w:bCs/>
                <w:color w:val="000000"/>
              </w:rPr>
            </w:pPr>
            <w:r w:rsidRPr="007001F1">
              <w:rPr>
                <w:b/>
                <w:bCs/>
                <w:color w:val="000000"/>
                <w:sz w:val="22"/>
                <w:szCs w:val="22"/>
              </w:rPr>
              <w:t> </w:t>
            </w:r>
          </w:p>
        </w:tc>
      </w:tr>
      <w:tr w:rsidR="00451721" w:rsidRPr="007001F1" w:rsidTr="00402AA8">
        <w:trPr>
          <w:trHeight w:val="20"/>
        </w:trPr>
        <w:tc>
          <w:tcPr>
            <w:tcW w:w="582" w:type="dxa"/>
            <w:vMerge/>
            <w:shd w:val="clear" w:color="auto" w:fill="auto"/>
            <w:noWrap/>
            <w:vAlign w:val="center"/>
          </w:tcPr>
          <w:p w:rsidR="00451721" w:rsidRPr="007001F1" w:rsidRDefault="00451721">
            <w:pPr>
              <w:jc w:val="center"/>
              <w:rPr>
                <w:color w:val="000000"/>
                <w:sz w:val="22"/>
                <w:szCs w:val="22"/>
              </w:rPr>
            </w:pPr>
          </w:p>
        </w:tc>
        <w:tc>
          <w:tcPr>
            <w:tcW w:w="4820" w:type="dxa"/>
            <w:gridSpan w:val="2"/>
            <w:shd w:val="clear" w:color="auto" w:fill="auto"/>
            <w:vAlign w:val="center"/>
          </w:tcPr>
          <w:p w:rsidR="00451721" w:rsidRPr="007001F1" w:rsidRDefault="00451721">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451721" w:rsidRPr="007001F1" w:rsidRDefault="00451721">
            <w:pPr>
              <w:jc w:val="center"/>
              <w:rPr>
                <w:b/>
                <w:bCs/>
                <w:color w:val="000000"/>
                <w:sz w:val="22"/>
                <w:szCs w:val="22"/>
              </w:rPr>
            </w:pPr>
          </w:p>
        </w:tc>
        <w:tc>
          <w:tcPr>
            <w:tcW w:w="567" w:type="dxa"/>
            <w:shd w:val="clear" w:color="auto" w:fill="auto"/>
            <w:vAlign w:val="center"/>
          </w:tcPr>
          <w:p w:rsidR="00451721" w:rsidRPr="007001F1" w:rsidRDefault="00451721">
            <w:pPr>
              <w:jc w:val="center"/>
              <w:rPr>
                <w:b/>
                <w:bCs/>
                <w:color w:val="000000"/>
                <w:sz w:val="22"/>
                <w:szCs w:val="22"/>
              </w:rPr>
            </w:pPr>
          </w:p>
        </w:tc>
        <w:tc>
          <w:tcPr>
            <w:tcW w:w="776" w:type="dxa"/>
            <w:shd w:val="clear" w:color="auto" w:fill="auto"/>
            <w:vAlign w:val="center"/>
          </w:tcPr>
          <w:p w:rsidR="00451721" w:rsidRPr="007001F1" w:rsidRDefault="00451721">
            <w:pPr>
              <w:jc w:val="center"/>
              <w:rPr>
                <w:b/>
                <w:bCs/>
                <w:color w:val="000000"/>
                <w:sz w:val="22"/>
                <w:szCs w:val="22"/>
              </w:rPr>
            </w:pPr>
          </w:p>
        </w:tc>
        <w:tc>
          <w:tcPr>
            <w:tcW w:w="1775" w:type="dxa"/>
            <w:shd w:val="clear" w:color="auto" w:fill="auto"/>
            <w:vAlign w:val="center"/>
          </w:tcPr>
          <w:p w:rsidR="00451721" w:rsidRPr="007001F1" w:rsidRDefault="00451721">
            <w:pPr>
              <w:jc w:val="center"/>
              <w:rPr>
                <w:b/>
                <w:bCs/>
                <w:color w:val="000000"/>
                <w:sz w:val="22"/>
                <w:szCs w:val="22"/>
              </w:rPr>
            </w:pPr>
          </w:p>
        </w:tc>
      </w:tr>
      <w:tr w:rsidR="00013B3B" w:rsidRPr="007001F1" w:rsidTr="00402AA8">
        <w:trPr>
          <w:trHeight w:val="318"/>
        </w:trPr>
        <w:tc>
          <w:tcPr>
            <w:tcW w:w="582" w:type="dxa"/>
            <w:vMerge w:val="restart"/>
            <w:shd w:val="clear" w:color="auto" w:fill="auto"/>
            <w:noWrap/>
            <w:vAlign w:val="center"/>
            <w:hideMark/>
          </w:tcPr>
          <w:p w:rsidR="00013B3B" w:rsidRPr="007001F1" w:rsidRDefault="00013B3B">
            <w:pPr>
              <w:jc w:val="center"/>
              <w:rPr>
                <w:color w:val="000000"/>
              </w:rPr>
            </w:pPr>
            <w:r w:rsidRPr="007001F1">
              <w:rPr>
                <w:color w:val="000000"/>
                <w:sz w:val="22"/>
                <w:szCs w:val="22"/>
              </w:rPr>
              <w:t>2</w:t>
            </w:r>
          </w:p>
        </w:tc>
        <w:tc>
          <w:tcPr>
            <w:tcW w:w="4820" w:type="dxa"/>
            <w:gridSpan w:val="2"/>
            <w:shd w:val="clear" w:color="auto" w:fill="auto"/>
            <w:vAlign w:val="center"/>
            <w:hideMark/>
          </w:tcPr>
          <w:p w:rsidR="00013B3B" w:rsidRPr="007001F1" w:rsidRDefault="00013B3B">
            <w:r w:rsidRPr="007001F1">
              <w:rPr>
                <w:color w:val="000000"/>
                <w:sz w:val="22"/>
                <w:szCs w:val="22"/>
              </w:rPr>
              <w:t>a) Bo</w:t>
            </w:r>
            <w:r w:rsidR="00B109E8" w:rsidRPr="007001F1">
              <w:rPr>
                <w:color w:val="000000"/>
                <w:sz w:val="22"/>
                <w:szCs w:val="22"/>
              </w:rPr>
              <w:t>la PHZ určená ako cena bez DPH?</w:t>
            </w:r>
          </w:p>
        </w:tc>
        <w:tc>
          <w:tcPr>
            <w:tcW w:w="567" w:type="dxa"/>
            <w:shd w:val="clear" w:color="auto" w:fill="auto"/>
            <w:vAlign w:val="center"/>
            <w:hideMark/>
          </w:tcPr>
          <w:p w:rsidR="00013B3B" w:rsidRPr="007001F1" w:rsidRDefault="00013B3B">
            <w:pPr>
              <w:jc w:val="center"/>
              <w:rPr>
                <w:b/>
                <w:bCs/>
                <w:color w:val="000000"/>
              </w:rPr>
            </w:pPr>
            <w:r w:rsidRPr="007001F1">
              <w:rPr>
                <w:b/>
                <w:bCs/>
                <w:color w:val="000000"/>
                <w:sz w:val="22"/>
                <w:szCs w:val="22"/>
              </w:rPr>
              <w:t> </w:t>
            </w:r>
          </w:p>
        </w:tc>
        <w:tc>
          <w:tcPr>
            <w:tcW w:w="567" w:type="dxa"/>
            <w:shd w:val="clear" w:color="auto" w:fill="auto"/>
            <w:vAlign w:val="center"/>
            <w:hideMark/>
          </w:tcPr>
          <w:p w:rsidR="00013B3B" w:rsidRPr="007001F1" w:rsidRDefault="00013B3B">
            <w:pPr>
              <w:jc w:val="center"/>
              <w:rPr>
                <w:b/>
                <w:bCs/>
                <w:color w:val="000000"/>
              </w:rPr>
            </w:pPr>
            <w:r w:rsidRPr="007001F1">
              <w:rPr>
                <w:b/>
                <w:bCs/>
                <w:color w:val="000000"/>
                <w:sz w:val="22"/>
                <w:szCs w:val="22"/>
              </w:rPr>
              <w:t> </w:t>
            </w:r>
          </w:p>
        </w:tc>
        <w:tc>
          <w:tcPr>
            <w:tcW w:w="776" w:type="dxa"/>
            <w:shd w:val="clear" w:color="auto" w:fill="auto"/>
            <w:vAlign w:val="center"/>
            <w:hideMark/>
          </w:tcPr>
          <w:p w:rsidR="00013B3B" w:rsidRPr="007001F1" w:rsidRDefault="00013B3B">
            <w:pPr>
              <w:jc w:val="center"/>
              <w:rPr>
                <w:b/>
                <w:bCs/>
                <w:color w:val="000000"/>
              </w:rPr>
            </w:pPr>
            <w:r w:rsidRPr="007001F1">
              <w:rPr>
                <w:b/>
                <w:bCs/>
                <w:color w:val="000000"/>
                <w:sz w:val="22"/>
                <w:szCs w:val="22"/>
              </w:rPr>
              <w:t> </w:t>
            </w:r>
          </w:p>
        </w:tc>
        <w:tc>
          <w:tcPr>
            <w:tcW w:w="1775" w:type="dxa"/>
            <w:shd w:val="clear" w:color="auto" w:fill="auto"/>
            <w:vAlign w:val="center"/>
            <w:hideMark/>
          </w:tcPr>
          <w:p w:rsidR="00013B3B" w:rsidRPr="007001F1" w:rsidRDefault="00013B3B">
            <w:pPr>
              <w:jc w:val="center"/>
              <w:rPr>
                <w:b/>
                <w:bCs/>
                <w:color w:val="000000"/>
              </w:rPr>
            </w:pPr>
            <w:r w:rsidRPr="007001F1">
              <w:rPr>
                <w:b/>
                <w:bCs/>
                <w:color w:val="000000"/>
                <w:sz w:val="22"/>
                <w:szCs w:val="22"/>
              </w:rPr>
              <w:t> </w:t>
            </w:r>
          </w:p>
        </w:tc>
      </w:tr>
      <w:tr w:rsidR="00013B3B" w:rsidRPr="007001F1" w:rsidTr="00402AA8">
        <w:trPr>
          <w:trHeight w:val="705"/>
        </w:trPr>
        <w:tc>
          <w:tcPr>
            <w:tcW w:w="582" w:type="dxa"/>
            <w:vMerge/>
            <w:shd w:val="clear" w:color="auto" w:fill="auto"/>
            <w:noWrap/>
            <w:vAlign w:val="center"/>
          </w:tcPr>
          <w:p w:rsidR="00013B3B" w:rsidRPr="007001F1" w:rsidRDefault="00013B3B">
            <w:pPr>
              <w:jc w:val="center"/>
              <w:rPr>
                <w:color w:val="000000"/>
              </w:rPr>
            </w:pPr>
          </w:p>
        </w:tc>
        <w:tc>
          <w:tcPr>
            <w:tcW w:w="4820" w:type="dxa"/>
            <w:gridSpan w:val="2"/>
            <w:shd w:val="clear" w:color="auto" w:fill="auto"/>
            <w:vAlign w:val="center"/>
          </w:tcPr>
          <w:p w:rsidR="00013B3B" w:rsidRPr="007001F1" w:rsidDel="00013B3B" w:rsidRDefault="00013B3B">
            <w:pPr>
              <w:rPr>
                <w:color w:val="000000"/>
              </w:rPr>
            </w:pPr>
            <w:r w:rsidRPr="007001F1">
              <w:rPr>
                <w:color w:val="000000"/>
                <w:sz w:val="22"/>
                <w:szCs w:val="22"/>
              </w:rPr>
              <w:t>b) Bola určená PHZ podľa podmienok platných v čase vytvorenia zmluvného formulára kontrolovanej zákazky?</w:t>
            </w:r>
          </w:p>
        </w:tc>
        <w:tc>
          <w:tcPr>
            <w:tcW w:w="567" w:type="dxa"/>
            <w:shd w:val="clear" w:color="auto" w:fill="auto"/>
            <w:vAlign w:val="center"/>
          </w:tcPr>
          <w:p w:rsidR="00013B3B" w:rsidRPr="007001F1" w:rsidRDefault="00013B3B">
            <w:pPr>
              <w:jc w:val="center"/>
              <w:rPr>
                <w:b/>
                <w:bCs/>
                <w:color w:val="000000"/>
              </w:rPr>
            </w:pPr>
          </w:p>
        </w:tc>
        <w:tc>
          <w:tcPr>
            <w:tcW w:w="567" w:type="dxa"/>
            <w:shd w:val="clear" w:color="auto" w:fill="auto"/>
            <w:vAlign w:val="center"/>
          </w:tcPr>
          <w:p w:rsidR="00013B3B" w:rsidRPr="007001F1" w:rsidRDefault="00013B3B">
            <w:pPr>
              <w:jc w:val="center"/>
              <w:rPr>
                <w:b/>
                <w:bCs/>
                <w:color w:val="000000"/>
              </w:rPr>
            </w:pPr>
          </w:p>
        </w:tc>
        <w:tc>
          <w:tcPr>
            <w:tcW w:w="776" w:type="dxa"/>
            <w:shd w:val="clear" w:color="auto" w:fill="auto"/>
            <w:vAlign w:val="center"/>
          </w:tcPr>
          <w:p w:rsidR="00013B3B" w:rsidRPr="007001F1" w:rsidRDefault="00013B3B">
            <w:pPr>
              <w:jc w:val="center"/>
              <w:rPr>
                <w:b/>
                <w:bCs/>
                <w:color w:val="000000"/>
              </w:rPr>
            </w:pPr>
          </w:p>
        </w:tc>
        <w:tc>
          <w:tcPr>
            <w:tcW w:w="1775" w:type="dxa"/>
            <w:shd w:val="clear" w:color="auto" w:fill="auto"/>
            <w:vAlign w:val="center"/>
          </w:tcPr>
          <w:p w:rsidR="00013B3B" w:rsidRPr="007001F1" w:rsidRDefault="00013B3B">
            <w:pPr>
              <w:jc w:val="center"/>
              <w:rPr>
                <w:b/>
                <w:bCs/>
                <w:color w:val="000000"/>
              </w:rPr>
            </w:pPr>
          </w:p>
        </w:tc>
      </w:tr>
      <w:tr w:rsidR="00013B3B" w:rsidRPr="007001F1" w:rsidTr="00402AA8">
        <w:trPr>
          <w:trHeight w:val="632"/>
        </w:trPr>
        <w:tc>
          <w:tcPr>
            <w:tcW w:w="582" w:type="dxa"/>
            <w:vMerge/>
            <w:shd w:val="clear" w:color="auto" w:fill="auto"/>
            <w:noWrap/>
            <w:vAlign w:val="center"/>
          </w:tcPr>
          <w:p w:rsidR="00013B3B" w:rsidRPr="007001F1" w:rsidRDefault="00013B3B">
            <w:pPr>
              <w:jc w:val="center"/>
              <w:rPr>
                <w:color w:val="000000"/>
              </w:rPr>
            </w:pPr>
          </w:p>
        </w:tc>
        <w:tc>
          <w:tcPr>
            <w:tcW w:w="4820" w:type="dxa"/>
            <w:gridSpan w:val="2"/>
            <w:shd w:val="clear" w:color="auto" w:fill="auto"/>
            <w:vAlign w:val="center"/>
          </w:tcPr>
          <w:p w:rsidR="00013B3B" w:rsidRPr="007001F1" w:rsidDel="00013B3B" w:rsidRDefault="00013B3B">
            <w:pPr>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013B3B" w:rsidRPr="007001F1" w:rsidRDefault="00013B3B">
            <w:pPr>
              <w:jc w:val="center"/>
              <w:rPr>
                <w:b/>
                <w:bCs/>
                <w:color w:val="000000"/>
              </w:rPr>
            </w:pPr>
          </w:p>
        </w:tc>
        <w:tc>
          <w:tcPr>
            <w:tcW w:w="567" w:type="dxa"/>
            <w:shd w:val="clear" w:color="auto" w:fill="auto"/>
            <w:vAlign w:val="center"/>
          </w:tcPr>
          <w:p w:rsidR="00013B3B" w:rsidRPr="007001F1" w:rsidRDefault="00013B3B">
            <w:pPr>
              <w:jc w:val="center"/>
              <w:rPr>
                <w:b/>
                <w:bCs/>
                <w:color w:val="000000"/>
              </w:rPr>
            </w:pPr>
          </w:p>
        </w:tc>
        <w:tc>
          <w:tcPr>
            <w:tcW w:w="776" w:type="dxa"/>
            <w:shd w:val="clear" w:color="auto" w:fill="auto"/>
            <w:vAlign w:val="center"/>
          </w:tcPr>
          <w:p w:rsidR="00013B3B" w:rsidRPr="007001F1" w:rsidRDefault="00013B3B">
            <w:pPr>
              <w:jc w:val="center"/>
              <w:rPr>
                <w:b/>
                <w:bCs/>
                <w:color w:val="000000"/>
              </w:rPr>
            </w:pPr>
          </w:p>
        </w:tc>
        <w:tc>
          <w:tcPr>
            <w:tcW w:w="1775" w:type="dxa"/>
            <w:shd w:val="clear" w:color="auto" w:fill="auto"/>
            <w:vAlign w:val="center"/>
          </w:tcPr>
          <w:p w:rsidR="00013B3B" w:rsidRPr="007001F1" w:rsidRDefault="00013B3B">
            <w:pPr>
              <w:jc w:val="center"/>
              <w:rPr>
                <w:b/>
                <w:bCs/>
                <w:color w:val="000000"/>
              </w:rPr>
            </w:pPr>
          </w:p>
        </w:tc>
      </w:tr>
      <w:tr w:rsidR="00013B3B" w:rsidRPr="007001F1" w:rsidTr="00402AA8">
        <w:trPr>
          <w:trHeight w:val="853"/>
        </w:trPr>
        <w:tc>
          <w:tcPr>
            <w:tcW w:w="582" w:type="dxa"/>
            <w:vMerge/>
            <w:shd w:val="clear" w:color="auto" w:fill="auto"/>
            <w:noWrap/>
            <w:vAlign w:val="center"/>
          </w:tcPr>
          <w:p w:rsidR="00013B3B" w:rsidRPr="007001F1" w:rsidRDefault="00013B3B">
            <w:pPr>
              <w:jc w:val="center"/>
              <w:rPr>
                <w:color w:val="000000"/>
              </w:rPr>
            </w:pPr>
          </w:p>
        </w:tc>
        <w:tc>
          <w:tcPr>
            <w:tcW w:w="4820" w:type="dxa"/>
            <w:gridSpan w:val="2"/>
            <w:shd w:val="clear" w:color="auto" w:fill="auto"/>
            <w:vAlign w:val="center"/>
          </w:tcPr>
          <w:p w:rsidR="00013B3B" w:rsidRPr="007001F1" w:rsidDel="00013B3B" w:rsidRDefault="00013B3B">
            <w:pPr>
              <w:rPr>
                <w:color w:val="000000"/>
              </w:rPr>
            </w:pPr>
            <w:r w:rsidRPr="007001F1">
              <w:rPr>
                <w:color w:val="000000"/>
                <w:sz w:val="22"/>
                <w:szCs w:val="22"/>
              </w:rPr>
              <w:t xml:space="preserve">d) </w:t>
            </w:r>
            <w:r w:rsidRPr="007001F1">
              <w:rPr>
                <w:sz w:val="22"/>
                <w:szCs w:val="22"/>
              </w:rPr>
              <w:t>Bola PHZ určená tak, že neprekračuje finančné limity pre podlimitné zákazky v priebehu kalendárneho roka alebo počas platnosti zmluvy, ak sa zmluva uzatvára na dlhšie obdobie ako jeden kalendárny rok?</w:t>
            </w:r>
          </w:p>
        </w:tc>
        <w:tc>
          <w:tcPr>
            <w:tcW w:w="567" w:type="dxa"/>
            <w:shd w:val="clear" w:color="auto" w:fill="auto"/>
            <w:vAlign w:val="center"/>
          </w:tcPr>
          <w:p w:rsidR="00013B3B" w:rsidRPr="007001F1" w:rsidRDefault="00013B3B">
            <w:pPr>
              <w:jc w:val="center"/>
              <w:rPr>
                <w:b/>
                <w:bCs/>
                <w:color w:val="000000"/>
              </w:rPr>
            </w:pPr>
          </w:p>
        </w:tc>
        <w:tc>
          <w:tcPr>
            <w:tcW w:w="567" w:type="dxa"/>
            <w:shd w:val="clear" w:color="auto" w:fill="auto"/>
            <w:vAlign w:val="center"/>
          </w:tcPr>
          <w:p w:rsidR="00013B3B" w:rsidRPr="007001F1" w:rsidRDefault="00013B3B">
            <w:pPr>
              <w:jc w:val="center"/>
              <w:rPr>
                <w:b/>
                <w:bCs/>
                <w:color w:val="000000"/>
              </w:rPr>
            </w:pPr>
          </w:p>
        </w:tc>
        <w:tc>
          <w:tcPr>
            <w:tcW w:w="776" w:type="dxa"/>
            <w:shd w:val="clear" w:color="auto" w:fill="auto"/>
            <w:vAlign w:val="center"/>
          </w:tcPr>
          <w:p w:rsidR="00013B3B" w:rsidRPr="007001F1" w:rsidRDefault="00013B3B">
            <w:pPr>
              <w:jc w:val="center"/>
              <w:rPr>
                <w:b/>
                <w:bCs/>
                <w:color w:val="000000"/>
              </w:rPr>
            </w:pPr>
          </w:p>
        </w:tc>
        <w:tc>
          <w:tcPr>
            <w:tcW w:w="1775" w:type="dxa"/>
            <w:shd w:val="clear" w:color="auto" w:fill="auto"/>
            <w:vAlign w:val="center"/>
          </w:tcPr>
          <w:p w:rsidR="00013B3B" w:rsidRPr="007001F1" w:rsidRDefault="00013B3B">
            <w:pPr>
              <w:jc w:val="center"/>
              <w:rPr>
                <w:b/>
                <w:bCs/>
                <w:color w:val="000000"/>
              </w:rPr>
            </w:pPr>
          </w:p>
        </w:tc>
      </w:tr>
      <w:tr w:rsidR="00013B3B" w:rsidRPr="007001F1" w:rsidTr="00402AA8">
        <w:trPr>
          <w:trHeight w:val="853"/>
        </w:trPr>
        <w:tc>
          <w:tcPr>
            <w:tcW w:w="582" w:type="dxa"/>
            <w:vMerge/>
            <w:shd w:val="clear" w:color="auto" w:fill="auto"/>
            <w:noWrap/>
            <w:vAlign w:val="center"/>
          </w:tcPr>
          <w:p w:rsidR="00013B3B" w:rsidRPr="007001F1" w:rsidRDefault="00013B3B">
            <w:pPr>
              <w:jc w:val="center"/>
              <w:rPr>
                <w:color w:val="000000"/>
              </w:rPr>
            </w:pPr>
          </w:p>
        </w:tc>
        <w:tc>
          <w:tcPr>
            <w:tcW w:w="4820" w:type="dxa"/>
            <w:gridSpan w:val="2"/>
            <w:shd w:val="clear" w:color="auto" w:fill="auto"/>
            <w:vAlign w:val="center"/>
          </w:tcPr>
          <w:p w:rsidR="00013B3B" w:rsidRPr="007001F1" w:rsidDel="00013B3B" w:rsidRDefault="00013B3B">
            <w:pPr>
              <w:jc w:val="both"/>
              <w:rPr>
                <w:color w:val="000000"/>
              </w:rPr>
            </w:pPr>
            <w:r w:rsidRPr="007001F1">
              <w:rPr>
                <w:color w:val="000000"/>
                <w:sz w:val="22"/>
                <w:szCs w:val="22"/>
              </w:rPr>
              <w:t>e) Nedošlo k rozdeleniu zákazky alebo nebol zvolený spôsob určenia jej PHZ s cieľom znížiť PHZ pod finančné limity podľa ZVO?</w:t>
            </w:r>
          </w:p>
        </w:tc>
        <w:tc>
          <w:tcPr>
            <w:tcW w:w="567" w:type="dxa"/>
            <w:shd w:val="clear" w:color="auto" w:fill="auto"/>
            <w:vAlign w:val="center"/>
          </w:tcPr>
          <w:p w:rsidR="00013B3B" w:rsidRPr="007001F1" w:rsidRDefault="00013B3B">
            <w:pPr>
              <w:jc w:val="center"/>
              <w:rPr>
                <w:b/>
                <w:bCs/>
                <w:color w:val="000000"/>
              </w:rPr>
            </w:pPr>
          </w:p>
        </w:tc>
        <w:tc>
          <w:tcPr>
            <w:tcW w:w="567" w:type="dxa"/>
            <w:shd w:val="clear" w:color="auto" w:fill="auto"/>
            <w:vAlign w:val="center"/>
          </w:tcPr>
          <w:p w:rsidR="00013B3B" w:rsidRPr="007001F1" w:rsidRDefault="00013B3B">
            <w:pPr>
              <w:jc w:val="center"/>
              <w:rPr>
                <w:b/>
                <w:bCs/>
                <w:color w:val="000000"/>
              </w:rPr>
            </w:pPr>
          </w:p>
        </w:tc>
        <w:tc>
          <w:tcPr>
            <w:tcW w:w="776" w:type="dxa"/>
            <w:shd w:val="clear" w:color="auto" w:fill="auto"/>
            <w:vAlign w:val="center"/>
          </w:tcPr>
          <w:p w:rsidR="00013B3B" w:rsidRPr="007001F1" w:rsidRDefault="00013B3B">
            <w:pPr>
              <w:jc w:val="center"/>
              <w:rPr>
                <w:b/>
                <w:bCs/>
                <w:color w:val="000000"/>
              </w:rPr>
            </w:pPr>
          </w:p>
        </w:tc>
        <w:tc>
          <w:tcPr>
            <w:tcW w:w="1775" w:type="dxa"/>
            <w:shd w:val="clear" w:color="auto" w:fill="auto"/>
            <w:vAlign w:val="center"/>
          </w:tcPr>
          <w:p w:rsidR="00013B3B" w:rsidRPr="007001F1" w:rsidRDefault="00013B3B">
            <w:pPr>
              <w:jc w:val="center"/>
              <w:rPr>
                <w:b/>
                <w:bCs/>
                <w:color w:val="000000"/>
              </w:rPr>
            </w:pPr>
          </w:p>
        </w:tc>
      </w:tr>
      <w:tr w:rsidR="00013B3B" w:rsidRPr="007001F1" w:rsidTr="00402AA8">
        <w:trPr>
          <w:trHeight w:val="724"/>
        </w:trPr>
        <w:tc>
          <w:tcPr>
            <w:tcW w:w="582" w:type="dxa"/>
            <w:vMerge/>
            <w:shd w:val="clear" w:color="auto" w:fill="auto"/>
            <w:noWrap/>
            <w:vAlign w:val="center"/>
          </w:tcPr>
          <w:p w:rsidR="00013B3B" w:rsidRPr="007001F1" w:rsidRDefault="00013B3B">
            <w:pPr>
              <w:jc w:val="center"/>
              <w:rPr>
                <w:color w:val="000000"/>
              </w:rPr>
            </w:pPr>
          </w:p>
        </w:tc>
        <w:tc>
          <w:tcPr>
            <w:tcW w:w="4820" w:type="dxa"/>
            <w:gridSpan w:val="2"/>
            <w:shd w:val="clear" w:color="auto" w:fill="auto"/>
            <w:vAlign w:val="center"/>
          </w:tcPr>
          <w:p w:rsidR="00013B3B" w:rsidRPr="007001F1" w:rsidDel="00013B3B" w:rsidRDefault="00013B3B">
            <w:pPr>
              <w:rPr>
                <w:color w:val="000000"/>
              </w:rPr>
            </w:pPr>
            <w:r w:rsidRPr="007001F1">
              <w:rPr>
                <w:color w:val="000000"/>
                <w:sz w:val="22"/>
                <w:szCs w:val="22"/>
              </w:rPr>
              <w:t>f) Bola PHZ určená na základe údajov a informácií o zákazkách na rovnaký alebo porovnateľný predmet zákazky?</w:t>
            </w:r>
          </w:p>
        </w:tc>
        <w:tc>
          <w:tcPr>
            <w:tcW w:w="567" w:type="dxa"/>
            <w:shd w:val="clear" w:color="auto" w:fill="auto"/>
            <w:vAlign w:val="center"/>
          </w:tcPr>
          <w:p w:rsidR="00013B3B" w:rsidRPr="007001F1" w:rsidRDefault="00013B3B">
            <w:pPr>
              <w:jc w:val="center"/>
              <w:rPr>
                <w:b/>
                <w:bCs/>
                <w:color w:val="000000"/>
              </w:rPr>
            </w:pPr>
          </w:p>
        </w:tc>
        <w:tc>
          <w:tcPr>
            <w:tcW w:w="567" w:type="dxa"/>
            <w:shd w:val="clear" w:color="auto" w:fill="auto"/>
            <w:vAlign w:val="center"/>
          </w:tcPr>
          <w:p w:rsidR="00013B3B" w:rsidRPr="007001F1" w:rsidRDefault="00013B3B">
            <w:pPr>
              <w:jc w:val="center"/>
              <w:rPr>
                <w:b/>
                <w:bCs/>
                <w:color w:val="000000"/>
              </w:rPr>
            </w:pPr>
          </w:p>
        </w:tc>
        <w:tc>
          <w:tcPr>
            <w:tcW w:w="776" w:type="dxa"/>
            <w:shd w:val="clear" w:color="auto" w:fill="auto"/>
            <w:vAlign w:val="center"/>
          </w:tcPr>
          <w:p w:rsidR="00013B3B" w:rsidRPr="007001F1" w:rsidRDefault="00013B3B">
            <w:pPr>
              <w:jc w:val="center"/>
              <w:rPr>
                <w:b/>
                <w:bCs/>
                <w:color w:val="000000"/>
              </w:rPr>
            </w:pPr>
          </w:p>
        </w:tc>
        <w:tc>
          <w:tcPr>
            <w:tcW w:w="1775" w:type="dxa"/>
            <w:shd w:val="clear" w:color="auto" w:fill="auto"/>
            <w:vAlign w:val="center"/>
          </w:tcPr>
          <w:p w:rsidR="00013B3B" w:rsidRPr="007001F1" w:rsidRDefault="00013B3B">
            <w:pPr>
              <w:jc w:val="center"/>
              <w:rPr>
                <w:b/>
                <w:bCs/>
                <w:color w:val="000000"/>
              </w:rPr>
            </w:pPr>
          </w:p>
        </w:tc>
      </w:tr>
      <w:tr w:rsidR="00013B3B" w:rsidRPr="007001F1" w:rsidTr="00402AA8">
        <w:trPr>
          <w:trHeight w:val="853"/>
        </w:trPr>
        <w:tc>
          <w:tcPr>
            <w:tcW w:w="582" w:type="dxa"/>
            <w:vMerge/>
            <w:shd w:val="clear" w:color="auto" w:fill="auto"/>
            <w:noWrap/>
            <w:vAlign w:val="center"/>
          </w:tcPr>
          <w:p w:rsidR="00013B3B" w:rsidRPr="007001F1" w:rsidRDefault="00013B3B">
            <w:pPr>
              <w:jc w:val="center"/>
              <w:rPr>
                <w:color w:val="000000"/>
              </w:rPr>
            </w:pPr>
          </w:p>
        </w:tc>
        <w:tc>
          <w:tcPr>
            <w:tcW w:w="4820" w:type="dxa"/>
            <w:gridSpan w:val="2"/>
            <w:shd w:val="clear" w:color="auto" w:fill="auto"/>
            <w:vAlign w:val="center"/>
          </w:tcPr>
          <w:p w:rsidR="00013B3B" w:rsidRPr="007001F1" w:rsidDel="00013B3B" w:rsidRDefault="00013B3B">
            <w:pPr>
              <w:rPr>
                <w:color w:val="000000"/>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alebo iným vhodným spôsobom?</w:t>
            </w:r>
          </w:p>
        </w:tc>
        <w:tc>
          <w:tcPr>
            <w:tcW w:w="567" w:type="dxa"/>
            <w:shd w:val="clear" w:color="auto" w:fill="auto"/>
            <w:vAlign w:val="center"/>
          </w:tcPr>
          <w:p w:rsidR="00013B3B" w:rsidRPr="007001F1" w:rsidRDefault="00013B3B">
            <w:pPr>
              <w:jc w:val="center"/>
              <w:rPr>
                <w:b/>
                <w:bCs/>
                <w:color w:val="000000"/>
              </w:rPr>
            </w:pPr>
          </w:p>
        </w:tc>
        <w:tc>
          <w:tcPr>
            <w:tcW w:w="567" w:type="dxa"/>
            <w:shd w:val="clear" w:color="auto" w:fill="auto"/>
            <w:vAlign w:val="center"/>
          </w:tcPr>
          <w:p w:rsidR="00013B3B" w:rsidRPr="007001F1" w:rsidRDefault="00013B3B">
            <w:pPr>
              <w:jc w:val="center"/>
              <w:rPr>
                <w:b/>
                <w:bCs/>
                <w:color w:val="000000"/>
              </w:rPr>
            </w:pPr>
          </w:p>
        </w:tc>
        <w:tc>
          <w:tcPr>
            <w:tcW w:w="776" w:type="dxa"/>
            <w:shd w:val="clear" w:color="auto" w:fill="auto"/>
            <w:vAlign w:val="center"/>
          </w:tcPr>
          <w:p w:rsidR="00013B3B" w:rsidRPr="007001F1" w:rsidRDefault="00013B3B">
            <w:pPr>
              <w:jc w:val="center"/>
              <w:rPr>
                <w:b/>
                <w:bCs/>
                <w:color w:val="000000"/>
              </w:rPr>
            </w:pPr>
          </w:p>
        </w:tc>
        <w:tc>
          <w:tcPr>
            <w:tcW w:w="1775" w:type="dxa"/>
            <w:shd w:val="clear" w:color="auto" w:fill="auto"/>
            <w:vAlign w:val="center"/>
          </w:tcPr>
          <w:p w:rsidR="00013B3B" w:rsidRPr="007001F1" w:rsidRDefault="00013B3B">
            <w:pPr>
              <w:jc w:val="center"/>
              <w:rPr>
                <w:b/>
                <w:bCs/>
                <w:color w:val="000000"/>
              </w:rPr>
            </w:pPr>
          </w:p>
        </w:tc>
      </w:tr>
      <w:tr w:rsidR="00013B3B" w:rsidRPr="007001F1" w:rsidTr="00402AA8">
        <w:trPr>
          <w:trHeight w:val="512"/>
        </w:trPr>
        <w:tc>
          <w:tcPr>
            <w:tcW w:w="582" w:type="dxa"/>
            <w:vMerge/>
            <w:shd w:val="clear" w:color="auto" w:fill="auto"/>
            <w:noWrap/>
            <w:vAlign w:val="center"/>
          </w:tcPr>
          <w:p w:rsidR="00013B3B" w:rsidRPr="007001F1" w:rsidRDefault="00013B3B">
            <w:pPr>
              <w:jc w:val="center"/>
              <w:rPr>
                <w:color w:val="000000"/>
              </w:rPr>
            </w:pPr>
          </w:p>
        </w:tc>
        <w:tc>
          <w:tcPr>
            <w:tcW w:w="4820" w:type="dxa"/>
            <w:gridSpan w:val="2"/>
            <w:shd w:val="clear" w:color="auto" w:fill="auto"/>
            <w:vAlign w:val="center"/>
          </w:tcPr>
          <w:p w:rsidR="00013B3B" w:rsidRPr="007001F1" w:rsidDel="00013B3B" w:rsidRDefault="00013B3B">
            <w:pPr>
              <w:rPr>
                <w:color w:val="000000"/>
              </w:rPr>
            </w:pPr>
            <w:r w:rsidRPr="007001F1">
              <w:rPr>
                <w:sz w:val="22"/>
                <w:szCs w:val="22"/>
              </w:rPr>
              <w:t>h) Stanovil verejný obstarávateľ PHZ v zmysle  ostatných ustanovení § 6 ZVO?</w:t>
            </w:r>
          </w:p>
        </w:tc>
        <w:tc>
          <w:tcPr>
            <w:tcW w:w="567" w:type="dxa"/>
            <w:shd w:val="clear" w:color="auto" w:fill="auto"/>
            <w:vAlign w:val="center"/>
          </w:tcPr>
          <w:p w:rsidR="00013B3B" w:rsidRPr="007001F1" w:rsidRDefault="00013B3B">
            <w:pPr>
              <w:jc w:val="center"/>
              <w:rPr>
                <w:b/>
                <w:bCs/>
                <w:color w:val="000000"/>
              </w:rPr>
            </w:pPr>
          </w:p>
        </w:tc>
        <w:tc>
          <w:tcPr>
            <w:tcW w:w="567" w:type="dxa"/>
            <w:shd w:val="clear" w:color="auto" w:fill="auto"/>
            <w:vAlign w:val="center"/>
          </w:tcPr>
          <w:p w:rsidR="00013B3B" w:rsidRPr="007001F1" w:rsidRDefault="00013B3B">
            <w:pPr>
              <w:jc w:val="center"/>
              <w:rPr>
                <w:b/>
                <w:bCs/>
                <w:color w:val="000000"/>
              </w:rPr>
            </w:pPr>
          </w:p>
        </w:tc>
        <w:tc>
          <w:tcPr>
            <w:tcW w:w="776" w:type="dxa"/>
            <w:shd w:val="clear" w:color="auto" w:fill="auto"/>
            <w:vAlign w:val="center"/>
          </w:tcPr>
          <w:p w:rsidR="00013B3B" w:rsidRPr="007001F1" w:rsidRDefault="00013B3B">
            <w:pPr>
              <w:jc w:val="center"/>
              <w:rPr>
                <w:b/>
                <w:bCs/>
                <w:color w:val="000000"/>
              </w:rPr>
            </w:pPr>
          </w:p>
        </w:tc>
        <w:tc>
          <w:tcPr>
            <w:tcW w:w="1775" w:type="dxa"/>
            <w:shd w:val="clear" w:color="auto" w:fill="auto"/>
            <w:vAlign w:val="center"/>
          </w:tcPr>
          <w:p w:rsidR="00013B3B" w:rsidRPr="007001F1" w:rsidRDefault="00013B3B">
            <w:pPr>
              <w:jc w:val="center"/>
              <w:rPr>
                <w:b/>
                <w:bCs/>
                <w:color w:val="000000"/>
              </w:rPr>
            </w:pPr>
          </w:p>
        </w:tc>
      </w:tr>
      <w:tr w:rsidR="00617EE4" w:rsidRPr="007001F1" w:rsidTr="00402AA8">
        <w:trPr>
          <w:trHeight w:val="600"/>
        </w:trPr>
        <w:tc>
          <w:tcPr>
            <w:tcW w:w="582" w:type="dxa"/>
            <w:shd w:val="clear" w:color="auto" w:fill="auto"/>
            <w:noWrap/>
            <w:vAlign w:val="center"/>
            <w:hideMark/>
          </w:tcPr>
          <w:p w:rsidR="00617EE4" w:rsidRPr="007001F1" w:rsidRDefault="00617EE4">
            <w:pPr>
              <w:jc w:val="center"/>
              <w:rPr>
                <w:color w:val="000000"/>
              </w:rPr>
            </w:pPr>
            <w:r w:rsidRPr="007001F1">
              <w:rPr>
                <w:color w:val="000000"/>
                <w:sz w:val="22"/>
                <w:szCs w:val="22"/>
              </w:rPr>
              <w:t>3</w:t>
            </w:r>
          </w:p>
        </w:tc>
        <w:tc>
          <w:tcPr>
            <w:tcW w:w="4820" w:type="dxa"/>
            <w:gridSpan w:val="2"/>
            <w:shd w:val="clear" w:color="auto" w:fill="auto"/>
            <w:vAlign w:val="center"/>
            <w:hideMark/>
          </w:tcPr>
          <w:p w:rsidR="00617EE4" w:rsidRPr="007001F1" w:rsidRDefault="00617EE4">
            <w:pPr>
              <w:jc w:val="both"/>
              <w:rPr>
                <w:color w:val="000000"/>
              </w:rPr>
            </w:pPr>
            <w:r w:rsidRPr="007001F1">
              <w:rPr>
                <w:color w:val="000000"/>
                <w:sz w:val="22"/>
                <w:szCs w:val="22"/>
              </w:rPr>
              <w:t>Je zvolený postup zadávania podlimitnej zákazky s využitím elektronického trhoviska v súlade s § 109 až § 111 ZVO (primerane podľa fázy zadávania zákazky)</w:t>
            </w:r>
          </w:p>
        </w:tc>
        <w:tc>
          <w:tcPr>
            <w:tcW w:w="567" w:type="dxa"/>
            <w:shd w:val="clear" w:color="auto" w:fill="auto"/>
            <w:vAlign w:val="center"/>
            <w:hideMark/>
          </w:tcPr>
          <w:p w:rsidR="00617EE4" w:rsidRPr="007001F1" w:rsidRDefault="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7001F1" w:rsidRDefault="00617EE4">
            <w:pPr>
              <w:jc w:val="center"/>
              <w:rPr>
                <w:b/>
                <w:bCs/>
                <w:color w:val="000000"/>
              </w:rPr>
            </w:pPr>
            <w:r w:rsidRPr="007001F1">
              <w:rPr>
                <w:b/>
                <w:bCs/>
                <w:color w:val="000000"/>
                <w:sz w:val="22"/>
                <w:szCs w:val="22"/>
              </w:rPr>
              <w:t> </w:t>
            </w:r>
          </w:p>
        </w:tc>
        <w:tc>
          <w:tcPr>
            <w:tcW w:w="776" w:type="dxa"/>
            <w:shd w:val="clear" w:color="auto" w:fill="auto"/>
            <w:vAlign w:val="center"/>
            <w:hideMark/>
          </w:tcPr>
          <w:p w:rsidR="00617EE4" w:rsidRPr="007001F1" w:rsidRDefault="00617EE4">
            <w:pPr>
              <w:jc w:val="center"/>
              <w:rPr>
                <w:b/>
                <w:bCs/>
                <w:color w:val="000000"/>
              </w:rPr>
            </w:pPr>
            <w:r w:rsidRPr="007001F1">
              <w:rPr>
                <w:b/>
                <w:bCs/>
                <w:color w:val="000000"/>
                <w:sz w:val="22"/>
                <w:szCs w:val="22"/>
              </w:rPr>
              <w:t> </w:t>
            </w:r>
          </w:p>
        </w:tc>
        <w:tc>
          <w:tcPr>
            <w:tcW w:w="1775" w:type="dxa"/>
            <w:shd w:val="clear" w:color="auto" w:fill="auto"/>
            <w:vAlign w:val="center"/>
            <w:hideMark/>
          </w:tcPr>
          <w:p w:rsidR="00617EE4" w:rsidRPr="007001F1" w:rsidRDefault="00617EE4">
            <w:pPr>
              <w:jc w:val="center"/>
              <w:rPr>
                <w:b/>
                <w:bCs/>
                <w:color w:val="000000"/>
              </w:rPr>
            </w:pPr>
            <w:r w:rsidRPr="007001F1">
              <w:rPr>
                <w:b/>
                <w:bCs/>
                <w:color w:val="000000"/>
                <w:sz w:val="22"/>
                <w:szCs w:val="22"/>
              </w:rPr>
              <w:t> </w:t>
            </w:r>
          </w:p>
        </w:tc>
      </w:tr>
      <w:tr w:rsidR="00E5404D" w:rsidRPr="007001F1" w:rsidTr="00402AA8">
        <w:trPr>
          <w:trHeight w:val="600"/>
        </w:trPr>
        <w:tc>
          <w:tcPr>
            <w:tcW w:w="582" w:type="dxa"/>
            <w:vMerge w:val="restart"/>
            <w:shd w:val="clear" w:color="auto" w:fill="auto"/>
            <w:noWrap/>
            <w:vAlign w:val="center"/>
            <w:hideMark/>
          </w:tcPr>
          <w:p w:rsidR="00E5404D" w:rsidRPr="007001F1" w:rsidRDefault="00E5404D">
            <w:pPr>
              <w:jc w:val="center"/>
              <w:rPr>
                <w:color w:val="000000"/>
              </w:rPr>
            </w:pPr>
            <w:r w:rsidRPr="007001F1">
              <w:rPr>
                <w:color w:val="000000"/>
                <w:sz w:val="22"/>
                <w:szCs w:val="22"/>
              </w:rPr>
              <w:t>4</w:t>
            </w:r>
          </w:p>
        </w:tc>
        <w:tc>
          <w:tcPr>
            <w:tcW w:w="4820" w:type="dxa"/>
            <w:gridSpan w:val="2"/>
            <w:shd w:val="clear" w:color="auto" w:fill="auto"/>
            <w:vAlign w:val="center"/>
            <w:hideMark/>
          </w:tcPr>
          <w:p w:rsidR="00E5404D" w:rsidRPr="00E5404D" w:rsidRDefault="00E5404D" w:rsidP="00E5404D">
            <w:pPr>
              <w:pStyle w:val="Odsekzoznamu"/>
              <w:numPr>
                <w:ilvl w:val="0"/>
                <w:numId w:val="34"/>
              </w:numPr>
              <w:ind w:left="0" w:firstLine="0"/>
              <w:jc w:val="both"/>
              <w:rPr>
                <w:color w:val="000000"/>
              </w:rPr>
            </w:pPr>
            <w:r w:rsidRPr="00E5404D">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hideMark/>
          </w:tcPr>
          <w:p w:rsidR="00E5404D" w:rsidRPr="007001F1" w:rsidRDefault="00E5404D">
            <w:pPr>
              <w:jc w:val="center"/>
              <w:rPr>
                <w:b/>
                <w:bCs/>
                <w:color w:val="000000"/>
              </w:rPr>
            </w:pPr>
            <w:r w:rsidRPr="007001F1">
              <w:rPr>
                <w:b/>
                <w:bCs/>
                <w:color w:val="000000"/>
                <w:sz w:val="22"/>
                <w:szCs w:val="22"/>
              </w:rPr>
              <w:t> </w:t>
            </w:r>
          </w:p>
        </w:tc>
        <w:tc>
          <w:tcPr>
            <w:tcW w:w="567" w:type="dxa"/>
            <w:shd w:val="clear" w:color="auto" w:fill="auto"/>
            <w:vAlign w:val="center"/>
            <w:hideMark/>
          </w:tcPr>
          <w:p w:rsidR="00E5404D" w:rsidRPr="007001F1" w:rsidRDefault="00E5404D">
            <w:pPr>
              <w:jc w:val="center"/>
              <w:rPr>
                <w:b/>
                <w:bCs/>
                <w:color w:val="000000"/>
              </w:rPr>
            </w:pPr>
            <w:r w:rsidRPr="007001F1">
              <w:rPr>
                <w:b/>
                <w:bCs/>
                <w:color w:val="000000"/>
                <w:sz w:val="22"/>
                <w:szCs w:val="22"/>
              </w:rPr>
              <w:t> </w:t>
            </w:r>
          </w:p>
        </w:tc>
        <w:tc>
          <w:tcPr>
            <w:tcW w:w="776" w:type="dxa"/>
            <w:shd w:val="clear" w:color="auto" w:fill="auto"/>
            <w:vAlign w:val="center"/>
            <w:hideMark/>
          </w:tcPr>
          <w:p w:rsidR="00E5404D" w:rsidRPr="007001F1" w:rsidRDefault="00E5404D">
            <w:pPr>
              <w:jc w:val="center"/>
              <w:rPr>
                <w:b/>
                <w:bCs/>
                <w:color w:val="000000"/>
              </w:rPr>
            </w:pPr>
            <w:r w:rsidRPr="007001F1">
              <w:rPr>
                <w:b/>
                <w:bCs/>
                <w:color w:val="000000"/>
                <w:sz w:val="22"/>
                <w:szCs w:val="22"/>
              </w:rPr>
              <w:t> </w:t>
            </w:r>
          </w:p>
        </w:tc>
        <w:tc>
          <w:tcPr>
            <w:tcW w:w="1775" w:type="dxa"/>
            <w:shd w:val="clear" w:color="auto" w:fill="auto"/>
            <w:vAlign w:val="center"/>
            <w:hideMark/>
          </w:tcPr>
          <w:p w:rsidR="00E5404D" w:rsidRPr="007001F1" w:rsidRDefault="00E5404D">
            <w:pPr>
              <w:jc w:val="center"/>
              <w:rPr>
                <w:b/>
                <w:bCs/>
                <w:color w:val="000000"/>
              </w:rPr>
            </w:pPr>
            <w:r w:rsidRPr="007001F1">
              <w:rPr>
                <w:b/>
                <w:bCs/>
                <w:color w:val="000000"/>
                <w:sz w:val="22"/>
                <w:szCs w:val="22"/>
              </w:rPr>
              <w:t> </w:t>
            </w:r>
          </w:p>
        </w:tc>
      </w:tr>
      <w:tr w:rsidR="00E5404D" w:rsidRPr="007001F1" w:rsidTr="00402AA8">
        <w:trPr>
          <w:trHeight w:val="600"/>
        </w:trPr>
        <w:tc>
          <w:tcPr>
            <w:tcW w:w="582" w:type="dxa"/>
            <w:vMerge/>
            <w:shd w:val="clear" w:color="auto" w:fill="auto"/>
            <w:noWrap/>
            <w:vAlign w:val="center"/>
          </w:tcPr>
          <w:p w:rsidR="00E5404D" w:rsidRPr="007001F1" w:rsidRDefault="00E5404D">
            <w:pPr>
              <w:jc w:val="center"/>
              <w:rPr>
                <w:color w:val="000000"/>
              </w:rPr>
            </w:pPr>
          </w:p>
        </w:tc>
        <w:tc>
          <w:tcPr>
            <w:tcW w:w="4820" w:type="dxa"/>
            <w:gridSpan w:val="2"/>
            <w:shd w:val="clear" w:color="auto" w:fill="auto"/>
            <w:vAlign w:val="center"/>
          </w:tcPr>
          <w:p w:rsidR="00E5404D" w:rsidRPr="00E5404D" w:rsidRDefault="00E5404D" w:rsidP="00E5404D">
            <w:pPr>
              <w:pStyle w:val="Odsekzoznamu"/>
              <w:numPr>
                <w:ilvl w:val="0"/>
                <w:numId w:val="34"/>
              </w:numPr>
              <w:ind w:left="0" w:firstLine="0"/>
              <w:jc w:val="both"/>
              <w:rPr>
                <w:color w:val="000000"/>
              </w:rPr>
            </w:pPr>
            <w:r w:rsidRPr="00E5404D">
              <w:rPr>
                <w:color w:val="000000"/>
                <w:sz w:val="22"/>
                <w:szCs w:val="22"/>
              </w:rPr>
              <w:t>Je predmet zákazky opísaný jednoznačne, úplne a nestranne?</w:t>
            </w:r>
          </w:p>
        </w:tc>
        <w:tc>
          <w:tcPr>
            <w:tcW w:w="567" w:type="dxa"/>
            <w:shd w:val="clear" w:color="auto" w:fill="auto"/>
            <w:vAlign w:val="center"/>
          </w:tcPr>
          <w:p w:rsidR="00E5404D" w:rsidRPr="007001F1" w:rsidRDefault="00E5404D">
            <w:pPr>
              <w:jc w:val="center"/>
              <w:rPr>
                <w:b/>
                <w:bCs/>
                <w:color w:val="000000"/>
              </w:rPr>
            </w:pPr>
          </w:p>
        </w:tc>
        <w:tc>
          <w:tcPr>
            <w:tcW w:w="567" w:type="dxa"/>
            <w:shd w:val="clear" w:color="auto" w:fill="auto"/>
            <w:vAlign w:val="center"/>
          </w:tcPr>
          <w:p w:rsidR="00E5404D" w:rsidRPr="007001F1" w:rsidRDefault="00E5404D">
            <w:pPr>
              <w:jc w:val="center"/>
              <w:rPr>
                <w:b/>
                <w:bCs/>
                <w:color w:val="000000"/>
              </w:rPr>
            </w:pPr>
          </w:p>
        </w:tc>
        <w:tc>
          <w:tcPr>
            <w:tcW w:w="776" w:type="dxa"/>
            <w:shd w:val="clear" w:color="auto" w:fill="auto"/>
            <w:vAlign w:val="center"/>
          </w:tcPr>
          <w:p w:rsidR="00E5404D" w:rsidRPr="007001F1" w:rsidRDefault="00E5404D">
            <w:pPr>
              <w:jc w:val="center"/>
              <w:rPr>
                <w:b/>
                <w:bCs/>
                <w:color w:val="000000"/>
              </w:rPr>
            </w:pPr>
          </w:p>
        </w:tc>
        <w:tc>
          <w:tcPr>
            <w:tcW w:w="1775" w:type="dxa"/>
            <w:shd w:val="clear" w:color="auto" w:fill="auto"/>
            <w:vAlign w:val="center"/>
          </w:tcPr>
          <w:p w:rsidR="00E5404D" w:rsidRPr="007001F1" w:rsidRDefault="00E5404D">
            <w:pPr>
              <w:jc w:val="center"/>
              <w:rPr>
                <w:b/>
                <w:bCs/>
                <w:color w:val="000000"/>
              </w:rPr>
            </w:pPr>
          </w:p>
        </w:tc>
      </w:tr>
      <w:tr w:rsidR="00013B3B" w:rsidRPr="007001F1" w:rsidTr="00402AA8">
        <w:trPr>
          <w:trHeight w:val="600"/>
        </w:trPr>
        <w:tc>
          <w:tcPr>
            <w:tcW w:w="582" w:type="dxa"/>
            <w:vMerge w:val="restart"/>
            <w:shd w:val="clear" w:color="auto" w:fill="auto"/>
            <w:noWrap/>
            <w:vAlign w:val="center"/>
            <w:hideMark/>
          </w:tcPr>
          <w:p w:rsidR="00013B3B" w:rsidRPr="007001F1" w:rsidRDefault="00013B3B">
            <w:pPr>
              <w:jc w:val="center"/>
              <w:rPr>
                <w:color w:val="000000"/>
              </w:rPr>
            </w:pPr>
            <w:r w:rsidRPr="007001F1">
              <w:rPr>
                <w:color w:val="000000"/>
                <w:sz w:val="22"/>
                <w:szCs w:val="22"/>
              </w:rPr>
              <w:t>5</w:t>
            </w:r>
          </w:p>
        </w:tc>
        <w:tc>
          <w:tcPr>
            <w:tcW w:w="4820" w:type="dxa"/>
            <w:gridSpan w:val="2"/>
            <w:shd w:val="clear" w:color="auto" w:fill="auto"/>
            <w:vAlign w:val="center"/>
            <w:hideMark/>
          </w:tcPr>
          <w:p w:rsidR="00013B3B" w:rsidRPr="007001F1" w:rsidRDefault="00013B3B">
            <w:pPr>
              <w:jc w:val="both"/>
              <w:rPr>
                <w:color w:val="000000"/>
              </w:rPr>
            </w:pPr>
            <w:r w:rsidRPr="007001F1">
              <w:rPr>
                <w:color w:val="000000"/>
                <w:sz w:val="22"/>
                <w:szCs w:val="22"/>
              </w:rPr>
              <w:t>a) Vzhľadom na predmet zákazky bol zvolený správny vzor vš</w:t>
            </w:r>
            <w:r w:rsidR="00B109E8" w:rsidRPr="007001F1">
              <w:rPr>
                <w:color w:val="000000"/>
                <w:sz w:val="22"/>
                <w:szCs w:val="22"/>
              </w:rPr>
              <w:t>eobecných  zmluvných podmienok?</w:t>
            </w:r>
          </w:p>
        </w:tc>
        <w:tc>
          <w:tcPr>
            <w:tcW w:w="567" w:type="dxa"/>
            <w:shd w:val="clear" w:color="auto" w:fill="auto"/>
            <w:vAlign w:val="center"/>
            <w:hideMark/>
          </w:tcPr>
          <w:p w:rsidR="00013B3B" w:rsidRPr="007001F1" w:rsidRDefault="00013B3B">
            <w:pPr>
              <w:jc w:val="center"/>
              <w:rPr>
                <w:b/>
                <w:bCs/>
                <w:color w:val="000000"/>
              </w:rPr>
            </w:pPr>
            <w:r w:rsidRPr="007001F1">
              <w:rPr>
                <w:b/>
                <w:bCs/>
                <w:color w:val="000000"/>
                <w:sz w:val="22"/>
                <w:szCs w:val="22"/>
              </w:rPr>
              <w:t> </w:t>
            </w:r>
          </w:p>
        </w:tc>
        <w:tc>
          <w:tcPr>
            <w:tcW w:w="567" w:type="dxa"/>
            <w:shd w:val="clear" w:color="auto" w:fill="auto"/>
            <w:vAlign w:val="center"/>
            <w:hideMark/>
          </w:tcPr>
          <w:p w:rsidR="00013B3B" w:rsidRPr="007001F1" w:rsidRDefault="00013B3B">
            <w:pPr>
              <w:jc w:val="center"/>
              <w:rPr>
                <w:b/>
                <w:bCs/>
                <w:color w:val="000000"/>
              </w:rPr>
            </w:pPr>
            <w:r w:rsidRPr="007001F1">
              <w:rPr>
                <w:b/>
                <w:bCs/>
                <w:color w:val="000000"/>
                <w:sz w:val="22"/>
                <w:szCs w:val="22"/>
              </w:rPr>
              <w:t> </w:t>
            </w:r>
          </w:p>
        </w:tc>
        <w:tc>
          <w:tcPr>
            <w:tcW w:w="776" w:type="dxa"/>
            <w:shd w:val="clear" w:color="auto" w:fill="auto"/>
            <w:vAlign w:val="center"/>
            <w:hideMark/>
          </w:tcPr>
          <w:p w:rsidR="00013B3B" w:rsidRPr="007001F1" w:rsidRDefault="00013B3B">
            <w:pPr>
              <w:jc w:val="center"/>
              <w:rPr>
                <w:b/>
                <w:bCs/>
                <w:color w:val="000000"/>
              </w:rPr>
            </w:pPr>
            <w:r w:rsidRPr="007001F1">
              <w:rPr>
                <w:b/>
                <w:bCs/>
                <w:color w:val="000000"/>
                <w:sz w:val="22"/>
                <w:szCs w:val="22"/>
              </w:rPr>
              <w:t> </w:t>
            </w:r>
          </w:p>
        </w:tc>
        <w:tc>
          <w:tcPr>
            <w:tcW w:w="1775" w:type="dxa"/>
            <w:shd w:val="clear" w:color="auto" w:fill="auto"/>
            <w:vAlign w:val="center"/>
            <w:hideMark/>
          </w:tcPr>
          <w:p w:rsidR="00013B3B" w:rsidRPr="007001F1" w:rsidRDefault="00013B3B">
            <w:pPr>
              <w:jc w:val="center"/>
              <w:rPr>
                <w:b/>
                <w:bCs/>
                <w:color w:val="000000"/>
              </w:rPr>
            </w:pPr>
            <w:r w:rsidRPr="007001F1">
              <w:rPr>
                <w:b/>
                <w:bCs/>
                <w:color w:val="000000"/>
                <w:sz w:val="22"/>
                <w:szCs w:val="22"/>
              </w:rPr>
              <w:t> </w:t>
            </w:r>
          </w:p>
        </w:tc>
      </w:tr>
      <w:tr w:rsidR="00013B3B" w:rsidRPr="007001F1" w:rsidTr="00402AA8">
        <w:trPr>
          <w:trHeight w:val="600"/>
        </w:trPr>
        <w:tc>
          <w:tcPr>
            <w:tcW w:w="582" w:type="dxa"/>
            <w:vMerge/>
            <w:shd w:val="clear" w:color="auto" w:fill="auto"/>
            <w:noWrap/>
            <w:vAlign w:val="center"/>
          </w:tcPr>
          <w:p w:rsidR="00013B3B" w:rsidRPr="007001F1" w:rsidRDefault="00013B3B">
            <w:pPr>
              <w:jc w:val="center"/>
              <w:rPr>
                <w:color w:val="000000"/>
              </w:rPr>
            </w:pPr>
          </w:p>
        </w:tc>
        <w:tc>
          <w:tcPr>
            <w:tcW w:w="4820" w:type="dxa"/>
            <w:gridSpan w:val="2"/>
            <w:shd w:val="clear" w:color="auto" w:fill="auto"/>
            <w:vAlign w:val="center"/>
          </w:tcPr>
          <w:p w:rsidR="00013B3B" w:rsidRPr="007001F1" w:rsidRDefault="00013B3B">
            <w:pPr>
              <w:jc w:val="both"/>
              <w:rPr>
                <w:color w:val="000000"/>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rsidR="00013B3B" w:rsidRPr="007001F1" w:rsidRDefault="00013B3B">
            <w:pPr>
              <w:jc w:val="center"/>
              <w:rPr>
                <w:b/>
                <w:bCs/>
                <w:color w:val="000000"/>
              </w:rPr>
            </w:pPr>
          </w:p>
        </w:tc>
        <w:tc>
          <w:tcPr>
            <w:tcW w:w="567" w:type="dxa"/>
            <w:shd w:val="clear" w:color="auto" w:fill="auto"/>
            <w:vAlign w:val="center"/>
          </w:tcPr>
          <w:p w:rsidR="00013B3B" w:rsidRPr="007001F1" w:rsidRDefault="00013B3B">
            <w:pPr>
              <w:jc w:val="center"/>
              <w:rPr>
                <w:b/>
                <w:bCs/>
                <w:color w:val="000000"/>
              </w:rPr>
            </w:pPr>
          </w:p>
        </w:tc>
        <w:tc>
          <w:tcPr>
            <w:tcW w:w="776" w:type="dxa"/>
            <w:shd w:val="clear" w:color="auto" w:fill="auto"/>
            <w:vAlign w:val="center"/>
          </w:tcPr>
          <w:p w:rsidR="00013B3B" w:rsidRPr="007001F1" w:rsidRDefault="00013B3B">
            <w:pPr>
              <w:jc w:val="center"/>
              <w:rPr>
                <w:b/>
                <w:bCs/>
                <w:color w:val="000000"/>
              </w:rPr>
            </w:pPr>
          </w:p>
        </w:tc>
        <w:tc>
          <w:tcPr>
            <w:tcW w:w="1775" w:type="dxa"/>
            <w:shd w:val="clear" w:color="auto" w:fill="auto"/>
            <w:vAlign w:val="center"/>
          </w:tcPr>
          <w:p w:rsidR="00013B3B" w:rsidRPr="007001F1" w:rsidRDefault="00013B3B">
            <w:pPr>
              <w:jc w:val="center"/>
              <w:rPr>
                <w:b/>
                <w:bCs/>
                <w:color w:val="000000"/>
              </w:rPr>
            </w:pPr>
          </w:p>
        </w:tc>
      </w:tr>
      <w:tr w:rsidR="00617EE4" w:rsidRPr="007001F1" w:rsidTr="00402AA8">
        <w:trPr>
          <w:trHeight w:val="900"/>
        </w:trPr>
        <w:tc>
          <w:tcPr>
            <w:tcW w:w="582" w:type="dxa"/>
            <w:shd w:val="clear" w:color="auto" w:fill="auto"/>
            <w:noWrap/>
            <w:vAlign w:val="center"/>
            <w:hideMark/>
          </w:tcPr>
          <w:p w:rsidR="00617EE4" w:rsidRPr="007001F1" w:rsidRDefault="00617EE4">
            <w:pPr>
              <w:jc w:val="center"/>
              <w:rPr>
                <w:color w:val="000000"/>
              </w:rPr>
            </w:pPr>
            <w:r w:rsidRPr="007001F1">
              <w:rPr>
                <w:color w:val="000000"/>
                <w:sz w:val="22"/>
                <w:szCs w:val="22"/>
              </w:rPr>
              <w:t>6</w:t>
            </w:r>
          </w:p>
        </w:tc>
        <w:tc>
          <w:tcPr>
            <w:tcW w:w="4820" w:type="dxa"/>
            <w:gridSpan w:val="2"/>
            <w:shd w:val="clear" w:color="auto" w:fill="auto"/>
            <w:vAlign w:val="center"/>
            <w:hideMark/>
          </w:tcPr>
          <w:p w:rsidR="00617EE4" w:rsidRPr="007001F1" w:rsidRDefault="00617EE4">
            <w:pPr>
              <w:jc w:val="both"/>
              <w:rPr>
                <w:color w:val="000000"/>
              </w:rPr>
            </w:pPr>
            <w:r w:rsidRPr="007001F1">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rsidR="00617EE4" w:rsidRPr="007001F1" w:rsidRDefault="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7001F1" w:rsidRDefault="00617EE4">
            <w:pPr>
              <w:jc w:val="center"/>
              <w:rPr>
                <w:b/>
                <w:bCs/>
                <w:color w:val="000000"/>
              </w:rPr>
            </w:pPr>
            <w:r w:rsidRPr="007001F1">
              <w:rPr>
                <w:b/>
                <w:bCs/>
                <w:color w:val="000000"/>
                <w:sz w:val="22"/>
                <w:szCs w:val="22"/>
              </w:rPr>
              <w:t> </w:t>
            </w:r>
          </w:p>
        </w:tc>
        <w:tc>
          <w:tcPr>
            <w:tcW w:w="776" w:type="dxa"/>
            <w:shd w:val="clear" w:color="auto" w:fill="auto"/>
            <w:vAlign w:val="center"/>
            <w:hideMark/>
          </w:tcPr>
          <w:p w:rsidR="00617EE4" w:rsidRPr="007001F1" w:rsidRDefault="00617EE4">
            <w:pPr>
              <w:jc w:val="center"/>
              <w:rPr>
                <w:b/>
                <w:bCs/>
                <w:color w:val="000000"/>
              </w:rPr>
            </w:pPr>
            <w:r w:rsidRPr="007001F1">
              <w:rPr>
                <w:b/>
                <w:bCs/>
                <w:color w:val="000000"/>
                <w:sz w:val="22"/>
                <w:szCs w:val="22"/>
              </w:rPr>
              <w:t> </w:t>
            </w:r>
          </w:p>
        </w:tc>
        <w:tc>
          <w:tcPr>
            <w:tcW w:w="1775" w:type="dxa"/>
            <w:shd w:val="clear" w:color="auto" w:fill="auto"/>
            <w:vAlign w:val="center"/>
            <w:hideMark/>
          </w:tcPr>
          <w:p w:rsidR="00617EE4" w:rsidRPr="007001F1" w:rsidRDefault="00617EE4">
            <w:pPr>
              <w:jc w:val="center"/>
              <w:rPr>
                <w:b/>
                <w:bCs/>
                <w:color w:val="000000"/>
              </w:rPr>
            </w:pPr>
            <w:r w:rsidRPr="007001F1">
              <w:rPr>
                <w:b/>
                <w:bCs/>
                <w:color w:val="000000"/>
                <w:sz w:val="22"/>
                <w:szCs w:val="22"/>
              </w:rPr>
              <w:t> </w:t>
            </w:r>
          </w:p>
        </w:tc>
      </w:tr>
      <w:tr w:rsidR="00617EE4" w:rsidRPr="007001F1" w:rsidTr="00402AA8">
        <w:trPr>
          <w:trHeight w:val="784"/>
        </w:trPr>
        <w:tc>
          <w:tcPr>
            <w:tcW w:w="582" w:type="dxa"/>
            <w:shd w:val="clear" w:color="auto" w:fill="auto"/>
            <w:noWrap/>
            <w:vAlign w:val="center"/>
          </w:tcPr>
          <w:p w:rsidR="00617EE4" w:rsidRPr="007001F1" w:rsidRDefault="00617EE4">
            <w:pPr>
              <w:jc w:val="center"/>
              <w:rPr>
                <w:color w:val="000000"/>
              </w:rPr>
            </w:pPr>
            <w:r w:rsidRPr="007001F1">
              <w:rPr>
                <w:color w:val="000000"/>
                <w:sz w:val="22"/>
                <w:szCs w:val="22"/>
              </w:rPr>
              <w:t>7</w:t>
            </w:r>
          </w:p>
        </w:tc>
        <w:tc>
          <w:tcPr>
            <w:tcW w:w="4820" w:type="dxa"/>
            <w:gridSpan w:val="2"/>
            <w:shd w:val="clear" w:color="auto" w:fill="auto"/>
            <w:vAlign w:val="center"/>
          </w:tcPr>
          <w:p w:rsidR="00617EE4" w:rsidRPr="007001F1" w:rsidRDefault="00617EE4">
            <w:pPr>
              <w:jc w:val="both"/>
            </w:pPr>
            <w:r w:rsidRPr="007001F1">
              <w:rPr>
                <w:sz w:val="22"/>
              </w:rPr>
              <w:t xml:space="preserve">V prípade, ak je výsledkom postupu cez elektronické trhovisko rámcová </w:t>
            </w:r>
            <w:r w:rsidR="00667EFF" w:rsidRPr="007001F1">
              <w:rPr>
                <w:sz w:val="22"/>
              </w:rPr>
              <w:t>dohoda</w:t>
            </w:r>
            <w:r w:rsidRPr="007001F1">
              <w:rPr>
                <w:sz w:val="22"/>
              </w:rPr>
              <w:t>, uzatvára sa táto na obdobie maximálne 12 mesiacov?</w:t>
            </w:r>
          </w:p>
        </w:tc>
        <w:tc>
          <w:tcPr>
            <w:tcW w:w="567" w:type="dxa"/>
            <w:shd w:val="clear" w:color="auto" w:fill="auto"/>
            <w:vAlign w:val="center"/>
          </w:tcPr>
          <w:p w:rsidR="00617EE4" w:rsidRPr="007001F1" w:rsidRDefault="00617EE4">
            <w:pPr>
              <w:jc w:val="center"/>
              <w:rPr>
                <w:b/>
                <w:bCs/>
                <w:color w:val="000000"/>
              </w:rPr>
            </w:pPr>
          </w:p>
        </w:tc>
        <w:tc>
          <w:tcPr>
            <w:tcW w:w="567" w:type="dxa"/>
            <w:shd w:val="clear" w:color="auto" w:fill="auto"/>
            <w:vAlign w:val="center"/>
          </w:tcPr>
          <w:p w:rsidR="00617EE4" w:rsidRPr="007001F1" w:rsidRDefault="00617EE4">
            <w:pPr>
              <w:jc w:val="center"/>
              <w:rPr>
                <w:b/>
                <w:bCs/>
                <w:color w:val="000000"/>
              </w:rPr>
            </w:pPr>
          </w:p>
        </w:tc>
        <w:tc>
          <w:tcPr>
            <w:tcW w:w="776" w:type="dxa"/>
            <w:shd w:val="clear" w:color="auto" w:fill="auto"/>
            <w:vAlign w:val="center"/>
          </w:tcPr>
          <w:p w:rsidR="00617EE4" w:rsidRPr="007001F1" w:rsidRDefault="00617EE4">
            <w:pPr>
              <w:jc w:val="center"/>
              <w:rPr>
                <w:b/>
                <w:bCs/>
                <w:color w:val="000000"/>
              </w:rPr>
            </w:pPr>
          </w:p>
        </w:tc>
        <w:tc>
          <w:tcPr>
            <w:tcW w:w="1775" w:type="dxa"/>
            <w:shd w:val="clear" w:color="auto" w:fill="auto"/>
            <w:vAlign w:val="center"/>
          </w:tcPr>
          <w:p w:rsidR="00617EE4" w:rsidRPr="007001F1" w:rsidRDefault="00617EE4">
            <w:pPr>
              <w:jc w:val="center"/>
              <w:rPr>
                <w:b/>
                <w:bCs/>
                <w:color w:val="000000"/>
              </w:rPr>
            </w:pPr>
          </w:p>
        </w:tc>
      </w:tr>
      <w:tr w:rsidR="00617EE4" w:rsidRPr="007001F1" w:rsidTr="00402AA8">
        <w:trPr>
          <w:trHeight w:val="600"/>
        </w:trPr>
        <w:tc>
          <w:tcPr>
            <w:tcW w:w="582" w:type="dxa"/>
            <w:shd w:val="clear" w:color="auto" w:fill="auto"/>
            <w:noWrap/>
            <w:vAlign w:val="center"/>
          </w:tcPr>
          <w:p w:rsidR="00617EE4" w:rsidRPr="007001F1" w:rsidRDefault="00617EE4">
            <w:pPr>
              <w:jc w:val="center"/>
              <w:rPr>
                <w:color w:val="000000"/>
              </w:rPr>
            </w:pPr>
          </w:p>
        </w:tc>
        <w:tc>
          <w:tcPr>
            <w:tcW w:w="4820" w:type="dxa"/>
            <w:gridSpan w:val="2"/>
            <w:shd w:val="clear" w:color="auto" w:fill="auto"/>
            <w:vAlign w:val="center"/>
          </w:tcPr>
          <w:p w:rsidR="00617EE4" w:rsidRPr="007001F1" w:rsidRDefault="00617EE4">
            <w:pPr>
              <w:jc w:val="both"/>
              <w:rPr>
                <w:color w:val="000000"/>
              </w:rPr>
            </w:pPr>
          </w:p>
        </w:tc>
        <w:tc>
          <w:tcPr>
            <w:tcW w:w="567" w:type="dxa"/>
            <w:shd w:val="clear" w:color="auto" w:fill="auto"/>
            <w:vAlign w:val="center"/>
          </w:tcPr>
          <w:p w:rsidR="00617EE4" w:rsidRPr="007001F1" w:rsidRDefault="00617EE4">
            <w:pPr>
              <w:jc w:val="center"/>
              <w:rPr>
                <w:b/>
                <w:bCs/>
                <w:color w:val="000000"/>
              </w:rPr>
            </w:pPr>
          </w:p>
        </w:tc>
        <w:tc>
          <w:tcPr>
            <w:tcW w:w="567" w:type="dxa"/>
            <w:shd w:val="clear" w:color="auto" w:fill="auto"/>
            <w:vAlign w:val="center"/>
          </w:tcPr>
          <w:p w:rsidR="00617EE4" w:rsidRPr="007001F1" w:rsidRDefault="00617EE4">
            <w:pPr>
              <w:jc w:val="center"/>
              <w:rPr>
                <w:b/>
                <w:bCs/>
                <w:color w:val="000000"/>
              </w:rPr>
            </w:pPr>
          </w:p>
        </w:tc>
        <w:tc>
          <w:tcPr>
            <w:tcW w:w="776" w:type="dxa"/>
            <w:shd w:val="clear" w:color="auto" w:fill="auto"/>
            <w:vAlign w:val="center"/>
          </w:tcPr>
          <w:p w:rsidR="00617EE4" w:rsidRPr="007001F1" w:rsidRDefault="00617EE4">
            <w:pPr>
              <w:jc w:val="center"/>
              <w:rPr>
                <w:b/>
                <w:bCs/>
                <w:color w:val="000000"/>
              </w:rPr>
            </w:pPr>
          </w:p>
        </w:tc>
        <w:tc>
          <w:tcPr>
            <w:tcW w:w="1775" w:type="dxa"/>
            <w:shd w:val="clear" w:color="auto" w:fill="auto"/>
            <w:vAlign w:val="center"/>
          </w:tcPr>
          <w:p w:rsidR="00617EE4" w:rsidRPr="007001F1" w:rsidRDefault="00617EE4">
            <w:pPr>
              <w:jc w:val="center"/>
              <w:rPr>
                <w:b/>
                <w:bCs/>
                <w:color w:val="000000"/>
              </w:rPr>
            </w:pPr>
          </w:p>
        </w:tc>
      </w:tr>
      <w:tr w:rsidR="00617EE4" w:rsidRPr="007001F1" w:rsidTr="00402AA8">
        <w:trPr>
          <w:trHeight w:val="566"/>
        </w:trPr>
        <w:tc>
          <w:tcPr>
            <w:tcW w:w="582" w:type="dxa"/>
            <w:shd w:val="clear" w:color="auto" w:fill="auto"/>
            <w:noWrap/>
            <w:vAlign w:val="center"/>
            <w:hideMark/>
          </w:tcPr>
          <w:p w:rsidR="00617EE4" w:rsidRPr="007001F1" w:rsidRDefault="00D3312C">
            <w:pPr>
              <w:jc w:val="center"/>
              <w:rPr>
                <w:color w:val="000000"/>
              </w:rPr>
            </w:pPr>
            <w:r>
              <w:rPr>
                <w:color w:val="000000"/>
                <w:sz w:val="22"/>
                <w:szCs w:val="22"/>
              </w:rPr>
              <w:t>8</w:t>
            </w:r>
          </w:p>
        </w:tc>
        <w:tc>
          <w:tcPr>
            <w:tcW w:w="4820" w:type="dxa"/>
            <w:gridSpan w:val="2"/>
            <w:shd w:val="clear" w:color="auto" w:fill="auto"/>
            <w:vAlign w:val="center"/>
            <w:hideMark/>
          </w:tcPr>
          <w:p w:rsidR="00617EE4" w:rsidRPr="007001F1" w:rsidRDefault="00617EE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617EE4" w:rsidRPr="007001F1" w:rsidRDefault="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7001F1" w:rsidRDefault="00617EE4">
            <w:pPr>
              <w:jc w:val="center"/>
              <w:rPr>
                <w:b/>
                <w:bCs/>
                <w:color w:val="000000"/>
              </w:rPr>
            </w:pPr>
            <w:r w:rsidRPr="007001F1">
              <w:rPr>
                <w:b/>
                <w:bCs/>
                <w:color w:val="000000"/>
                <w:sz w:val="22"/>
                <w:szCs w:val="22"/>
              </w:rPr>
              <w:t> </w:t>
            </w:r>
          </w:p>
        </w:tc>
        <w:tc>
          <w:tcPr>
            <w:tcW w:w="776" w:type="dxa"/>
            <w:shd w:val="clear" w:color="auto" w:fill="auto"/>
            <w:vAlign w:val="center"/>
            <w:hideMark/>
          </w:tcPr>
          <w:p w:rsidR="00617EE4" w:rsidRPr="007001F1" w:rsidRDefault="00617EE4">
            <w:pPr>
              <w:jc w:val="center"/>
              <w:rPr>
                <w:b/>
                <w:bCs/>
                <w:color w:val="000000"/>
              </w:rPr>
            </w:pPr>
            <w:r w:rsidRPr="007001F1">
              <w:rPr>
                <w:b/>
                <w:bCs/>
                <w:color w:val="000000"/>
                <w:sz w:val="22"/>
                <w:szCs w:val="22"/>
              </w:rPr>
              <w:t> </w:t>
            </w:r>
          </w:p>
        </w:tc>
        <w:tc>
          <w:tcPr>
            <w:tcW w:w="1775" w:type="dxa"/>
            <w:shd w:val="clear" w:color="auto" w:fill="auto"/>
            <w:vAlign w:val="center"/>
            <w:hideMark/>
          </w:tcPr>
          <w:p w:rsidR="00617EE4" w:rsidRPr="007001F1" w:rsidRDefault="00617EE4">
            <w:pPr>
              <w:jc w:val="center"/>
              <w:rPr>
                <w:b/>
                <w:bCs/>
                <w:color w:val="000000"/>
              </w:rPr>
            </w:pPr>
            <w:r w:rsidRPr="007001F1">
              <w:rPr>
                <w:b/>
                <w:bCs/>
                <w:color w:val="000000"/>
                <w:sz w:val="22"/>
                <w:szCs w:val="22"/>
              </w:rPr>
              <w:t> </w:t>
            </w:r>
          </w:p>
        </w:tc>
      </w:tr>
      <w:tr w:rsidR="00617EE4" w:rsidRPr="007001F1" w:rsidTr="00402AA8">
        <w:trPr>
          <w:trHeight w:val="585"/>
        </w:trPr>
        <w:tc>
          <w:tcPr>
            <w:tcW w:w="582" w:type="dxa"/>
            <w:shd w:val="clear" w:color="auto" w:fill="auto"/>
            <w:noWrap/>
            <w:vAlign w:val="center"/>
            <w:hideMark/>
          </w:tcPr>
          <w:p w:rsidR="00617EE4" w:rsidRPr="007001F1" w:rsidRDefault="00D3312C">
            <w:pPr>
              <w:jc w:val="center"/>
              <w:rPr>
                <w:color w:val="000000"/>
              </w:rPr>
            </w:pPr>
            <w:r>
              <w:rPr>
                <w:color w:val="000000"/>
                <w:sz w:val="22"/>
                <w:szCs w:val="22"/>
              </w:rPr>
              <w:t>9</w:t>
            </w:r>
          </w:p>
        </w:tc>
        <w:tc>
          <w:tcPr>
            <w:tcW w:w="4820" w:type="dxa"/>
            <w:gridSpan w:val="2"/>
            <w:shd w:val="clear" w:color="auto" w:fill="auto"/>
            <w:vAlign w:val="center"/>
            <w:hideMark/>
          </w:tcPr>
          <w:p w:rsidR="00617EE4" w:rsidRPr="007001F1" w:rsidRDefault="00617EE4">
            <w:pPr>
              <w:jc w:val="both"/>
              <w:rPr>
                <w:color w:val="000000"/>
              </w:rPr>
            </w:pPr>
            <w:r w:rsidRPr="007001F1">
              <w:rPr>
                <w:color w:val="000000"/>
                <w:sz w:val="22"/>
                <w:szCs w:val="22"/>
              </w:rPr>
              <w:t xml:space="preserve">Boli pri </w:t>
            </w:r>
            <w:r w:rsidR="00E713E1" w:rsidRPr="007001F1">
              <w:rPr>
                <w:color w:val="000000"/>
                <w:sz w:val="22"/>
                <w:szCs w:val="22"/>
              </w:rPr>
              <w:t>stanovení podmienok zadávania</w:t>
            </w:r>
            <w:r w:rsidRPr="007001F1">
              <w:rPr>
                <w:color w:val="000000"/>
                <w:sz w:val="22"/>
                <w:szCs w:val="22"/>
              </w:rPr>
              <w:t xml:space="preserve"> zákazky </w:t>
            </w:r>
            <w:r w:rsidR="00667EFF" w:rsidRPr="007001F1">
              <w:rPr>
                <w:color w:val="000000"/>
                <w:sz w:val="22"/>
                <w:szCs w:val="22"/>
              </w:rPr>
              <w:t>dodržané</w:t>
            </w:r>
            <w:r w:rsidRPr="007001F1">
              <w:rPr>
                <w:color w:val="000000"/>
                <w:sz w:val="22"/>
                <w:szCs w:val="22"/>
              </w:rPr>
              <w:t xml:space="preserve"> princípy v zmysle § 10 ods. 2 ZVO?</w:t>
            </w:r>
            <w:r w:rsidR="00873EAF">
              <w:rPr>
                <w:color w:val="000000"/>
                <w:sz w:val="22"/>
                <w:szCs w:val="22"/>
              </w:rPr>
              <w:t xml:space="preserve">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617EE4" w:rsidRPr="007001F1" w:rsidRDefault="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7001F1" w:rsidRDefault="00617EE4">
            <w:pPr>
              <w:jc w:val="center"/>
              <w:rPr>
                <w:b/>
                <w:bCs/>
                <w:color w:val="000000"/>
              </w:rPr>
            </w:pPr>
            <w:r w:rsidRPr="007001F1">
              <w:rPr>
                <w:b/>
                <w:bCs/>
                <w:color w:val="000000"/>
                <w:sz w:val="22"/>
                <w:szCs w:val="22"/>
              </w:rPr>
              <w:t> </w:t>
            </w:r>
          </w:p>
        </w:tc>
        <w:tc>
          <w:tcPr>
            <w:tcW w:w="776" w:type="dxa"/>
            <w:shd w:val="clear" w:color="auto" w:fill="auto"/>
            <w:vAlign w:val="center"/>
            <w:hideMark/>
          </w:tcPr>
          <w:p w:rsidR="00617EE4" w:rsidRPr="007001F1" w:rsidRDefault="00617EE4">
            <w:pPr>
              <w:jc w:val="center"/>
              <w:rPr>
                <w:b/>
                <w:bCs/>
                <w:color w:val="000000"/>
              </w:rPr>
            </w:pPr>
            <w:r w:rsidRPr="007001F1">
              <w:rPr>
                <w:b/>
                <w:bCs/>
                <w:color w:val="000000"/>
                <w:sz w:val="22"/>
                <w:szCs w:val="22"/>
              </w:rPr>
              <w:t> </w:t>
            </w:r>
          </w:p>
        </w:tc>
        <w:tc>
          <w:tcPr>
            <w:tcW w:w="1775" w:type="dxa"/>
            <w:shd w:val="clear" w:color="auto" w:fill="auto"/>
            <w:vAlign w:val="center"/>
            <w:hideMark/>
          </w:tcPr>
          <w:p w:rsidR="00617EE4" w:rsidRPr="007001F1" w:rsidRDefault="00617EE4">
            <w:pPr>
              <w:jc w:val="center"/>
              <w:rPr>
                <w:b/>
                <w:bCs/>
                <w:color w:val="000000"/>
              </w:rPr>
            </w:pPr>
            <w:r w:rsidRPr="007001F1">
              <w:rPr>
                <w:b/>
                <w:bCs/>
                <w:color w:val="000000"/>
                <w:sz w:val="22"/>
                <w:szCs w:val="22"/>
              </w:rPr>
              <w:t> </w:t>
            </w:r>
          </w:p>
        </w:tc>
      </w:tr>
      <w:tr w:rsidR="00013B3B" w:rsidRPr="007001F1" w:rsidTr="00402AA8">
        <w:trPr>
          <w:trHeight w:val="424"/>
        </w:trPr>
        <w:tc>
          <w:tcPr>
            <w:tcW w:w="582" w:type="dxa"/>
            <w:vMerge w:val="restart"/>
            <w:shd w:val="clear" w:color="auto" w:fill="auto"/>
            <w:noWrap/>
            <w:vAlign w:val="center"/>
            <w:hideMark/>
          </w:tcPr>
          <w:p w:rsidR="00013B3B" w:rsidRPr="007001F1" w:rsidRDefault="00013B3B">
            <w:pPr>
              <w:jc w:val="center"/>
              <w:rPr>
                <w:color w:val="000000"/>
              </w:rPr>
            </w:pPr>
            <w:r w:rsidRPr="007001F1">
              <w:rPr>
                <w:color w:val="000000"/>
                <w:sz w:val="22"/>
                <w:szCs w:val="22"/>
              </w:rPr>
              <w:t>1</w:t>
            </w:r>
            <w:r w:rsidR="00D3312C">
              <w:rPr>
                <w:color w:val="000000"/>
                <w:sz w:val="22"/>
                <w:szCs w:val="22"/>
              </w:rPr>
              <w:t>0</w:t>
            </w:r>
          </w:p>
        </w:tc>
        <w:tc>
          <w:tcPr>
            <w:tcW w:w="4820" w:type="dxa"/>
            <w:gridSpan w:val="2"/>
            <w:shd w:val="clear" w:color="auto" w:fill="auto"/>
            <w:vAlign w:val="center"/>
            <w:hideMark/>
          </w:tcPr>
          <w:p w:rsidR="00013B3B" w:rsidRPr="007001F1" w:rsidRDefault="00013B3B">
            <w:pPr>
              <w:jc w:val="both"/>
            </w:pPr>
            <w:r w:rsidRPr="007001F1">
              <w:rPr>
                <w:sz w:val="22"/>
                <w:szCs w:val="22"/>
              </w:rPr>
              <w:t>a) Nebol pred vyhlásením VO identifikovaný k</w:t>
            </w:r>
            <w:r w:rsidR="00B109E8" w:rsidRPr="007001F1">
              <w:rPr>
                <w:sz w:val="22"/>
                <w:szCs w:val="22"/>
              </w:rPr>
              <w:t>onflikt záujmov podľa § 23 ZVO?</w:t>
            </w:r>
          </w:p>
        </w:tc>
        <w:tc>
          <w:tcPr>
            <w:tcW w:w="567" w:type="dxa"/>
            <w:shd w:val="clear" w:color="auto" w:fill="auto"/>
            <w:vAlign w:val="center"/>
            <w:hideMark/>
          </w:tcPr>
          <w:p w:rsidR="00013B3B" w:rsidRPr="007001F1" w:rsidRDefault="00013B3B">
            <w:pPr>
              <w:jc w:val="center"/>
              <w:rPr>
                <w:b/>
                <w:bCs/>
                <w:color w:val="000000"/>
              </w:rPr>
            </w:pPr>
            <w:r w:rsidRPr="007001F1">
              <w:rPr>
                <w:b/>
                <w:bCs/>
                <w:color w:val="000000"/>
                <w:sz w:val="22"/>
                <w:szCs w:val="22"/>
              </w:rPr>
              <w:t> </w:t>
            </w:r>
          </w:p>
        </w:tc>
        <w:tc>
          <w:tcPr>
            <w:tcW w:w="567" w:type="dxa"/>
            <w:shd w:val="clear" w:color="auto" w:fill="auto"/>
            <w:vAlign w:val="center"/>
            <w:hideMark/>
          </w:tcPr>
          <w:p w:rsidR="00013B3B" w:rsidRPr="007001F1" w:rsidRDefault="00013B3B">
            <w:pPr>
              <w:jc w:val="center"/>
              <w:rPr>
                <w:b/>
                <w:bCs/>
                <w:color w:val="000000"/>
              </w:rPr>
            </w:pPr>
            <w:r w:rsidRPr="007001F1">
              <w:rPr>
                <w:b/>
                <w:bCs/>
                <w:color w:val="000000"/>
                <w:sz w:val="22"/>
                <w:szCs w:val="22"/>
              </w:rPr>
              <w:t> </w:t>
            </w:r>
          </w:p>
        </w:tc>
        <w:tc>
          <w:tcPr>
            <w:tcW w:w="776" w:type="dxa"/>
            <w:shd w:val="clear" w:color="auto" w:fill="auto"/>
            <w:vAlign w:val="center"/>
            <w:hideMark/>
          </w:tcPr>
          <w:p w:rsidR="00013B3B" w:rsidRPr="007001F1" w:rsidRDefault="00013B3B">
            <w:pPr>
              <w:jc w:val="center"/>
              <w:rPr>
                <w:b/>
                <w:bCs/>
                <w:color w:val="000000"/>
              </w:rPr>
            </w:pPr>
            <w:r w:rsidRPr="007001F1">
              <w:rPr>
                <w:b/>
                <w:bCs/>
                <w:color w:val="000000"/>
                <w:sz w:val="22"/>
                <w:szCs w:val="22"/>
              </w:rPr>
              <w:t> </w:t>
            </w:r>
          </w:p>
        </w:tc>
        <w:tc>
          <w:tcPr>
            <w:tcW w:w="1775" w:type="dxa"/>
            <w:shd w:val="clear" w:color="auto" w:fill="auto"/>
            <w:vAlign w:val="center"/>
            <w:hideMark/>
          </w:tcPr>
          <w:p w:rsidR="00013B3B" w:rsidRPr="007001F1" w:rsidRDefault="00013B3B">
            <w:pPr>
              <w:jc w:val="center"/>
              <w:rPr>
                <w:b/>
                <w:bCs/>
                <w:color w:val="000000"/>
              </w:rPr>
            </w:pPr>
            <w:r w:rsidRPr="007001F1">
              <w:rPr>
                <w:b/>
                <w:bCs/>
                <w:color w:val="000000"/>
                <w:sz w:val="22"/>
                <w:szCs w:val="22"/>
              </w:rPr>
              <w:t> </w:t>
            </w:r>
          </w:p>
        </w:tc>
      </w:tr>
      <w:tr w:rsidR="00013B3B" w:rsidRPr="007001F1" w:rsidTr="00402AA8">
        <w:trPr>
          <w:trHeight w:val="630"/>
        </w:trPr>
        <w:tc>
          <w:tcPr>
            <w:tcW w:w="582" w:type="dxa"/>
            <w:vMerge/>
            <w:shd w:val="clear" w:color="auto" w:fill="auto"/>
            <w:noWrap/>
            <w:vAlign w:val="center"/>
          </w:tcPr>
          <w:p w:rsidR="00013B3B" w:rsidRPr="007001F1" w:rsidRDefault="00013B3B">
            <w:pPr>
              <w:jc w:val="center"/>
              <w:rPr>
                <w:color w:val="000000"/>
              </w:rPr>
            </w:pPr>
          </w:p>
        </w:tc>
        <w:tc>
          <w:tcPr>
            <w:tcW w:w="4820" w:type="dxa"/>
            <w:gridSpan w:val="2"/>
            <w:shd w:val="clear" w:color="auto" w:fill="auto"/>
            <w:vAlign w:val="center"/>
          </w:tcPr>
          <w:p w:rsidR="00013B3B" w:rsidRPr="007001F1" w:rsidRDefault="00013B3B">
            <w:pPr>
              <w:jc w:val="both"/>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rsidR="00013B3B" w:rsidRPr="007001F1" w:rsidRDefault="00013B3B">
            <w:pPr>
              <w:jc w:val="center"/>
              <w:rPr>
                <w:b/>
                <w:bCs/>
                <w:color w:val="000000"/>
              </w:rPr>
            </w:pPr>
          </w:p>
        </w:tc>
        <w:tc>
          <w:tcPr>
            <w:tcW w:w="567" w:type="dxa"/>
            <w:shd w:val="clear" w:color="auto" w:fill="auto"/>
            <w:vAlign w:val="center"/>
          </w:tcPr>
          <w:p w:rsidR="00013B3B" w:rsidRPr="007001F1" w:rsidRDefault="00013B3B">
            <w:pPr>
              <w:jc w:val="center"/>
              <w:rPr>
                <w:b/>
                <w:bCs/>
                <w:color w:val="000000"/>
              </w:rPr>
            </w:pPr>
          </w:p>
        </w:tc>
        <w:tc>
          <w:tcPr>
            <w:tcW w:w="776" w:type="dxa"/>
            <w:shd w:val="clear" w:color="auto" w:fill="auto"/>
            <w:vAlign w:val="center"/>
          </w:tcPr>
          <w:p w:rsidR="00013B3B" w:rsidRPr="007001F1" w:rsidRDefault="00013B3B">
            <w:pPr>
              <w:jc w:val="center"/>
              <w:rPr>
                <w:b/>
                <w:bCs/>
                <w:color w:val="000000"/>
              </w:rPr>
            </w:pPr>
          </w:p>
        </w:tc>
        <w:tc>
          <w:tcPr>
            <w:tcW w:w="1775" w:type="dxa"/>
            <w:shd w:val="clear" w:color="auto" w:fill="auto"/>
            <w:vAlign w:val="center"/>
          </w:tcPr>
          <w:p w:rsidR="00013B3B" w:rsidRPr="007001F1" w:rsidRDefault="00013B3B">
            <w:pPr>
              <w:jc w:val="center"/>
              <w:rPr>
                <w:b/>
                <w:bCs/>
                <w:color w:val="000000"/>
              </w:rPr>
            </w:pPr>
          </w:p>
        </w:tc>
      </w:tr>
      <w:tr w:rsidR="00617EE4" w:rsidRPr="007001F1" w:rsidTr="00402AA8">
        <w:trPr>
          <w:trHeight w:val="300"/>
        </w:trPr>
        <w:tc>
          <w:tcPr>
            <w:tcW w:w="582" w:type="dxa"/>
            <w:shd w:val="clear" w:color="auto" w:fill="auto"/>
            <w:noWrap/>
            <w:vAlign w:val="center"/>
            <w:hideMark/>
          </w:tcPr>
          <w:p w:rsidR="00617EE4" w:rsidRPr="007001F1" w:rsidRDefault="00617EE4">
            <w:pPr>
              <w:jc w:val="center"/>
              <w:rPr>
                <w:color w:val="000000"/>
              </w:rPr>
            </w:pPr>
            <w:r w:rsidRPr="007001F1">
              <w:rPr>
                <w:color w:val="000000"/>
                <w:sz w:val="22"/>
                <w:szCs w:val="22"/>
              </w:rPr>
              <w:t>1</w:t>
            </w:r>
            <w:r w:rsidR="00D3312C">
              <w:rPr>
                <w:color w:val="000000"/>
                <w:sz w:val="22"/>
                <w:szCs w:val="22"/>
              </w:rPr>
              <w:t>1</w:t>
            </w:r>
          </w:p>
        </w:tc>
        <w:tc>
          <w:tcPr>
            <w:tcW w:w="4820" w:type="dxa"/>
            <w:gridSpan w:val="2"/>
            <w:shd w:val="clear" w:color="auto" w:fill="auto"/>
            <w:vAlign w:val="center"/>
            <w:hideMark/>
          </w:tcPr>
          <w:p w:rsidR="00617EE4" w:rsidRPr="007001F1" w:rsidRDefault="00617EE4">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617EE4" w:rsidRPr="007001F1" w:rsidRDefault="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7001F1" w:rsidRDefault="00617EE4">
            <w:pPr>
              <w:jc w:val="center"/>
              <w:rPr>
                <w:b/>
                <w:bCs/>
                <w:color w:val="000000"/>
              </w:rPr>
            </w:pPr>
            <w:r w:rsidRPr="007001F1">
              <w:rPr>
                <w:b/>
                <w:bCs/>
                <w:color w:val="000000"/>
                <w:sz w:val="22"/>
                <w:szCs w:val="22"/>
              </w:rPr>
              <w:t> </w:t>
            </w:r>
          </w:p>
        </w:tc>
        <w:tc>
          <w:tcPr>
            <w:tcW w:w="776" w:type="dxa"/>
            <w:shd w:val="clear" w:color="auto" w:fill="auto"/>
            <w:vAlign w:val="center"/>
            <w:hideMark/>
          </w:tcPr>
          <w:p w:rsidR="00617EE4" w:rsidRPr="007001F1" w:rsidRDefault="00617EE4">
            <w:pPr>
              <w:jc w:val="center"/>
              <w:rPr>
                <w:b/>
                <w:bCs/>
                <w:color w:val="000000"/>
              </w:rPr>
            </w:pPr>
            <w:r w:rsidRPr="007001F1">
              <w:rPr>
                <w:b/>
                <w:bCs/>
                <w:color w:val="000000"/>
                <w:sz w:val="22"/>
                <w:szCs w:val="22"/>
              </w:rPr>
              <w:t> </w:t>
            </w:r>
          </w:p>
        </w:tc>
        <w:tc>
          <w:tcPr>
            <w:tcW w:w="1775" w:type="dxa"/>
            <w:shd w:val="clear" w:color="auto" w:fill="auto"/>
            <w:vAlign w:val="center"/>
            <w:hideMark/>
          </w:tcPr>
          <w:p w:rsidR="00617EE4" w:rsidRPr="007001F1" w:rsidRDefault="00617EE4">
            <w:pPr>
              <w:jc w:val="center"/>
              <w:rPr>
                <w:b/>
                <w:bCs/>
                <w:color w:val="000000"/>
              </w:rPr>
            </w:pPr>
            <w:r w:rsidRPr="007001F1">
              <w:rPr>
                <w:b/>
                <w:bCs/>
                <w:color w:val="000000"/>
                <w:sz w:val="22"/>
                <w:szCs w:val="22"/>
              </w:rPr>
              <w:t> </w:t>
            </w:r>
          </w:p>
        </w:tc>
      </w:tr>
      <w:tr w:rsidR="00617EE4" w:rsidRPr="007001F1" w:rsidTr="00402AA8">
        <w:trPr>
          <w:trHeight w:val="300"/>
        </w:trPr>
        <w:tc>
          <w:tcPr>
            <w:tcW w:w="582" w:type="dxa"/>
            <w:shd w:val="clear" w:color="auto" w:fill="auto"/>
            <w:noWrap/>
            <w:vAlign w:val="center"/>
          </w:tcPr>
          <w:p w:rsidR="00617EE4" w:rsidRPr="007001F1" w:rsidRDefault="00617EE4">
            <w:pPr>
              <w:jc w:val="center"/>
              <w:rPr>
                <w:color w:val="000000"/>
              </w:rPr>
            </w:pPr>
            <w:r w:rsidRPr="007001F1">
              <w:rPr>
                <w:color w:val="000000"/>
                <w:sz w:val="22"/>
                <w:szCs w:val="22"/>
              </w:rPr>
              <w:t>1</w:t>
            </w:r>
            <w:r w:rsidR="00D3312C">
              <w:rPr>
                <w:color w:val="000000"/>
                <w:sz w:val="22"/>
                <w:szCs w:val="22"/>
              </w:rPr>
              <w:t>2</w:t>
            </w:r>
          </w:p>
        </w:tc>
        <w:tc>
          <w:tcPr>
            <w:tcW w:w="4820" w:type="dxa"/>
            <w:gridSpan w:val="2"/>
            <w:shd w:val="clear" w:color="auto" w:fill="auto"/>
            <w:vAlign w:val="center"/>
          </w:tcPr>
          <w:p w:rsidR="00617EE4" w:rsidRPr="007001F1" w:rsidRDefault="00617EE4">
            <w:pPr>
              <w:jc w:val="both"/>
            </w:pPr>
            <w:r w:rsidRPr="007001F1">
              <w:rPr>
                <w:color w:val="000000"/>
                <w:sz w:val="22"/>
                <w:szCs w:val="22"/>
              </w:rPr>
              <w:t>Bol zamestnanec vykonávajúci kontrolu oboznámený s rizikovými indikátormi</w:t>
            </w:r>
            <w:r w:rsidR="00873EA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873EAF">
              <w:rPr>
                <w:color w:val="000000"/>
                <w:sz w:val="22"/>
                <w:szCs w:val="22"/>
              </w:rPr>
              <w:t xml:space="preserve"> </w:t>
            </w:r>
            <w:r w:rsidR="00667EFF" w:rsidRPr="007001F1">
              <w:rPr>
                <w:color w:val="000000"/>
                <w:sz w:val="22"/>
                <w:szCs w:val="22"/>
              </w:rPr>
              <w:t xml:space="preserve">Neboli </w:t>
            </w:r>
            <w:r w:rsidR="00667EFF" w:rsidRPr="007001F1">
              <w:rPr>
                <w:color w:val="000000"/>
                <w:sz w:val="22"/>
                <w:szCs w:val="22"/>
              </w:rPr>
              <w:lastRenderedPageBreak/>
              <w:t>identifikované rizikové indikátory, ktoré môžu iniciovať spoluprácu s PMÚ alebo OČTK?</w:t>
            </w:r>
          </w:p>
        </w:tc>
        <w:tc>
          <w:tcPr>
            <w:tcW w:w="567" w:type="dxa"/>
            <w:shd w:val="clear" w:color="auto" w:fill="auto"/>
            <w:vAlign w:val="center"/>
          </w:tcPr>
          <w:p w:rsidR="00617EE4" w:rsidRPr="007001F1" w:rsidRDefault="00617EE4">
            <w:pPr>
              <w:jc w:val="center"/>
              <w:rPr>
                <w:b/>
                <w:bCs/>
                <w:color w:val="000000"/>
              </w:rPr>
            </w:pPr>
          </w:p>
        </w:tc>
        <w:tc>
          <w:tcPr>
            <w:tcW w:w="567" w:type="dxa"/>
            <w:shd w:val="clear" w:color="auto" w:fill="auto"/>
            <w:vAlign w:val="center"/>
          </w:tcPr>
          <w:p w:rsidR="00617EE4" w:rsidRPr="007001F1" w:rsidRDefault="00617EE4">
            <w:pPr>
              <w:jc w:val="center"/>
              <w:rPr>
                <w:b/>
                <w:bCs/>
                <w:color w:val="000000"/>
              </w:rPr>
            </w:pPr>
          </w:p>
        </w:tc>
        <w:tc>
          <w:tcPr>
            <w:tcW w:w="776" w:type="dxa"/>
            <w:shd w:val="clear" w:color="auto" w:fill="auto"/>
            <w:vAlign w:val="center"/>
          </w:tcPr>
          <w:p w:rsidR="00617EE4" w:rsidRPr="007001F1" w:rsidRDefault="00617EE4">
            <w:pPr>
              <w:jc w:val="center"/>
              <w:rPr>
                <w:b/>
                <w:bCs/>
                <w:color w:val="000000"/>
              </w:rPr>
            </w:pPr>
          </w:p>
        </w:tc>
        <w:tc>
          <w:tcPr>
            <w:tcW w:w="1775" w:type="dxa"/>
            <w:shd w:val="clear" w:color="auto" w:fill="auto"/>
            <w:vAlign w:val="center"/>
          </w:tcPr>
          <w:p w:rsidR="00617EE4" w:rsidRPr="007001F1" w:rsidRDefault="00617EE4">
            <w:pPr>
              <w:jc w:val="center"/>
              <w:rPr>
                <w:b/>
                <w:bCs/>
                <w:color w:val="000000"/>
              </w:rPr>
            </w:pPr>
          </w:p>
        </w:tc>
      </w:tr>
      <w:tr w:rsidR="00617EE4" w:rsidRPr="007001F1" w:rsidTr="00402AA8">
        <w:trPr>
          <w:trHeight w:val="300"/>
        </w:trPr>
        <w:tc>
          <w:tcPr>
            <w:tcW w:w="9087" w:type="dxa"/>
            <w:gridSpan w:val="7"/>
            <w:shd w:val="clear" w:color="auto" w:fill="auto"/>
            <w:noWrap/>
            <w:vAlign w:val="center"/>
          </w:tcPr>
          <w:p w:rsidR="00617EE4" w:rsidRPr="007001F1" w:rsidRDefault="00617EE4">
            <w:pPr>
              <w:jc w:val="both"/>
              <w:rPr>
                <w:b/>
                <w:sz w:val="20"/>
                <w:szCs w:val="20"/>
              </w:rPr>
            </w:pPr>
            <w:r w:rsidRPr="007001F1">
              <w:rPr>
                <w:b/>
                <w:sz w:val="20"/>
                <w:szCs w:val="20"/>
              </w:rPr>
              <w:t>VYJADRENIE</w:t>
            </w:r>
          </w:p>
          <w:p w:rsidR="00617EE4" w:rsidRPr="007001F1" w:rsidRDefault="00617EE4">
            <w:pPr>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7"/>
              <w:t>[1]</w:t>
            </w:r>
          </w:p>
          <w:p w:rsidR="00617EE4" w:rsidRPr="007001F1" w:rsidRDefault="00617EE4">
            <w:pPr>
              <w:rPr>
                <w:b/>
                <w:bCs/>
                <w:color w:val="000000"/>
              </w:rPr>
            </w:pPr>
          </w:p>
        </w:tc>
      </w:tr>
      <w:tr w:rsidR="00617EE4" w:rsidRPr="007001F1" w:rsidTr="00402AA8">
        <w:trPr>
          <w:trHeight w:val="300"/>
        </w:trPr>
        <w:tc>
          <w:tcPr>
            <w:tcW w:w="3559" w:type="dxa"/>
            <w:gridSpan w:val="2"/>
            <w:shd w:val="clear" w:color="auto" w:fill="auto"/>
            <w:vAlign w:val="center"/>
            <w:hideMark/>
          </w:tcPr>
          <w:p w:rsidR="00617EE4" w:rsidRPr="007001F1" w:rsidRDefault="00617EE4">
            <w:pPr>
              <w:rPr>
                <w:b/>
                <w:bCs/>
              </w:rPr>
            </w:pPr>
            <w:r w:rsidRPr="007001F1">
              <w:rPr>
                <w:b/>
                <w:bCs/>
                <w:sz w:val="22"/>
                <w:szCs w:val="22"/>
              </w:rPr>
              <w:t>Kontrolu vykonal</w:t>
            </w:r>
            <w:r w:rsidR="00A90B4D">
              <w:rPr>
                <w:rStyle w:val="Odkaznapoznmkupodiarou"/>
                <w:b/>
                <w:bCs/>
                <w:sz w:val="22"/>
                <w:szCs w:val="22"/>
              </w:rPr>
              <w:footnoteReference w:customMarkFollows="1" w:id="8"/>
              <w:t>2</w:t>
            </w:r>
            <w:r w:rsidRPr="007001F1">
              <w:rPr>
                <w:b/>
                <w:bCs/>
                <w:sz w:val="22"/>
                <w:szCs w:val="22"/>
              </w:rPr>
              <w:t>:</w:t>
            </w:r>
          </w:p>
        </w:tc>
        <w:tc>
          <w:tcPr>
            <w:tcW w:w="5528" w:type="dxa"/>
            <w:gridSpan w:val="5"/>
            <w:shd w:val="clear" w:color="auto" w:fill="auto"/>
            <w:vAlign w:val="center"/>
            <w:hideMark/>
          </w:tcPr>
          <w:p w:rsidR="00617EE4" w:rsidRPr="007001F1" w:rsidRDefault="00617EE4">
            <w:pPr>
              <w:rPr>
                <w:color w:val="000000"/>
              </w:rPr>
            </w:pPr>
            <w:r w:rsidRPr="007001F1">
              <w:rPr>
                <w:color w:val="000000"/>
                <w:sz w:val="22"/>
                <w:szCs w:val="22"/>
              </w:rPr>
              <w:t> </w:t>
            </w:r>
          </w:p>
        </w:tc>
      </w:tr>
      <w:tr w:rsidR="00617EE4" w:rsidRPr="007001F1" w:rsidTr="00402AA8">
        <w:trPr>
          <w:trHeight w:val="300"/>
        </w:trPr>
        <w:tc>
          <w:tcPr>
            <w:tcW w:w="3559" w:type="dxa"/>
            <w:gridSpan w:val="2"/>
            <w:shd w:val="clear" w:color="auto" w:fill="auto"/>
            <w:vAlign w:val="center"/>
            <w:hideMark/>
          </w:tcPr>
          <w:p w:rsidR="00617EE4" w:rsidRPr="007001F1" w:rsidRDefault="00617EE4">
            <w:pPr>
              <w:rPr>
                <w:b/>
                <w:bCs/>
              </w:rPr>
            </w:pPr>
            <w:r w:rsidRPr="007001F1">
              <w:rPr>
                <w:b/>
                <w:bCs/>
                <w:sz w:val="22"/>
                <w:szCs w:val="22"/>
              </w:rPr>
              <w:t>Dátum:</w:t>
            </w:r>
          </w:p>
        </w:tc>
        <w:tc>
          <w:tcPr>
            <w:tcW w:w="5528" w:type="dxa"/>
            <w:gridSpan w:val="5"/>
            <w:shd w:val="clear" w:color="auto" w:fill="auto"/>
            <w:vAlign w:val="center"/>
            <w:hideMark/>
          </w:tcPr>
          <w:p w:rsidR="00617EE4" w:rsidRPr="007001F1" w:rsidRDefault="00617EE4">
            <w:pPr>
              <w:rPr>
                <w:color w:val="000000"/>
              </w:rPr>
            </w:pPr>
            <w:r w:rsidRPr="007001F1">
              <w:rPr>
                <w:color w:val="000000"/>
                <w:sz w:val="22"/>
                <w:szCs w:val="22"/>
              </w:rPr>
              <w:t> </w:t>
            </w:r>
          </w:p>
        </w:tc>
      </w:tr>
      <w:tr w:rsidR="00617EE4" w:rsidRPr="007001F1" w:rsidTr="00402AA8">
        <w:trPr>
          <w:trHeight w:val="300"/>
        </w:trPr>
        <w:tc>
          <w:tcPr>
            <w:tcW w:w="3559" w:type="dxa"/>
            <w:gridSpan w:val="2"/>
            <w:shd w:val="clear" w:color="000000" w:fill="FFFFFF"/>
            <w:vAlign w:val="center"/>
            <w:hideMark/>
          </w:tcPr>
          <w:p w:rsidR="00617EE4" w:rsidRPr="007001F1" w:rsidRDefault="00617EE4">
            <w:pPr>
              <w:rPr>
                <w:b/>
                <w:bCs/>
              </w:rPr>
            </w:pPr>
            <w:r w:rsidRPr="007001F1">
              <w:rPr>
                <w:b/>
                <w:bCs/>
                <w:sz w:val="22"/>
                <w:szCs w:val="22"/>
              </w:rPr>
              <w:t>Podpis:</w:t>
            </w:r>
          </w:p>
        </w:tc>
        <w:tc>
          <w:tcPr>
            <w:tcW w:w="5528" w:type="dxa"/>
            <w:gridSpan w:val="5"/>
            <w:shd w:val="clear" w:color="auto" w:fill="auto"/>
            <w:vAlign w:val="center"/>
            <w:hideMark/>
          </w:tcPr>
          <w:p w:rsidR="00617EE4" w:rsidRPr="007001F1" w:rsidRDefault="00617EE4">
            <w:pPr>
              <w:rPr>
                <w:color w:val="000000"/>
              </w:rPr>
            </w:pPr>
            <w:r w:rsidRPr="007001F1">
              <w:rPr>
                <w:color w:val="000000"/>
                <w:sz w:val="22"/>
                <w:szCs w:val="22"/>
              </w:rPr>
              <w:t> </w:t>
            </w:r>
          </w:p>
        </w:tc>
      </w:tr>
      <w:tr w:rsidR="00617EE4" w:rsidRPr="007001F1" w:rsidTr="00402AA8">
        <w:trPr>
          <w:trHeight w:val="300"/>
        </w:trPr>
        <w:tc>
          <w:tcPr>
            <w:tcW w:w="9087" w:type="dxa"/>
            <w:gridSpan w:val="7"/>
            <w:shd w:val="clear" w:color="auto" w:fill="auto"/>
            <w:noWrap/>
            <w:vAlign w:val="bottom"/>
            <w:hideMark/>
          </w:tcPr>
          <w:p w:rsidR="00617EE4" w:rsidRPr="007001F1" w:rsidRDefault="00617EE4">
            <w:pPr>
              <w:jc w:val="center"/>
              <w:rPr>
                <w:color w:val="000000"/>
              </w:rPr>
            </w:pPr>
            <w:r w:rsidRPr="007001F1">
              <w:rPr>
                <w:color w:val="000000"/>
                <w:sz w:val="22"/>
                <w:szCs w:val="22"/>
              </w:rPr>
              <w:t> </w:t>
            </w:r>
          </w:p>
        </w:tc>
      </w:tr>
      <w:tr w:rsidR="00617EE4" w:rsidRPr="007001F1" w:rsidTr="00402AA8">
        <w:trPr>
          <w:trHeight w:val="300"/>
        </w:trPr>
        <w:tc>
          <w:tcPr>
            <w:tcW w:w="3559" w:type="dxa"/>
            <w:gridSpan w:val="2"/>
            <w:shd w:val="clear" w:color="000000" w:fill="FFFFFF"/>
            <w:vAlign w:val="center"/>
            <w:hideMark/>
          </w:tcPr>
          <w:p w:rsidR="00617EE4" w:rsidRPr="007001F1" w:rsidRDefault="00617EE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9"/>
              <w:t>3</w:t>
            </w:r>
            <w:r w:rsidRPr="007001F1">
              <w:rPr>
                <w:b/>
                <w:bCs/>
                <w:sz w:val="22"/>
                <w:szCs w:val="22"/>
              </w:rPr>
              <w:t>:</w:t>
            </w:r>
          </w:p>
        </w:tc>
        <w:tc>
          <w:tcPr>
            <w:tcW w:w="5528" w:type="dxa"/>
            <w:gridSpan w:val="5"/>
            <w:shd w:val="clear" w:color="auto" w:fill="auto"/>
            <w:vAlign w:val="center"/>
            <w:hideMark/>
          </w:tcPr>
          <w:p w:rsidR="00617EE4" w:rsidRPr="007001F1" w:rsidRDefault="00617EE4">
            <w:pPr>
              <w:rPr>
                <w:color w:val="000000"/>
              </w:rPr>
            </w:pPr>
            <w:r w:rsidRPr="007001F1">
              <w:rPr>
                <w:color w:val="000000"/>
                <w:sz w:val="22"/>
                <w:szCs w:val="22"/>
              </w:rPr>
              <w:t> </w:t>
            </w:r>
          </w:p>
        </w:tc>
      </w:tr>
      <w:tr w:rsidR="00617EE4" w:rsidRPr="007001F1" w:rsidTr="00402AA8">
        <w:trPr>
          <w:trHeight w:val="300"/>
        </w:trPr>
        <w:tc>
          <w:tcPr>
            <w:tcW w:w="3559" w:type="dxa"/>
            <w:gridSpan w:val="2"/>
            <w:shd w:val="clear" w:color="000000" w:fill="FFFFFF"/>
            <w:vAlign w:val="center"/>
            <w:hideMark/>
          </w:tcPr>
          <w:p w:rsidR="00617EE4" w:rsidRPr="007001F1" w:rsidRDefault="00617EE4">
            <w:pPr>
              <w:rPr>
                <w:b/>
                <w:bCs/>
              </w:rPr>
            </w:pPr>
            <w:r w:rsidRPr="007001F1">
              <w:rPr>
                <w:b/>
                <w:bCs/>
                <w:sz w:val="22"/>
                <w:szCs w:val="22"/>
              </w:rPr>
              <w:t xml:space="preserve">Dátum: </w:t>
            </w:r>
          </w:p>
        </w:tc>
        <w:tc>
          <w:tcPr>
            <w:tcW w:w="5528" w:type="dxa"/>
            <w:gridSpan w:val="5"/>
            <w:shd w:val="clear" w:color="auto" w:fill="auto"/>
            <w:vAlign w:val="center"/>
            <w:hideMark/>
          </w:tcPr>
          <w:p w:rsidR="00617EE4" w:rsidRPr="007001F1" w:rsidRDefault="00617EE4">
            <w:pPr>
              <w:rPr>
                <w:color w:val="000000"/>
              </w:rPr>
            </w:pPr>
            <w:r w:rsidRPr="007001F1">
              <w:rPr>
                <w:color w:val="000000"/>
                <w:sz w:val="22"/>
                <w:szCs w:val="22"/>
              </w:rPr>
              <w:t> </w:t>
            </w:r>
          </w:p>
        </w:tc>
      </w:tr>
      <w:tr w:rsidR="00617EE4" w:rsidRPr="007001F1" w:rsidTr="00402AA8">
        <w:trPr>
          <w:trHeight w:val="300"/>
        </w:trPr>
        <w:tc>
          <w:tcPr>
            <w:tcW w:w="3559" w:type="dxa"/>
            <w:gridSpan w:val="2"/>
            <w:shd w:val="clear" w:color="000000" w:fill="FFFFFF"/>
            <w:vAlign w:val="center"/>
            <w:hideMark/>
          </w:tcPr>
          <w:p w:rsidR="00617EE4" w:rsidRPr="007001F1" w:rsidRDefault="00617EE4">
            <w:pPr>
              <w:rPr>
                <w:b/>
                <w:bCs/>
              </w:rPr>
            </w:pPr>
            <w:r w:rsidRPr="007001F1">
              <w:rPr>
                <w:b/>
                <w:bCs/>
                <w:sz w:val="22"/>
                <w:szCs w:val="22"/>
              </w:rPr>
              <w:t>Podpis:</w:t>
            </w:r>
          </w:p>
        </w:tc>
        <w:tc>
          <w:tcPr>
            <w:tcW w:w="5528" w:type="dxa"/>
            <w:gridSpan w:val="5"/>
            <w:shd w:val="clear" w:color="auto" w:fill="auto"/>
            <w:vAlign w:val="center"/>
            <w:hideMark/>
          </w:tcPr>
          <w:p w:rsidR="00617EE4" w:rsidRPr="007001F1" w:rsidRDefault="00617EE4">
            <w:pPr>
              <w:rPr>
                <w:color w:val="000000"/>
              </w:rPr>
            </w:pPr>
            <w:r w:rsidRPr="007001F1">
              <w:rPr>
                <w:color w:val="000000"/>
                <w:sz w:val="22"/>
                <w:szCs w:val="22"/>
              </w:rPr>
              <w:t> </w:t>
            </w:r>
          </w:p>
        </w:tc>
      </w:tr>
    </w:tbl>
    <w:p w:rsidR="00617EE4" w:rsidRPr="007001F1" w:rsidRDefault="004F0CC1">
      <w:r>
        <w:br w:type="textWrapping" w:clear="all"/>
      </w:r>
    </w:p>
    <w:p w:rsidR="00617EE4" w:rsidRPr="007001F1" w:rsidRDefault="00617EE4">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rsidTr="007261E4">
        <w:trPr>
          <w:trHeight w:val="645"/>
        </w:trPr>
        <w:tc>
          <w:tcPr>
            <w:tcW w:w="9087" w:type="dxa"/>
            <w:gridSpan w:val="7"/>
            <w:shd w:val="clear" w:color="000000" w:fill="60497A"/>
            <w:vAlign w:val="center"/>
            <w:hideMark/>
          </w:tcPr>
          <w:p w:rsidR="00617EE4" w:rsidRPr="007001F1" w:rsidRDefault="00617EE4" w:rsidP="00617EE4">
            <w:pPr>
              <w:jc w:val="center"/>
              <w:rPr>
                <w:b/>
                <w:bCs/>
                <w:color w:val="FFFFFF"/>
              </w:rPr>
            </w:pPr>
            <w:r w:rsidRPr="007001F1">
              <w:rPr>
                <w:b/>
                <w:bCs/>
                <w:color w:val="FFFFFF"/>
              </w:rPr>
              <w:lastRenderedPageBreak/>
              <w:t>Kontrolný zoznam k finančnej kontrole VO</w:t>
            </w:r>
            <w:r w:rsidRPr="007001F1">
              <w:rPr>
                <w:b/>
                <w:bCs/>
                <w:color w:val="FFFFFF"/>
              </w:rPr>
              <w:br/>
            </w:r>
            <w:bookmarkStart w:id="4" w:name="KZ_3"/>
            <w:r w:rsidRPr="007001F1">
              <w:rPr>
                <w:b/>
                <w:bCs/>
                <w:color w:val="FFFFFF"/>
              </w:rPr>
              <w:t>Podlimitná zákazka realizovaná cez elektronické trhovisko – štandardná ex post kontrola</w:t>
            </w:r>
            <w:bookmarkEnd w:id="4"/>
          </w:p>
        </w:tc>
      </w:tr>
      <w:tr w:rsidR="00617EE4" w:rsidRPr="007001F1" w:rsidTr="007261E4">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66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rsidTr="007261E4">
        <w:trPr>
          <w:trHeight w:val="33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Podlimitná zákazka</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Podlimitná zákazka realizovaná cez elektronické trhovisko</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17EE4" w:rsidRPr="007001F1" w:rsidRDefault="00617EE4" w:rsidP="00617EE4">
            <w:pPr>
              <w:rPr>
                <w:color w:val="000000"/>
              </w:rPr>
            </w:pPr>
          </w:p>
        </w:tc>
      </w:tr>
      <w:tr w:rsidR="005E4038" w:rsidRPr="007001F1" w:rsidTr="007261E4">
        <w:trPr>
          <w:trHeight w:val="300"/>
        </w:trPr>
        <w:tc>
          <w:tcPr>
            <w:tcW w:w="3559" w:type="dxa"/>
            <w:gridSpan w:val="2"/>
            <w:shd w:val="clear" w:color="auto" w:fill="auto"/>
            <w:vAlign w:val="center"/>
          </w:tcPr>
          <w:p w:rsidR="005E4038" w:rsidRPr="007001F1" w:rsidRDefault="005E4038" w:rsidP="00617EE4">
            <w:pPr>
              <w:rPr>
                <w:color w:val="000000"/>
              </w:rPr>
            </w:pPr>
            <w:r w:rsidRPr="007001F1">
              <w:rPr>
                <w:color w:val="000000"/>
                <w:sz w:val="22"/>
                <w:szCs w:val="22"/>
              </w:rPr>
              <w:t>Identifikátor zákazky v ITMS2014+</w:t>
            </w:r>
          </w:p>
        </w:tc>
        <w:tc>
          <w:tcPr>
            <w:tcW w:w="5528" w:type="dxa"/>
            <w:gridSpan w:val="5"/>
            <w:shd w:val="clear" w:color="auto" w:fill="auto"/>
            <w:vAlign w:val="center"/>
          </w:tcPr>
          <w:p w:rsidR="005E4038" w:rsidRPr="007001F1" w:rsidRDefault="005E4038" w:rsidP="00617EE4">
            <w:pPr>
              <w:rPr>
                <w:color w:val="000000"/>
              </w:rPr>
            </w:pP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štandardná ex post kontrola</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42704" w:rsidP="00617EE4">
            <w:pPr>
              <w:rPr>
                <w:color w:val="000000"/>
              </w:rPr>
            </w:pPr>
            <w:r w:rsidRPr="007001F1">
              <w:rPr>
                <w:color w:val="000000"/>
                <w:sz w:val="22"/>
                <w:szCs w:val="22"/>
              </w:rPr>
              <w:t>Identifikátor zákazky v EKS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B0048C" w:rsidRPr="007001F1" w:rsidTr="007261E4">
        <w:trPr>
          <w:trHeight w:val="300"/>
        </w:trPr>
        <w:tc>
          <w:tcPr>
            <w:tcW w:w="3559" w:type="dxa"/>
            <w:gridSpan w:val="2"/>
            <w:shd w:val="clear" w:color="auto" w:fill="auto"/>
            <w:vAlign w:val="center"/>
          </w:tcPr>
          <w:p w:rsidR="00B0048C" w:rsidRPr="007001F1" w:rsidRDefault="00B0048C" w:rsidP="00617EE4">
            <w:pPr>
              <w:rPr>
                <w:color w:val="000000"/>
              </w:rPr>
            </w:pPr>
            <w:r w:rsidRPr="007001F1">
              <w:rPr>
                <w:color w:val="000000"/>
                <w:sz w:val="22"/>
                <w:szCs w:val="22"/>
              </w:rPr>
              <w:t>Elektronická aukcia áno/nie</w:t>
            </w:r>
          </w:p>
        </w:tc>
        <w:tc>
          <w:tcPr>
            <w:tcW w:w="5528" w:type="dxa"/>
            <w:gridSpan w:val="5"/>
            <w:shd w:val="clear" w:color="auto" w:fill="auto"/>
            <w:vAlign w:val="center"/>
          </w:tcPr>
          <w:p w:rsidR="00B0048C" w:rsidRPr="007001F1" w:rsidRDefault="00B0048C" w:rsidP="00617EE4">
            <w:pPr>
              <w:rPr>
                <w:color w:val="000000"/>
              </w:rPr>
            </w:pP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dodávateľa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IČO dodávateľa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Hodnota zákazky bez DPH</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Hodnota zákazky s DPH</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15"/>
        </w:trPr>
        <w:tc>
          <w:tcPr>
            <w:tcW w:w="582"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nie</w:t>
            </w:r>
          </w:p>
        </w:tc>
        <w:tc>
          <w:tcPr>
            <w:tcW w:w="776"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Poznámka</w:t>
            </w:r>
          </w:p>
        </w:tc>
      </w:tr>
      <w:tr w:rsidR="00617EE4" w:rsidRPr="007001F1" w:rsidTr="007261E4">
        <w:trPr>
          <w:trHeight w:val="600"/>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1</w:t>
            </w:r>
          </w:p>
        </w:tc>
        <w:tc>
          <w:tcPr>
            <w:tcW w:w="4820" w:type="dxa"/>
            <w:gridSpan w:val="2"/>
            <w:shd w:val="clear" w:color="auto" w:fill="auto"/>
            <w:vAlign w:val="center"/>
          </w:tcPr>
          <w:p w:rsidR="00617EE4" w:rsidRPr="007001F1" w:rsidRDefault="00617EE4" w:rsidP="00617EE4">
            <w:pPr>
              <w:jc w:val="both"/>
              <w:rPr>
                <w:color w:val="000000"/>
              </w:rPr>
            </w:pPr>
            <w:r w:rsidRPr="007001F1">
              <w:rPr>
                <w:color w:val="000000"/>
                <w:sz w:val="22"/>
                <w:szCs w:val="22"/>
              </w:rPr>
              <w:t>Je postup zadávania zákazky realizovaný plne v súlade so závermi prvej ex ante kontroly?</w:t>
            </w:r>
          </w:p>
        </w:tc>
        <w:tc>
          <w:tcPr>
            <w:tcW w:w="567" w:type="dxa"/>
            <w:shd w:val="clear" w:color="auto" w:fill="auto"/>
            <w:vAlign w:val="center"/>
          </w:tcPr>
          <w:p w:rsidR="00617EE4" w:rsidRPr="007001F1" w:rsidRDefault="00617EE4" w:rsidP="00617EE4">
            <w:pPr>
              <w:jc w:val="center"/>
              <w:rPr>
                <w:b/>
                <w:bCs/>
                <w:color w:val="000000"/>
              </w:rPr>
            </w:pPr>
          </w:p>
        </w:tc>
        <w:tc>
          <w:tcPr>
            <w:tcW w:w="567" w:type="dxa"/>
            <w:shd w:val="clear" w:color="auto" w:fill="auto"/>
            <w:vAlign w:val="center"/>
          </w:tcPr>
          <w:p w:rsidR="00617EE4" w:rsidRPr="007001F1" w:rsidRDefault="00617EE4" w:rsidP="00617EE4">
            <w:pPr>
              <w:jc w:val="center"/>
              <w:rPr>
                <w:b/>
                <w:bCs/>
                <w:color w:val="000000"/>
              </w:rPr>
            </w:pPr>
          </w:p>
        </w:tc>
        <w:tc>
          <w:tcPr>
            <w:tcW w:w="776" w:type="dxa"/>
            <w:shd w:val="clear" w:color="auto" w:fill="auto"/>
            <w:vAlign w:val="center"/>
          </w:tcPr>
          <w:p w:rsidR="00617EE4" w:rsidRPr="007001F1" w:rsidRDefault="00617EE4" w:rsidP="00617EE4">
            <w:pPr>
              <w:jc w:val="center"/>
              <w:rPr>
                <w:b/>
                <w:bCs/>
                <w:color w:val="000000"/>
              </w:rPr>
            </w:pPr>
          </w:p>
        </w:tc>
        <w:tc>
          <w:tcPr>
            <w:tcW w:w="1775" w:type="dxa"/>
            <w:shd w:val="clear" w:color="auto" w:fill="auto"/>
            <w:vAlign w:val="center"/>
          </w:tcPr>
          <w:p w:rsidR="00617EE4" w:rsidRPr="007001F1" w:rsidRDefault="00617EE4" w:rsidP="00617EE4">
            <w:pPr>
              <w:jc w:val="center"/>
              <w:rPr>
                <w:b/>
                <w:bCs/>
                <w:color w:val="000000"/>
              </w:rPr>
            </w:pPr>
          </w:p>
        </w:tc>
      </w:tr>
      <w:tr w:rsidR="001D138A" w:rsidRPr="007001F1" w:rsidTr="007261E4">
        <w:trPr>
          <w:trHeight w:val="528"/>
        </w:trPr>
        <w:tc>
          <w:tcPr>
            <w:tcW w:w="582" w:type="dxa"/>
            <w:vMerge w:val="restart"/>
            <w:shd w:val="clear" w:color="auto" w:fill="auto"/>
            <w:noWrap/>
            <w:vAlign w:val="center"/>
          </w:tcPr>
          <w:p w:rsidR="001D138A" w:rsidRPr="007001F1" w:rsidRDefault="001D138A" w:rsidP="00617EE4">
            <w:pPr>
              <w:jc w:val="center"/>
              <w:rPr>
                <w:color w:val="000000"/>
              </w:rPr>
            </w:pPr>
            <w:r w:rsidRPr="007001F1">
              <w:rPr>
                <w:color w:val="000000"/>
                <w:sz w:val="22"/>
                <w:szCs w:val="22"/>
              </w:rPr>
              <w:t>2</w:t>
            </w:r>
          </w:p>
        </w:tc>
        <w:tc>
          <w:tcPr>
            <w:tcW w:w="4820" w:type="dxa"/>
            <w:gridSpan w:val="2"/>
            <w:shd w:val="clear" w:color="auto" w:fill="auto"/>
            <w:vAlign w:val="center"/>
          </w:tcPr>
          <w:p w:rsidR="001D138A" w:rsidRPr="007001F1" w:rsidRDefault="001D138A" w:rsidP="00873EAF">
            <w:pPr>
              <w:jc w:val="both"/>
              <w:rPr>
                <w:color w:val="000000"/>
              </w:rPr>
            </w:pPr>
            <w:r>
              <w:rPr>
                <w:color w:val="000000"/>
                <w:sz w:val="22"/>
                <w:szCs w:val="22"/>
              </w:rPr>
              <w:t xml:space="preserve">a) </w:t>
            </w:r>
            <w:r w:rsidRPr="007001F1">
              <w:rPr>
                <w:color w:val="000000"/>
                <w:sz w:val="22"/>
                <w:szCs w:val="22"/>
              </w:rPr>
              <w:t>Bola zákazka zadávaná v súlade s § 109 až § 11</w:t>
            </w:r>
            <w:r>
              <w:rPr>
                <w:color w:val="000000"/>
                <w:sz w:val="22"/>
                <w:szCs w:val="22"/>
              </w:rPr>
              <w:t>1</w:t>
            </w:r>
            <w:r w:rsidRPr="007001F1">
              <w:rPr>
                <w:color w:val="000000"/>
                <w:sz w:val="22"/>
                <w:szCs w:val="22"/>
              </w:rPr>
              <w:t xml:space="preserve"> ZVO?</w:t>
            </w:r>
          </w:p>
        </w:tc>
        <w:tc>
          <w:tcPr>
            <w:tcW w:w="567" w:type="dxa"/>
            <w:shd w:val="clear" w:color="auto" w:fill="auto"/>
            <w:vAlign w:val="center"/>
          </w:tcPr>
          <w:p w:rsidR="001D138A" w:rsidRPr="007001F1" w:rsidRDefault="001D138A" w:rsidP="00617EE4">
            <w:pPr>
              <w:jc w:val="center"/>
              <w:rPr>
                <w:b/>
                <w:bCs/>
                <w:color w:val="000000"/>
              </w:rPr>
            </w:pPr>
          </w:p>
        </w:tc>
        <w:tc>
          <w:tcPr>
            <w:tcW w:w="567" w:type="dxa"/>
            <w:shd w:val="clear" w:color="auto" w:fill="auto"/>
            <w:vAlign w:val="center"/>
          </w:tcPr>
          <w:p w:rsidR="001D138A" w:rsidRPr="007001F1" w:rsidRDefault="001D138A" w:rsidP="00617EE4">
            <w:pPr>
              <w:jc w:val="center"/>
              <w:rPr>
                <w:b/>
                <w:bCs/>
                <w:color w:val="000000"/>
              </w:rPr>
            </w:pPr>
          </w:p>
        </w:tc>
        <w:tc>
          <w:tcPr>
            <w:tcW w:w="776" w:type="dxa"/>
            <w:shd w:val="clear" w:color="auto" w:fill="auto"/>
            <w:vAlign w:val="center"/>
          </w:tcPr>
          <w:p w:rsidR="001D138A" w:rsidRPr="007001F1" w:rsidRDefault="001D138A" w:rsidP="00617EE4">
            <w:pPr>
              <w:jc w:val="center"/>
              <w:rPr>
                <w:b/>
                <w:bCs/>
                <w:color w:val="000000"/>
              </w:rPr>
            </w:pPr>
          </w:p>
        </w:tc>
        <w:tc>
          <w:tcPr>
            <w:tcW w:w="1775" w:type="dxa"/>
            <w:shd w:val="clear" w:color="auto" w:fill="auto"/>
            <w:vAlign w:val="center"/>
          </w:tcPr>
          <w:p w:rsidR="001D138A" w:rsidRPr="007001F1" w:rsidRDefault="001D138A" w:rsidP="00617EE4">
            <w:pPr>
              <w:jc w:val="center"/>
              <w:rPr>
                <w:b/>
                <w:bCs/>
                <w:color w:val="000000"/>
              </w:rPr>
            </w:pPr>
          </w:p>
        </w:tc>
      </w:tr>
      <w:tr w:rsidR="001D138A" w:rsidRPr="007001F1" w:rsidTr="007261E4">
        <w:trPr>
          <w:trHeight w:val="528"/>
        </w:trPr>
        <w:tc>
          <w:tcPr>
            <w:tcW w:w="582" w:type="dxa"/>
            <w:vMerge/>
            <w:shd w:val="clear" w:color="auto" w:fill="auto"/>
            <w:noWrap/>
            <w:vAlign w:val="center"/>
          </w:tcPr>
          <w:p w:rsidR="001D138A" w:rsidRPr="007001F1" w:rsidRDefault="001D138A" w:rsidP="00617EE4">
            <w:pPr>
              <w:jc w:val="center"/>
              <w:rPr>
                <w:color w:val="000000"/>
                <w:sz w:val="22"/>
                <w:szCs w:val="22"/>
              </w:rPr>
            </w:pPr>
          </w:p>
        </w:tc>
        <w:tc>
          <w:tcPr>
            <w:tcW w:w="4820" w:type="dxa"/>
            <w:gridSpan w:val="2"/>
            <w:shd w:val="clear" w:color="auto" w:fill="auto"/>
            <w:vAlign w:val="center"/>
          </w:tcPr>
          <w:p w:rsidR="001D138A" w:rsidRPr="007001F1" w:rsidRDefault="001D138A" w:rsidP="00873EAF">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1D138A" w:rsidRPr="007001F1" w:rsidRDefault="001D138A" w:rsidP="00617EE4">
            <w:pPr>
              <w:jc w:val="center"/>
              <w:rPr>
                <w:b/>
                <w:bCs/>
                <w:color w:val="000000"/>
              </w:rPr>
            </w:pPr>
          </w:p>
        </w:tc>
        <w:tc>
          <w:tcPr>
            <w:tcW w:w="567" w:type="dxa"/>
            <w:shd w:val="clear" w:color="auto" w:fill="auto"/>
            <w:vAlign w:val="center"/>
          </w:tcPr>
          <w:p w:rsidR="001D138A" w:rsidRPr="007001F1" w:rsidRDefault="001D138A" w:rsidP="00617EE4">
            <w:pPr>
              <w:jc w:val="center"/>
              <w:rPr>
                <w:b/>
                <w:bCs/>
                <w:color w:val="000000"/>
              </w:rPr>
            </w:pPr>
          </w:p>
        </w:tc>
        <w:tc>
          <w:tcPr>
            <w:tcW w:w="776" w:type="dxa"/>
            <w:shd w:val="clear" w:color="auto" w:fill="auto"/>
            <w:vAlign w:val="center"/>
          </w:tcPr>
          <w:p w:rsidR="001D138A" w:rsidRPr="007001F1" w:rsidRDefault="001D138A" w:rsidP="00617EE4">
            <w:pPr>
              <w:jc w:val="center"/>
              <w:rPr>
                <w:b/>
                <w:bCs/>
                <w:color w:val="000000"/>
              </w:rPr>
            </w:pPr>
          </w:p>
        </w:tc>
        <w:tc>
          <w:tcPr>
            <w:tcW w:w="1775" w:type="dxa"/>
            <w:shd w:val="clear" w:color="auto" w:fill="auto"/>
            <w:vAlign w:val="center"/>
          </w:tcPr>
          <w:p w:rsidR="001D138A" w:rsidRPr="007001F1" w:rsidRDefault="001D138A" w:rsidP="00617EE4">
            <w:pPr>
              <w:jc w:val="center"/>
              <w:rPr>
                <w:b/>
                <w:bCs/>
                <w:color w:val="000000"/>
              </w:rPr>
            </w:pPr>
          </w:p>
        </w:tc>
      </w:tr>
      <w:tr w:rsidR="0018167C" w:rsidRPr="007001F1" w:rsidTr="007261E4">
        <w:trPr>
          <w:trHeight w:val="550"/>
        </w:trPr>
        <w:tc>
          <w:tcPr>
            <w:tcW w:w="582" w:type="dxa"/>
            <w:shd w:val="clear" w:color="auto" w:fill="auto"/>
            <w:noWrap/>
            <w:vAlign w:val="center"/>
          </w:tcPr>
          <w:p w:rsidR="0018167C" w:rsidRPr="007001F1" w:rsidRDefault="0018167C" w:rsidP="00617EE4">
            <w:pPr>
              <w:jc w:val="center"/>
              <w:rPr>
                <w:color w:val="000000"/>
              </w:rPr>
            </w:pPr>
          </w:p>
        </w:tc>
        <w:tc>
          <w:tcPr>
            <w:tcW w:w="4820" w:type="dxa"/>
            <w:gridSpan w:val="2"/>
            <w:shd w:val="clear" w:color="auto" w:fill="auto"/>
            <w:vAlign w:val="center"/>
          </w:tcPr>
          <w:p w:rsidR="0018167C" w:rsidRPr="007001F1" w:rsidRDefault="0018167C" w:rsidP="00617EE4">
            <w:pPr>
              <w:jc w:val="both"/>
              <w:rPr>
                <w:color w:val="000000"/>
              </w:rPr>
            </w:pPr>
          </w:p>
        </w:tc>
        <w:tc>
          <w:tcPr>
            <w:tcW w:w="567" w:type="dxa"/>
            <w:shd w:val="clear" w:color="auto" w:fill="auto"/>
            <w:vAlign w:val="center"/>
          </w:tcPr>
          <w:p w:rsidR="0018167C" w:rsidRPr="007001F1" w:rsidRDefault="0018167C" w:rsidP="00617EE4">
            <w:pPr>
              <w:jc w:val="center"/>
              <w:rPr>
                <w:b/>
                <w:bCs/>
                <w:color w:val="000000"/>
              </w:rPr>
            </w:pPr>
          </w:p>
        </w:tc>
        <w:tc>
          <w:tcPr>
            <w:tcW w:w="567" w:type="dxa"/>
            <w:shd w:val="clear" w:color="auto" w:fill="auto"/>
            <w:vAlign w:val="center"/>
          </w:tcPr>
          <w:p w:rsidR="0018167C" w:rsidRPr="007001F1" w:rsidRDefault="0018167C" w:rsidP="00617EE4">
            <w:pPr>
              <w:jc w:val="center"/>
              <w:rPr>
                <w:b/>
                <w:bCs/>
                <w:color w:val="000000"/>
              </w:rPr>
            </w:pPr>
          </w:p>
        </w:tc>
        <w:tc>
          <w:tcPr>
            <w:tcW w:w="776" w:type="dxa"/>
            <w:shd w:val="clear" w:color="auto" w:fill="auto"/>
            <w:vAlign w:val="center"/>
          </w:tcPr>
          <w:p w:rsidR="0018167C" w:rsidRPr="007001F1" w:rsidRDefault="0018167C" w:rsidP="00617EE4">
            <w:pPr>
              <w:jc w:val="center"/>
              <w:rPr>
                <w:b/>
                <w:bCs/>
                <w:color w:val="000000"/>
              </w:rPr>
            </w:pPr>
          </w:p>
        </w:tc>
        <w:tc>
          <w:tcPr>
            <w:tcW w:w="1775" w:type="dxa"/>
            <w:shd w:val="clear" w:color="auto" w:fill="auto"/>
            <w:vAlign w:val="center"/>
          </w:tcPr>
          <w:p w:rsidR="0018167C" w:rsidRPr="007001F1" w:rsidRDefault="0018167C" w:rsidP="00617EE4">
            <w:pPr>
              <w:jc w:val="center"/>
              <w:rPr>
                <w:b/>
                <w:bCs/>
                <w:color w:val="000000"/>
              </w:rPr>
            </w:pPr>
          </w:p>
        </w:tc>
      </w:tr>
      <w:tr w:rsidR="0018167C" w:rsidRPr="007001F1" w:rsidTr="007261E4">
        <w:trPr>
          <w:trHeight w:val="299"/>
        </w:trPr>
        <w:tc>
          <w:tcPr>
            <w:tcW w:w="582" w:type="dxa"/>
            <w:shd w:val="clear" w:color="auto" w:fill="auto"/>
            <w:noWrap/>
            <w:vAlign w:val="center"/>
          </w:tcPr>
          <w:p w:rsidR="0018167C" w:rsidRPr="007001F1" w:rsidRDefault="00873EAF" w:rsidP="0018167C">
            <w:pPr>
              <w:jc w:val="center"/>
              <w:rPr>
                <w:i/>
                <w:color w:val="000000"/>
              </w:rPr>
            </w:pPr>
            <w:r>
              <w:rPr>
                <w:color w:val="000000"/>
                <w:sz w:val="22"/>
                <w:szCs w:val="22"/>
              </w:rPr>
              <w:t>3</w:t>
            </w:r>
          </w:p>
        </w:tc>
        <w:tc>
          <w:tcPr>
            <w:tcW w:w="4820" w:type="dxa"/>
            <w:gridSpan w:val="2"/>
            <w:shd w:val="clear" w:color="auto" w:fill="auto"/>
            <w:vAlign w:val="center"/>
          </w:tcPr>
          <w:p w:rsidR="0018167C" w:rsidRPr="007001F1" w:rsidRDefault="0018167C" w:rsidP="0018167C">
            <w:pPr>
              <w:jc w:val="both"/>
              <w:rPr>
                <w:color w:val="000000"/>
              </w:rPr>
            </w:pPr>
            <w:r w:rsidRPr="007001F1">
              <w:rPr>
                <w:color w:val="000000"/>
                <w:sz w:val="22"/>
                <w:szCs w:val="22"/>
              </w:rPr>
              <w:t>Bol zamestnanec vykonávajúci kontrolu oboznámený s rizikovými indikátormi</w:t>
            </w:r>
            <w:r w:rsidR="00873EA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873EAF">
              <w:rPr>
                <w:color w:val="000000"/>
                <w:sz w:val="22"/>
                <w:szCs w:val="22"/>
              </w:rPr>
              <w:t xml:space="preserve"> </w:t>
            </w:r>
            <w:r w:rsidR="00667EFF"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rsidR="0018167C" w:rsidRPr="007001F1" w:rsidRDefault="0018167C" w:rsidP="0018167C">
            <w:pPr>
              <w:jc w:val="center"/>
              <w:rPr>
                <w:b/>
                <w:bCs/>
                <w:i/>
                <w:color w:val="000000"/>
              </w:rPr>
            </w:pPr>
          </w:p>
        </w:tc>
        <w:tc>
          <w:tcPr>
            <w:tcW w:w="567" w:type="dxa"/>
            <w:shd w:val="clear" w:color="auto" w:fill="auto"/>
            <w:vAlign w:val="center"/>
          </w:tcPr>
          <w:p w:rsidR="0018167C" w:rsidRPr="007001F1" w:rsidRDefault="0018167C" w:rsidP="0018167C">
            <w:pPr>
              <w:jc w:val="center"/>
              <w:rPr>
                <w:b/>
                <w:bCs/>
                <w:i/>
                <w:color w:val="000000"/>
              </w:rPr>
            </w:pPr>
          </w:p>
        </w:tc>
        <w:tc>
          <w:tcPr>
            <w:tcW w:w="776" w:type="dxa"/>
            <w:shd w:val="clear" w:color="auto" w:fill="auto"/>
            <w:vAlign w:val="center"/>
          </w:tcPr>
          <w:p w:rsidR="0018167C" w:rsidRPr="007001F1" w:rsidRDefault="0018167C" w:rsidP="0018167C">
            <w:pPr>
              <w:jc w:val="center"/>
              <w:rPr>
                <w:b/>
                <w:bCs/>
                <w:i/>
                <w:color w:val="000000"/>
              </w:rPr>
            </w:pPr>
          </w:p>
        </w:tc>
        <w:tc>
          <w:tcPr>
            <w:tcW w:w="1775" w:type="dxa"/>
            <w:shd w:val="clear" w:color="auto" w:fill="auto"/>
            <w:vAlign w:val="center"/>
          </w:tcPr>
          <w:p w:rsidR="0018167C" w:rsidRPr="007001F1" w:rsidRDefault="0018167C" w:rsidP="0018167C">
            <w:pPr>
              <w:jc w:val="center"/>
              <w:rPr>
                <w:b/>
                <w:bCs/>
                <w:i/>
                <w:color w:val="000000"/>
              </w:rPr>
            </w:pPr>
          </w:p>
        </w:tc>
      </w:tr>
      <w:tr w:rsidR="00013B3B" w:rsidRPr="007001F1" w:rsidTr="00312388">
        <w:trPr>
          <w:trHeight w:val="381"/>
        </w:trPr>
        <w:tc>
          <w:tcPr>
            <w:tcW w:w="582" w:type="dxa"/>
            <w:vMerge w:val="restart"/>
            <w:shd w:val="clear" w:color="auto" w:fill="auto"/>
            <w:noWrap/>
            <w:vAlign w:val="center"/>
          </w:tcPr>
          <w:p w:rsidR="00013B3B" w:rsidRPr="007001F1" w:rsidRDefault="00873EAF" w:rsidP="0018167C">
            <w:pPr>
              <w:jc w:val="center"/>
              <w:rPr>
                <w:color w:val="000000"/>
              </w:rPr>
            </w:pPr>
            <w:r>
              <w:rPr>
                <w:color w:val="000000"/>
                <w:sz w:val="22"/>
                <w:szCs w:val="22"/>
              </w:rPr>
              <w:lastRenderedPageBreak/>
              <w:t>4</w:t>
            </w:r>
          </w:p>
        </w:tc>
        <w:tc>
          <w:tcPr>
            <w:tcW w:w="4820" w:type="dxa"/>
            <w:gridSpan w:val="2"/>
            <w:shd w:val="clear" w:color="auto" w:fill="auto"/>
            <w:vAlign w:val="center"/>
          </w:tcPr>
          <w:p w:rsidR="00013B3B" w:rsidRPr="007001F1" w:rsidRDefault="00013B3B" w:rsidP="00124D26">
            <w:pPr>
              <w:jc w:val="both"/>
              <w:rPr>
                <w:color w:val="000000"/>
              </w:rPr>
            </w:pPr>
            <w:r w:rsidRPr="007001F1">
              <w:rPr>
                <w:color w:val="000000"/>
                <w:sz w:val="22"/>
                <w:szCs w:val="22"/>
              </w:rPr>
              <w:t>a) Nebol pri zadávaní zákazky identifikovaný k</w:t>
            </w:r>
            <w:r w:rsidR="00312388" w:rsidRPr="007001F1">
              <w:rPr>
                <w:color w:val="000000"/>
                <w:sz w:val="22"/>
                <w:szCs w:val="22"/>
              </w:rPr>
              <w:t>onflikt záujmov podľa § 23 ZVO?</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7261E4">
        <w:trPr>
          <w:trHeight w:val="630"/>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RDefault="00013B3B" w:rsidP="00124D26">
            <w:pPr>
              <w:jc w:val="both"/>
              <w:rPr>
                <w:color w:val="000000"/>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18167C" w:rsidRPr="007001F1" w:rsidTr="007261E4">
        <w:trPr>
          <w:trHeight w:val="600"/>
        </w:trPr>
        <w:tc>
          <w:tcPr>
            <w:tcW w:w="582" w:type="dxa"/>
            <w:shd w:val="clear" w:color="auto" w:fill="auto"/>
            <w:noWrap/>
            <w:vAlign w:val="center"/>
            <w:hideMark/>
          </w:tcPr>
          <w:p w:rsidR="0018167C" w:rsidRPr="007001F1" w:rsidRDefault="00873EAF">
            <w:pPr>
              <w:jc w:val="center"/>
              <w:rPr>
                <w:color w:val="000000"/>
              </w:rPr>
            </w:pPr>
            <w:r>
              <w:rPr>
                <w:color w:val="000000"/>
                <w:sz w:val="22"/>
                <w:szCs w:val="22"/>
              </w:rPr>
              <w:t>5</w:t>
            </w:r>
          </w:p>
        </w:tc>
        <w:tc>
          <w:tcPr>
            <w:tcW w:w="4820" w:type="dxa"/>
            <w:gridSpan w:val="2"/>
            <w:shd w:val="clear" w:color="auto" w:fill="auto"/>
            <w:vAlign w:val="center"/>
            <w:hideMark/>
          </w:tcPr>
          <w:p w:rsidR="0018167C" w:rsidRPr="007001F1" w:rsidRDefault="0018167C" w:rsidP="0018167C">
            <w:pPr>
              <w:jc w:val="both"/>
              <w:rPr>
                <w:color w:val="000000"/>
              </w:rPr>
            </w:pPr>
            <w:r w:rsidRPr="007001F1">
              <w:rPr>
                <w:color w:val="000000"/>
                <w:sz w:val="22"/>
                <w:szCs w:val="22"/>
              </w:rPr>
              <w:t>S ohľadom na predmet zákazky a definíciu bežnej dostupnosti na trhu bol pre obstarávanie zvolený správny postup?</w:t>
            </w:r>
            <w:r w:rsidR="007A4781">
              <w:rPr>
                <w:color w:val="000000"/>
                <w:sz w:val="22"/>
                <w:szCs w:val="22"/>
              </w:rPr>
              <w:t xml:space="preserve"> Bol pred vyhlásením VO vyplnený Test bežnej dostupnosti?</w:t>
            </w:r>
          </w:p>
        </w:tc>
        <w:tc>
          <w:tcPr>
            <w:tcW w:w="567"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c>
          <w:tcPr>
            <w:tcW w:w="567"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c>
          <w:tcPr>
            <w:tcW w:w="776"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c>
          <w:tcPr>
            <w:tcW w:w="1775"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r>
      <w:tr w:rsidR="00013B3B" w:rsidRPr="007001F1" w:rsidTr="00312388">
        <w:trPr>
          <w:trHeight w:val="310"/>
        </w:trPr>
        <w:tc>
          <w:tcPr>
            <w:tcW w:w="582" w:type="dxa"/>
            <w:vMerge w:val="restart"/>
            <w:shd w:val="clear" w:color="auto" w:fill="auto"/>
            <w:noWrap/>
            <w:vAlign w:val="center"/>
            <w:hideMark/>
          </w:tcPr>
          <w:p w:rsidR="00013B3B" w:rsidRPr="007001F1" w:rsidRDefault="00873EAF" w:rsidP="0018167C">
            <w:pPr>
              <w:jc w:val="center"/>
              <w:rPr>
                <w:color w:val="000000"/>
              </w:rPr>
            </w:pPr>
            <w:r>
              <w:rPr>
                <w:color w:val="000000"/>
                <w:sz w:val="22"/>
                <w:szCs w:val="22"/>
              </w:rPr>
              <w:t>6</w:t>
            </w:r>
          </w:p>
        </w:tc>
        <w:tc>
          <w:tcPr>
            <w:tcW w:w="4820" w:type="dxa"/>
            <w:gridSpan w:val="2"/>
            <w:shd w:val="clear" w:color="auto" w:fill="auto"/>
            <w:vAlign w:val="center"/>
            <w:hideMark/>
          </w:tcPr>
          <w:p w:rsidR="00013B3B" w:rsidRPr="007001F1" w:rsidRDefault="00013B3B" w:rsidP="0018167C">
            <w:pPr>
              <w:jc w:val="both"/>
            </w:pPr>
            <w:r w:rsidRPr="007001F1">
              <w:rPr>
                <w:color w:val="000000"/>
                <w:sz w:val="22"/>
                <w:szCs w:val="22"/>
              </w:rPr>
              <w:t>a) Bo</w:t>
            </w:r>
            <w:r w:rsidR="00312388" w:rsidRPr="007001F1">
              <w:rPr>
                <w:color w:val="000000"/>
                <w:sz w:val="22"/>
                <w:szCs w:val="22"/>
              </w:rPr>
              <w:t>la PHZ určená ako cena bez DPH?</w:t>
            </w:r>
          </w:p>
        </w:tc>
        <w:tc>
          <w:tcPr>
            <w:tcW w:w="567" w:type="dxa"/>
            <w:shd w:val="clear" w:color="auto" w:fill="auto"/>
            <w:vAlign w:val="center"/>
            <w:hideMark/>
          </w:tcPr>
          <w:p w:rsidR="00013B3B" w:rsidRPr="007001F1" w:rsidRDefault="00013B3B" w:rsidP="0018167C">
            <w:pPr>
              <w:jc w:val="center"/>
              <w:rPr>
                <w:b/>
                <w:bCs/>
                <w:color w:val="000000"/>
              </w:rPr>
            </w:pPr>
            <w:r w:rsidRPr="007001F1">
              <w:rPr>
                <w:b/>
                <w:bCs/>
                <w:color w:val="000000"/>
                <w:sz w:val="22"/>
                <w:szCs w:val="22"/>
              </w:rPr>
              <w:t> </w:t>
            </w:r>
          </w:p>
        </w:tc>
        <w:tc>
          <w:tcPr>
            <w:tcW w:w="567" w:type="dxa"/>
            <w:shd w:val="clear" w:color="auto" w:fill="auto"/>
            <w:vAlign w:val="center"/>
            <w:hideMark/>
          </w:tcPr>
          <w:p w:rsidR="00013B3B" w:rsidRPr="007001F1" w:rsidRDefault="00013B3B" w:rsidP="0018167C">
            <w:pPr>
              <w:jc w:val="center"/>
              <w:rPr>
                <w:b/>
                <w:bCs/>
                <w:color w:val="000000"/>
              </w:rPr>
            </w:pPr>
            <w:r w:rsidRPr="007001F1">
              <w:rPr>
                <w:b/>
                <w:bCs/>
                <w:color w:val="000000"/>
                <w:sz w:val="22"/>
                <w:szCs w:val="22"/>
              </w:rPr>
              <w:t> </w:t>
            </w:r>
          </w:p>
        </w:tc>
        <w:tc>
          <w:tcPr>
            <w:tcW w:w="776" w:type="dxa"/>
            <w:shd w:val="clear" w:color="auto" w:fill="auto"/>
            <w:vAlign w:val="center"/>
            <w:hideMark/>
          </w:tcPr>
          <w:p w:rsidR="00013B3B" w:rsidRPr="007001F1" w:rsidRDefault="00013B3B" w:rsidP="0018167C">
            <w:pPr>
              <w:jc w:val="center"/>
              <w:rPr>
                <w:b/>
                <w:bCs/>
                <w:color w:val="000000"/>
              </w:rPr>
            </w:pPr>
            <w:r w:rsidRPr="007001F1">
              <w:rPr>
                <w:b/>
                <w:bCs/>
                <w:color w:val="000000"/>
                <w:sz w:val="22"/>
                <w:szCs w:val="22"/>
              </w:rPr>
              <w:t> </w:t>
            </w:r>
          </w:p>
        </w:tc>
        <w:tc>
          <w:tcPr>
            <w:tcW w:w="1775" w:type="dxa"/>
            <w:shd w:val="clear" w:color="auto" w:fill="auto"/>
            <w:vAlign w:val="center"/>
            <w:hideMark/>
          </w:tcPr>
          <w:p w:rsidR="00013B3B" w:rsidRPr="007001F1" w:rsidRDefault="00013B3B" w:rsidP="0018167C">
            <w:pPr>
              <w:jc w:val="center"/>
              <w:rPr>
                <w:b/>
                <w:bCs/>
                <w:color w:val="000000"/>
              </w:rPr>
            </w:pPr>
            <w:r w:rsidRPr="007001F1">
              <w:rPr>
                <w:b/>
                <w:bCs/>
                <w:color w:val="000000"/>
                <w:sz w:val="22"/>
                <w:szCs w:val="22"/>
              </w:rPr>
              <w:t> </w:t>
            </w:r>
          </w:p>
        </w:tc>
      </w:tr>
      <w:tr w:rsidR="00013B3B" w:rsidRPr="007001F1" w:rsidTr="007261E4">
        <w:trPr>
          <w:trHeight w:val="821"/>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18167C">
            <w:pPr>
              <w:jc w:val="both"/>
              <w:rPr>
                <w:color w:val="000000"/>
              </w:rPr>
            </w:pPr>
            <w:r w:rsidRPr="007001F1">
              <w:rPr>
                <w:color w:val="000000"/>
                <w:sz w:val="22"/>
                <w:szCs w:val="22"/>
              </w:rPr>
              <w:t>b) Bola určená PHZ podľa podmienok platných v čase vytvorenia zmluvného formulára kontrolovanej zákazky?</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7261E4">
        <w:trPr>
          <w:trHeight w:val="821"/>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18167C">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7261E4">
        <w:trPr>
          <w:trHeight w:val="821"/>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18167C">
            <w:pPr>
              <w:jc w:val="both"/>
              <w:rPr>
                <w:color w:val="000000"/>
              </w:rPr>
            </w:pPr>
            <w:r w:rsidRPr="007001F1">
              <w:rPr>
                <w:color w:val="000000"/>
                <w:sz w:val="22"/>
                <w:szCs w:val="22"/>
              </w:rPr>
              <w:t xml:space="preserve">d) </w:t>
            </w:r>
            <w:r w:rsidRPr="007001F1">
              <w:rPr>
                <w:sz w:val="22"/>
                <w:szCs w:val="22"/>
              </w:rPr>
              <w:t>Bola PHZ určená tak, že neprekračuje finančné limity v priebehu kalendárneho roka alebo počas platnosti zmluvy, ak sa zmluva uzatvára na dlhšie obdobie ako jeden kalendárny rok?</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7261E4">
        <w:trPr>
          <w:trHeight w:val="821"/>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18167C">
            <w:pPr>
              <w:jc w:val="both"/>
              <w:rPr>
                <w:color w:val="000000"/>
              </w:rPr>
            </w:pPr>
            <w:r w:rsidRPr="007001F1">
              <w:rPr>
                <w:color w:val="000000"/>
                <w:sz w:val="22"/>
                <w:szCs w:val="22"/>
              </w:rPr>
              <w:t>e) Nedošlo k rozdeleniu zákazky alebo nebol zvolený spôsob určenia jej PHZ s cieľom znížiť PHZ</w:t>
            </w:r>
            <w:r w:rsidR="00B109E8" w:rsidRPr="007001F1">
              <w:rPr>
                <w:color w:val="000000"/>
                <w:sz w:val="22"/>
                <w:szCs w:val="22"/>
              </w:rPr>
              <w:t xml:space="preserve"> pod finančné limity podľa ZVO?</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7261E4">
        <w:trPr>
          <w:trHeight w:val="821"/>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18167C">
            <w:pPr>
              <w:jc w:val="both"/>
              <w:rPr>
                <w:color w:val="000000"/>
              </w:rPr>
            </w:pPr>
            <w:r w:rsidRPr="007001F1">
              <w:rPr>
                <w:color w:val="000000"/>
                <w:sz w:val="22"/>
                <w:szCs w:val="22"/>
              </w:rPr>
              <w:t>f) Bola PHZ určená na základe údajov a informácií o zákazkách na rovnaký alebo porovnateľný predmet zákazky?</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7261E4">
        <w:trPr>
          <w:trHeight w:val="821"/>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18167C">
            <w:pPr>
              <w:jc w:val="both"/>
              <w:rPr>
                <w:color w:val="000000"/>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alebo iným vhodným spôsobom?</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312388">
        <w:trPr>
          <w:trHeight w:val="466"/>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18167C">
            <w:pPr>
              <w:jc w:val="both"/>
              <w:rPr>
                <w:color w:val="000000"/>
              </w:rPr>
            </w:pPr>
            <w:r w:rsidRPr="007001F1">
              <w:rPr>
                <w:sz w:val="22"/>
                <w:szCs w:val="22"/>
              </w:rPr>
              <w:t>h) Stanovil verejný obstarávateľ PHZ v zmysle  ostatných ustanovení § 6 ZVO?</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A71747" w:rsidRPr="007001F1" w:rsidTr="002D20F9">
        <w:trPr>
          <w:trHeight w:val="600"/>
        </w:trPr>
        <w:tc>
          <w:tcPr>
            <w:tcW w:w="582" w:type="dxa"/>
            <w:shd w:val="clear" w:color="auto" w:fill="auto"/>
            <w:noWrap/>
            <w:vAlign w:val="center"/>
          </w:tcPr>
          <w:p w:rsidR="00A71747" w:rsidRPr="007001F1" w:rsidRDefault="00A71747">
            <w:pPr>
              <w:jc w:val="center"/>
              <w:rPr>
                <w:color w:val="000000"/>
              </w:rPr>
            </w:pPr>
          </w:p>
        </w:tc>
        <w:tc>
          <w:tcPr>
            <w:tcW w:w="4820" w:type="dxa"/>
            <w:gridSpan w:val="2"/>
            <w:shd w:val="clear" w:color="auto" w:fill="auto"/>
            <w:vAlign w:val="center"/>
          </w:tcPr>
          <w:p w:rsidR="00A71747" w:rsidRPr="001F1456" w:rsidRDefault="00A71747" w:rsidP="001F1456">
            <w:pPr>
              <w:jc w:val="both"/>
              <w:rPr>
                <w:color w:val="000000"/>
              </w:rPr>
            </w:pPr>
          </w:p>
        </w:tc>
        <w:tc>
          <w:tcPr>
            <w:tcW w:w="567" w:type="dxa"/>
            <w:shd w:val="clear" w:color="auto" w:fill="auto"/>
            <w:vAlign w:val="center"/>
          </w:tcPr>
          <w:p w:rsidR="00A71747" w:rsidRPr="007001F1" w:rsidRDefault="00A71747" w:rsidP="0018167C">
            <w:pPr>
              <w:jc w:val="center"/>
              <w:rPr>
                <w:b/>
                <w:bCs/>
                <w:color w:val="000000"/>
              </w:rPr>
            </w:pPr>
          </w:p>
        </w:tc>
        <w:tc>
          <w:tcPr>
            <w:tcW w:w="567" w:type="dxa"/>
            <w:shd w:val="clear" w:color="auto" w:fill="auto"/>
            <w:vAlign w:val="center"/>
          </w:tcPr>
          <w:p w:rsidR="00A71747" w:rsidRPr="007001F1" w:rsidRDefault="00A71747" w:rsidP="0018167C">
            <w:pPr>
              <w:jc w:val="center"/>
              <w:rPr>
                <w:b/>
                <w:bCs/>
                <w:color w:val="000000"/>
              </w:rPr>
            </w:pPr>
          </w:p>
        </w:tc>
        <w:tc>
          <w:tcPr>
            <w:tcW w:w="776" w:type="dxa"/>
            <w:shd w:val="clear" w:color="auto" w:fill="auto"/>
            <w:vAlign w:val="center"/>
          </w:tcPr>
          <w:p w:rsidR="00A71747" w:rsidRPr="007001F1" w:rsidRDefault="00A71747" w:rsidP="0018167C">
            <w:pPr>
              <w:jc w:val="center"/>
              <w:rPr>
                <w:b/>
                <w:bCs/>
                <w:color w:val="000000"/>
              </w:rPr>
            </w:pPr>
          </w:p>
        </w:tc>
        <w:tc>
          <w:tcPr>
            <w:tcW w:w="1775" w:type="dxa"/>
            <w:shd w:val="clear" w:color="auto" w:fill="auto"/>
            <w:vAlign w:val="center"/>
          </w:tcPr>
          <w:p w:rsidR="00A71747" w:rsidRPr="007001F1" w:rsidRDefault="00A71747" w:rsidP="0018167C">
            <w:pPr>
              <w:jc w:val="center"/>
              <w:rPr>
                <w:b/>
                <w:bCs/>
                <w:color w:val="000000"/>
              </w:rPr>
            </w:pPr>
          </w:p>
        </w:tc>
      </w:tr>
      <w:tr w:rsidR="00183837" w:rsidRPr="007001F1" w:rsidTr="007261E4">
        <w:trPr>
          <w:trHeight w:val="600"/>
        </w:trPr>
        <w:tc>
          <w:tcPr>
            <w:tcW w:w="582" w:type="dxa"/>
            <w:vMerge w:val="restart"/>
            <w:shd w:val="clear" w:color="auto" w:fill="auto"/>
            <w:noWrap/>
            <w:vAlign w:val="center"/>
            <w:hideMark/>
          </w:tcPr>
          <w:p w:rsidR="00183837" w:rsidRPr="007001F1" w:rsidRDefault="00873EAF" w:rsidP="0018167C">
            <w:pPr>
              <w:jc w:val="center"/>
              <w:rPr>
                <w:color w:val="000000"/>
              </w:rPr>
            </w:pPr>
            <w:r>
              <w:rPr>
                <w:color w:val="000000"/>
                <w:sz w:val="22"/>
                <w:szCs w:val="22"/>
              </w:rPr>
              <w:t>7</w:t>
            </w:r>
          </w:p>
        </w:tc>
        <w:tc>
          <w:tcPr>
            <w:tcW w:w="4820" w:type="dxa"/>
            <w:gridSpan w:val="2"/>
            <w:shd w:val="clear" w:color="auto" w:fill="auto"/>
            <w:vAlign w:val="center"/>
            <w:hideMark/>
          </w:tcPr>
          <w:p w:rsidR="00183837" w:rsidRPr="007001F1" w:rsidRDefault="00183837" w:rsidP="00183837">
            <w:pPr>
              <w:jc w:val="both"/>
              <w:rPr>
                <w:color w:val="000000"/>
              </w:rPr>
            </w:pPr>
            <w:r w:rsidRPr="007001F1">
              <w:rPr>
                <w:color w:val="000000"/>
                <w:sz w:val="22"/>
                <w:szCs w:val="22"/>
              </w:rPr>
              <w:t>a) Vzhľadom na predmet zákazky bol zvolený správny vzor vš</w:t>
            </w:r>
            <w:r w:rsidR="00B109E8" w:rsidRPr="007001F1">
              <w:rPr>
                <w:color w:val="000000"/>
                <w:sz w:val="22"/>
                <w:szCs w:val="22"/>
              </w:rPr>
              <w:t>eobecných  zmluvných podmienok?</w:t>
            </w:r>
          </w:p>
        </w:tc>
        <w:tc>
          <w:tcPr>
            <w:tcW w:w="567" w:type="dxa"/>
            <w:shd w:val="clear" w:color="auto" w:fill="auto"/>
            <w:vAlign w:val="center"/>
            <w:hideMark/>
          </w:tcPr>
          <w:p w:rsidR="00183837" w:rsidRPr="007001F1" w:rsidRDefault="00183837" w:rsidP="0018167C">
            <w:pPr>
              <w:jc w:val="center"/>
              <w:rPr>
                <w:b/>
                <w:bCs/>
                <w:color w:val="000000"/>
              </w:rPr>
            </w:pPr>
            <w:r w:rsidRPr="007001F1">
              <w:rPr>
                <w:b/>
                <w:bCs/>
                <w:color w:val="000000"/>
                <w:sz w:val="22"/>
                <w:szCs w:val="22"/>
              </w:rPr>
              <w:t> </w:t>
            </w:r>
          </w:p>
        </w:tc>
        <w:tc>
          <w:tcPr>
            <w:tcW w:w="567" w:type="dxa"/>
            <w:shd w:val="clear" w:color="auto" w:fill="auto"/>
            <w:vAlign w:val="center"/>
            <w:hideMark/>
          </w:tcPr>
          <w:p w:rsidR="00183837" w:rsidRPr="007001F1" w:rsidRDefault="00183837" w:rsidP="0018167C">
            <w:pPr>
              <w:jc w:val="center"/>
              <w:rPr>
                <w:b/>
                <w:bCs/>
                <w:color w:val="000000"/>
              </w:rPr>
            </w:pPr>
            <w:r w:rsidRPr="007001F1">
              <w:rPr>
                <w:b/>
                <w:bCs/>
                <w:color w:val="000000"/>
                <w:sz w:val="22"/>
                <w:szCs w:val="22"/>
              </w:rPr>
              <w:t> </w:t>
            </w:r>
          </w:p>
        </w:tc>
        <w:tc>
          <w:tcPr>
            <w:tcW w:w="776" w:type="dxa"/>
            <w:shd w:val="clear" w:color="auto" w:fill="auto"/>
            <w:vAlign w:val="center"/>
            <w:hideMark/>
          </w:tcPr>
          <w:p w:rsidR="00183837" w:rsidRPr="007001F1" w:rsidRDefault="00183837" w:rsidP="0018167C">
            <w:pPr>
              <w:jc w:val="center"/>
              <w:rPr>
                <w:b/>
                <w:bCs/>
                <w:color w:val="000000"/>
              </w:rPr>
            </w:pPr>
            <w:r w:rsidRPr="007001F1">
              <w:rPr>
                <w:b/>
                <w:bCs/>
                <w:color w:val="000000"/>
                <w:sz w:val="22"/>
                <w:szCs w:val="22"/>
              </w:rPr>
              <w:t> </w:t>
            </w:r>
          </w:p>
        </w:tc>
        <w:tc>
          <w:tcPr>
            <w:tcW w:w="1775" w:type="dxa"/>
            <w:shd w:val="clear" w:color="auto" w:fill="auto"/>
            <w:vAlign w:val="center"/>
            <w:hideMark/>
          </w:tcPr>
          <w:p w:rsidR="00183837" w:rsidRPr="007001F1" w:rsidRDefault="00183837" w:rsidP="0018167C">
            <w:pPr>
              <w:jc w:val="center"/>
              <w:rPr>
                <w:b/>
                <w:bCs/>
                <w:color w:val="000000"/>
              </w:rPr>
            </w:pPr>
            <w:r w:rsidRPr="007001F1">
              <w:rPr>
                <w:b/>
                <w:bCs/>
                <w:color w:val="000000"/>
                <w:sz w:val="22"/>
                <w:szCs w:val="22"/>
              </w:rPr>
              <w:t> </w:t>
            </w:r>
          </w:p>
        </w:tc>
      </w:tr>
      <w:tr w:rsidR="00183837" w:rsidRPr="007001F1" w:rsidTr="007261E4">
        <w:trPr>
          <w:trHeight w:val="600"/>
        </w:trPr>
        <w:tc>
          <w:tcPr>
            <w:tcW w:w="582" w:type="dxa"/>
            <w:vMerge/>
            <w:shd w:val="clear" w:color="auto" w:fill="auto"/>
            <w:noWrap/>
            <w:vAlign w:val="center"/>
          </w:tcPr>
          <w:p w:rsidR="00183837" w:rsidRPr="007001F1" w:rsidRDefault="00183837" w:rsidP="0018167C">
            <w:pPr>
              <w:jc w:val="center"/>
              <w:rPr>
                <w:color w:val="000000"/>
              </w:rPr>
            </w:pPr>
          </w:p>
        </w:tc>
        <w:tc>
          <w:tcPr>
            <w:tcW w:w="4820" w:type="dxa"/>
            <w:gridSpan w:val="2"/>
            <w:shd w:val="clear" w:color="auto" w:fill="auto"/>
            <w:vAlign w:val="center"/>
          </w:tcPr>
          <w:p w:rsidR="00183837" w:rsidRPr="007001F1" w:rsidRDefault="00183837" w:rsidP="0018167C">
            <w:pPr>
              <w:jc w:val="both"/>
              <w:rPr>
                <w:color w:val="000000"/>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rsidR="00183837" w:rsidRPr="007001F1" w:rsidRDefault="00183837" w:rsidP="0018167C">
            <w:pPr>
              <w:jc w:val="center"/>
              <w:rPr>
                <w:b/>
                <w:bCs/>
                <w:color w:val="000000"/>
              </w:rPr>
            </w:pPr>
          </w:p>
        </w:tc>
        <w:tc>
          <w:tcPr>
            <w:tcW w:w="567" w:type="dxa"/>
            <w:shd w:val="clear" w:color="auto" w:fill="auto"/>
            <w:vAlign w:val="center"/>
          </w:tcPr>
          <w:p w:rsidR="00183837" w:rsidRPr="007001F1" w:rsidRDefault="00183837" w:rsidP="0018167C">
            <w:pPr>
              <w:jc w:val="center"/>
              <w:rPr>
                <w:b/>
                <w:bCs/>
                <w:color w:val="000000"/>
              </w:rPr>
            </w:pPr>
          </w:p>
        </w:tc>
        <w:tc>
          <w:tcPr>
            <w:tcW w:w="776" w:type="dxa"/>
            <w:shd w:val="clear" w:color="auto" w:fill="auto"/>
            <w:vAlign w:val="center"/>
          </w:tcPr>
          <w:p w:rsidR="00183837" w:rsidRPr="007001F1" w:rsidRDefault="00183837" w:rsidP="0018167C">
            <w:pPr>
              <w:jc w:val="center"/>
              <w:rPr>
                <w:b/>
                <w:bCs/>
                <w:color w:val="000000"/>
              </w:rPr>
            </w:pPr>
          </w:p>
        </w:tc>
        <w:tc>
          <w:tcPr>
            <w:tcW w:w="1775" w:type="dxa"/>
            <w:shd w:val="clear" w:color="auto" w:fill="auto"/>
            <w:vAlign w:val="center"/>
          </w:tcPr>
          <w:p w:rsidR="00183837" w:rsidRPr="007001F1" w:rsidRDefault="00183837" w:rsidP="0018167C">
            <w:pPr>
              <w:jc w:val="center"/>
              <w:rPr>
                <w:b/>
                <w:bCs/>
                <w:color w:val="000000"/>
              </w:rPr>
            </w:pPr>
          </w:p>
        </w:tc>
      </w:tr>
      <w:tr w:rsidR="0018167C" w:rsidRPr="007001F1" w:rsidTr="007261E4">
        <w:trPr>
          <w:trHeight w:val="900"/>
        </w:trPr>
        <w:tc>
          <w:tcPr>
            <w:tcW w:w="582" w:type="dxa"/>
            <w:shd w:val="clear" w:color="auto" w:fill="auto"/>
            <w:noWrap/>
            <w:vAlign w:val="center"/>
            <w:hideMark/>
          </w:tcPr>
          <w:p w:rsidR="0018167C" w:rsidRPr="007001F1" w:rsidRDefault="00873EAF">
            <w:pPr>
              <w:jc w:val="center"/>
              <w:rPr>
                <w:color w:val="000000"/>
              </w:rPr>
            </w:pPr>
            <w:r>
              <w:rPr>
                <w:color w:val="000000"/>
                <w:sz w:val="22"/>
                <w:szCs w:val="22"/>
              </w:rPr>
              <w:t>8</w:t>
            </w:r>
          </w:p>
        </w:tc>
        <w:tc>
          <w:tcPr>
            <w:tcW w:w="4820" w:type="dxa"/>
            <w:gridSpan w:val="2"/>
            <w:shd w:val="clear" w:color="auto" w:fill="auto"/>
            <w:vAlign w:val="center"/>
            <w:hideMark/>
          </w:tcPr>
          <w:p w:rsidR="0018167C" w:rsidRPr="007001F1" w:rsidRDefault="0018167C" w:rsidP="0018167C">
            <w:pPr>
              <w:jc w:val="both"/>
              <w:rPr>
                <w:color w:val="000000"/>
              </w:rPr>
            </w:pPr>
            <w:r w:rsidRPr="007001F1">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c>
          <w:tcPr>
            <w:tcW w:w="567"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c>
          <w:tcPr>
            <w:tcW w:w="776"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c>
          <w:tcPr>
            <w:tcW w:w="1775"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r>
      <w:tr w:rsidR="0018167C" w:rsidRPr="007001F1" w:rsidTr="007261E4">
        <w:trPr>
          <w:trHeight w:val="600"/>
        </w:trPr>
        <w:tc>
          <w:tcPr>
            <w:tcW w:w="582" w:type="dxa"/>
            <w:shd w:val="clear" w:color="auto" w:fill="auto"/>
            <w:noWrap/>
            <w:vAlign w:val="center"/>
          </w:tcPr>
          <w:p w:rsidR="0018167C" w:rsidRPr="007001F1" w:rsidRDefault="00611739" w:rsidP="0018167C">
            <w:pPr>
              <w:jc w:val="center"/>
              <w:rPr>
                <w:color w:val="000000"/>
              </w:rPr>
            </w:pPr>
            <w:r>
              <w:rPr>
                <w:color w:val="000000"/>
                <w:sz w:val="22"/>
                <w:szCs w:val="22"/>
              </w:rPr>
              <w:t>9</w:t>
            </w:r>
          </w:p>
        </w:tc>
        <w:tc>
          <w:tcPr>
            <w:tcW w:w="4820" w:type="dxa"/>
            <w:gridSpan w:val="2"/>
            <w:shd w:val="clear" w:color="auto" w:fill="auto"/>
            <w:vAlign w:val="center"/>
          </w:tcPr>
          <w:p w:rsidR="0018167C" w:rsidRPr="007001F1" w:rsidRDefault="0018167C" w:rsidP="0018167C">
            <w:pPr>
              <w:jc w:val="both"/>
            </w:pPr>
            <w:r w:rsidRPr="007001F1">
              <w:rPr>
                <w:sz w:val="22"/>
                <w:szCs w:val="22"/>
              </w:rPr>
              <w:t xml:space="preserve">V prípade, ak je výsledkom postupu cez elektronické trhovisko rámcová </w:t>
            </w:r>
            <w:r w:rsidR="00800B89" w:rsidRPr="007001F1">
              <w:rPr>
                <w:sz w:val="22"/>
                <w:szCs w:val="22"/>
              </w:rPr>
              <w:t>dohoda</w:t>
            </w:r>
            <w:r w:rsidRPr="007001F1">
              <w:rPr>
                <w:sz w:val="22"/>
                <w:szCs w:val="22"/>
              </w:rPr>
              <w:t>, uzatvára sa táto na obdobie maximálne 12 mesiacov?</w:t>
            </w:r>
          </w:p>
        </w:tc>
        <w:tc>
          <w:tcPr>
            <w:tcW w:w="567" w:type="dxa"/>
            <w:shd w:val="clear" w:color="auto" w:fill="auto"/>
            <w:vAlign w:val="center"/>
          </w:tcPr>
          <w:p w:rsidR="0018167C" w:rsidRPr="007001F1" w:rsidRDefault="0018167C" w:rsidP="0018167C">
            <w:pPr>
              <w:jc w:val="center"/>
              <w:rPr>
                <w:b/>
                <w:bCs/>
                <w:color w:val="000000"/>
              </w:rPr>
            </w:pPr>
          </w:p>
        </w:tc>
        <w:tc>
          <w:tcPr>
            <w:tcW w:w="567" w:type="dxa"/>
            <w:shd w:val="clear" w:color="auto" w:fill="auto"/>
            <w:vAlign w:val="center"/>
          </w:tcPr>
          <w:p w:rsidR="0018167C" w:rsidRPr="007001F1" w:rsidRDefault="0018167C" w:rsidP="0018167C">
            <w:pPr>
              <w:jc w:val="center"/>
              <w:rPr>
                <w:b/>
                <w:bCs/>
                <w:color w:val="000000"/>
              </w:rPr>
            </w:pPr>
          </w:p>
        </w:tc>
        <w:tc>
          <w:tcPr>
            <w:tcW w:w="776" w:type="dxa"/>
            <w:shd w:val="clear" w:color="auto" w:fill="auto"/>
            <w:vAlign w:val="center"/>
          </w:tcPr>
          <w:p w:rsidR="0018167C" w:rsidRPr="007001F1" w:rsidRDefault="0018167C" w:rsidP="0018167C">
            <w:pPr>
              <w:jc w:val="center"/>
              <w:rPr>
                <w:b/>
                <w:bCs/>
                <w:color w:val="000000"/>
              </w:rPr>
            </w:pPr>
          </w:p>
        </w:tc>
        <w:tc>
          <w:tcPr>
            <w:tcW w:w="1775" w:type="dxa"/>
            <w:shd w:val="clear" w:color="auto" w:fill="auto"/>
            <w:vAlign w:val="center"/>
          </w:tcPr>
          <w:p w:rsidR="0018167C" w:rsidRPr="007001F1" w:rsidRDefault="0018167C" w:rsidP="0018167C">
            <w:pPr>
              <w:jc w:val="center"/>
              <w:rPr>
                <w:b/>
                <w:bCs/>
                <w:color w:val="000000"/>
              </w:rPr>
            </w:pPr>
          </w:p>
        </w:tc>
      </w:tr>
      <w:tr w:rsidR="0018167C" w:rsidRPr="007001F1" w:rsidTr="007261E4">
        <w:trPr>
          <w:trHeight w:val="600"/>
        </w:trPr>
        <w:tc>
          <w:tcPr>
            <w:tcW w:w="582" w:type="dxa"/>
            <w:shd w:val="clear" w:color="auto" w:fill="auto"/>
            <w:noWrap/>
            <w:vAlign w:val="center"/>
          </w:tcPr>
          <w:p w:rsidR="0018167C" w:rsidRPr="007001F1" w:rsidRDefault="00C85510" w:rsidP="0018167C">
            <w:pPr>
              <w:jc w:val="center"/>
              <w:rPr>
                <w:color w:val="000000"/>
              </w:rPr>
            </w:pPr>
            <w:r w:rsidRPr="007001F1">
              <w:rPr>
                <w:color w:val="000000"/>
                <w:sz w:val="22"/>
                <w:szCs w:val="22"/>
              </w:rPr>
              <w:t>1</w:t>
            </w:r>
            <w:r w:rsidR="00611739">
              <w:rPr>
                <w:color w:val="000000"/>
                <w:sz w:val="22"/>
                <w:szCs w:val="22"/>
              </w:rPr>
              <w:t>0</w:t>
            </w:r>
          </w:p>
        </w:tc>
        <w:tc>
          <w:tcPr>
            <w:tcW w:w="4820" w:type="dxa"/>
            <w:gridSpan w:val="2"/>
            <w:shd w:val="clear" w:color="auto" w:fill="auto"/>
            <w:vAlign w:val="center"/>
          </w:tcPr>
          <w:p w:rsidR="0018167C" w:rsidRPr="007001F1" w:rsidRDefault="0018167C" w:rsidP="0018167C">
            <w:pPr>
              <w:jc w:val="both"/>
            </w:pPr>
            <w:r w:rsidRPr="007001F1">
              <w:rPr>
                <w:sz w:val="22"/>
                <w:szCs w:val="22"/>
              </w:rPr>
              <w:t>Neboli identifikované iné porušenia pravidiel a postupov verejného obstarávania?</w:t>
            </w:r>
          </w:p>
        </w:tc>
        <w:tc>
          <w:tcPr>
            <w:tcW w:w="567" w:type="dxa"/>
            <w:shd w:val="clear" w:color="auto" w:fill="auto"/>
            <w:vAlign w:val="center"/>
          </w:tcPr>
          <w:p w:rsidR="0018167C" w:rsidRPr="007001F1" w:rsidRDefault="0018167C" w:rsidP="0018167C">
            <w:pPr>
              <w:jc w:val="center"/>
              <w:rPr>
                <w:b/>
                <w:bCs/>
                <w:color w:val="000000"/>
              </w:rPr>
            </w:pPr>
          </w:p>
        </w:tc>
        <w:tc>
          <w:tcPr>
            <w:tcW w:w="567" w:type="dxa"/>
            <w:shd w:val="clear" w:color="auto" w:fill="auto"/>
            <w:vAlign w:val="center"/>
          </w:tcPr>
          <w:p w:rsidR="0018167C" w:rsidRPr="007001F1" w:rsidRDefault="0018167C" w:rsidP="0018167C">
            <w:pPr>
              <w:jc w:val="center"/>
              <w:rPr>
                <w:b/>
                <w:bCs/>
                <w:color w:val="000000"/>
              </w:rPr>
            </w:pPr>
          </w:p>
        </w:tc>
        <w:tc>
          <w:tcPr>
            <w:tcW w:w="776" w:type="dxa"/>
            <w:shd w:val="clear" w:color="auto" w:fill="auto"/>
            <w:vAlign w:val="center"/>
          </w:tcPr>
          <w:p w:rsidR="0018167C" w:rsidRPr="007001F1" w:rsidRDefault="0018167C" w:rsidP="0018167C">
            <w:pPr>
              <w:jc w:val="center"/>
              <w:rPr>
                <w:b/>
                <w:bCs/>
                <w:color w:val="000000"/>
              </w:rPr>
            </w:pPr>
          </w:p>
        </w:tc>
        <w:tc>
          <w:tcPr>
            <w:tcW w:w="1775" w:type="dxa"/>
            <w:shd w:val="clear" w:color="auto" w:fill="auto"/>
            <w:vAlign w:val="center"/>
          </w:tcPr>
          <w:p w:rsidR="0018167C" w:rsidRPr="007001F1" w:rsidRDefault="0018167C" w:rsidP="0018167C">
            <w:pPr>
              <w:jc w:val="center"/>
              <w:rPr>
                <w:b/>
                <w:bCs/>
                <w:color w:val="000000"/>
              </w:rPr>
            </w:pPr>
          </w:p>
        </w:tc>
      </w:tr>
      <w:tr w:rsidR="00183837" w:rsidRPr="007001F1" w:rsidTr="00312388">
        <w:trPr>
          <w:trHeight w:val="364"/>
        </w:trPr>
        <w:tc>
          <w:tcPr>
            <w:tcW w:w="582" w:type="dxa"/>
            <w:vMerge w:val="restart"/>
            <w:shd w:val="clear" w:color="auto" w:fill="auto"/>
            <w:noWrap/>
            <w:vAlign w:val="center"/>
          </w:tcPr>
          <w:p w:rsidR="00183837" w:rsidRPr="007001F1" w:rsidRDefault="00183837" w:rsidP="0018167C">
            <w:pPr>
              <w:jc w:val="center"/>
              <w:rPr>
                <w:color w:val="000000"/>
              </w:rPr>
            </w:pPr>
            <w:r w:rsidRPr="007001F1">
              <w:rPr>
                <w:color w:val="000000"/>
                <w:sz w:val="22"/>
                <w:szCs w:val="22"/>
              </w:rPr>
              <w:t>1</w:t>
            </w:r>
            <w:r w:rsidR="00611739">
              <w:rPr>
                <w:color w:val="000000"/>
                <w:sz w:val="22"/>
                <w:szCs w:val="22"/>
              </w:rPr>
              <w:t>1</w:t>
            </w:r>
          </w:p>
        </w:tc>
        <w:tc>
          <w:tcPr>
            <w:tcW w:w="4820" w:type="dxa"/>
            <w:gridSpan w:val="2"/>
            <w:shd w:val="clear" w:color="auto" w:fill="auto"/>
            <w:vAlign w:val="center"/>
          </w:tcPr>
          <w:p w:rsidR="00183837" w:rsidRPr="007001F1" w:rsidRDefault="00183837" w:rsidP="001F1456">
            <w:pPr>
              <w:jc w:val="both"/>
            </w:pPr>
            <w:r w:rsidRPr="007001F1">
              <w:rPr>
                <w:sz w:val="22"/>
                <w:szCs w:val="22"/>
              </w:rPr>
              <w:t>a) Je úspešný uchádzač zapísaný v regist</w:t>
            </w:r>
            <w:r w:rsidR="00B109E8" w:rsidRPr="007001F1">
              <w:rPr>
                <w:sz w:val="22"/>
                <w:szCs w:val="22"/>
              </w:rPr>
              <w:t>ri partnerov verejného sektora</w:t>
            </w:r>
            <w:r w:rsidR="001F1456">
              <w:rPr>
                <w:sz w:val="22"/>
                <w:szCs w:val="22"/>
              </w:rPr>
              <w:t xml:space="preserve"> (ak sú naplnené podmienky </w:t>
            </w:r>
            <w:r w:rsidR="001F1456">
              <w:rPr>
                <w:sz w:val="22"/>
                <w:szCs w:val="22"/>
              </w:rPr>
              <w:lastRenderedPageBreak/>
              <w:t xml:space="preserve">povinnosti zápisu do registra partnerov verejného sektora podľa zákona č. 315/2016 Z. z. </w:t>
            </w:r>
            <w:r w:rsidR="001F1456" w:rsidRPr="003D0B90">
              <w:rPr>
                <w:sz w:val="22"/>
                <w:szCs w:val="22"/>
              </w:rPr>
              <w:t>o registri partnerov verejného sektora a o zmene a doplnení niektorých zákonov</w:t>
            </w:r>
            <w:r w:rsidR="001F1456">
              <w:rPr>
                <w:sz w:val="22"/>
                <w:szCs w:val="22"/>
              </w:rPr>
              <w:t>)</w:t>
            </w:r>
            <w:r w:rsidR="00B109E8" w:rsidRPr="007001F1">
              <w:rPr>
                <w:sz w:val="22"/>
                <w:szCs w:val="22"/>
              </w:rPr>
              <w:t>?</w:t>
            </w:r>
          </w:p>
        </w:tc>
        <w:tc>
          <w:tcPr>
            <w:tcW w:w="567" w:type="dxa"/>
            <w:shd w:val="clear" w:color="auto" w:fill="auto"/>
            <w:vAlign w:val="center"/>
          </w:tcPr>
          <w:p w:rsidR="00183837" w:rsidRPr="007001F1" w:rsidRDefault="00183837" w:rsidP="0018167C">
            <w:pPr>
              <w:jc w:val="center"/>
              <w:rPr>
                <w:b/>
                <w:bCs/>
                <w:color w:val="000000"/>
              </w:rPr>
            </w:pPr>
          </w:p>
        </w:tc>
        <w:tc>
          <w:tcPr>
            <w:tcW w:w="567" w:type="dxa"/>
            <w:shd w:val="clear" w:color="auto" w:fill="auto"/>
            <w:vAlign w:val="center"/>
          </w:tcPr>
          <w:p w:rsidR="00183837" w:rsidRPr="007001F1" w:rsidRDefault="00183837" w:rsidP="0018167C">
            <w:pPr>
              <w:jc w:val="center"/>
              <w:rPr>
                <w:b/>
                <w:bCs/>
                <w:color w:val="000000"/>
              </w:rPr>
            </w:pPr>
          </w:p>
        </w:tc>
        <w:tc>
          <w:tcPr>
            <w:tcW w:w="776" w:type="dxa"/>
            <w:shd w:val="clear" w:color="auto" w:fill="auto"/>
            <w:vAlign w:val="center"/>
          </w:tcPr>
          <w:p w:rsidR="00183837" w:rsidRPr="007001F1" w:rsidRDefault="00183837" w:rsidP="0018167C">
            <w:pPr>
              <w:jc w:val="center"/>
              <w:rPr>
                <w:b/>
                <w:bCs/>
                <w:color w:val="000000"/>
              </w:rPr>
            </w:pPr>
          </w:p>
        </w:tc>
        <w:tc>
          <w:tcPr>
            <w:tcW w:w="1775" w:type="dxa"/>
            <w:shd w:val="clear" w:color="auto" w:fill="auto"/>
            <w:vAlign w:val="center"/>
          </w:tcPr>
          <w:p w:rsidR="00183837" w:rsidRPr="007001F1" w:rsidRDefault="00183837" w:rsidP="0018167C">
            <w:pPr>
              <w:jc w:val="center"/>
              <w:rPr>
                <w:b/>
                <w:bCs/>
                <w:color w:val="000000"/>
              </w:rPr>
            </w:pPr>
          </w:p>
        </w:tc>
      </w:tr>
      <w:tr w:rsidR="00183837" w:rsidRPr="007001F1" w:rsidTr="007261E4">
        <w:trPr>
          <w:trHeight w:val="845"/>
        </w:trPr>
        <w:tc>
          <w:tcPr>
            <w:tcW w:w="582" w:type="dxa"/>
            <w:vMerge/>
            <w:shd w:val="clear" w:color="auto" w:fill="auto"/>
            <w:noWrap/>
            <w:vAlign w:val="center"/>
          </w:tcPr>
          <w:p w:rsidR="00183837" w:rsidRPr="007001F1" w:rsidRDefault="00183837" w:rsidP="0018167C">
            <w:pPr>
              <w:jc w:val="center"/>
              <w:rPr>
                <w:color w:val="000000"/>
              </w:rPr>
            </w:pPr>
          </w:p>
        </w:tc>
        <w:tc>
          <w:tcPr>
            <w:tcW w:w="4820" w:type="dxa"/>
            <w:gridSpan w:val="2"/>
            <w:shd w:val="clear" w:color="auto" w:fill="auto"/>
            <w:vAlign w:val="center"/>
          </w:tcPr>
          <w:p w:rsidR="00183837" w:rsidRPr="007001F1" w:rsidRDefault="00183837" w:rsidP="00B109E8">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rsidR="00183837" w:rsidRPr="007001F1" w:rsidRDefault="00183837" w:rsidP="0018167C">
            <w:pPr>
              <w:jc w:val="center"/>
              <w:rPr>
                <w:b/>
                <w:bCs/>
                <w:color w:val="000000"/>
              </w:rPr>
            </w:pPr>
          </w:p>
        </w:tc>
        <w:tc>
          <w:tcPr>
            <w:tcW w:w="567" w:type="dxa"/>
            <w:shd w:val="clear" w:color="auto" w:fill="auto"/>
            <w:vAlign w:val="center"/>
          </w:tcPr>
          <w:p w:rsidR="00183837" w:rsidRPr="007001F1" w:rsidRDefault="00183837" w:rsidP="0018167C">
            <w:pPr>
              <w:jc w:val="center"/>
              <w:rPr>
                <w:b/>
                <w:bCs/>
                <w:color w:val="000000"/>
              </w:rPr>
            </w:pPr>
          </w:p>
        </w:tc>
        <w:tc>
          <w:tcPr>
            <w:tcW w:w="776" w:type="dxa"/>
            <w:shd w:val="clear" w:color="auto" w:fill="auto"/>
            <w:vAlign w:val="center"/>
          </w:tcPr>
          <w:p w:rsidR="00183837" w:rsidRPr="007001F1" w:rsidRDefault="00183837" w:rsidP="0018167C">
            <w:pPr>
              <w:jc w:val="center"/>
              <w:rPr>
                <w:b/>
                <w:bCs/>
                <w:color w:val="000000"/>
              </w:rPr>
            </w:pPr>
          </w:p>
        </w:tc>
        <w:tc>
          <w:tcPr>
            <w:tcW w:w="1775" w:type="dxa"/>
            <w:shd w:val="clear" w:color="auto" w:fill="auto"/>
            <w:vAlign w:val="center"/>
          </w:tcPr>
          <w:p w:rsidR="00183837" w:rsidRPr="007001F1" w:rsidRDefault="00183837" w:rsidP="0018167C">
            <w:pPr>
              <w:jc w:val="center"/>
              <w:rPr>
                <w:b/>
                <w:bCs/>
                <w:color w:val="000000"/>
              </w:rPr>
            </w:pPr>
          </w:p>
        </w:tc>
      </w:tr>
      <w:tr w:rsidR="00183837" w:rsidRPr="007001F1" w:rsidTr="007261E4">
        <w:trPr>
          <w:trHeight w:val="1140"/>
        </w:trPr>
        <w:tc>
          <w:tcPr>
            <w:tcW w:w="582" w:type="dxa"/>
            <w:shd w:val="clear" w:color="auto" w:fill="auto"/>
            <w:noWrap/>
            <w:vAlign w:val="center"/>
          </w:tcPr>
          <w:p w:rsidR="00183837" w:rsidRPr="007001F1" w:rsidRDefault="00183837" w:rsidP="0018167C">
            <w:pPr>
              <w:jc w:val="center"/>
              <w:rPr>
                <w:color w:val="000000"/>
              </w:rPr>
            </w:pPr>
            <w:r w:rsidRPr="007001F1">
              <w:rPr>
                <w:color w:val="000000"/>
                <w:sz w:val="22"/>
                <w:szCs w:val="22"/>
              </w:rPr>
              <w:t>1</w:t>
            </w:r>
            <w:r w:rsidR="00611739">
              <w:rPr>
                <w:color w:val="000000"/>
                <w:sz w:val="22"/>
                <w:szCs w:val="22"/>
              </w:rPr>
              <w:t>2</w:t>
            </w:r>
          </w:p>
        </w:tc>
        <w:tc>
          <w:tcPr>
            <w:tcW w:w="4820" w:type="dxa"/>
            <w:gridSpan w:val="2"/>
            <w:shd w:val="clear" w:color="auto" w:fill="auto"/>
            <w:vAlign w:val="center"/>
          </w:tcPr>
          <w:p w:rsidR="00183837" w:rsidRPr="007001F1" w:rsidRDefault="00183837" w:rsidP="00B109E8">
            <w:pPr>
              <w:jc w:val="both"/>
            </w:pPr>
            <w:r w:rsidRPr="007001F1">
              <w:rPr>
                <w:sz w:val="22"/>
                <w:szCs w:val="22"/>
              </w:rPr>
              <w:t xml:space="preserve"> Je verejné obstarávanie  z pohľadu kontroly predmetu obstarávania, návrhu zmluvných podmienok a iných údajov vo vecnom súlade so schválenou žiadosťou o poskytnuti</w:t>
            </w:r>
            <w:r w:rsidR="00B109E8" w:rsidRPr="007001F1">
              <w:rPr>
                <w:sz w:val="22"/>
                <w:szCs w:val="22"/>
              </w:rPr>
              <w:t xml:space="preserve">e NFP a účinnou Zmluvou o NFP? </w:t>
            </w:r>
          </w:p>
        </w:tc>
        <w:tc>
          <w:tcPr>
            <w:tcW w:w="567" w:type="dxa"/>
            <w:shd w:val="clear" w:color="auto" w:fill="auto"/>
            <w:vAlign w:val="center"/>
          </w:tcPr>
          <w:p w:rsidR="00183837" w:rsidRPr="007001F1" w:rsidRDefault="00183837" w:rsidP="0018167C">
            <w:pPr>
              <w:jc w:val="center"/>
              <w:rPr>
                <w:b/>
                <w:bCs/>
                <w:color w:val="000000"/>
              </w:rPr>
            </w:pPr>
          </w:p>
        </w:tc>
        <w:tc>
          <w:tcPr>
            <w:tcW w:w="567" w:type="dxa"/>
            <w:shd w:val="clear" w:color="auto" w:fill="auto"/>
            <w:vAlign w:val="center"/>
          </w:tcPr>
          <w:p w:rsidR="00183837" w:rsidRPr="007001F1" w:rsidRDefault="00183837" w:rsidP="0018167C">
            <w:pPr>
              <w:jc w:val="center"/>
              <w:rPr>
                <w:b/>
                <w:bCs/>
                <w:color w:val="000000"/>
              </w:rPr>
            </w:pPr>
          </w:p>
        </w:tc>
        <w:tc>
          <w:tcPr>
            <w:tcW w:w="776" w:type="dxa"/>
            <w:shd w:val="clear" w:color="auto" w:fill="auto"/>
            <w:vAlign w:val="center"/>
          </w:tcPr>
          <w:p w:rsidR="00183837" w:rsidRPr="007001F1" w:rsidRDefault="00183837" w:rsidP="0018167C">
            <w:pPr>
              <w:jc w:val="center"/>
              <w:rPr>
                <w:b/>
                <w:bCs/>
                <w:color w:val="000000"/>
              </w:rPr>
            </w:pPr>
          </w:p>
        </w:tc>
        <w:tc>
          <w:tcPr>
            <w:tcW w:w="1775" w:type="dxa"/>
            <w:shd w:val="clear" w:color="auto" w:fill="auto"/>
            <w:vAlign w:val="center"/>
          </w:tcPr>
          <w:p w:rsidR="00183837" w:rsidRPr="007001F1" w:rsidRDefault="00183837" w:rsidP="0018167C">
            <w:pPr>
              <w:jc w:val="center"/>
              <w:rPr>
                <w:b/>
                <w:bCs/>
                <w:color w:val="000000"/>
              </w:rPr>
            </w:pPr>
          </w:p>
        </w:tc>
      </w:tr>
      <w:tr w:rsidR="0018167C" w:rsidRPr="007001F1" w:rsidTr="007261E4">
        <w:trPr>
          <w:trHeight w:val="300"/>
        </w:trPr>
        <w:tc>
          <w:tcPr>
            <w:tcW w:w="9087" w:type="dxa"/>
            <w:gridSpan w:val="7"/>
            <w:shd w:val="clear" w:color="auto" w:fill="auto"/>
            <w:noWrap/>
            <w:vAlign w:val="center"/>
          </w:tcPr>
          <w:p w:rsidR="0018167C" w:rsidRPr="007001F1" w:rsidRDefault="0018167C" w:rsidP="0018167C">
            <w:pPr>
              <w:jc w:val="both"/>
              <w:rPr>
                <w:b/>
                <w:sz w:val="20"/>
                <w:szCs w:val="20"/>
              </w:rPr>
            </w:pPr>
            <w:r w:rsidRPr="007001F1">
              <w:rPr>
                <w:b/>
                <w:sz w:val="20"/>
                <w:szCs w:val="20"/>
              </w:rPr>
              <w:t>VYJADRENIE</w:t>
            </w:r>
          </w:p>
          <w:p w:rsidR="0018167C" w:rsidRPr="007001F1" w:rsidRDefault="0018167C" w:rsidP="0018167C">
            <w:pPr>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0"/>
              <w:t>[1]</w:t>
            </w:r>
          </w:p>
          <w:p w:rsidR="0018167C" w:rsidRPr="007001F1" w:rsidRDefault="0018167C" w:rsidP="0018167C">
            <w:pPr>
              <w:rPr>
                <w:b/>
                <w:bCs/>
                <w:color w:val="000000"/>
              </w:rPr>
            </w:pPr>
          </w:p>
        </w:tc>
      </w:tr>
      <w:tr w:rsidR="0018167C" w:rsidRPr="007001F1" w:rsidTr="007261E4">
        <w:trPr>
          <w:trHeight w:val="300"/>
        </w:trPr>
        <w:tc>
          <w:tcPr>
            <w:tcW w:w="3559" w:type="dxa"/>
            <w:gridSpan w:val="2"/>
            <w:shd w:val="clear" w:color="auto" w:fill="auto"/>
            <w:vAlign w:val="center"/>
            <w:hideMark/>
          </w:tcPr>
          <w:p w:rsidR="0018167C" w:rsidRPr="007001F1" w:rsidRDefault="0018167C" w:rsidP="0018167C">
            <w:pPr>
              <w:rPr>
                <w:b/>
                <w:bCs/>
              </w:rPr>
            </w:pPr>
            <w:r w:rsidRPr="007001F1">
              <w:rPr>
                <w:b/>
                <w:bCs/>
                <w:sz w:val="22"/>
                <w:szCs w:val="22"/>
              </w:rPr>
              <w:t>Kontrolu vykonal</w:t>
            </w:r>
            <w:r w:rsidR="00A90B4D">
              <w:rPr>
                <w:rStyle w:val="Odkaznapoznmkupodiarou"/>
                <w:b/>
                <w:bCs/>
                <w:sz w:val="22"/>
                <w:szCs w:val="22"/>
              </w:rPr>
              <w:footnoteReference w:customMarkFollows="1" w:id="11"/>
              <w:t>2</w:t>
            </w:r>
            <w:r w:rsidRPr="007001F1">
              <w:rPr>
                <w:b/>
                <w:bCs/>
                <w:sz w:val="22"/>
                <w:szCs w:val="22"/>
              </w:rPr>
              <w:t>:</w:t>
            </w:r>
          </w:p>
        </w:tc>
        <w:tc>
          <w:tcPr>
            <w:tcW w:w="5528" w:type="dxa"/>
            <w:gridSpan w:val="5"/>
            <w:shd w:val="clear" w:color="auto" w:fill="auto"/>
            <w:vAlign w:val="center"/>
            <w:hideMark/>
          </w:tcPr>
          <w:p w:rsidR="0018167C" w:rsidRPr="007001F1" w:rsidRDefault="0018167C" w:rsidP="0018167C">
            <w:pPr>
              <w:rPr>
                <w:color w:val="000000"/>
              </w:rPr>
            </w:pPr>
            <w:r w:rsidRPr="007001F1">
              <w:rPr>
                <w:color w:val="000000"/>
                <w:sz w:val="22"/>
                <w:szCs w:val="22"/>
              </w:rPr>
              <w:t> </w:t>
            </w:r>
          </w:p>
        </w:tc>
      </w:tr>
      <w:tr w:rsidR="0018167C" w:rsidRPr="007001F1" w:rsidTr="007261E4">
        <w:trPr>
          <w:trHeight w:val="300"/>
        </w:trPr>
        <w:tc>
          <w:tcPr>
            <w:tcW w:w="3559" w:type="dxa"/>
            <w:gridSpan w:val="2"/>
            <w:shd w:val="clear" w:color="auto" w:fill="auto"/>
            <w:vAlign w:val="center"/>
            <w:hideMark/>
          </w:tcPr>
          <w:p w:rsidR="0018167C" w:rsidRPr="007001F1" w:rsidRDefault="0018167C" w:rsidP="0018167C">
            <w:pPr>
              <w:rPr>
                <w:b/>
                <w:bCs/>
              </w:rPr>
            </w:pPr>
            <w:r w:rsidRPr="007001F1">
              <w:rPr>
                <w:b/>
                <w:bCs/>
                <w:sz w:val="22"/>
                <w:szCs w:val="22"/>
              </w:rPr>
              <w:t>Dátum:</w:t>
            </w:r>
          </w:p>
        </w:tc>
        <w:tc>
          <w:tcPr>
            <w:tcW w:w="5528" w:type="dxa"/>
            <w:gridSpan w:val="5"/>
            <w:shd w:val="clear" w:color="auto" w:fill="auto"/>
            <w:vAlign w:val="center"/>
            <w:hideMark/>
          </w:tcPr>
          <w:p w:rsidR="0018167C" w:rsidRPr="007001F1" w:rsidRDefault="0018167C" w:rsidP="0018167C">
            <w:pPr>
              <w:rPr>
                <w:color w:val="000000"/>
              </w:rPr>
            </w:pPr>
            <w:r w:rsidRPr="007001F1">
              <w:rPr>
                <w:color w:val="000000"/>
                <w:sz w:val="22"/>
                <w:szCs w:val="22"/>
              </w:rPr>
              <w:t> </w:t>
            </w:r>
          </w:p>
        </w:tc>
      </w:tr>
      <w:tr w:rsidR="0018167C" w:rsidRPr="007001F1" w:rsidTr="007261E4">
        <w:trPr>
          <w:trHeight w:val="300"/>
        </w:trPr>
        <w:tc>
          <w:tcPr>
            <w:tcW w:w="3559" w:type="dxa"/>
            <w:gridSpan w:val="2"/>
            <w:shd w:val="clear" w:color="000000" w:fill="FFFFFF"/>
            <w:vAlign w:val="center"/>
            <w:hideMark/>
          </w:tcPr>
          <w:p w:rsidR="0018167C" w:rsidRPr="007001F1" w:rsidRDefault="0018167C" w:rsidP="0018167C">
            <w:pPr>
              <w:rPr>
                <w:b/>
                <w:bCs/>
              </w:rPr>
            </w:pPr>
            <w:r w:rsidRPr="007001F1">
              <w:rPr>
                <w:b/>
                <w:bCs/>
                <w:sz w:val="22"/>
                <w:szCs w:val="22"/>
              </w:rPr>
              <w:t>Podpis:</w:t>
            </w:r>
          </w:p>
        </w:tc>
        <w:tc>
          <w:tcPr>
            <w:tcW w:w="5528" w:type="dxa"/>
            <w:gridSpan w:val="5"/>
            <w:shd w:val="clear" w:color="auto" w:fill="auto"/>
            <w:vAlign w:val="center"/>
            <w:hideMark/>
          </w:tcPr>
          <w:p w:rsidR="0018167C" w:rsidRPr="007001F1" w:rsidRDefault="0018167C" w:rsidP="0018167C">
            <w:pPr>
              <w:rPr>
                <w:color w:val="000000"/>
              </w:rPr>
            </w:pPr>
            <w:r w:rsidRPr="007001F1">
              <w:rPr>
                <w:color w:val="000000"/>
                <w:sz w:val="22"/>
                <w:szCs w:val="22"/>
              </w:rPr>
              <w:t> </w:t>
            </w:r>
          </w:p>
        </w:tc>
      </w:tr>
      <w:tr w:rsidR="0018167C" w:rsidRPr="007001F1" w:rsidTr="007261E4">
        <w:trPr>
          <w:trHeight w:val="300"/>
        </w:trPr>
        <w:tc>
          <w:tcPr>
            <w:tcW w:w="9087" w:type="dxa"/>
            <w:gridSpan w:val="7"/>
            <w:shd w:val="clear" w:color="auto" w:fill="auto"/>
            <w:noWrap/>
            <w:vAlign w:val="bottom"/>
            <w:hideMark/>
          </w:tcPr>
          <w:p w:rsidR="0018167C" w:rsidRPr="007001F1" w:rsidRDefault="0018167C" w:rsidP="0018167C">
            <w:pPr>
              <w:jc w:val="center"/>
              <w:rPr>
                <w:color w:val="000000"/>
              </w:rPr>
            </w:pPr>
            <w:r w:rsidRPr="007001F1">
              <w:rPr>
                <w:color w:val="000000"/>
                <w:sz w:val="22"/>
                <w:szCs w:val="22"/>
              </w:rPr>
              <w:t> </w:t>
            </w:r>
          </w:p>
        </w:tc>
      </w:tr>
      <w:tr w:rsidR="0018167C" w:rsidRPr="007001F1" w:rsidTr="007261E4">
        <w:trPr>
          <w:trHeight w:val="300"/>
        </w:trPr>
        <w:tc>
          <w:tcPr>
            <w:tcW w:w="3559" w:type="dxa"/>
            <w:gridSpan w:val="2"/>
            <w:shd w:val="clear" w:color="000000" w:fill="FFFFFF"/>
            <w:vAlign w:val="center"/>
            <w:hideMark/>
          </w:tcPr>
          <w:p w:rsidR="0018167C" w:rsidRPr="007001F1" w:rsidRDefault="0018167C" w:rsidP="0018167C">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12"/>
              <w:t>3</w:t>
            </w:r>
            <w:r w:rsidRPr="007001F1">
              <w:rPr>
                <w:b/>
                <w:bCs/>
                <w:sz w:val="22"/>
                <w:szCs w:val="22"/>
              </w:rPr>
              <w:t>:</w:t>
            </w:r>
          </w:p>
        </w:tc>
        <w:tc>
          <w:tcPr>
            <w:tcW w:w="5528" w:type="dxa"/>
            <w:gridSpan w:val="5"/>
            <w:shd w:val="clear" w:color="auto" w:fill="auto"/>
            <w:vAlign w:val="center"/>
            <w:hideMark/>
          </w:tcPr>
          <w:p w:rsidR="0018167C" w:rsidRPr="007001F1" w:rsidRDefault="0018167C" w:rsidP="0018167C">
            <w:pPr>
              <w:rPr>
                <w:color w:val="000000"/>
              </w:rPr>
            </w:pPr>
            <w:r w:rsidRPr="007001F1">
              <w:rPr>
                <w:color w:val="000000"/>
                <w:sz w:val="22"/>
                <w:szCs w:val="22"/>
              </w:rPr>
              <w:t> </w:t>
            </w:r>
          </w:p>
        </w:tc>
      </w:tr>
      <w:tr w:rsidR="0018167C" w:rsidRPr="007001F1" w:rsidTr="007261E4">
        <w:trPr>
          <w:trHeight w:val="300"/>
        </w:trPr>
        <w:tc>
          <w:tcPr>
            <w:tcW w:w="3559" w:type="dxa"/>
            <w:gridSpan w:val="2"/>
            <w:shd w:val="clear" w:color="000000" w:fill="FFFFFF"/>
            <w:vAlign w:val="center"/>
            <w:hideMark/>
          </w:tcPr>
          <w:p w:rsidR="0018167C" w:rsidRPr="007001F1" w:rsidRDefault="0018167C" w:rsidP="0018167C">
            <w:pPr>
              <w:rPr>
                <w:b/>
                <w:bCs/>
              </w:rPr>
            </w:pPr>
            <w:r w:rsidRPr="007001F1">
              <w:rPr>
                <w:b/>
                <w:bCs/>
                <w:sz w:val="22"/>
                <w:szCs w:val="22"/>
              </w:rPr>
              <w:t xml:space="preserve">Dátum: </w:t>
            </w:r>
          </w:p>
        </w:tc>
        <w:tc>
          <w:tcPr>
            <w:tcW w:w="5528" w:type="dxa"/>
            <w:gridSpan w:val="5"/>
            <w:shd w:val="clear" w:color="auto" w:fill="auto"/>
            <w:vAlign w:val="center"/>
            <w:hideMark/>
          </w:tcPr>
          <w:p w:rsidR="0018167C" w:rsidRPr="007001F1" w:rsidRDefault="0018167C" w:rsidP="0018167C">
            <w:pPr>
              <w:rPr>
                <w:color w:val="000000"/>
              </w:rPr>
            </w:pPr>
            <w:r w:rsidRPr="007001F1">
              <w:rPr>
                <w:color w:val="000000"/>
                <w:sz w:val="22"/>
                <w:szCs w:val="22"/>
              </w:rPr>
              <w:t> </w:t>
            </w:r>
          </w:p>
        </w:tc>
      </w:tr>
      <w:tr w:rsidR="0018167C" w:rsidRPr="007001F1" w:rsidTr="007261E4">
        <w:trPr>
          <w:trHeight w:val="300"/>
        </w:trPr>
        <w:tc>
          <w:tcPr>
            <w:tcW w:w="3559" w:type="dxa"/>
            <w:gridSpan w:val="2"/>
            <w:shd w:val="clear" w:color="000000" w:fill="FFFFFF"/>
            <w:vAlign w:val="center"/>
            <w:hideMark/>
          </w:tcPr>
          <w:p w:rsidR="0018167C" w:rsidRPr="007001F1" w:rsidRDefault="0018167C" w:rsidP="0018167C">
            <w:pPr>
              <w:rPr>
                <w:b/>
                <w:bCs/>
              </w:rPr>
            </w:pPr>
            <w:r w:rsidRPr="007001F1">
              <w:rPr>
                <w:b/>
                <w:bCs/>
                <w:sz w:val="22"/>
                <w:szCs w:val="22"/>
              </w:rPr>
              <w:t>Podpis:</w:t>
            </w:r>
          </w:p>
        </w:tc>
        <w:tc>
          <w:tcPr>
            <w:tcW w:w="5528" w:type="dxa"/>
            <w:gridSpan w:val="5"/>
            <w:shd w:val="clear" w:color="auto" w:fill="auto"/>
            <w:vAlign w:val="center"/>
            <w:hideMark/>
          </w:tcPr>
          <w:p w:rsidR="0018167C" w:rsidRPr="007001F1" w:rsidRDefault="0018167C" w:rsidP="0018167C">
            <w:pPr>
              <w:rPr>
                <w:color w:val="000000"/>
              </w:rPr>
            </w:pPr>
            <w:r w:rsidRPr="007001F1">
              <w:rPr>
                <w:color w:val="000000"/>
                <w:sz w:val="22"/>
                <w:szCs w:val="22"/>
              </w:rPr>
              <w:t> </w:t>
            </w:r>
          </w:p>
        </w:tc>
      </w:tr>
    </w:tbl>
    <w:p w:rsidR="00617EE4" w:rsidRPr="007001F1" w:rsidRDefault="00617EE4"/>
    <w:p w:rsidR="00617EE4" w:rsidRPr="007001F1" w:rsidRDefault="00617EE4">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rsidTr="007261E4">
        <w:trPr>
          <w:trHeight w:val="645"/>
        </w:trPr>
        <w:tc>
          <w:tcPr>
            <w:tcW w:w="9087" w:type="dxa"/>
            <w:gridSpan w:val="7"/>
            <w:shd w:val="clear" w:color="000000" w:fill="60497A"/>
            <w:vAlign w:val="center"/>
            <w:hideMark/>
          </w:tcPr>
          <w:p w:rsidR="00617EE4" w:rsidRPr="007001F1" w:rsidRDefault="00617EE4" w:rsidP="00617EE4">
            <w:pPr>
              <w:jc w:val="center"/>
              <w:rPr>
                <w:b/>
                <w:bCs/>
                <w:color w:val="FFFFFF"/>
              </w:rPr>
            </w:pPr>
            <w:r w:rsidRPr="007001F1">
              <w:rPr>
                <w:b/>
                <w:bCs/>
                <w:color w:val="FFFFFF"/>
              </w:rPr>
              <w:lastRenderedPageBreak/>
              <w:t>Kontrolný zoznam k finančnej kontrole VO</w:t>
            </w:r>
            <w:r w:rsidRPr="007001F1">
              <w:rPr>
                <w:b/>
                <w:bCs/>
                <w:color w:val="FFFFFF"/>
              </w:rPr>
              <w:br/>
            </w:r>
            <w:bookmarkStart w:id="5" w:name="KZ_4"/>
            <w:r w:rsidRPr="007001F1">
              <w:rPr>
                <w:b/>
                <w:bCs/>
                <w:color w:val="FFFFFF"/>
              </w:rPr>
              <w:t xml:space="preserve">Podlimitná zákazka </w:t>
            </w:r>
            <w:r w:rsidR="00800B89" w:rsidRPr="007001F1">
              <w:rPr>
                <w:b/>
                <w:bCs/>
                <w:color w:val="FFFFFF"/>
              </w:rPr>
              <w:t>–výzva na rokovanie</w:t>
            </w:r>
            <w:r w:rsidRPr="007001F1">
              <w:rPr>
                <w:b/>
                <w:bCs/>
                <w:color w:val="FFFFFF"/>
              </w:rPr>
              <w:t xml:space="preserve"> podľa § 11</w:t>
            </w:r>
            <w:r w:rsidR="00E72F95">
              <w:rPr>
                <w:b/>
                <w:bCs/>
                <w:color w:val="FFFFFF"/>
              </w:rPr>
              <w:t>5 -</w:t>
            </w:r>
            <w:r w:rsidR="00663F20">
              <w:rPr>
                <w:b/>
                <w:bCs/>
                <w:color w:val="FFFFFF"/>
              </w:rPr>
              <w:t xml:space="preserve"> </w:t>
            </w:r>
            <w:r w:rsidR="00E72F95">
              <w:rPr>
                <w:b/>
                <w:bCs/>
                <w:color w:val="FFFFFF"/>
              </w:rPr>
              <w:t>116</w:t>
            </w:r>
            <w:r w:rsidRPr="007001F1">
              <w:rPr>
                <w:b/>
                <w:bCs/>
                <w:color w:val="FFFFFF"/>
              </w:rPr>
              <w:t>ZVO</w:t>
            </w:r>
            <w:bookmarkEnd w:id="5"/>
            <w:r w:rsidR="00C35BBB" w:rsidRPr="007001F1">
              <w:rPr>
                <w:b/>
                <w:bCs/>
                <w:color w:val="FFFFFF"/>
              </w:rPr>
              <w:t xml:space="preserve"> - </w:t>
            </w:r>
            <w:r w:rsidR="00C35BBB" w:rsidRPr="00402AA8">
              <w:rPr>
                <w:b/>
                <w:bCs/>
                <w:color w:val="FFFFFF"/>
              </w:rPr>
              <w:t>štandardná ex</w:t>
            </w:r>
            <w:r w:rsidR="00E72F95">
              <w:rPr>
                <w:b/>
                <w:bCs/>
                <w:color w:val="FFFFFF"/>
              </w:rPr>
              <w:t xml:space="preserve"> </w:t>
            </w:r>
            <w:r w:rsidR="00C35BBB" w:rsidRPr="00402AA8">
              <w:rPr>
                <w:b/>
                <w:bCs/>
                <w:color w:val="FFFFFF"/>
              </w:rPr>
              <w:t>post kontrola</w:t>
            </w:r>
          </w:p>
        </w:tc>
      </w:tr>
      <w:tr w:rsidR="00617EE4" w:rsidRPr="007001F1" w:rsidTr="007261E4">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66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rsidTr="007261E4">
        <w:trPr>
          <w:trHeight w:val="33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Podlimitná zákazka</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17EE4" w:rsidRPr="007001F1" w:rsidRDefault="00800B89" w:rsidP="00617EE4">
            <w:pPr>
              <w:rPr>
                <w:color w:val="000000"/>
              </w:rPr>
            </w:pPr>
            <w:r w:rsidRPr="007001F1">
              <w:rPr>
                <w:color w:val="000000"/>
                <w:sz w:val="22"/>
                <w:szCs w:val="22"/>
              </w:rPr>
              <w:t xml:space="preserve">Výzva na rokovanie podľa </w:t>
            </w:r>
            <w:r w:rsidR="00617EE4" w:rsidRPr="007001F1">
              <w:rPr>
                <w:color w:val="000000"/>
                <w:sz w:val="22"/>
                <w:szCs w:val="22"/>
              </w:rPr>
              <w:t>§ 116 ZVO</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17EE4" w:rsidRPr="007001F1" w:rsidRDefault="00617EE4" w:rsidP="00617EE4">
            <w:pPr>
              <w:rPr>
                <w:color w:val="000000"/>
              </w:rPr>
            </w:pPr>
          </w:p>
        </w:tc>
      </w:tr>
      <w:tr w:rsidR="005E4038" w:rsidRPr="007001F1" w:rsidTr="007261E4">
        <w:trPr>
          <w:trHeight w:val="300"/>
        </w:trPr>
        <w:tc>
          <w:tcPr>
            <w:tcW w:w="3559" w:type="dxa"/>
            <w:gridSpan w:val="2"/>
            <w:shd w:val="clear" w:color="auto" w:fill="auto"/>
            <w:vAlign w:val="center"/>
          </w:tcPr>
          <w:p w:rsidR="005E4038" w:rsidRPr="007001F1" w:rsidRDefault="005E4038" w:rsidP="00617EE4">
            <w:pPr>
              <w:rPr>
                <w:color w:val="000000"/>
              </w:rPr>
            </w:pPr>
            <w:r w:rsidRPr="007001F1">
              <w:rPr>
                <w:color w:val="000000"/>
                <w:sz w:val="22"/>
                <w:szCs w:val="22"/>
              </w:rPr>
              <w:t>Identifikátor zákazky v ITMS2014+</w:t>
            </w:r>
          </w:p>
        </w:tc>
        <w:tc>
          <w:tcPr>
            <w:tcW w:w="5528" w:type="dxa"/>
            <w:gridSpan w:val="5"/>
            <w:shd w:val="clear" w:color="auto" w:fill="auto"/>
            <w:vAlign w:val="center"/>
          </w:tcPr>
          <w:p w:rsidR="005E4038" w:rsidRPr="007001F1" w:rsidRDefault="005E4038" w:rsidP="00617EE4">
            <w:pPr>
              <w:rPr>
                <w:color w:val="000000"/>
              </w:rPr>
            </w:pP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Štandardná ex</w:t>
            </w:r>
            <w:r w:rsidR="00E72F95">
              <w:rPr>
                <w:color w:val="000000"/>
                <w:sz w:val="22"/>
                <w:szCs w:val="22"/>
              </w:rPr>
              <w:t xml:space="preserve"> </w:t>
            </w:r>
            <w:r w:rsidRPr="007001F1">
              <w:rPr>
                <w:color w:val="000000"/>
                <w:sz w:val="22"/>
                <w:szCs w:val="22"/>
              </w:rPr>
              <w:t>post kontrola</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dodávateľa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IČO dodávateľa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Hodnota zákazky bez DPH</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Hodnota zákazky s</w:t>
            </w:r>
            <w:r w:rsidR="00402AA8">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Dátum podpisu zmluvy s</w:t>
            </w:r>
            <w:r w:rsidR="00402AA8">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15"/>
        </w:trPr>
        <w:tc>
          <w:tcPr>
            <w:tcW w:w="582"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nie</w:t>
            </w:r>
          </w:p>
        </w:tc>
        <w:tc>
          <w:tcPr>
            <w:tcW w:w="776"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Poznámka</w:t>
            </w:r>
          </w:p>
        </w:tc>
      </w:tr>
      <w:tr w:rsidR="00617EE4" w:rsidRPr="007001F1" w:rsidTr="007261E4">
        <w:trPr>
          <w:trHeight w:val="751"/>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1</w:t>
            </w:r>
          </w:p>
        </w:tc>
        <w:tc>
          <w:tcPr>
            <w:tcW w:w="4820" w:type="dxa"/>
            <w:gridSpan w:val="2"/>
            <w:shd w:val="clear" w:color="auto" w:fill="auto"/>
            <w:vAlign w:val="center"/>
          </w:tcPr>
          <w:p w:rsidR="00617EE4" w:rsidRPr="007001F1" w:rsidRDefault="00617EE4" w:rsidP="00617EE4">
            <w:pPr>
              <w:rPr>
                <w:color w:val="000000"/>
              </w:rPr>
            </w:pPr>
            <w:r w:rsidRPr="007001F1">
              <w:rPr>
                <w:sz w:val="22"/>
                <w:szCs w:val="22"/>
              </w:rPr>
              <w:t>Je verejné obstarávanie  vo vecnom súlade so schválenou žiadosťou o poskytnutie NFP a účinnou Zmluvou o NFP?</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617EE4" w:rsidRPr="007001F1" w:rsidTr="007261E4">
        <w:trPr>
          <w:trHeight w:val="20"/>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2</w:t>
            </w:r>
          </w:p>
        </w:tc>
        <w:tc>
          <w:tcPr>
            <w:tcW w:w="4820" w:type="dxa"/>
            <w:gridSpan w:val="2"/>
            <w:shd w:val="clear" w:color="auto" w:fill="auto"/>
            <w:vAlign w:val="center"/>
          </w:tcPr>
          <w:p w:rsidR="00617EE4" w:rsidRPr="007001F1" w:rsidRDefault="00617EE4" w:rsidP="00617EE4">
            <w:pPr>
              <w:rPr>
                <w:color w:val="000000"/>
              </w:rPr>
            </w:pPr>
            <w:r w:rsidRPr="007001F1">
              <w:rPr>
                <w:color w:val="000000"/>
                <w:sz w:val="22"/>
                <w:szCs w:val="22"/>
              </w:rPr>
              <w:t xml:space="preserve">Spĺňa verejný obstarávateľ podmienky pre </w:t>
            </w:r>
            <w:r w:rsidR="00800B89" w:rsidRPr="007001F1">
              <w:rPr>
                <w:color w:val="000000"/>
                <w:sz w:val="22"/>
                <w:szCs w:val="22"/>
              </w:rPr>
              <w:t xml:space="preserve">vyzvanie na rokovanie </w:t>
            </w:r>
            <w:r w:rsidRPr="007001F1">
              <w:rPr>
                <w:color w:val="000000"/>
                <w:sz w:val="22"/>
                <w:szCs w:val="22"/>
              </w:rPr>
              <w:t>ustanovené v §11</w:t>
            </w:r>
            <w:r w:rsidR="00FC0E65">
              <w:rPr>
                <w:color w:val="000000"/>
                <w:sz w:val="22"/>
                <w:szCs w:val="22"/>
              </w:rPr>
              <w:t>5</w:t>
            </w:r>
            <w:r w:rsidRPr="007001F1">
              <w:rPr>
                <w:color w:val="000000"/>
                <w:sz w:val="22"/>
                <w:szCs w:val="22"/>
              </w:rPr>
              <w:t xml:space="preserve"> ods. 1 ZVO?</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617EE4" w:rsidRPr="007001F1" w:rsidTr="007261E4">
        <w:trPr>
          <w:trHeight w:val="20"/>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3</w:t>
            </w:r>
          </w:p>
        </w:tc>
        <w:tc>
          <w:tcPr>
            <w:tcW w:w="4820" w:type="dxa"/>
            <w:gridSpan w:val="2"/>
            <w:shd w:val="clear" w:color="auto" w:fill="auto"/>
            <w:vAlign w:val="center"/>
          </w:tcPr>
          <w:p w:rsidR="00617EE4" w:rsidRPr="007001F1" w:rsidRDefault="00617EE4" w:rsidP="00617EE4">
            <w:pPr>
              <w:rPr>
                <w:color w:val="000000"/>
              </w:rPr>
            </w:pPr>
            <w:r w:rsidRPr="007001F1">
              <w:rPr>
                <w:color w:val="000000"/>
                <w:sz w:val="22"/>
                <w:szCs w:val="22"/>
              </w:rPr>
              <w:t>Je zdôvodnenie použitia rokovacieho konania dostatočné a argumenty predložené prijímateľom sú preukázateľné a overiteľné?</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151185" w:rsidRPr="007001F1" w:rsidTr="007261E4">
        <w:trPr>
          <w:trHeight w:val="1395"/>
        </w:trPr>
        <w:tc>
          <w:tcPr>
            <w:tcW w:w="582" w:type="dxa"/>
            <w:vMerge w:val="restart"/>
            <w:shd w:val="clear" w:color="auto" w:fill="auto"/>
            <w:noWrap/>
            <w:vAlign w:val="center"/>
          </w:tcPr>
          <w:p w:rsidR="00151185" w:rsidRPr="007001F1" w:rsidRDefault="00151185" w:rsidP="00617EE4">
            <w:pPr>
              <w:jc w:val="center"/>
              <w:rPr>
                <w:color w:val="000000"/>
              </w:rPr>
            </w:pPr>
            <w:r w:rsidRPr="007001F1">
              <w:rPr>
                <w:color w:val="000000"/>
                <w:sz w:val="22"/>
                <w:szCs w:val="22"/>
              </w:rPr>
              <w:lastRenderedPageBreak/>
              <w:t>4</w:t>
            </w:r>
          </w:p>
        </w:tc>
        <w:tc>
          <w:tcPr>
            <w:tcW w:w="4820" w:type="dxa"/>
            <w:gridSpan w:val="2"/>
            <w:shd w:val="clear" w:color="auto" w:fill="auto"/>
            <w:vAlign w:val="center"/>
          </w:tcPr>
          <w:p w:rsidR="00151185" w:rsidRPr="007001F1" w:rsidRDefault="00151185" w:rsidP="005B2ED6">
            <w:pPr>
              <w:jc w:val="both"/>
              <w:rPr>
                <w:color w:val="000000"/>
              </w:rPr>
            </w:pPr>
            <w:r w:rsidRPr="007001F1">
              <w:rPr>
                <w:color w:val="000000"/>
                <w:sz w:val="22"/>
                <w:szCs w:val="22"/>
              </w:rPr>
              <w:t>V prípade, ak výzva na rokovanie je realizovaná z dôvodu uvedeného v §11</w:t>
            </w:r>
            <w:r w:rsidR="00F97658">
              <w:rPr>
                <w:color w:val="000000"/>
                <w:sz w:val="22"/>
                <w:szCs w:val="22"/>
              </w:rPr>
              <w:t>5</w:t>
            </w:r>
            <w:r w:rsidRPr="007001F1">
              <w:rPr>
                <w:color w:val="000000"/>
                <w:sz w:val="22"/>
                <w:szCs w:val="22"/>
              </w:rPr>
              <w:t xml:space="preserve"> ods. 1 písm. b)</w:t>
            </w:r>
            <w:r w:rsidR="00B109E8" w:rsidRPr="007001F1">
              <w:rPr>
                <w:color w:val="000000"/>
                <w:sz w:val="22"/>
                <w:szCs w:val="22"/>
              </w:rPr>
              <w:t xml:space="preserve"> (platí pre obe možnosti otázky č.4):</w:t>
            </w:r>
          </w:p>
          <w:p w:rsidR="00151185" w:rsidRPr="007001F1" w:rsidRDefault="00151185" w:rsidP="00F97658">
            <w:pPr>
              <w:jc w:val="both"/>
              <w:rPr>
                <w:color w:val="000000"/>
              </w:rPr>
            </w:pPr>
            <w:r w:rsidRPr="007001F1">
              <w:rPr>
                <w:color w:val="000000"/>
                <w:sz w:val="22"/>
                <w:szCs w:val="22"/>
              </w:rPr>
              <w:t>a) bol predchádzajúci postup zákazky realizovaný v súlade so ZVO? (je potrebné vyplniť aj KZ pre  štandardnú ex post kontrolu podlimitných zákaziek realizovaných postupom podľa §11</w:t>
            </w:r>
            <w:r w:rsidR="00F97658">
              <w:rPr>
                <w:color w:val="000000"/>
                <w:sz w:val="22"/>
                <w:szCs w:val="22"/>
              </w:rPr>
              <w:t>2</w:t>
            </w:r>
            <w:r w:rsidRPr="007001F1">
              <w:rPr>
                <w:color w:val="000000"/>
                <w:sz w:val="22"/>
                <w:szCs w:val="22"/>
              </w:rPr>
              <w:t xml:space="preserve"> ZVO , resp. iný zodpovedajúci KZ definovaný na úrovni RO)</w:t>
            </w:r>
          </w:p>
        </w:tc>
        <w:tc>
          <w:tcPr>
            <w:tcW w:w="567" w:type="dxa"/>
            <w:shd w:val="clear" w:color="auto" w:fill="auto"/>
            <w:vAlign w:val="center"/>
          </w:tcPr>
          <w:p w:rsidR="00151185" w:rsidRPr="007001F1" w:rsidRDefault="00151185" w:rsidP="00617EE4">
            <w:pPr>
              <w:jc w:val="center"/>
              <w:rPr>
                <w:color w:val="000000"/>
              </w:rPr>
            </w:pPr>
          </w:p>
        </w:tc>
        <w:tc>
          <w:tcPr>
            <w:tcW w:w="567" w:type="dxa"/>
            <w:shd w:val="clear" w:color="auto" w:fill="auto"/>
            <w:vAlign w:val="center"/>
          </w:tcPr>
          <w:p w:rsidR="00151185" w:rsidRPr="007001F1" w:rsidRDefault="00151185" w:rsidP="00617EE4">
            <w:pPr>
              <w:jc w:val="center"/>
              <w:rPr>
                <w:color w:val="000000"/>
              </w:rPr>
            </w:pPr>
          </w:p>
        </w:tc>
        <w:tc>
          <w:tcPr>
            <w:tcW w:w="776" w:type="dxa"/>
            <w:shd w:val="clear" w:color="auto" w:fill="auto"/>
            <w:vAlign w:val="center"/>
          </w:tcPr>
          <w:p w:rsidR="00151185" w:rsidRPr="007001F1" w:rsidRDefault="00151185" w:rsidP="00617EE4">
            <w:pPr>
              <w:jc w:val="center"/>
              <w:rPr>
                <w:color w:val="000000"/>
              </w:rPr>
            </w:pPr>
          </w:p>
        </w:tc>
        <w:tc>
          <w:tcPr>
            <w:tcW w:w="1775" w:type="dxa"/>
            <w:shd w:val="clear" w:color="auto" w:fill="auto"/>
            <w:vAlign w:val="center"/>
          </w:tcPr>
          <w:p w:rsidR="00151185" w:rsidRPr="007001F1" w:rsidRDefault="00151185" w:rsidP="00617EE4">
            <w:pPr>
              <w:jc w:val="center"/>
              <w:rPr>
                <w:color w:val="000000"/>
              </w:rPr>
            </w:pPr>
          </w:p>
        </w:tc>
      </w:tr>
      <w:tr w:rsidR="00151185" w:rsidRPr="007001F1" w:rsidTr="00312388">
        <w:trPr>
          <w:trHeight w:val="430"/>
        </w:trPr>
        <w:tc>
          <w:tcPr>
            <w:tcW w:w="582" w:type="dxa"/>
            <w:vMerge/>
            <w:shd w:val="clear" w:color="auto" w:fill="auto"/>
            <w:noWrap/>
            <w:vAlign w:val="center"/>
          </w:tcPr>
          <w:p w:rsidR="00151185" w:rsidRPr="007001F1" w:rsidRDefault="00151185" w:rsidP="00617EE4">
            <w:pPr>
              <w:jc w:val="center"/>
              <w:rPr>
                <w:color w:val="000000"/>
              </w:rPr>
            </w:pPr>
          </w:p>
        </w:tc>
        <w:tc>
          <w:tcPr>
            <w:tcW w:w="4820" w:type="dxa"/>
            <w:gridSpan w:val="2"/>
            <w:shd w:val="clear" w:color="auto" w:fill="auto"/>
            <w:vAlign w:val="center"/>
          </w:tcPr>
          <w:p w:rsidR="00151185" w:rsidRPr="007001F1" w:rsidRDefault="00151185" w:rsidP="00B109E8">
            <w:pPr>
              <w:jc w:val="both"/>
              <w:rPr>
                <w:color w:val="000000"/>
              </w:rPr>
            </w:pPr>
            <w:r w:rsidRPr="007001F1">
              <w:rPr>
                <w:color w:val="000000"/>
                <w:sz w:val="22"/>
                <w:szCs w:val="22"/>
              </w:rPr>
              <w:t>b)nezmenili sa podstatne pôvodné podmienky zadávania zákazky?</w:t>
            </w:r>
          </w:p>
        </w:tc>
        <w:tc>
          <w:tcPr>
            <w:tcW w:w="567" w:type="dxa"/>
            <w:shd w:val="clear" w:color="auto" w:fill="auto"/>
            <w:vAlign w:val="center"/>
          </w:tcPr>
          <w:p w:rsidR="00151185" w:rsidRPr="007001F1" w:rsidRDefault="00151185" w:rsidP="00617EE4">
            <w:pPr>
              <w:jc w:val="center"/>
              <w:rPr>
                <w:color w:val="000000"/>
              </w:rPr>
            </w:pPr>
          </w:p>
        </w:tc>
        <w:tc>
          <w:tcPr>
            <w:tcW w:w="567" w:type="dxa"/>
            <w:shd w:val="clear" w:color="auto" w:fill="auto"/>
            <w:vAlign w:val="center"/>
          </w:tcPr>
          <w:p w:rsidR="00151185" w:rsidRPr="007001F1" w:rsidRDefault="00151185" w:rsidP="00617EE4">
            <w:pPr>
              <w:jc w:val="center"/>
              <w:rPr>
                <w:color w:val="000000"/>
              </w:rPr>
            </w:pPr>
          </w:p>
        </w:tc>
        <w:tc>
          <w:tcPr>
            <w:tcW w:w="776" w:type="dxa"/>
            <w:shd w:val="clear" w:color="auto" w:fill="auto"/>
            <w:vAlign w:val="center"/>
          </w:tcPr>
          <w:p w:rsidR="00151185" w:rsidRPr="007001F1" w:rsidRDefault="00151185" w:rsidP="00617EE4">
            <w:pPr>
              <w:jc w:val="center"/>
              <w:rPr>
                <w:color w:val="000000"/>
              </w:rPr>
            </w:pPr>
          </w:p>
        </w:tc>
        <w:tc>
          <w:tcPr>
            <w:tcW w:w="1775" w:type="dxa"/>
            <w:shd w:val="clear" w:color="auto" w:fill="auto"/>
            <w:vAlign w:val="center"/>
          </w:tcPr>
          <w:p w:rsidR="00151185" w:rsidRPr="007001F1" w:rsidRDefault="00151185" w:rsidP="00617EE4">
            <w:pPr>
              <w:jc w:val="center"/>
              <w:rPr>
                <w:color w:val="000000"/>
              </w:rPr>
            </w:pPr>
          </w:p>
        </w:tc>
      </w:tr>
      <w:tr w:rsidR="003F2D62" w:rsidRPr="007001F1" w:rsidTr="007261E4">
        <w:trPr>
          <w:trHeight w:val="590"/>
        </w:trPr>
        <w:tc>
          <w:tcPr>
            <w:tcW w:w="582" w:type="dxa"/>
            <w:vMerge w:val="restart"/>
            <w:shd w:val="clear" w:color="auto" w:fill="auto"/>
            <w:noWrap/>
            <w:vAlign w:val="center"/>
          </w:tcPr>
          <w:p w:rsidR="003F2D62" w:rsidRPr="007001F1" w:rsidRDefault="003F2D62" w:rsidP="00617EE4">
            <w:pPr>
              <w:jc w:val="center"/>
              <w:rPr>
                <w:color w:val="000000"/>
              </w:rPr>
            </w:pPr>
            <w:r w:rsidRPr="007001F1">
              <w:rPr>
                <w:color w:val="000000"/>
                <w:sz w:val="22"/>
                <w:szCs w:val="22"/>
              </w:rPr>
              <w:t>5</w:t>
            </w:r>
          </w:p>
        </w:tc>
        <w:tc>
          <w:tcPr>
            <w:tcW w:w="4820" w:type="dxa"/>
            <w:gridSpan w:val="2"/>
            <w:shd w:val="clear" w:color="auto" w:fill="auto"/>
            <w:vAlign w:val="center"/>
          </w:tcPr>
          <w:p w:rsidR="003F2D62" w:rsidRPr="007001F1" w:rsidRDefault="003F2D62" w:rsidP="00312388">
            <w:pPr>
              <w:jc w:val="both"/>
              <w:rPr>
                <w:color w:val="000000"/>
              </w:rPr>
            </w:pPr>
            <w:r w:rsidRPr="007001F1">
              <w:rPr>
                <w:color w:val="000000"/>
                <w:sz w:val="22"/>
                <w:szCs w:val="22"/>
              </w:rPr>
              <w:t>a) Spĺňa záujemca p</w:t>
            </w:r>
            <w:r w:rsidR="00B109E8" w:rsidRPr="007001F1">
              <w:rPr>
                <w:color w:val="000000"/>
                <w:sz w:val="22"/>
                <w:szCs w:val="22"/>
              </w:rPr>
              <w:t>odmienky účasti podľa § 32</w:t>
            </w:r>
            <w:r w:rsidR="00F97658">
              <w:rPr>
                <w:color w:val="000000"/>
                <w:sz w:val="22"/>
                <w:szCs w:val="22"/>
              </w:rPr>
              <w:t xml:space="preserve"> - § 36</w:t>
            </w:r>
            <w:r w:rsidR="00B109E8" w:rsidRPr="007001F1">
              <w:rPr>
                <w:color w:val="000000"/>
                <w:sz w:val="22"/>
                <w:szCs w:val="22"/>
              </w:rPr>
              <w:t xml:space="preserve"> ZVO</w:t>
            </w:r>
            <w:r w:rsidR="006863B2">
              <w:rPr>
                <w:color w:val="000000"/>
                <w:sz w:val="22"/>
                <w:szCs w:val="22"/>
              </w:rPr>
              <w:t>, ak ich verejný obstarávateľ stanovil</w:t>
            </w:r>
            <w:r w:rsidR="00B109E8" w:rsidRPr="007001F1">
              <w:rPr>
                <w:color w:val="000000"/>
                <w:sz w:val="22"/>
                <w:szCs w:val="22"/>
              </w:rPr>
              <w:t>?</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590"/>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12388">
            <w:pPr>
              <w:jc w:val="both"/>
            </w:pPr>
            <w:r w:rsidRPr="007001F1">
              <w:rPr>
                <w:sz w:val="22"/>
                <w:szCs w:val="22"/>
              </w:rPr>
              <w:t>b) V prípade, ak verejný obstarávateľ stanovil podmienky účasti</w:t>
            </w:r>
            <w:r w:rsidRPr="007001F1">
              <w:rPr>
                <w:color w:val="000000"/>
                <w:sz w:val="22"/>
                <w:szCs w:val="22"/>
              </w:rPr>
              <w:t xml:space="preserve"> podľa §11</w:t>
            </w:r>
            <w:r w:rsidR="00F97658">
              <w:rPr>
                <w:color w:val="000000"/>
                <w:sz w:val="22"/>
                <w:szCs w:val="22"/>
              </w:rPr>
              <w:t>5</w:t>
            </w:r>
            <w:r w:rsidRPr="007001F1">
              <w:rPr>
                <w:color w:val="000000"/>
                <w:sz w:val="22"/>
                <w:szCs w:val="22"/>
              </w:rPr>
              <w:t xml:space="preserve"> ods. 2 ZVO</w:t>
            </w:r>
            <w:r w:rsidRPr="007001F1">
              <w:rPr>
                <w:sz w:val="22"/>
                <w:szCs w:val="22"/>
              </w:rPr>
              <w:t>, boli</w:t>
            </w:r>
            <w:r w:rsidR="00B109E8" w:rsidRPr="007001F1">
              <w:rPr>
                <w:sz w:val="22"/>
                <w:szCs w:val="22"/>
              </w:rPr>
              <w:t xml:space="preserve"> stanovené v súlade s § 38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590"/>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0723FD">
            <w:pPr>
              <w:jc w:val="both"/>
              <w:rPr>
                <w:color w:val="000000"/>
              </w:rPr>
            </w:pPr>
            <w:r w:rsidRPr="007001F1">
              <w:rPr>
                <w:sz w:val="22"/>
                <w:szCs w:val="22"/>
              </w:rPr>
              <w:t>c) Bolo splnenie podmienok účasti vyhodnotené v súlade so stanovenými podmienkami účasti?</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210"/>
        </w:trPr>
        <w:tc>
          <w:tcPr>
            <w:tcW w:w="582" w:type="dxa"/>
            <w:vMerge w:val="restart"/>
            <w:shd w:val="clear" w:color="auto" w:fill="auto"/>
            <w:noWrap/>
            <w:vAlign w:val="center"/>
          </w:tcPr>
          <w:p w:rsidR="003F2D62" w:rsidRPr="007001F1" w:rsidRDefault="003F2D62" w:rsidP="00617EE4">
            <w:pPr>
              <w:jc w:val="center"/>
              <w:rPr>
                <w:color w:val="000000"/>
              </w:rPr>
            </w:pPr>
            <w:r w:rsidRPr="007001F1">
              <w:rPr>
                <w:color w:val="000000"/>
                <w:sz w:val="22"/>
                <w:szCs w:val="22"/>
              </w:rPr>
              <w:t>6</w:t>
            </w:r>
          </w:p>
        </w:tc>
        <w:tc>
          <w:tcPr>
            <w:tcW w:w="4820" w:type="dxa"/>
            <w:gridSpan w:val="2"/>
            <w:shd w:val="clear" w:color="auto" w:fill="auto"/>
            <w:vAlign w:val="center"/>
          </w:tcPr>
          <w:p w:rsidR="003F2D62" w:rsidRPr="007001F1" w:rsidRDefault="003F2D62" w:rsidP="00B109E8">
            <w:pPr>
              <w:jc w:val="both"/>
              <w:rPr>
                <w:color w:val="000000"/>
              </w:rPr>
            </w:pPr>
            <w:r w:rsidRPr="007001F1">
              <w:rPr>
                <w:color w:val="000000"/>
                <w:sz w:val="22"/>
                <w:szCs w:val="22"/>
              </w:rPr>
              <w:t>a) Bola PHZ určená ako cena bez</w:t>
            </w:r>
            <w:r w:rsidR="00B109E8" w:rsidRPr="007001F1">
              <w:rPr>
                <w:color w:val="000000"/>
                <w:sz w:val="22"/>
                <w:szCs w:val="22"/>
              </w:rPr>
              <w:t xml:space="preserve"> DPH?</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1011"/>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Del="003F2D62" w:rsidRDefault="003F2D62" w:rsidP="00F97658">
            <w:pPr>
              <w:jc w:val="both"/>
              <w:rPr>
                <w:color w:val="000000"/>
              </w:rPr>
            </w:pPr>
            <w:r w:rsidRPr="007001F1">
              <w:rPr>
                <w:color w:val="000000"/>
                <w:sz w:val="22"/>
                <w:szCs w:val="22"/>
              </w:rPr>
              <w:t>b) Bola určená PHZ podľa podmienok platných v čase odoslania výzvy na rokovanie? (za platnú je možné považovať aj PHZ určenú pre účely súťaže zrealizovanej podľa §11</w:t>
            </w:r>
            <w:r w:rsidR="00F97658">
              <w:rPr>
                <w:color w:val="000000"/>
                <w:sz w:val="22"/>
                <w:szCs w:val="22"/>
              </w:rPr>
              <w:t>2</w:t>
            </w:r>
            <w:r w:rsidRPr="007001F1">
              <w:rPr>
                <w:color w:val="000000"/>
                <w:sz w:val="22"/>
                <w:szCs w:val="22"/>
              </w:rPr>
              <w:t>, ak je táto PHZ vzhľado</w:t>
            </w:r>
            <w:r w:rsidR="00B109E8" w:rsidRPr="007001F1">
              <w:rPr>
                <w:color w:val="000000"/>
                <w:sz w:val="22"/>
                <w:szCs w:val="22"/>
              </w:rPr>
              <w:t>m na situáciu na trhu aktuálna)</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643"/>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Del="003F2D62" w:rsidRDefault="003F2D62" w:rsidP="00617EE4">
            <w:pPr>
              <w:jc w:val="both"/>
              <w:rPr>
                <w:color w:val="000000"/>
              </w:rPr>
            </w:pPr>
            <w:r w:rsidRPr="007001F1">
              <w:rPr>
                <w:color w:val="000000"/>
                <w:sz w:val="22"/>
                <w:szCs w:val="22"/>
              </w:rPr>
              <w:t>c) Bola PHZ určená tak, že zahŕňa PHZ všetkých častí zákazky, vrátane opak</w:t>
            </w:r>
            <w:r w:rsidR="00B109E8" w:rsidRPr="007001F1">
              <w:rPr>
                <w:color w:val="000000"/>
                <w:sz w:val="22"/>
                <w:szCs w:val="22"/>
              </w:rPr>
              <w:t>ovaných plnení, odmien a opcií?</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1011"/>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Del="003F2D62" w:rsidRDefault="003F2D62" w:rsidP="003F2D62">
            <w:pPr>
              <w:jc w:val="both"/>
            </w:pPr>
            <w:r w:rsidRPr="007001F1">
              <w:rPr>
                <w:color w:val="000000"/>
                <w:sz w:val="22"/>
                <w:szCs w:val="22"/>
              </w:rPr>
              <w:t xml:space="preserve">d) </w:t>
            </w:r>
            <w:r w:rsidRPr="007001F1">
              <w:rPr>
                <w:sz w:val="22"/>
                <w:szCs w:val="22"/>
              </w:rPr>
              <w:t>Bola PHZ určená tak, že neprekračuje finančné limity v priebehu kalendárneho roka alebo počas platnosti zmluvy, ak sa zmluva uzatvára na dlhšie ob</w:t>
            </w:r>
            <w:r w:rsidR="00B109E8" w:rsidRPr="007001F1">
              <w:rPr>
                <w:sz w:val="22"/>
                <w:szCs w:val="22"/>
              </w:rPr>
              <w:t>dobie ako jeden kalendárny rok?</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427"/>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Del="003F2D62" w:rsidRDefault="003F2D62" w:rsidP="003F2D62">
            <w:pPr>
              <w:jc w:val="both"/>
              <w:rPr>
                <w:color w:val="000000"/>
              </w:rPr>
            </w:pPr>
            <w:r w:rsidRPr="007001F1">
              <w:rPr>
                <w:color w:val="000000"/>
                <w:sz w:val="22"/>
                <w:szCs w:val="22"/>
              </w:rPr>
              <w:t>e) Nedošlo k rozdeleniu zákazky alebo nebol zvolený spôsob určenia jej PHZ s cieľom znížiť PHZ</w:t>
            </w:r>
            <w:r w:rsidR="00B109E8" w:rsidRPr="007001F1">
              <w:rPr>
                <w:color w:val="000000"/>
                <w:sz w:val="22"/>
                <w:szCs w:val="22"/>
              </w:rPr>
              <w:t xml:space="preserve"> pod finančné limity podľa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637"/>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Del="003F2D62" w:rsidRDefault="003F2D62" w:rsidP="003F2D62">
            <w:pPr>
              <w:jc w:val="both"/>
              <w:rPr>
                <w:color w:val="000000"/>
              </w:rPr>
            </w:pPr>
            <w:r w:rsidRPr="007001F1">
              <w:rPr>
                <w:color w:val="000000"/>
                <w:sz w:val="22"/>
                <w:szCs w:val="22"/>
              </w:rPr>
              <w:t>f) Bola PHZ určená na základe údajov a informácií o zákazkách na rovnaký aleb</w:t>
            </w:r>
            <w:r w:rsidR="00B109E8" w:rsidRPr="007001F1">
              <w:rPr>
                <w:color w:val="000000"/>
                <w:sz w:val="22"/>
                <w:szCs w:val="22"/>
              </w:rPr>
              <w:t>o porovnateľný predmet zákazky?</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503"/>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Del="003F2D62" w:rsidRDefault="003F2D62" w:rsidP="00617EE4">
            <w:pPr>
              <w:jc w:val="both"/>
              <w:rPr>
                <w:color w:val="000000"/>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alebo iným vhod</w:t>
            </w:r>
            <w:r w:rsidR="00B109E8" w:rsidRPr="007001F1">
              <w:rPr>
                <w:color w:val="000000"/>
                <w:sz w:val="22"/>
                <w:szCs w:val="22"/>
              </w:rPr>
              <w:t>ným spôsobom?</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502"/>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pPr>
            <w:r w:rsidRPr="007001F1">
              <w:rPr>
                <w:sz w:val="22"/>
                <w:szCs w:val="22"/>
              </w:rPr>
              <w:t>h) Stanovil verejný obstarávateľ PHZ v zmysle  ostatných ustanovení § 6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348"/>
        </w:trPr>
        <w:tc>
          <w:tcPr>
            <w:tcW w:w="582" w:type="dxa"/>
            <w:vMerge w:val="restart"/>
            <w:shd w:val="clear" w:color="auto" w:fill="auto"/>
            <w:noWrap/>
            <w:vAlign w:val="center"/>
          </w:tcPr>
          <w:p w:rsidR="003F2D62" w:rsidRPr="007001F1" w:rsidRDefault="003F2D62" w:rsidP="00617EE4">
            <w:pPr>
              <w:jc w:val="center"/>
              <w:rPr>
                <w:color w:val="000000"/>
              </w:rPr>
            </w:pPr>
            <w:r w:rsidRPr="007001F1">
              <w:rPr>
                <w:color w:val="000000"/>
                <w:sz w:val="22"/>
                <w:szCs w:val="22"/>
              </w:rPr>
              <w:t>7</w:t>
            </w:r>
          </w:p>
        </w:tc>
        <w:tc>
          <w:tcPr>
            <w:tcW w:w="4820" w:type="dxa"/>
            <w:gridSpan w:val="2"/>
            <w:shd w:val="clear" w:color="auto" w:fill="auto"/>
            <w:vAlign w:val="center"/>
          </w:tcPr>
          <w:p w:rsidR="003F2D62" w:rsidRPr="007001F1" w:rsidRDefault="003F2D62" w:rsidP="003F3D85">
            <w:pPr>
              <w:jc w:val="both"/>
              <w:rPr>
                <w:color w:val="000000"/>
              </w:rPr>
            </w:pPr>
            <w:r w:rsidRPr="007001F1">
              <w:rPr>
                <w:color w:val="000000"/>
                <w:sz w:val="22"/>
                <w:szCs w:val="22"/>
              </w:rPr>
              <w:t>a) Bola zriadená komisia na vyhodnot</w:t>
            </w:r>
            <w:r w:rsidR="00B109E8" w:rsidRPr="007001F1">
              <w:rPr>
                <w:color w:val="000000"/>
                <w:sz w:val="22"/>
                <w:szCs w:val="22"/>
              </w:rPr>
              <w:t>enie ponúk v súlade s § 51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412"/>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rPr>
                <w:color w:val="000000"/>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462"/>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rPr>
                <w:color w:val="000000"/>
              </w:rPr>
            </w:pPr>
            <w:r w:rsidRPr="007001F1">
              <w:rPr>
                <w:color w:val="000000"/>
                <w:sz w:val="22"/>
                <w:szCs w:val="22"/>
              </w:rPr>
              <w:t xml:space="preserve">c) Bola komisia spôsobilá na vyhodnotenie predložených ponúk v súlade s § </w:t>
            </w:r>
            <w:r w:rsidR="00B109E8" w:rsidRPr="007001F1">
              <w:rPr>
                <w:color w:val="000000"/>
                <w:sz w:val="22"/>
                <w:szCs w:val="22"/>
              </w:rPr>
              <w:t>51 ods. 1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157"/>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rPr>
                <w:color w:val="000000"/>
              </w:rPr>
            </w:pPr>
            <w:r w:rsidRPr="007001F1">
              <w:rPr>
                <w:color w:val="000000"/>
                <w:sz w:val="22"/>
                <w:szCs w:val="22"/>
              </w:rPr>
              <w:t xml:space="preserve">d) Spĺňa každý člen komisie podmienky  uvedené v § 51 ods. 3) až 5) ZVO a ak člen komisie nespĺňa </w:t>
            </w:r>
            <w:r w:rsidRPr="007001F1">
              <w:rPr>
                <w:color w:val="000000"/>
                <w:sz w:val="22"/>
                <w:szCs w:val="22"/>
              </w:rPr>
              <w:lastRenderedPageBreak/>
              <w:t>podmienku podľa odsekov 4 a 5, boli včas prijaté účinné opatrenia v zmysle § 23 ods. 5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459"/>
        </w:trPr>
        <w:tc>
          <w:tcPr>
            <w:tcW w:w="582" w:type="dxa"/>
            <w:vMerge w:val="restart"/>
            <w:shd w:val="clear" w:color="auto" w:fill="auto"/>
            <w:noWrap/>
            <w:vAlign w:val="center"/>
          </w:tcPr>
          <w:p w:rsidR="003F2D62" w:rsidRPr="007001F1" w:rsidRDefault="003F2D62" w:rsidP="00617EE4">
            <w:pPr>
              <w:jc w:val="center"/>
              <w:rPr>
                <w:color w:val="000000"/>
              </w:rPr>
            </w:pPr>
            <w:r w:rsidRPr="007001F1">
              <w:rPr>
                <w:color w:val="000000"/>
                <w:sz w:val="22"/>
                <w:szCs w:val="22"/>
              </w:rPr>
              <w:t>8</w:t>
            </w:r>
          </w:p>
        </w:tc>
        <w:tc>
          <w:tcPr>
            <w:tcW w:w="4820" w:type="dxa"/>
            <w:gridSpan w:val="2"/>
            <w:shd w:val="clear" w:color="auto" w:fill="auto"/>
            <w:vAlign w:val="center"/>
          </w:tcPr>
          <w:p w:rsidR="003F2D62" w:rsidRPr="007001F1" w:rsidRDefault="003F2D62" w:rsidP="003F3D85">
            <w:pPr>
              <w:jc w:val="both"/>
            </w:pPr>
            <w:r w:rsidRPr="007001F1">
              <w:rPr>
                <w:sz w:val="22"/>
                <w:szCs w:val="22"/>
              </w:rPr>
              <w:t>a) Nebol pri zadávaní zákazky identifikovaný k</w:t>
            </w:r>
            <w:r w:rsidR="00B109E8" w:rsidRPr="007001F1">
              <w:rPr>
                <w:sz w:val="22"/>
                <w:szCs w:val="22"/>
              </w:rPr>
              <w:t>onflikt záujmov podľa § 23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675"/>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pPr>
            <w:r w:rsidRPr="007001F1">
              <w:rPr>
                <w:sz w:val="22"/>
                <w:szCs w:val="22"/>
              </w:rPr>
              <w:t>b) Boli v prípade konfliktu záujmov prijaté primerané opatrenia a vykonaná náprav</w:t>
            </w:r>
            <w:r w:rsidR="006863B2">
              <w:rPr>
                <w:sz w:val="22"/>
                <w:szCs w:val="22"/>
              </w:rPr>
              <w:t>a</w:t>
            </w:r>
            <w:r w:rsidRPr="007001F1">
              <w:rPr>
                <w:sz w:val="22"/>
                <w:szCs w:val="22"/>
              </w:rPr>
              <w:t xml:space="preserve"> v zmysle                 </w:t>
            </w:r>
            <w:r w:rsidR="00B109E8" w:rsidRPr="007001F1">
              <w:rPr>
                <w:sz w:val="22"/>
                <w:szCs w:val="22"/>
              </w:rPr>
              <w:t>§ 23 ods. 5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675"/>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617EE4" w:rsidRPr="007001F1" w:rsidTr="007261E4">
        <w:trPr>
          <w:trHeight w:val="547"/>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9</w:t>
            </w:r>
          </w:p>
        </w:tc>
        <w:tc>
          <w:tcPr>
            <w:tcW w:w="4820" w:type="dxa"/>
            <w:gridSpan w:val="2"/>
            <w:shd w:val="clear" w:color="auto" w:fill="auto"/>
            <w:vAlign w:val="center"/>
          </w:tcPr>
          <w:p w:rsidR="00617EE4" w:rsidRPr="007001F1" w:rsidRDefault="00617EE4" w:rsidP="003F3D85">
            <w:pPr>
              <w:jc w:val="both"/>
              <w:rPr>
                <w:color w:val="000000"/>
              </w:rPr>
            </w:pPr>
            <w:r w:rsidRPr="007001F1">
              <w:rPr>
                <w:color w:val="000000"/>
                <w:sz w:val="22"/>
                <w:szCs w:val="22"/>
              </w:rPr>
              <w:t>Odoslal Prijímateľ úradu oznámenie o použití rokovacieho konania spôsobom a v lehotách uvedených v §11</w:t>
            </w:r>
            <w:r w:rsidR="006418D0">
              <w:rPr>
                <w:color w:val="000000"/>
                <w:sz w:val="22"/>
                <w:szCs w:val="22"/>
              </w:rPr>
              <w:t>5</w:t>
            </w:r>
            <w:r w:rsidRPr="007001F1">
              <w:rPr>
                <w:color w:val="000000"/>
                <w:sz w:val="22"/>
                <w:szCs w:val="22"/>
              </w:rPr>
              <w:t xml:space="preserve"> ods. 4 ZVO?</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617EE4" w:rsidRPr="007001F1" w:rsidTr="007261E4">
        <w:trPr>
          <w:trHeight w:val="757"/>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10</w:t>
            </w:r>
          </w:p>
        </w:tc>
        <w:tc>
          <w:tcPr>
            <w:tcW w:w="4820" w:type="dxa"/>
            <w:gridSpan w:val="2"/>
            <w:shd w:val="clear" w:color="auto" w:fill="auto"/>
            <w:vAlign w:val="center"/>
          </w:tcPr>
          <w:p w:rsidR="00617EE4" w:rsidRPr="007001F1" w:rsidRDefault="00617EE4" w:rsidP="003F3D85">
            <w:pPr>
              <w:jc w:val="both"/>
              <w:rPr>
                <w:color w:val="000000"/>
              </w:rPr>
            </w:pPr>
            <w:r w:rsidRPr="007001F1">
              <w:rPr>
                <w:color w:val="000000"/>
                <w:sz w:val="22"/>
                <w:szCs w:val="22"/>
              </w:rPr>
              <w:t xml:space="preserve">Ak </w:t>
            </w:r>
            <w:r w:rsidR="00A71747">
              <w:rPr>
                <w:color w:val="000000"/>
                <w:sz w:val="22"/>
                <w:szCs w:val="22"/>
              </w:rPr>
              <w:t>p</w:t>
            </w:r>
            <w:r w:rsidRPr="007001F1">
              <w:rPr>
                <w:color w:val="000000"/>
                <w:sz w:val="22"/>
                <w:szCs w:val="22"/>
              </w:rPr>
              <w:t>rijímateľ rokoval s viacerými vybranými záujemcami, zabezpečil v priebehu rokovania rovnaké zaobchádzanie so všetkými záujemcami a vyhotovil z každého rokovania zápisnicu?</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617EE4" w:rsidRPr="007001F1" w:rsidTr="007261E4">
        <w:trPr>
          <w:trHeight w:val="445"/>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11</w:t>
            </w:r>
          </w:p>
        </w:tc>
        <w:tc>
          <w:tcPr>
            <w:tcW w:w="4820" w:type="dxa"/>
            <w:gridSpan w:val="2"/>
            <w:shd w:val="clear" w:color="auto" w:fill="auto"/>
            <w:vAlign w:val="center"/>
          </w:tcPr>
          <w:p w:rsidR="00617EE4"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3F2D62" w:rsidRPr="007001F1" w:rsidTr="00312388">
        <w:trPr>
          <w:trHeight w:val="350"/>
        </w:trPr>
        <w:tc>
          <w:tcPr>
            <w:tcW w:w="582" w:type="dxa"/>
            <w:vMerge w:val="restart"/>
            <w:shd w:val="clear" w:color="auto" w:fill="auto"/>
            <w:noWrap/>
            <w:vAlign w:val="center"/>
          </w:tcPr>
          <w:p w:rsidR="003F2D62" w:rsidRPr="007001F1" w:rsidRDefault="003F2D62" w:rsidP="00617EE4">
            <w:pPr>
              <w:jc w:val="center"/>
              <w:rPr>
                <w:color w:val="000000"/>
              </w:rPr>
            </w:pPr>
            <w:r w:rsidRPr="007001F1">
              <w:rPr>
                <w:color w:val="000000"/>
                <w:sz w:val="22"/>
                <w:szCs w:val="22"/>
              </w:rPr>
              <w:t>12</w:t>
            </w:r>
          </w:p>
        </w:tc>
        <w:tc>
          <w:tcPr>
            <w:tcW w:w="4820" w:type="dxa"/>
            <w:gridSpan w:val="2"/>
            <w:shd w:val="clear" w:color="auto" w:fill="auto"/>
            <w:vAlign w:val="center"/>
          </w:tcPr>
          <w:p w:rsidR="003F2D62" w:rsidRPr="007001F1" w:rsidRDefault="003F2D62" w:rsidP="003F3D85">
            <w:pPr>
              <w:jc w:val="both"/>
            </w:pPr>
            <w:r w:rsidRPr="007001F1">
              <w:rPr>
                <w:sz w:val="22"/>
                <w:szCs w:val="22"/>
              </w:rPr>
              <w:t>a) Je úspešný uchádzač zapísaný v registri partnerov verejného sektora</w:t>
            </w:r>
            <w:r w:rsidR="00E55330">
              <w:rPr>
                <w:sz w:val="22"/>
                <w:szCs w:val="22"/>
              </w:rPr>
              <w:t xml:space="preserve"> (ak sú naplnené podmienky povinnosti zápisu do registra partnerov verejného sektora podľa zákona č. 315/2016 Z. z. </w:t>
            </w:r>
            <w:r w:rsidR="00E55330" w:rsidRPr="003D0B90">
              <w:rPr>
                <w:sz w:val="22"/>
                <w:szCs w:val="22"/>
              </w:rPr>
              <w:t>o registri partnerov verejného sektora a o zmene a doplnení niektorých zákonov</w:t>
            </w:r>
            <w:r w:rsidR="00E55330">
              <w:rPr>
                <w:sz w:val="22"/>
                <w:szCs w:val="22"/>
              </w:rPr>
              <w:t>)</w:t>
            </w:r>
            <w:r w:rsidRPr="007001F1">
              <w:rPr>
                <w:sz w:val="22"/>
                <w:szCs w:val="22"/>
              </w:rPr>
              <w:t>?</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845"/>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617EE4" w:rsidRPr="007001F1" w:rsidTr="007261E4">
        <w:trPr>
          <w:trHeight w:val="509"/>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1</w:t>
            </w:r>
            <w:r w:rsidR="00A04CF0" w:rsidRPr="007001F1">
              <w:rPr>
                <w:color w:val="000000"/>
                <w:sz w:val="22"/>
                <w:szCs w:val="22"/>
              </w:rPr>
              <w:t>3</w:t>
            </w:r>
          </w:p>
        </w:tc>
        <w:tc>
          <w:tcPr>
            <w:tcW w:w="4820" w:type="dxa"/>
            <w:gridSpan w:val="2"/>
            <w:shd w:val="clear" w:color="auto" w:fill="auto"/>
            <w:vAlign w:val="center"/>
          </w:tcPr>
          <w:p w:rsidR="00617EE4" w:rsidRPr="007001F1" w:rsidRDefault="00617EE4" w:rsidP="003F3D85">
            <w:pPr>
              <w:jc w:val="both"/>
              <w:rPr>
                <w:color w:val="000000"/>
              </w:rPr>
            </w:pPr>
            <w:r w:rsidRPr="007001F1">
              <w:rPr>
                <w:sz w:val="22"/>
                <w:szCs w:val="22"/>
              </w:rPr>
              <w:t>Neboli identifikované iné porušenia pravidiel a postupov verejného obstarávania?</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3F2D62" w:rsidRPr="007001F1" w:rsidTr="00312388">
        <w:trPr>
          <w:trHeight w:val="252"/>
        </w:trPr>
        <w:tc>
          <w:tcPr>
            <w:tcW w:w="582" w:type="dxa"/>
            <w:vMerge w:val="restart"/>
            <w:shd w:val="clear" w:color="auto" w:fill="auto"/>
            <w:noWrap/>
            <w:vAlign w:val="center"/>
          </w:tcPr>
          <w:p w:rsidR="003F2D62" w:rsidRPr="007001F1" w:rsidRDefault="003F2D62" w:rsidP="00617EE4">
            <w:pPr>
              <w:jc w:val="center"/>
              <w:rPr>
                <w:color w:val="000000"/>
              </w:rPr>
            </w:pPr>
            <w:r w:rsidRPr="007001F1">
              <w:rPr>
                <w:color w:val="000000"/>
                <w:sz w:val="22"/>
                <w:szCs w:val="22"/>
              </w:rPr>
              <w:t>14</w:t>
            </w:r>
          </w:p>
        </w:tc>
        <w:tc>
          <w:tcPr>
            <w:tcW w:w="4820" w:type="dxa"/>
            <w:gridSpan w:val="2"/>
            <w:shd w:val="clear" w:color="auto" w:fill="auto"/>
            <w:vAlign w:val="center"/>
          </w:tcPr>
          <w:p w:rsidR="003F2D62" w:rsidRPr="007001F1" w:rsidRDefault="003F2D62" w:rsidP="003F3D85">
            <w:pPr>
              <w:jc w:val="both"/>
            </w:pPr>
            <w:r w:rsidRPr="007001F1">
              <w:rPr>
                <w:sz w:val="22"/>
                <w:szCs w:val="22"/>
              </w:rPr>
              <w:t>a) Je zmluva</w:t>
            </w:r>
            <w:r w:rsidR="00312388" w:rsidRPr="007001F1">
              <w:rPr>
                <w:sz w:val="22"/>
                <w:szCs w:val="22"/>
              </w:rPr>
              <w:t xml:space="preserve"> podpísaná oprávnenými osobami?</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382"/>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pPr>
            <w:r w:rsidRPr="007001F1">
              <w:rPr>
                <w:sz w:val="22"/>
                <w:szCs w:val="22"/>
              </w:rPr>
              <w:t>b) Bola výsledná zmluva zverejnená v súlade so zákonom o slobodnom prístupe k informáciám?</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617EE4" w:rsidRPr="007001F1" w:rsidTr="007261E4">
        <w:trPr>
          <w:trHeight w:val="1200"/>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1</w:t>
            </w:r>
            <w:r w:rsidR="00A04CF0" w:rsidRPr="007001F1">
              <w:rPr>
                <w:color w:val="000000"/>
                <w:sz w:val="22"/>
                <w:szCs w:val="22"/>
              </w:rPr>
              <w:t>5</w:t>
            </w:r>
          </w:p>
        </w:tc>
        <w:tc>
          <w:tcPr>
            <w:tcW w:w="4820" w:type="dxa"/>
            <w:gridSpan w:val="2"/>
            <w:shd w:val="clear" w:color="auto" w:fill="auto"/>
            <w:vAlign w:val="center"/>
          </w:tcPr>
          <w:p w:rsidR="00617EE4" w:rsidRPr="007001F1" w:rsidRDefault="00617EE4" w:rsidP="003F3D85">
            <w:pPr>
              <w:jc w:val="both"/>
              <w:rPr>
                <w:color w:val="000000"/>
              </w:rPr>
            </w:pPr>
            <w:r w:rsidRPr="007001F1">
              <w:rPr>
                <w:color w:val="000000"/>
                <w:sz w:val="22"/>
                <w:szCs w:val="22"/>
              </w:rPr>
              <w:t>Bol zamestnanec vykonávajúci kontrolu oboznámený s rizikovými indikátormi</w:t>
            </w:r>
            <w:r w:rsidR="006418D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6418D0">
              <w:rPr>
                <w:color w:val="000000"/>
                <w:sz w:val="22"/>
                <w:szCs w:val="22"/>
              </w:rPr>
              <w:t xml:space="preserve"> </w:t>
            </w:r>
            <w:r w:rsidR="00800B89"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A71747" w:rsidRPr="007001F1" w:rsidTr="00A71747">
        <w:trPr>
          <w:trHeight w:val="841"/>
        </w:trPr>
        <w:tc>
          <w:tcPr>
            <w:tcW w:w="582" w:type="dxa"/>
            <w:shd w:val="clear" w:color="auto" w:fill="auto"/>
            <w:noWrap/>
            <w:vAlign w:val="center"/>
          </w:tcPr>
          <w:p w:rsidR="00A71747" w:rsidRPr="007001F1" w:rsidRDefault="00A71747" w:rsidP="00617EE4">
            <w:pPr>
              <w:jc w:val="center"/>
              <w:rPr>
                <w:color w:val="000000"/>
              </w:rPr>
            </w:pPr>
            <w:r>
              <w:rPr>
                <w:color w:val="000000"/>
                <w:sz w:val="22"/>
                <w:szCs w:val="22"/>
              </w:rPr>
              <w:t>16</w:t>
            </w:r>
          </w:p>
        </w:tc>
        <w:tc>
          <w:tcPr>
            <w:tcW w:w="4820" w:type="dxa"/>
            <w:gridSpan w:val="2"/>
            <w:shd w:val="clear" w:color="auto" w:fill="auto"/>
            <w:vAlign w:val="center"/>
          </w:tcPr>
          <w:p w:rsidR="00A71747" w:rsidRPr="007001F1" w:rsidRDefault="00E5404D" w:rsidP="003F3D85">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A71747" w:rsidRPr="007001F1" w:rsidRDefault="00A71747" w:rsidP="00617EE4">
            <w:pPr>
              <w:jc w:val="center"/>
              <w:rPr>
                <w:color w:val="000000"/>
              </w:rPr>
            </w:pPr>
          </w:p>
        </w:tc>
        <w:tc>
          <w:tcPr>
            <w:tcW w:w="567" w:type="dxa"/>
            <w:shd w:val="clear" w:color="auto" w:fill="auto"/>
            <w:vAlign w:val="center"/>
          </w:tcPr>
          <w:p w:rsidR="00A71747" w:rsidRPr="007001F1" w:rsidRDefault="00A71747" w:rsidP="00617EE4">
            <w:pPr>
              <w:jc w:val="center"/>
              <w:rPr>
                <w:color w:val="000000"/>
              </w:rPr>
            </w:pPr>
          </w:p>
        </w:tc>
        <w:tc>
          <w:tcPr>
            <w:tcW w:w="776" w:type="dxa"/>
            <w:shd w:val="clear" w:color="auto" w:fill="auto"/>
            <w:vAlign w:val="center"/>
          </w:tcPr>
          <w:p w:rsidR="00A71747" w:rsidRPr="007001F1" w:rsidRDefault="00A71747" w:rsidP="00617EE4">
            <w:pPr>
              <w:jc w:val="center"/>
              <w:rPr>
                <w:color w:val="000000"/>
              </w:rPr>
            </w:pPr>
          </w:p>
        </w:tc>
        <w:tc>
          <w:tcPr>
            <w:tcW w:w="1775" w:type="dxa"/>
            <w:shd w:val="clear" w:color="auto" w:fill="auto"/>
            <w:vAlign w:val="center"/>
          </w:tcPr>
          <w:p w:rsidR="00A71747" w:rsidRPr="007001F1" w:rsidRDefault="00A71747" w:rsidP="00617EE4">
            <w:pPr>
              <w:jc w:val="center"/>
              <w:rPr>
                <w:color w:val="000000"/>
              </w:rPr>
            </w:pPr>
          </w:p>
        </w:tc>
      </w:tr>
      <w:tr w:rsidR="00617EE4" w:rsidRPr="007001F1" w:rsidTr="007261E4">
        <w:trPr>
          <w:trHeight w:val="300"/>
        </w:trPr>
        <w:tc>
          <w:tcPr>
            <w:tcW w:w="9087" w:type="dxa"/>
            <w:gridSpan w:val="7"/>
            <w:shd w:val="clear" w:color="auto" w:fill="auto"/>
            <w:noWrap/>
            <w:vAlign w:val="center"/>
          </w:tcPr>
          <w:p w:rsidR="00617EE4" w:rsidRPr="007001F1" w:rsidRDefault="00617EE4" w:rsidP="00617EE4">
            <w:pPr>
              <w:jc w:val="both"/>
              <w:rPr>
                <w:b/>
                <w:sz w:val="20"/>
                <w:szCs w:val="20"/>
              </w:rPr>
            </w:pPr>
            <w:r w:rsidRPr="007001F1">
              <w:rPr>
                <w:b/>
                <w:sz w:val="20"/>
                <w:szCs w:val="20"/>
              </w:rPr>
              <w:t>VYJADRENIE</w:t>
            </w:r>
          </w:p>
          <w:p w:rsidR="00617EE4" w:rsidRPr="007001F1" w:rsidRDefault="00617EE4" w:rsidP="00617EE4">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3"/>
              <w:t>[1]</w:t>
            </w:r>
          </w:p>
          <w:p w:rsidR="00617EE4" w:rsidRPr="007001F1" w:rsidRDefault="00617EE4" w:rsidP="00617EE4">
            <w:pPr>
              <w:jc w:val="center"/>
              <w:rPr>
                <w:b/>
                <w:bCs/>
                <w:color w:val="000000"/>
              </w:rPr>
            </w:pP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b/>
                <w:bCs/>
              </w:rPr>
            </w:pPr>
            <w:r w:rsidRPr="007001F1">
              <w:rPr>
                <w:b/>
                <w:bCs/>
                <w:sz w:val="22"/>
                <w:szCs w:val="22"/>
              </w:rPr>
              <w:lastRenderedPageBreak/>
              <w:t>Kontrolu vykonal</w:t>
            </w:r>
            <w:r w:rsidR="00A90B4D">
              <w:rPr>
                <w:rStyle w:val="Odkaznapoznmkupodiarou"/>
                <w:b/>
                <w:bCs/>
                <w:sz w:val="22"/>
                <w:szCs w:val="22"/>
              </w:rPr>
              <w:footnoteReference w:customMarkFollows="1" w:id="14"/>
              <w:t>2</w:t>
            </w:r>
            <w:r w:rsidRPr="007001F1">
              <w:rPr>
                <w:b/>
                <w:bCs/>
                <w:sz w:val="22"/>
                <w:szCs w:val="22"/>
              </w:rPr>
              <w:t>:</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b/>
                <w:bCs/>
              </w:rPr>
            </w:pPr>
            <w:r w:rsidRPr="007001F1">
              <w:rPr>
                <w:b/>
                <w:bCs/>
                <w:sz w:val="22"/>
                <w:szCs w:val="22"/>
              </w:rPr>
              <w:t>Dátum:</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9087" w:type="dxa"/>
            <w:gridSpan w:val="7"/>
            <w:shd w:val="clear" w:color="auto" w:fill="auto"/>
            <w:noWrap/>
            <w:vAlign w:val="bottom"/>
            <w:hideMark/>
          </w:tcPr>
          <w:p w:rsidR="00617EE4" w:rsidRPr="007001F1" w:rsidRDefault="00617EE4" w:rsidP="00617EE4">
            <w:pPr>
              <w:jc w:val="center"/>
              <w:rPr>
                <w:color w:val="000000"/>
              </w:rPr>
            </w:pPr>
            <w:r w:rsidRPr="007001F1">
              <w:rPr>
                <w:color w:val="000000"/>
                <w:sz w:val="22"/>
                <w:szCs w:val="22"/>
              </w:rPr>
              <w:t> </w:t>
            </w:r>
          </w:p>
        </w:tc>
      </w:tr>
      <w:tr w:rsidR="00617EE4" w:rsidRPr="007001F1" w:rsidTr="007261E4">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15"/>
              <w:t>3</w:t>
            </w:r>
            <w:r w:rsidRPr="007001F1">
              <w:rPr>
                <w:b/>
                <w:bCs/>
                <w:sz w:val="22"/>
                <w:szCs w:val="22"/>
              </w:rPr>
              <w:t>:</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 xml:space="preserve">Dátum: </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bl>
    <w:p w:rsidR="00617EE4" w:rsidRPr="007001F1" w:rsidRDefault="00617EE4">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rsidTr="007261E4">
        <w:trPr>
          <w:trHeight w:val="645"/>
        </w:trPr>
        <w:tc>
          <w:tcPr>
            <w:tcW w:w="9087" w:type="dxa"/>
            <w:gridSpan w:val="7"/>
            <w:shd w:val="clear" w:color="000000" w:fill="60497A"/>
            <w:vAlign w:val="center"/>
            <w:hideMark/>
          </w:tcPr>
          <w:p w:rsidR="00617EE4" w:rsidRPr="007001F1" w:rsidRDefault="00617EE4" w:rsidP="00617EE4">
            <w:pPr>
              <w:jc w:val="center"/>
              <w:rPr>
                <w:b/>
                <w:bCs/>
                <w:color w:val="FFFFFF"/>
              </w:rPr>
            </w:pPr>
            <w:r w:rsidRPr="007001F1">
              <w:rPr>
                <w:b/>
                <w:bCs/>
                <w:color w:val="FFFFFF"/>
              </w:rPr>
              <w:lastRenderedPageBreak/>
              <w:t xml:space="preserve">Kontrolný zoznam k </w:t>
            </w:r>
            <w:r w:rsidR="00C3278B" w:rsidRPr="007001F1">
              <w:rPr>
                <w:b/>
                <w:bCs/>
                <w:color w:val="FFFFFF"/>
              </w:rPr>
              <w:t>finančnej</w:t>
            </w:r>
            <w:r w:rsidRPr="007001F1">
              <w:rPr>
                <w:b/>
                <w:bCs/>
                <w:color w:val="FFFFFF"/>
              </w:rPr>
              <w:t xml:space="preserve"> kontrole VO</w:t>
            </w:r>
            <w:r w:rsidRPr="007001F1">
              <w:rPr>
                <w:b/>
                <w:bCs/>
                <w:color w:val="FFFFFF"/>
              </w:rPr>
              <w:br/>
            </w:r>
            <w:bookmarkStart w:id="6" w:name="KZ_5"/>
            <w:r w:rsidRPr="007001F1">
              <w:rPr>
                <w:b/>
                <w:bCs/>
                <w:color w:val="FFFFFF"/>
              </w:rPr>
              <w:t xml:space="preserve">Nadlimitná zákazka - verejná súťaž - </w:t>
            </w:r>
            <w:r w:rsidR="00144756" w:rsidRPr="007001F1">
              <w:rPr>
                <w:b/>
                <w:bCs/>
                <w:color w:val="FFFFFF"/>
              </w:rPr>
              <w:t>prvá</w:t>
            </w:r>
            <w:r w:rsidRPr="007001F1">
              <w:rPr>
                <w:b/>
                <w:bCs/>
                <w:color w:val="FFFFFF"/>
              </w:rPr>
              <w:t xml:space="preserve"> ex</w:t>
            </w:r>
            <w:r w:rsidR="007C0534">
              <w:rPr>
                <w:b/>
                <w:bCs/>
                <w:color w:val="FFFFFF"/>
              </w:rPr>
              <w:t xml:space="preserve"> </w:t>
            </w:r>
            <w:r w:rsidRPr="007001F1">
              <w:rPr>
                <w:b/>
                <w:bCs/>
                <w:color w:val="FFFFFF"/>
              </w:rPr>
              <w:t>ante kontrola</w:t>
            </w:r>
            <w:bookmarkEnd w:id="6"/>
          </w:p>
        </w:tc>
      </w:tr>
      <w:tr w:rsidR="00617EE4" w:rsidRPr="007001F1" w:rsidTr="007261E4">
        <w:trPr>
          <w:trHeight w:val="30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66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rsidTr="007261E4">
        <w:trPr>
          <w:trHeight w:val="33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Nadlimitná zákazka</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Verejná súťaž</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17EE4" w:rsidRPr="007001F1" w:rsidRDefault="00617EE4" w:rsidP="00617EE4">
            <w:pPr>
              <w:rPr>
                <w:color w:val="000000"/>
              </w:rPr>
            </w:pPr>
          </w:p>
        </w:tc>
      </w:tr>
      <w:tr w:rsidR="005E4038" w:rsidRPr="007001F1" w:rsidTr="007261E4">
        <w:trPr>
          <w:trHeight w:val="300"/>
        </w:trPr>
        <w:tc>
          <w:tcPr>
            <w:tcW w:w="3559" w:type="dxa"/>
            <w:gridSpan w:val="2"/>
            <w:shd w:val="clear" w:color="auto" w:fill="auto"/>
            <w:vAlign w:val="center"/>
          </w:tcPr>
          <w:p w:rsidR="005E4038" w:rsidRPr="007001F1" w:rsidRDefault="005E4038" w:rsidP="00617EE4">
            <w:pPr>
              <w:rPr>
                <w:color w:val="000000"/>
              </w:rPr>
            </w:pPr>
            <w:r w:rsidRPr="007001F1">
              <w:rPr>
                <w:color w:val="000000"/>
                <w:sz w:val="22"/>
                <w:szCs w:val="22"/>
              </w:rPr>
              <w:t>Identifikátor zákazky v ITMS2014+</w:t>
            </w:r>
          </w:p>
        </w:tc>
        <w:tc>
          <w:tcPr>
            <w:tcW w:w="5528" w:type="dxa"/>
            <w:gridSpan w:val="5"/>
            <w:shd w:val="clear" w:color="auto" w:fill="auto"/>
            <w:vAlign w:val="center"/>
          </w:tcPr>
          <w:p w:rsidR="005E4038" w:rsidRPr="007001F1" w:rsidRDefault="005E4038" w:rsidP="00617EE4">
            <w:pPr>
              <w:rPr>
                <w:color w:val="000000"/>
              </w:rPr>
            </w:pP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rsidR="00617EE4" w:rsidRPr="007001F1" w:rsidRDefault="00144756" w:rsidP="00617EE4">
            <w:pPr>
              <w:rPr>
                <w:color w:val="000000"/>
              </w:rPr>
            </w:pPr>
            <w:r w:rsidRPr="007001F1">
              <w:rPr>
                <w:color w:val="000000"/>
                <w:sz w:val="22"/>
                <w:szCs w:val="22"/>
              </w:rPr>
              <w:t>prvá</w:t>
            </w:r>
            <w:r w:rsidR="00617EE4" w:rsidRPr="007001F1">
              <w:rPr>
                <w:color w:val="000000"/>
                <w:sz w:val="22"/>
                <w:szCs w:val="22"/>
              </w:rPr>
              <w:t xml:space="preserve"> ex</w:t>
            </w:r>
            <w:r w:rsidR="007C0534">
              <w:rPr>
                <w:color w:val="000000"/>
                <w:sz w:val="22"/>
                <w:szCs w:val="22"/>
              </w:rPr>
              <w:t xml:space="preserve"> </w:t>
            </w:r>
            <w:r w:rsidR="00617EE4" w:rsidRPr="007001F1">
              <w:rPr>
                <w:color w:val="000000"/>
                <w:sz w:val="22"/>
                <w:szCs w:val="22"/>
              </w:rPr>
              <w:t>ante kontrola</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B0048C" w:rsidRPr="007001F1" w:rsidTr="007261E4">
        <w:trPr>
          <w:trHeight w:val="300"/>
        </w:trPr>
        <w:tc>
          <w:tcPr>
            <w:tcW w:w="3559" w:type="dxa"/>
            <w:gridSpan w:val="2"/>
            <w:shd w:val="clear" w:color="auto" w:fill="auto"/>
          </w:tcPr>
          <w:p w:rsidR="00B0048C" w:rsidRPr="007001F1" w:rsidRDefault="00B0048C" w:rsidP="00B0048C">
            <w:pPr>
              <w:rPr>
                <w:color w:val="000000"/>
              </w:rPr>
            </w:pPr>
            <w:r w:rsidRPr="007001F1">
              <w:rPr>
                <w:color w:val="000000"/>
                <w:sz w:val="22"/>
                <w:szCs w:val="22"/>
              </w:rPr>
              <w:t>Elektronická aukcia áno/nie</w:t>
            </w:r>
          </w:p>
        </w:tc>
        <w:tc>
          <w:tcPr>
            <w:tcW w:w="5528" w:type="dxa"/>
            <w:gridSpan w:val="5"/>
            <w:shd w:val="clear" w:color="auto" w:fill="auto"/>
          </w:tcPr>
          <w:p w:rsidR="00B0048C" w:rsidRPr="007001F1" w:rsidRDefault="00B0048C" w:rsidP="00B0048C">
            <w:pPr>
              <w:rPr>
                <w:color w:val="000000"/>
              </w:rPr>
            </w:pP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582"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nie</w:t>
            </w:r>
          </w:p>
        </w:tc>
        <w:tc>
          <w:tcPr>
            <w:tcW w:w="776"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Poznámka</w:t>
            </w:r>
          </w:p>
        </w:tc>
      </w:tr>
      <w:tr w:rsidR="009C7ADB" w:rsidRPr="007001F1" w:rsidTr="007261E4">
        <w:trPr>
          <w:trHeight w:val="20"/>
        </w:trPr>
        <w:tc>
          <w:tcPr>
            <w:tcW w:w="582" w:type="dxa"/>
            <w:vMerge w:val="restart"/>
            <w:shd w:val="clear" w:color="auto" w:fill="auto"/>
            <w:noWrap/>
            <w:vAlign w:val="center"/>
            <w:hideMark/>
          </w:tcPr>
          <w:p w:rsidR="009C7ADB" w:rsidRPr="007001F1" w:rsidRDefault="009C7ADB" w:rsidP="00617EE4">
            <w:pPr>
              <w:jc w:val="center"/>
              <w:rPr>
                <w:color w:val="000000"/>
              </w:rPr>
            </w:pPr>
            <w:r w:rsidRPr="007001F1">
              <w:rPr>
                <w:color w:val="000000"/>
                <w:sz w:val="22"/>
                <w:szCs w:val="22"/>
              </w:rPr>
              <w:t>1</w:t>
            </w:r>
          </w:p>
        </w:tc>
        <w:tc>
          <w:tcPr>
            <w:tcW w:w="4820" w:type="dxa"/>
            <w:gridSpan w:val="2"/>
            <w:shd w:val="clear" w:color="auto" w:fill="auto"/>
            <w:vAlign w:val="center"/>
            <w:hideMark/>
          </w:tcPr>
          <w:p w:rsidR="009C7ADB" w:rsidRPr="007001F1" w:rsidRDefault="009C7ADB" w:rsidP="003F3D85">
            <w:pPr>
              <w:jc w:val="both"/>
              <w:rPr>
                <w:color w:val="000000"/>
              </w:rPr>
            </w:pPr>
            <w:r>
              <w:rPr>
                <w:color w:val="000000"/>
                <w:sz w:val="22"/>
                <w:szCs w:val="22"/>
              </w:rPr>
              <w:t xml:space="preserve">a) </w:t>
            </w: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9C7ADB" w:rsidRPr="007001F1" w:rsidRDefault="009C7ADB" w:rsidP="00617EE4">
            <w:pPr>
              <w:jc w:val="center"/>
              <w:rPr>
                <w:color w:val="000000"/>
              </w:rPr>
            </w:pPr>
            <w:r w:rsidRPr="007001F1">
              <w:rPr>
                <w:color w:val="000000"/>
                <w:sz w:val="22"/>
                <w:szCs w:val="22"/>
              </w:rPr>
              <w:t> </w:t>
            </w:r>
          </w:p>
        </w:tc>
        <w:tc>
          <w:tcPr>
            <w:tcW w:w="567" w:type="dxa"/>
            <w:shd w:val="clear" w:color="auto" w:fill="auto"/>
            <w:vAlign w:val="center"/>
            <w:hideMark/>
          </w:tcPr>
          <w:p w:rsidR="009C7ADB" w:rsidRPr="007001F1" w:rsidRDefault="009C7ADB" w:rsidP="00617EE4">
            <w:pPr>
              <w:jc w:val="center"/>
              <w:rPr>
                <w:color w:val="000000"/>
              </w:rPr>
            </w:pPr>
            <w:r w:rsidRPr="007001F1">
              <w:rPr>
                <w:color w:val="000000"/>
                <w:sz w:val="22"/>
                <w:szCs w:val="22"/>
              </w:rPr>
              <w:t> </w:t>
            </w:r>
          </w:p>
        </w:tc>
        <w:tc>
          <w:tcPr>
            <w:tcW w:w="776" w:type="dxa"/>
            <w:shd w:val="clear" w:color="auto" w:fill="auto"/>
            <w:vAlign w:val="center"/>
            <w:hideMark/>
          </w:tcPr>
          <w:p w:rsidR="009C7ADB" w:rsidRPr="007001F1" w:rsidRDefault="009C7ADB" w:rsidP="00617EE4">
            <w:pPr>
              <w:jc w:val="center"/>
              <w:rPr>
                <w:color w:val="000000"/>
              </w:rPr>
            </w:pPr>
            <w:r w:rsidRPr="007001F1">
              <w:rPr>
                <w:color w:val="000000"/>
                <w:sz w:val="22"/>
                <w:szCs w:val="22"/>
              </w:rPr>
              <w:t> </w:t>
            </w:r>
          </w:p>
        </w:tc>
        <w:tc>
          <w:tcPr>
            <w:tcW w:w="1775" w:type="dxa"/>
            <w:shd w:val="clear" w:color="auto" w:fill="auto"/>
            <w:vAlign w:val="center"/>
            <w:hideMark/>
          </w:tcPr>
          <w:p w:rsidR="009C7ADB" w:rsidRPr="007001F1" w:rsidRDefault="009C7ADB" w:rsidP="00617EE4">
            <w:pPr>
              <w:jc w:val="center"/>
              <w:rPr>
                <w:color w:val="000000"/>
              </w:rPr>
            </w:pPr>
            <w:r w:rsidRPr="007001F1">
              <w:rPr>
                <w:color w:val="000000"/>
                <w:sz w:val="22"/>
                <w:szCs w:val="22"/>
              </w:rPr>
              <w:t> </w:t>
            </w:r>
          </w:p>
        </w:tc>
      </w:tr>
      <w:tr w:rsidR="009C7ADB" w:rsidRPr="007001F1" w:rsidTr="007261E4">
        <w:trPr>
          <w:trHeight w:val="20"/>
        </w:trPr>
        <w:tc>
          <w:tcPr>
            <w:tcW w:w="582" w:type="dxa"/>
            <w:vMerge/>
            <w:shd w:val="clear" w:color="auto" w:fill="auto"/>
            <w:noWrap/>
            <w:vAlign w:val="center"/>
          </w:tcPr>
          <w:p w:rsidR="009C7ADB" w:rsidRPr="007001F1" w:rsidRDefault="009C7ADB" w:rsidP="00617EE4">
            <w:pPr>
              <w:jc w:val="center"/>
              <w:rPr>
                <w:color w:val="000000"/>
                <w:sz w:val="22"/>
                <w:szCs w:val="22"/>
              </w:rPr>
            </w:pPr>
          </w:p>
        </w:tc>
        <w:tc>
          <w:tcPr>
            <w:tcW w:w="4820" w:type="dxa"/>
            <w:gridSpan w:val="2"/>
            <w:shd w:val="clear" w:color="auto" w:fill="auto"/>
            <w:vAlign w:val="center"/>
          </w:tcPr>
          <w:p w:rsidR="009C7ADB" w:rsidRPr="007001F1" w:rsidRDefault="009C7ADB" w:rsidP="003F3D85">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9C7ADB" w:rsidRPr="007001F1" w:rsidRDefault="009C7ADB" w:rsidP="00617EE4">
            <w:pPr>
              <w:jc w:val="center"/>
              <w:rPr>
                <w:color w:val="000000"/>
                <w:sz w:val="22"/>
                <w:szCs w:val="22"/>
              </w:rPr>
            </w:pPr>
          </w:p>
        </w:tc>
        <w:tc>
          <w:tcPr>
            <w:tcW w:w="567" w:type="dxa"/>
            <w:shd w:val="clear" w:color="auto" w:fill="auto"/>
            <w:vAlign w:val="center"/>
          </w:tcPr>
          <w:p w:rsidR="009C7ADB" w:rsidRPr="007001F1" w:rsidRDefault="009C7ADB" w:rsidP="00617EE4">
            <w:pPr>
              <w:jc w:val="center"/>
              <w:rPr>
                <w:color w:val="000000"/>
                <w:sz w:val="22"/>
                <w:szCs w:val="22"/>
              </w:rPr>
            </w:pPr>
          </w:p>
        </w:tc>
        <w:tc>
          <w:tcPr>
            <w:tcW w:w="776" w:type="dxa"/>
            <w:shd w:val="clear" w:color="auto" w:fill="auto"/>
            <w:vAlign w:val="center"/>
          </w:tcPr>
          <w:p w:rsidR="009C7ADB" w:rsidRPr="007001F1" w:rsidRDefault="009C7ADB" w:rsidP="00617EE4">
            <w:pPr>
              <w:jc w:val="center"/>
              <w:rPr>
                <w:color w:val="000000"/>
                <w:sz w:val="22"/>
                <w:szCs w:val="22"/>
              </w:rPr>
            </w:pPr>
          </w:p>
        </w:tc>
        <w:tc>
          <w:tcPr>
            <w:tcW w:w="1775" w:type="dxa"/>
            <w:shd w:val="clear" w:color="auto" w:fill="auto"/>
            <w:vAlign w:val="center"/>
          </w:tcPr>
          <w:p w:rsidR="009C7ADB" w:rsidRPr="007001F1" w:rsidRDefault="009C7ADB" w:rsidP="00617EE4">
            <w:pPr>
              <w:jc w:val="center"/>
              <w:rPr>
                <w:color w:val="000000"/>
                <w:sz w:val="22"/>
                <w:szCs w:val="22"/>
              </w:rPr>
            </w:pPr>
          </w:p>
        </w:tc>
      </w:tr>
      <w:tr w:rsidR="00CA55EB" w:rsidRPr="007001F1" w:rsidTr="00312388">
        <w:trPr>
          <w:trHeight w:val="256"/>
        </w:trPr>
        <w:tc>
          <w:tcPr>
            <w:tcW w:w="582" w:type="dxa"/>
            <w:vMerge w:val="restart"/>
            <w:shd w:val="clear" w:color="auto" w:fill="auto"/>
            <w:noWrap/>
            <w:vAlign w:val="center"/>
            <w:hideMark/>
          </w:tcPr>
          <w:p w:rsidR="00CA55EB" w:rsidRPr="007001F1" w:rsidRDefault="00CA55EB" w:rsidP="00617EE4">
            <w:pPr>
              <w:jc w:val="center"/>
              <w:rPr>
                <w:color w:val="000000"/>
              </w:rPr>
            </w:pPr>
            <w:r w:rsidRPr="007001F1">
              <w:rPr>
                <w:color w:val="000000"/>
                <w:sz w:val="22"/>
                <w:szCs w:val="22"/>
              </w:rPr>
              <w:t>2</w:t>
            </w:r>
          </w:p>
        </w:tc>
        <w:tc>
          <w:tcPr>
            <w:tcW w:w="4820" w:type="dxa"/>
            <w:gridSpan w:val="2"/>
            <w:shd w:val="clear" w:color="auto" w:fill="auto"/>
            <w:vAlign w:val="center"/>
            <w:hideMark/>
          </w:tcPr>
          <w:p w:rsidR="00CA55EB" w:rsidRPr="007001F1" w:rsidRDefault="00CA55EB" w:rsidP="003F3D85">
            <w:pPr>
              <w:jc w:val="both"/>
              <w:rPr>
                <w:color w:val="000000"/>
              </w:rPr>
            </w:pPr>
            <w:r w:rsidRPr="007001F1">
              <w:rPr>
                <w:color w:val="000000"/>
                <w:sz w:val="22"/>
                <w:szCs w:val="22"/>
              </w:rPr>
              <w:t>a) Bo</w:t>
            </w:r>
            <w:r w:rsidR="003F3D85" w:rsidRPr="007001F1">
              <w:rPr>
                <w:color w:val="000000"/>
                <w:sz w:val="22"/>
                <w:szCs w:val="22"/>
              </w:rPr>
              <w:t>la PHZ určená ako cena bez DPH?</w:t>
            </w:r>
          </w:p>
        </w:tc>
        <w:tc>
          <w:tcPr>
            <w:tcW w:w="567" w:type="dxa"/>
            <w:shd w:val="clear" w:color="auto" w:fill="auto"/>
            <w:vAlign w:val="center"/>
            <w:hideMark/>
          </w:tcPr>
          <w:p w:rsidR="00CA55EB" w:rsidRPr="007001F1" w:rsidRDefault="00CA55EB" w:rsidP="00617EE4">
            <w:pPr>
              <w:jc w:val="center"/>
              <w:rPr>
                <w:color w:val="000000"/>
              </w:rPr>
            </w:pP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776"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1775"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r>
      <w:tr w:rsidR="00CA55EB" w:rsidRPr="007001F1" w:rsidTr="00312388">
        <w:trPr>
          <w:trHeight w:val="274"/>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Del="00CA55EB" w:rsidRDefault="00CA55EB" w:rsidP="003F3D85">
            <w:pPr>
              <w:jc w:val="both"/>
              <w:rPr>
                <w:color w:val="000000"/>
              </w:rPr>
            </w:pPr>
            <w:r w:rsidRPr="007001F1">
              <w:rPr>
                <w:color w:val="000000"/>
                <w:sz w:val="22"/>
                <w:szCs w:val="22"/>
              </w:rPr>
              <w:t>b) Bola PHZ určená podľa podmienok platných v čase odoslania oznámenia o vyhlásení VO?</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312388">
        <w:trPr>
          <w:trHeight w:val="607"/>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Del="00CA55EB" w:rsidRDefault="00CA55EB" w:rsidP="003F3D85">
            <w:pPr>
              <w:jc w:val="both"/>
              <w:rPr>
                <w:color w:val="000000"/>
              </w:rPr>
            </w:pPr>
            <w:r w:rsidRPr="007001F1">
              <w:rPr>
                <w:color w:val="000000"/>
                <w:sz w:val="22"/>
                <w:szCs w:val="22"/>
              </w:rPr>
              <w:t xml:space="preserve">c) Bola PHZ určená tak, že zahŕňa PHZ </w:t>
            </w:r>
            <w:r w:rsidR="006863B2">
              <w:rPr>
                <w:color w:val="000000"/>
                <w:sz w:val="22"/>
                <w:szCs w:val="22"/>
              </w:rPr>
              <w:t xml:space="preserve">pre </w:t>
            </w:r>
            <w:r w:rsidRPr="007001F1">
              <w:rPr>
                <w:color w:val="000000"/>
                <w:sz w:val="22"/>
                <w:szCs w:val="22"/>
              </w:rPr>
              <w:t>všetky časti zákazky, vrátane opakovaných plnení, odmien a opcií?</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312388">
        <w:trPr>
          <w:trHeight w:val="420"/>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Del="00CA55EB" w:rsidRDefault="00CA55EB" w:rsidP="003F3D85">
            <w:pPr>
              <w:jc w:val="both"/>
              <w:rPr>
                <w:color w:val="000000"/>
              </w:rPr>
            </w:pPr>
            <w:r w:rsidRPr="007001F1">
              <w:rPr>
                <w:color w:val="000000"/>
                <w:sz w:val="22"/>
                <w:szCs w:val="22"/>
              </w:rPr>
              <w:t>d) Bola PHZ určená na základe údajov a informácií o zákazkách na rovnaký alebo porovnateľný predmet zákazky alebo iným vhodným spôsobom?</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7261E4">
        <w:trPr>
          <w:trHeight w:val="885"/>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Del="00CA55EB" w:rsidRDefault="00CA55EB" w:rsidP="003F3D85">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alebo iným vhodným spôsobom), aktualizovaný rozpočet zo žiadosti o NFP, štátna cenová expertíza a pod.?</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312388">
        <w:trPr>
          <w:trHeight w:val="299"/>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 xml:space="preserve">f) </w:t>
            </w:r>
            <w:r w:rsidRPr="007001F1">
              <w:rPr>
                <w:sz w:val="22"/>
                <w:szCs w:val="22"/>
              </w:rPr>
              <w:t>Stanovil verejný obstarávateľ PHZ v zmysle  ostatných ustanovení § 6 ZVO?</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904BAA" w:rsidRPr="007001F1" w:rsidTr="007261E4">
        <w:trPr>
          <w:trHeight w:val="20"/>
        </w:trPr>
        <w:tc>
          <w:tcPr>
            <w:tcW w:w="582" w:type="dxa"/>
            <w:shd w:val="clear" w:color="auto" w:fill="auto"/>
            <w:noWrap/>
            <w:vAlign w:val="center"/>
          </w:tcPr>
          <w:p w:rsidR="00904BAA" w:rsidRPr="007001F1" w:rsidRDefault="00C769FE" w:rsidP="00617EE4">
            <w:pPr>
              <w:jc w:val="center"/>
              <w:rPr>
                <w:color w:val="000000"/>
              </w:rPr>
            </w:pPr>
            <w:r w:rsidRPr="007001F1">
              <w:rPr>
                <w:color w:val="000000"/>
                <w:sz w:val="22"/>
                <w:szCs w:val="22"/>
              </w:rPr>
              <w:lastRenderedPageBreak/>
              <w:t>3</w:t>
            </w:r>
          </w:p>
        </w:tc>
        <w:tc>
          <w:tcPr>
            <w:tcW w:w="4820" w:type="dxa"/>
            <w:gridSpan w:val="2"/>
            <w:shd w:val="clear" w:color="auto" w:fill="auto"/>
            <w:vAlign w:val="center"/>
          </w:tcPr>
          <w:p w:rsidR="00904BAA" w:rsidRPr="007001F1" w:rsidRDefault="00904BAA" w:rsidP="003F3D85">
            <w:pPr>
              <w:jc w:val="both"/>
              <w:rPr>
                <w:color w:val="000000"/>
              </w:rPr>
            </w:pPr>
            <w:r w:rsidRPr="007001F1">
              <w:rPr>
                <w:color w:val="000000"/>
                <w:sz w:val="22"/>
                <w:szCs w:val="22"/>
              </w:rPr>
              <w:t>Je</w:t>
            </w:r>
            <w:r w:rsidR="00695091">
              <w:rPr>
                <w:color w:val="000000"/>
                <w:sz w:val="22"/>
                <w:szCs w:val="22"/>
              </w:rPr>
              <w:t xml:space="preserve"> návrh</w:t>
            </w:r>
            <w:r w:rsidRPr="007001F1">
              <w:rPr>
                <w:color w:val="000000"/>
                <w:sz w:val="22"/>
                <w:szCs w:val="22"/>
              </w:rPr>
              <w:t xml:space="preserve"> oznámeni</w:t>
            </w:r>
            <w:r w:rsidR="00695091">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rsidR="00904BAA" w:rsidRPr="007001F1" w:rsidRDefault="00904BAA" w:rsidP="00617EE4">
            <w:pPr>
              <w:jc w:val="center"/>
              <w:rPr>
                <w:color w:val="000000"/>
              </w:rPr>
            </w:pPr>
          </w:p>
        </w:tc>
        <w:tc>
          <w:tcPr>
            <w:tcW w:w="567" w:type="dxa"/>
            <w:shd w:val="clear" w:color="auto" w:fill="auto"/>
            <w:vAlign w:val="center"/>
          </w:tcPr>
          <w:p w:rsidR="00904BAA" w:rsidRPr="007001F1" w:rsidRDefault="00904BAA" w:rsidP="00617EE4">
            <w:pPr>
              <w:jc w:val="center"/>
              <w:rPr>
                <w:color w:val="000000"/>
              </w:rPr>
            </w:pPr>
          </w:p>
        </w:tc>
        <w:tc>
          <w:tcPr>
            <w:tcW w:w="776" w:type="dxa"/>
            <w:shd w:val="clear" w:color="auto" w:fill="auto"/>
            <w:vAlign w:val="center"/>
          </w:tcPr>
          <w:p w:rsidR="00904BAA" w:rsidRPr="007001F1" w:rsidRDefault="00904BAA" w:rsidP="00617EE4">
            <w:pPr>
              <w:jc w:val="center"/>
              <w:rPr>
                <w:color w:val="000000"/>
              </w:rPr>
            </w:pPr>
          </w:p>
        </w:tc>
        <w:tc>
          <w:tcPr>
            <w:tcW w:w="1775" w:type="dxa"/>
            <w:shd w:val="clear" w:color="auto" w:fill="auto"/>
            <w:vAlign w:val="center"/>
          </w:tcPr>
          <w:p w:rsidR="00904BAA" w:rsidRPr="007001F1" w:rsidRDefault="00904BAA" w:rsidP="00617EE4">
            <w:pPr>
              <w:jc w:val="center"/>
              <w:rPr>
                <w:color w:val="000000"/>
              </w:rPr>
            </w:pPr>
          </w:p>
        </w:tc>
      </w:tr>
      <w:tr w:rsidR="00617EE4" w:rsidRPr="007001F1" w:rsidTr="007261E4">
        <w:trPr>
          <w:trHeight w:val="20"/>
        </w:trPr>
        <w:tc>
          <w:tcPr>
            <w:tcW w:w="582" w:type="dxa"/>
            <w:shd w:val="clear" w:color="auto" w:fill="auto"/>
            <w:noWrap/>
            <w:vAlign w:val="center"/>
            <w:hideMark/>
          </w:tcPr>
          <w:p w:rsidR="00617EE4" w:rsidRPr="007001F1" w:rsidRDefault="00C769FE" w:rsidP="00617EE4">
            <w:pPr>
              <w:jc w:val="center"/>
              <w:rPr>
                <w:color w:val="000000"/>
              </w:rPr>
            </w:pPr>
            <w:r w:rsidRPr="007001F1">
              <w:rPr>
                <w:color w:val="000000"/>
                <w:sz w:val="22"/>
                <w:szCs w:val="22"/>
              </w:rPr>
              <w:t>4</w:t>
            </w:r>
          </w:p>
        </w:tc>
        <w:tc>
          <w:tcPr>
            <w:tcW w:w="4820" w:type="dxa"/>
            <w:gridSpan w:val="2"/>
            <w:shd w:val="clear" w:color="auto" w:fill="auto"/>
            <w:vAlign w:val="center"/>
            <w:hideMark/>
          </w:tcPr>
          <w:p w:rsidR="00617EE4" w:rsidRPr="007001F1" w:rsidRDefault="00430418" w:rsidP="003F3D85">
            <w:pPr>
              <w:jc w:val="both"/>
              <w:rPr>
                <w:color w:val="000000"/>
              </w:rPr>
            </w:pPr>
            <w:r w:rsidRPr="007001F1">
              <w:rPr>
                <w:color w:val="000000"/>
                <w:sz w:val="22"/>
                <w:szCs w:val="22"/>
              </w:rPr>
              <w:t xml:space="preserve">Boli pri </w:t>
            </w:r>
            <w:r w:rsidR="00E713E1" w:rsidRPr="007001F1">
              <w:rPr>
                <w:color w:val="000000"/>
                <w:sz w:val="22"/>
                <w:szCs w:val="22"/>
              </w:rPr>
              <w:t>stanovení</w:t>
            </w:r>
            <w:r w:rsidR="008E5946" w:rsidRPr="007001F1">
              <w:rPr>
                <w:color w:val="000000"/>
                <w:sz w:val="22"/>
                <w:szCs w:val="22"/>
              </w:rPr>
              <w:t xml:space="preserve"> podmienok zadávania</w:t>
            </w:r>
            <w:r w:rsidRPr="007001F1">
              <w:rPr>
                <w:color w:val="000000"/>
                <w:sz w:val="22"/>
                <w:szCs w:val="22"/>
              </w:rPr>
              <w:t xml:space="preserve"> zákazky </w:t>
            </w:r>
            <w:r w:rsidR="008E5946" w:rsidRPr="007001F1">
              <w:rPr>
                <w:color w:val="000000"/>
                <w:sz w:val="22"/>
                <w:szCs w:val="22"/>
              </w:rPr>
              <w:t>dodržané</w:t>
            </w:r>
            <w:r w:rsidRPr="007001F1">
              <w:rPr>
                <w:color w:val="000000"/>
                <w:sz w:val="22"/>
                <w:szCs w:val="22"/>
              </w:rPr>
              <w:t xml:space="preserve"> princípy v zmysle § 10 ods. 2 ZVO?</w:t>
            </w:r>
            <w:r w:rsidR="006418D0">
              <w:rPr>
                <w:color w:val="000000"/>
                <w:sz w:val="22"/>
                <w:szCs w:val="22"/>
              </w:rPr>
              <w:t xml:space="preserve">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617EE4" w:rsidRPr="007001F1" w:rsidTr="007261E4">
        <w:trPr>
          <w:trHeight w:val="20"/>
        </w:trPr>
        <w:tc>
          <w:tcPr>
            <w:tcW w:w="582" w:type="dxa"/>
            <w:shd w:val="clear" w:color="auto" w:fill="auto"/>
            <w:noWrap/>
            <w:vAlign w:val="center"/>
            <w:hideMark/>
          </w:tcPr>
          <w:p w:rsidR="00617EE4" w:rsidRPr="007001F1" w:rsidRDefault="00C769FE" w:rsidP="00617EE4">
            <w:pPr>
              <w:jc w:val="center"/>
              <w:rPr>
                <w:color w:val="000000"/>
              </w:rPr>
            </w:pPr>
            <w:r w:rsidRPr="007001F1">
              <w:rPr>
                <w:color w:val="000000"/>
                <w:sz w:val="22"/>
                <w:szCs w:val="22"/>
              </w:rPr>
              <w:t>5</w:t>
            </w:r>
          </w:p>
        </w:tc>
        <w:tc>
          <w:tcPr>
            <w:tcW w:w="4820" w:type="dxa"/>
            <w:gridSpan w:val="2"/>
            <w:shd w:val="clear" w:color="auto" w:fill="auto"/>
            <w:vAlign w:val="center"/>
            <w:hideMark/>
          </w:tcPr>
          <w:p w:rsidR="00617EE4" w:rsidRPr="007001F1" w:rsidRDefault="00617EE4" w:rsidP="003F3D85">
            <w:pPr>
              <w:jc w:val="both"/>
              <w:rPr>
                <w:color w:val="000000"/>
              </w:rPr>
            </w:pPr>
            <w:r w:rsidRPr="007001F1">
              <w:rPr>
                <w:color w:val="000000"/>
                <w:sz w:val="22"/>
                <w:szCs w:val="22"/>
              </w:rPr>
              <w:t>Bol zamestnanec vykonávajúci kontrolu oboznámený s rizikovými indikátormi</w:t>
            </w:r>
            <w:r w:rsidR="006418D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6418D0">
              <w:rPr>
                <w:color w:val="000000"/>
                <w:sz w:val="22"/>
                <w:szCs w:val="22"/>
              </w:rPr>
              <w:t xml:space="preserve"> </w:t>
            </w:r>
            <w:r w:rsidR="00E713E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617EE4" w:rsidRPr="007001F1" w:rsidTr="007261E4">
        <w:trPr>
          <w:trHeight w:val="20"/>
        </w:trPr>
        <w:tc>
          <w:tcPr>
            <w:tcW w:w="582" w:type="dxa"/>
            <w:shd w:val="clear" w:color="auto" w:fill="auto"/>
            <w:noWrap/>
            <w:vAlign w:val="center"/>
            <w:hideMark/>
          </w:tcPr>
          <w:p w:rsidR="00617EE4" w:rsidRPr="007001F1" w:rsidRDefault="00C769FE" w:rsidP="00617EE4">
            <w:pPr>
              <w:jc w:val="center"/>
              <w:rPr>
                <w:color w:val="000000"/>
              </w:rPr>
            </w:pPr>
            <w:r w:rsidRPr="007001F1">
              <w:rPr>
                <w:color w:val="000000"/>
                <w:sz w:val="22"/>
                <w:szCs w:val="22"/>
              </w:rPr>
              <w:t>6</w:t>
            </w:r>
          </w:p>
        </w:tc>
        <w:tc>
          <w:tcPr>
            <w:tcW w:w="4820" w:type="dxa"/>
            <w:gridSpan w:val="2"/>
            <w:shd w:val="clear" w:color="auto" w:fill="auto"/>
            <w:vAlign w:val="center"/>
            <w:hideMark/>
          </w:tcPr>
          <w:p w:rsidR="00617EE4" w:rsidRPr="007001F1" w:rsidRDefault="00617EE4" w:rsidP="003F3D85">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617EE4" w:rsidRPr="007001F1" w:rsidTr="007261E4">
        <w:trPr>
          <w:trHeight w:val="20"/>
        </w:trPr>
        <w:tc>
          <w:tcPr>
            <w:tcW w:w="582" w:type="dxa"/>
            <w:shd w:val="clear" w:color="auto" w:fill="auto"/>
            <w:noWrap/>
            <w:vAlign w:val="center"/>
            <w:hideMark/>
          </w:tcPr>
          <w:p w:rsidR="00617EE4" w:rsidRPr="007001F1" w:rsidRDefault="00C769FE" w:rsidP="00617EE4">
            <w:pPr>
              <w:jc w:val="center"/>
              <w:rPr>
                <w:color w:val="000000"/>
              </w:rPr>
            </w:pPr>
            <w:r w:rsidRPr="007001F1">
              <w:rPr>
                <w:color w:val="000000"/>
                <w:sz w:val="22"/>
                <w:szCs w:val="22"/>
              </w:rPr>
              <w:t>7</w:t>
            </w:r>
          </w:p>
        </w:tc>
        <w:tc>
          <w:tcPr>
            <w:tcW w:w="4820" w:type="dxa"/>
            <w:gridSpan w:val="2"/>
            <w:shd w:val="clear" w:color="auto" w:fill="auto"/>
            <w:vAlign w:val="center"/>
            <w:hideMark/>
          </w:tcPr>
          <w:p w:rsidR="00617EE4" w:rsidRPr="007001F1" w:rsidRDefault="00617EE4" w:rsidP="003F3D85">
            <w:pPr>
              <w:jc w:val="both"/>
              <w:rPr>
                <w:color w:val="000000"/>
              </w:rPr>
            </w:pPr>
            <w:r w:rsidRPr="007001F1">
              <w:rPr>
                <w:color w:val="000000"/>
                <w:sz w:val="22"/>
                <w:szCs w:val="22"/>
              </w:rPr>
              <w:t xml:space="preserve">Sú podmienky účasti týkajúce sa osobného postavenia stanovené v súlade s § </w:t>
            </w:r>
            <w:r w:rsidR="00C77EE8" w:rsidRPr="007001F1">
              <w:rPr>
                <w:color w:val="000000"/>
                <w:sz w:val="22"/>
                <w:szCs w:val="22"/>
              </w:rPr>
              <w:t xml:space="preserve">32 </w:t>
            </w:r>
            <w:r w:rsidRPr="007001F1">
              <w:rPr>
                <w:color w:val="000000"/>
                <w:sz w:val="22"/>
                <w:szCs w:val="22"/>
              </w:rPr>
              <w:t>ZVO?</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617EE4" w:rsidRPr="007001F1" w:rsidTr="007261E4">
        <w:trPr>
          <w:trHeight w:val="20"/>
        </w:trPr>
        <w:tc>
          <w:tcPr>
            <w:tcW w:w="582" w:type="dxa"/>
            <w:shd w:val="clear" w:color="auto" w:fill="auto"/>
            <w:noWrap/>
            <w:vAlign w:val="center"/>
            <w:hideMark/>
          </w:tcPr>
          <w:p w:rsidR="00617EE4" w:rsidRPr="007001F1" w:rsidRDefault="00C769FE" w:rsidP="00617EE4">
            <w:pPr>
              <w:jc w:val="center"/>
              <w:rPr>
                <w:color w:val="000000"/>
              </w:rPr>
            </w:pPr>
            <w:r w:rsidRPr="007001F1">
              <w:rPr>
                <w:color w:val="000000"/>
                <w:sz w:val="22"/>
                <w:szCs w:val="22"/>
              </w:rPr>
              <w:t>8</w:t>
            </w:r>
          </w:p>
        </w:tc>
        <w:tc>
          <w:tcPr>
            <w:tcW w:w="4820" w:type="dxa"/>
            <w:gridSpan w:val="2"/>
            <w:shd w:val="clear" w:color="auto" w:fill="auto"/>
            <w:vAlign w:val="center"/>
            <w:hideMark/>
          </w:tcPr>
          <w:p w:rsidR="00617EE4" w:rsidRPr="007001F1" w:rsidRDefault="00617EE4" w:rsidP="003F3D85">
            <w:pPr>
              <w:jc w:val="both"/>
              <w:rPr>
                <w:color w:val="000000"/>
              </w:rPr>
            </w:pPr>
            <w:r w:rsidRPr="007001F1">
              <w:rPr>
                <w:color w:val="000000"/>
                <w:sz w:val="22"/>
                <w:szCs w:val="22"/>
              </w:rPr>
              <w:t xml:space="preserve">Stanovil verejný obstarávateľ doklady na preukázanie splnenia podmienok finančného a ekonomického postavenia v súlade s § </w:t>
            </w:r>
            <w:r w:rsidR="00C77EE8" w:rsidRPr="007001F1">
              <w:rPr>
                <w:color w:val="000000"/>
                <w:sz w:val="22"/>
                <w:szCs w:val="22"/>
              </w:rPr>
              <w:t xml:space="preserve">33 </w:t>
            </w:r>
            <w:r w:rsidRPr="007001F1">
              <w:rPr>
                <w:color w:val="000000"/>
                <w:sz w:val="22"/>
                <w:szCs w:val="22"/>
              </w:rPr>
              <w:t>ZVO?</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617EE4" w:rsidRPr="007001F1" w:rsidTr="007261E4">
        <w:trPr>
          <w:trHeight w:val="20"/>
        </w:trPr>
        <w:tc>
          <w:tcPr>
            <w:tcW w:w="582" w:type="dxa"/>
            <w:shd w:val="clear" w:color="auto" w:fill="auto"/>
            <w:noWrap/>
            <w:vAlign w:val="center"/>
            <w:hideMark/>
          </w:tcPr>
          <w:p w:rsidR="00617EE4" w:rsidRPr="007001F1" w:rsidRDefault="00C769FE" w:rsidP="00617EE4">
            <w:pPr>
              <w:jc w:val="center"/>
              <w:rPr>
                <w:color w:val="000000"/>
              </w:rPr>
            </w:pPr>
            <w:r w:rsidRPr="007001F1">
              <w:rPr>
                <w:color w:val="000000"/>
                <w:sz w:val="22"/>
                <w:szCs w:val="22"/>
              </w:rPr>
              <w:t>9</w:t>
            </w:r>
          </w:p>
        </w:tc>
        <w:tc>
          <w:tcPr>
            <w:tcW w:w="4820" w:type="dxa"/>
            <w:gridSpan w:val="2"/>
            <w:shd w:val="clear" w:color="auto" w:fill="auto"/>
            <w:vAlign w:val="center"/>
            <w:hideMark/>
          </w:tcPr>
          <w:p w:rsidR="00617EE4" w:rsidRPr="007001F1" w:rsidRDefault="00617EE4" w:rsidP="003F3D85">
            <w:pPr>
              <w:jc w:val="both"/>
              <w:rPr>
                <w:color w:val="000000"/>
              </w:rPr>
            </w:pPr>
            <w:r w:rsidRPr="007001F1">
              <w:rPr>
                <w:color w:val="000000"/>
                <w:sz w:val="22"/>
                <w:szCs w:val="22"/>
              </w:rPr>
              <w:t xml:space="preserve">Sú podmienky účasti týkajúce sa technickej alebo odbornej spôsobilosti stanovené v súlade s § </w:t>
            </w:r>
            <w:r w:rsidR="00C77EE8" w:rsidRPr="007001F1">
              <w:rPr>
                <w:color w:val="000000"/>
                <w:sz w:val="22"/>
                <w:szCs w:val="22"/>
              </w:rPr>
              <w:t xml:space="preserve">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CA55EB" w:rsidRPr="007001F1" w:rsidTr="007261E4">
        <w:trPr>
          <w:trHeight w:val="1268"/>
        </w:trPr>
        <w:tc>
          <w:tcPr>
            <w:tcW w:w="582" w:type="dxa"/>
            <w:vMerge w:val="restart"/>
            <w:shd w:val="clear" w:color="auto" w:fill="auto"/>
            <w:noWrap/>
            <w:vAlign w:val="center"/>
            <w:hideMark/>
          </w:tcPr>
          <w:p w:rsidR="00CA55EB" w:rsidRPr="007001F1" w:rsidRDefault="00CA55EB" w:rsidP="00617EE4">
            <w:pPr>
              <w:jc w:val="center"/>
              <w:rPr>
                <w:color w:val="000000"/>
              </w:rPr>
            </w:pPr>
            <w:r w:rsidRPr="007001F1">
              <w:rPr>
                <w:color w:val="000000"/>
                <w:sz w:val="22"/>
                <w:szCs w:val="22"/>
              </w:rPr>
              <w:t>10</w:t>
            </w:r>
          </w:p>
        </w:tc>
        <w:tc>
          <w:tcPr>
            <w:tcW w:w="4820" w:type="dxa"/>
            <w:gridSpan w:val="2"/>
            <w:shd w:val="clear" w:color="auto" w:fill="auto"/>
            <w:vAlign w:val="center"/>
            <w:hideMark/>
          </w:tcPr>
          <w:p w:rsidR="00CA55EB" w:rsidRPr="007001F1" w:rsidRDefault="00CA55EB" w:rsidP="003F3D85">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w:t>
            </w:r>
            <w:r w:rsidR="003F3D85" w:rsidRPr="007001F1">
              <w:rPr>
                <w:color w:val="000000"/>
                <w:sz w:val="22"/>
                <w:szCs w:val="22"/>
              </w:rPr>
              <w:t>azky?</w:t>
            </w: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776"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1775"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r>
      <w:tr w:rsidR="00CA55EB" w:rsidRPr="007001F1" w:rsidTr="007261E4">
        <w:trPr>
          <w:trHeight w:val="1267"/>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312388">
        <w:trPr>
          <w:trHeight w:val="443"/>
        </w:trPr>
        <w:tc>
          <w:tcPr>
            <w:tcW w:w="582" w:type="dxa"/>
            <w:vMerge w:val="restart"/>
            <w:shd w:val="clear" w:color="auto" w:fill="auto"/>
            <w:noWrap/>
            <w:vAlign w:val="center"/>
            <w:hideMark/>
          </w:tcPr>
          <w:p w:rsidR="00CA55EB" w:rsidRPr="007001F1" w:rsidRDefault="00CA55EB" w:rsidP="00617EE4">
            <w:pPr>
              <w:jc w:val="center"/>
              <w:rPr>
                <w:color w:val="000000"/>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rsidR="00CA55EB" w:rsidRPr="007001F1" w:rsidRDefault="00CA55EB" w:rsidP="003F3D85">
            <w:pPr>
              <w:jc w:val="both"/>
              <w:rPr>
                <w:color w:val="000000"/>
              </w:rPr>
            </w:pPr>
            <w:r w:rsidRPr="007001F1">
              <w:rPr>
                <w:color w:val="000000"/>
                <w:sz w:val="22"/>
                <w:szCs w:val="22"/>
              </w:rPr>
              <w:t>a) Je predmet zákazky opísaný j</w:t>
            </w:r>
            <w:r w:rsidR="003F3D85" w:rsidRPr="007001F1">
              <w:rPr>
                <w:color w:val="000000"/>
                <w:sz w:val="22"/>
                <w:szCs w:val="22"/>
              </w:rPr>
              <w:t>ednoznačne, úplne a nestranne?</w:t>
            </w: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776"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1775"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r>
      <w:tr w:rsidR="00CA55EB" w:rsidRPr="007001F1" w:rsidTr="007261E4">
        <w:trPr>
          <w:trHeight w:val="675"/>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312388">
        <w:trPr>
          <w:trHeight w:val="324"/>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7B3CA2">
            <w:pPr>
              <w:jc w:val="both"/>
              <w:rPr>
                <w:color w:val="000000"/>
              </w:rPr>
            </w:pPr>
            <w:r w:rsidRPr="007001F1">
              <w:rPr>
                <w:color w:val="000000"/>
                <w:sz w:val="22"/>
                <w:szCs w:val="22"/>
              </w:rPr>
              <w:t>c) Je opis predmetu zákazky vypracovaný v súlade s § 42 ods. 2 resp. ods. 3 ZVO?</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312388">
        <w:trPr>
          <w:trHeight w:val="374"/>
        </w:trPr>
        <w:tc>
          <w:tcPr>
            <w:tcW w:w="582" w:type="dxa"/>
            <w:vMerge w:val="restart"/>
            <w:shd w:val="clear" w:color="auto" w:fill="auto"/>
            <w:noWrap/>
            <w:vAlign w:val="center"/>
            <w:hideMark/>
          </w:tcPr>
          <w:p w:rsidR="00CA55EB" w:rsidRPr="007001F1" w:rsidRDefault="00CA55EB" w:rsidP="00617EE4">
            <w:pPr>
              <w:jc w:val="center"/>
              <w:rPr>
                <w:color w:val="000000"/>
              </w:rPr>
            </w:pPr>
            <w:r w:rsidRPr="007001F1">
              <w:rPr>
                <w:color w:val="000000"/>
                <w:sz w:val="22"/>
                <w:szCs w:val="22"/>
              </w:rPr>
              <w:t>1</w:t>
            </w:r>
            <w:r w:rsidR="00BB0E35">
              <w:rPr>
                <w:color w:val="000000"/>
                <w:sz w:val="22"/>
                <w:szCs w:val="22"/>
              </w:rPr>
              <w:t>2</w:t>
            </w:r>
          </w:p>
        </w:tc>
        <w:tc>
          <w:tcPr>
            <w:tcW w:w="4820" w:type="dxa"/>
            <w:gridSpan w:val="2"/>
            <w:shd w:val="clear" w:color="auto" w:fill="auto"/>
            <w:vAlign w:val="center"/>
            <w:hideMark/>
          </w:tcPr>
          <w:p w:rsidR="00CA55EB" w:rsidRPr="007001F1" w:rsidRDefault="00CA55EB" w:rsidP="003F3D85">
            <w:pPr>
              <w:jc w:val="both"/>
              <w:rPr>
                <w:color w:val="000000"/>
              </w:rPr>
            </w:pPr>
            <w:r w:rsidRPr="007001F1">
              <w:rPr>
                <w:color w:val="000000"/>
                <w:sz w:val="22"/>
                <w:szCs w:val="22"/>
              </w:rPr>
              <w:t>a) Sú určené kritéri</w:t>
            </w:r>
            <w:r w:rsidR="00A667C7">
              <w:rPr>
                <w:color w:val="000000"/>
                <w:sz w:val="22"/>
                <w:szCs w:val="22"/>
              </w:rPr>
              <w:t>á</w:t>
            </w:r>
            <w:r w:rsidRPr="007001F1">
              <w:rPr>
                <w:color w:val="000000"/>
                <w:sz w:val="22"/>
                <w:szCs w:val="22"/>
              </w:rPr>
              <w:t xml:space="preserve"> na vyhodnotenie ponúk v súlade s § 44 ZVO?</w:t>
            </w:r>
            <w:r w:rsidRPr="007001F1">
              <w:rPr>
                <w:color w:val="000000"/>
                <w:sz w:val="22"/>
                <w:szCs w:val="22"/>
              </w:rPr>
              <w:br w:type="page"/>
            </w: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776"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1775"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r>
      <w:tr w:rsidR="00CA55EB" w:rsidRPr="007001F1" w:rsidTr="00312388">
        <w:trPr>
          <w:trHeight w:val="424"/>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b) Uvádza verejný obstarávateľ v oznámení o vyhlásení VO kritériá na vyhodnotenie ponúk?</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7261E4">
        <w:trPr>
          <w:trHeight w:val="697"/>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7261E4">
        <w:trPr>
          <w:trHeight w:val="697"/>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312388">
        <w:trPr>
          <w:trHeight w:val="381"/>
        </w:trPr>
        <w:tc>
          <w:tcPr>
            <w:tcW w:w="582" w:type="dxa"/>
            <w:vMerge w:val="restart"/>
            <w:shd w:val="clear" w:color="auto" w:fill="auto"/>
            <w:noWrap/>
            <w:vAlign w:val="center"/>
          </w:tcPr>
          <w:p w:rsidR="00CA55EB" w:rsidRPr="007001F1" w:rsidRDefault="00CA55EB" w:rsidP="00617EE4">
            <w:pPr>
              <w:jc w:val="center"/>
              <w:rPr>
                <w:color w:val="000000"/>
              </w:rPr>
            </w:pPr>
            <w:r w:rsidRPr="007001F1">
              <w:rPr>
                <w:color w:val="000000"/>
                <w:sz w:val="22"/>
                <w:szCs w:val="22"/>
              </w:rPr>
              <w:t>1</w:t>
            </w:r>
            <w:r w:rsidR="00BB0E35">
              <w:rPr>
                <w:color w:val="000000"/>
                <w:sz w:val="22"/>
                <w:szCs w:val="22"/>
              </w:rPr>
              <w:t>3</w:t>
            </w: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a) Nebol pred vyhlásením VO identifikovaný konflikt záujmov podľa § 23 ZVO?</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7261E4">
        <w:trPr>
          <w:trHeight w:val="630"/>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b) Boli v prípade konfliktu záujmov prijaté primerané opatrenia a vykonaná náprav</w:t>
            </w:r>
            <w:r w:rsidR="00AD6837">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F17B2E" w:rsidRPr="007001F1" w:rsidTr="007261E4">
        <w:trPr>
          <w:trHeight w:val="20"/>
        </w:trPr>
        <w:tc>
          <w:tcPr>
            <w:tcW w:w="582" w:type="dxa"/>
            <w:vMerge w:val="restart"/>
            <w:shd w:val="clear" w:color="auto" w:fill="auto"/>
            <w:noWrap/>
            <w:vAlign w:val="center"/>
            <w:hideMark/>
          </w:tcPr>
          <w:p w:rsidR="00F17B2E" w:rsidRPr="007001F1" w:rsidRDefault="00F17B2E">
            <w:pPr>
              <w:jc w:val="center"/>
              <w:rPr>
                <w:color w:val="000000"/>
              </w:rPr>
            </w:pPr>
            <w:r w:rsidRPr="007001F1">
              <w:rPr>
                <w:color w:val="000000"/>
                <w:sz w:val="22"/>
                <w:szCs w:val="22"/>
              </w:rPr>
              <w:t>1</w:t>
            </w:r>
            <w:r>
              <w:rPr>
                <w:color w:val="000000"/>
                <w:sz w:val="22"/>
                <w:szCs w:val="22"/>
              </w:rPr>
              <w:t>4</w:t>
            </w:r>
          </w:p>
        </w:tc>
        <w:tc>
          <w:tcPr>
            <w:tcW w:w="4820" w:type="dxa"/>
            <w:gridSpan w:val="2"/>
            <w:shd w:val="clear" w:color="auto" w:fill="auto"/>
            <w:vAlign w:val="center"/>
            <w:hideMark/>
          </w:tcPr>
          <w:p w:rsidR="00F17B2E" w:rsidRPr="007001F1" w:rsidRDefault="00F17B2E" w:rsidP="003F3D85">
            <w:pPr>
              <w:jc w:val="both"/>
              <w:rPr>
                <w:color w:val="000000"/>
              </w:rPr>
            </w:pPr>
            <w:r>
              <w:rPr>
                <w:color w:val="000000"/>
                <w:sz w:val="22"/>
                <w:szCs w:val="22"/>
              </w:rPr>
              <w:t>a)</w:t>
            </w:r>
            <w:r w:rsidRPr="007001F1">
              <w:rPr>
                <w:color w:val="000000"/>
                <w:sz w:val="22"/>
                <w:szCs w:val="22"/>
              </w:rPr>
              <w:t>Vyžaduje sa zábezpeka v súlade so ZVO?</w:t>
            </w:r>
          </w:p>
        </w:tc>
        <w:tc>
          <w:tcPr>
            <w:tcW w:w="567" w:type="dxa"/>
            <w:shd w:val="clear" w:color="auto" w:fill="auto"/>
            <w:vAlign w:val="center"/>
            <w:hideMark/>
          </w:tcPr>
          <w:p w:rsidR="00F17B2E" w:rsidRPr="007001F1" w:rsidRDefault="00F17B2E" w:rsidP="00617EE4">
            <w:pPr>
              <w:jc w:val="center"/>
              <w:rPr>
                <w:color w:val="000000"/>
              </w:rPr>
            </w:pPr>
            <w:r w:rsidRPr="007001F1">
              <w:rPr>
                <w:color w:val="000000"/>
                <w:sz w:val="22"/>
                <w:szCs w:val="22"/>
              </w:rPr>
              <w:t> </w:t>
            </w:r>
          </w:p>
        </w:tc>
        <w:tc>
          <w:tcPr>
            <w:tcW w:w="567" w:type="dxa"/>
            <w:shd w:val="clear" w:color="auto" w:fill="auto"/>
            <w:vAlign w:val="center"/>
            <w:hideMark/>
          </w:tcPr>
          <w:p w:rsidR="00F17B2E" w:rsidRPr="007001F1" w:rsidRDefault="00F17B2E" w:rsidP="00617EE4">
            <w:pPr>
              <w:jc w:val="center"/>
              <w:rPr>
                <w:color w:val="000000"/>
              </w:rPr>
            </w:pPr>
            <w:r w:rsidRPr="007001F1">
              <w:rPr>
                <w:color w:val="000000"/>
                <w:sz w:val="22"/>
                <w:szCs w:val="22"/>
              </w:rPr>
              <w:t> </w:t>
            </w:r>
          </w:p>
        </w:tc>
        <w:tc>
          <w:tcPr>
            <w:tcW w:w="776" w:type="dxa"/>
            <w:shd w:val="clear" w:color="auto" w:fill="auto"/>
            <w:vAlign w:val="center"/>
            <w:hideMark/>
          </w:tcPr>
          <w:p w:rsidR="00F17B2E" w:rsidRPr="007001F1" w:rsidRDefault="00F17B2E" w:rsidP="00617EE4">
            <w:pPr>
              <w:jc w:val="center"/>
              <w:rPr>
                <w:color w:val="000000"/>
              </w:rPr>
            </w:pPr>
            <w:r w:rsidRPr="007001F1">
              <w:rPr>
                <w:color w:val="000000"/>
                <w:sz w:val="22"/>
                <w:szCs w:val="22"/>
              </w:rPr>
              <w:t> </w:t>
            </w:r>
          </w:p>
        </w:tc>
        <w:tc>
          <w:tcPr>
            <w:tcW w:w="1775" w:type="dxa"/>
            <w:shd w:val="clear" w:color="auto" w:fill="auto"/>
            <w:vAlign w:val="center"/>
            <w:hideMark/>
          </w:tcPr>
          <w:p w:rsidR="00F17B2E" w:rsidRPr="007001F1" w:rsidRDefault="00F17B2E" w:rsidP="00617EE4">
            <w:pPr>
              <w:jc w:val="center"/>
              <w:rPr>
                <w:color w:val="000000"/>
              </w:rPr>
            </w:pPr>
            <w:r w:rsidRPr="007001F1">
              <w:rPr>
                <w:color w:val="000000"/>
                <w:sz w:val="22"/>
                <w:szCs w:val="22"/>
              </w:rPr>
              <w:t> </w:t>
            </w:r>
          </w:p>
        </w:tc>
      </w:tr>
      <w:tr w:rsidR="00F17B2E" w:rsidRPr="007001F1" w:rsidTr="007261E4">
        <w:trPr>
          <w:trHeight w:val="20"/>
        </w:trPr>
        <w:tc>
          <w:tcPr>
            <w:tcW w:w="582" w:type="dxa"/>
            <w:vMerge/>
            <w:shd w:val="clear" w:color="auto" w:fill="auto"/>
            <w:noWrap/>
            <w:vAlign w:val="center"/>
          </w:tcPr>
          <w:p w:rsidR="00F17B2E" w:rsidRPr="007001F1" w:rsidRDefault="00F17B2E">
            <w:pPr>
              <w:jc w:val="center"/>
              <w:rPr>
                <w:color w:val="000000"/>
              </w:rPr>
            </w:pPr>
          </w:p>
        </w:tc>
        <w:tc>
          <w:tcPr>
            <w:tcW w:w="4820" w:type="dxa"/>
            <w:gridSpan w:val="2"/>
            <w:shd w:val="clear" w:color="auto" w:fill="auto"/>
            <w:vAlign w:val="center"/>
          </w:tcPr>
          <w:p w:rsidR="00F17B2E" w:rsidRPr="009E31D3" w:rsidRDefault="00F17B2E" w:rsidP="009E31D3">
            <w:pPr>
              <w:jc w:val="both"/>
              <w:rPr>
                <w:color w:val="000000"/>
              </w:rPr>
            </w:pPr>
            <w:r>
              <w:rPr>
                <w:color w:val="000000"/>
                <w:sz w:val="22"/>
                <w:szCs w:val="22"/>
              </w:rPr>
              <w:t>b)Bolo vyžadovanie zábezpeky uvedené v návrhu oznámenia o vyhlásení verejného obstarávania?</w:t>
            </w:r>
          </w:p>
        </w:tc>
        <w:tc>
          <w:tcPr>
            <w:tcW w:w="567" w:type="dxa"/>
            <w:shd w:val="clear" w:color="auto" w:fill="auto"/>
            <w:vAlign w:val="center"/>
          </w:tcPr>
          <w:p w:rsidR="00F17B2E" w:rsidRPr="007001F1" w:rsidRDefault="00F17B2E" w:rsidP="00617EE4">
            <w:pPr>
              <w:jc w:val="center"/>
              <w:rPr>
                <w:color w:val="000000"/>
              </w:rPr>
            </w:pPr>
          </w:p>
        </w:tc>
        <w:tc>
          <w:tcPr>
            <w:tcW w:w="567" w:type="dxa"/>
            <w:shd w:val="clear" w:color="auto" w:fill="auto"/>
            <w:vAlign w:val="center"/>
          </w:tcPr>
          <w:p w:rsidR="00F17B2E" w:rsidRPr="007001F1" w:rsidRDefault="00F17B2E" w:rsidP="00617EE4">
            <w:pPr>
              <w:jc w:val="center"/>
              <w:rPr>
                <w:color w:val="000000"/>
              </w:rPr>
            </w:pPr>
          </w:p>
        </w:tc>
        <w:tc>
          <w:tcPr>
            <w:tcW w:w="776" w:type="dxa"/>
            <w:shd w:val="clear" w:color="auto" w:fill="auto"/>
            <w:vAlign w:val="center"/>
          </w:tcPr>
          <w:p w:rsidR="00F17B2E" w:rsidRPr="007001F1" w:rsidRDefault="00F17B2E" w:rsidP="00617EE4">
            <w:pPr>
              <w:jc w:val="center"/>
              <w:rPr>
                <w:color w:val="000000"/>
              </w:rPr>
            </w:pPr>
          </w:p>
        </w:tc>
        <w:tc>
          <w:tcPr>
            <w:tcW w:w="1775" w:type="dxa"/>
            <w:shd w:val="clear" w:color="auto" w:fill="auto"/>
            <w:vAlign w:val="center"/>
          </w:tcPr>
          <w:p w:rsidR="00F17B2E" w:rsidRPr="007001F1" w:rsidRDefault="00F17B2E" w:rsidP="00617EE4">
            <w:pPr>
              <w:jc w:val="center"/>
              <w:rPr>
                <w:color w:val="000000"/>
              </w:rPr>
            </w:pPr>
          </w:p>
        </w:tc>
      </w:tr>
      <w:tr w:rsidR="00CA55EB" w:rsidRPr="007001F1" w:rsidTr="007261E4">
        <w:trPr>
          <w:trHeight w:val="675"/>
        </w:trPr>
        <w:tc>
          <w:tcPr>
            <w:tcW w:w="582" w:type="dxa"/>
            <w:vMerge w:val="restart"/>
            <w:shd w:val="clear" w:color="auto" w:fill="auto"/>
            <w:noWrap/>
            <w:vAlign w:val="center"/>
          </w:tcPr>
          <w:p w:rsidR="00CA55EB" w:rsidRPr="007001F1" w:rsidRDefault="00F2295D">
            <w:pPr>
              <w:jc w:val="center"/>
              <w:rPr>
                <w:color w:val="000000"/>
              </w:rPr>
            </w:pPr>
            <w:r w:rsidRPr="007001F1">
              <w:rPr>
                <w:color w:val="000000"/>
                <w:sz w:val="22"/>
                <w:szCs w:val="22"/>
              </w:rPr>
              <w:t>1</w:t>
            </w:r>
            <w:r>
              <w:rPr>
                <w:color w:val="000000"/>
                <w:sz w:val="22"/>
                <w:szCs w:val="22"/>
              </w:rPr>
              <w:t>5</w:t>
            </w:r>
          </w:p>
        </w:tc>
        <w:tc>
          <w:tcPr>
            <w:tcW w:w="4820" w:type="dxa"/>
            <w:gridSpan w:val="2"/>
            <w:shd w:val="clear" w:color="auto" w:fill="auto"/>
            <w:vAlign w:val="center"/>
          </w:tcPr>
          <w:p w:rsidR="00CA55EB" w:rsidRPr="007001F1" w:rsidRDefault="00C523A4" w:rsidP="003F3D85">
            <w:pPr>
              <w:jc w:val="both"/>
              <w:rPr>
                <w:color w:val="000000"/>
              </w:rPr>
            </w:pPr>
            <w:r w:rsidRPr="007001F1">
              <w:rPr>
                <w:color w:val="000000"/>
                <w:sz w:val="22"/>
                <w:szCs w:val="22"/>
              </w:rPr>
              <w:t>a</w:t>
            </w:r>
            <w:r w:rsidR="009D6473">
              <w:rPr>
                <w:color w:val="000000"/>
                <w:sz w:val="22"/>
                <w:szCs w:val="22"/>
              </w:rPr>
              <w:t>)</w:t>
            </w:r>
            <w:r w:rsidR="00CA55EB" w:rsidRPr="007001F1">
              <w:rPr>
                <w:color w:val="000000"/>
                <w:sz w:val="22"/>
                <w:szCs w:val="22"/>
              </w:rPr>
              <w:t>Uvádza verejný obstarávateľ použitie elektronickej aukcie v</w:t>
            </w:r>
            <w:r w:rsidR="00695091">
              <w:rPr>
                <w:color w:val="000000"/>
                <w:sz w:val="22"/>
                <w:szCs w:val="22"/>
              </w:rPr>
              <w:t xml:space="preserve"> návrhu </w:t>
            </w:r>
            <w:r w:rsidR="00CA55EB" w:rsidRPr="007001F1">
              <w:rPr>
                <w:color w:val="000000"/>
                <w:sz w:val="22"/>
                <w:szCs w:val="22"/>
              </w:rPr>
              <w:t>oznámen</w:t>
            </w:r>
            <w:r w:rsidR="00695091">
              <w:rPr>
                <w:color w:val="000000"/>
                <w:sz w:val="22"/>
                <w:szCs w:val="22"/>
              </w:rPr>
              <w:t>ia</w:t>
            </w:r>
            <w:r w:rsidR="00CA55EB" w:rsidRPr="007001F1">
              <w:rPr>
                <w:color w:val="000000"/>
                <w:sz w:val="22"/>
                <w:szCs w:val="22"/>
              </w:rPr>
              <w:t xml:space="preserve"> o vyhlásení verejného obstarávania alebo v</w:t>
            </w:r>
            <w:r w:rsidR="00695091">
              <w:rPr>
                <w:color w:val="000000"/>
                <w:sz w:val="22"/>
                <w:szCs w:val="22"/>
              </w:rPr>
              <w:t xml:space="preserve"> návrhu </w:t>
            </w:r>
            <w:r w:rsidR="00CA55EB" w:rsidRPr="007001F1">
              <w:rPr>
                <w:color w:val="000000"/>
                <w:sz w:val="22"/>
                <w:szCs w:val="22"/>
              </w:rPr>
              <w:t>oznámen</w:t>
            </w:r>
            <w:r w:rsidR="00695091">
              <w:rPr>
                <w:color w:val="000000"/>
                <w:sz w:val="22"/>
                <w:szCs w:val="22"/>
              </w:rPr>
              <w:t>ia</w:t>
            </w:r>
            <w:r w:rsidR="00CA55EB" w:rsidRPr="007001F1">
              <w:rPr>
                <w:color w:val="000000"/>
                <w:sz w:val="22"/>
                <w:szCs w:val="22"/>
              </w:rPr>
              <w:t xml:space="preserve"> použitom ako výzva na súťaž?</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7261E4">
        <w:trPr>
          <w:trHeight w:val="675"/>
        </w:trPr>
        <w:tc>
          <w:tcPr>
            <w:tcW w:w="582" w:type="dxa"/>
            <w:vMerge/>
            <w:shd w:val="clear" w:color="auto" w:fill="auto"/>
            <w:noWrap/>
            <w:vAlign w:val="center"/>
          </w:tcPr>
          <w:p w:rsidR="00CA55EB" w:rsidRPr="007001F1" w:rsidRDefault="00CA55EB">
            <w:pPr>
              <w:jc w:val="center"/>
              <w:rPr>
                <w:color w:val="000000"/>
              </w:rPr>
            </w:pPr>
          </w:p>
        </w:tc>
        <w:tc>
          <w:tcPr>
            <w:tcW w:w="4820" w:type="dxa"/>
            <w:gridSpan w:val="2"/>
            <w:shd w:val="clear" w:color="auto" w:fill="auto"/>
            <w:vAlign w:val="center"/>
          </w:tcPr>
          <w:p w:rsidR="00CA55EB" w:rsidRPr="007001F1" w:rsidRDefault="00C523A4" w:rsidP="003F3D85">
            <w:pPr>
              <w:jc w:val="both"/>
              <w:rPr>
                <w:color w:val="000000"/>
              </w:rPr>
            </w:pPr>
            <w:r w:rsidRPr="007001F1">
              <w:rPr>
                <w:color w:val="000000"/>
                <w:sz w:val="22"/>
                <w:szCs w:val="22"/>
              </w:rPr>
              <w:t>b</w:t>
            </w:r>
            <w:r w:rsidR="00CA55EB"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6B2165" w:rsidRPr="007001F1" w:rsidTr="007261E4">
        <w:trPr>
          <w:trHeight w:val="758"/>
        </w:trPr>
        <w:tc>
          <w:tcPr>
            <w:tcW w:w="582" w:type="dxa"/>
            <w:vMerge w:val="restart"/>
            <w:shd w:val="clear" w:color="auto" w:fill="auto"/>
            <w:noWrap/>
            <w:vAlign w:val="center"/>
          </w:tcPr>
          <w:p w:rsidR="006B2165" w:rsidRPr="007001F1" w:rsidRDefault="00F2295D">
            <w:pPr>
              <w:jc w:val="center"/>
              <w:rPr>
                <w:color w:val="000000"/>
              </w:rPr>
            </w:pPr>
            <w:r w:rsidRPr="007001F1">
              <w:rPr>
                <w:color w:val="000000"/>
                <w:sz w:val="22"/>
                <w:szCs w:val="22"/>
              </w:rPr>
              <w:t>1</w:t>
            </w:r>
            <w:r>
              <w:rPr>
                <w:color w:val="000000"/>
                <w:sz w:val="22"/>
                <w:szCs w:val="22"/>
              </w:rPr>
              <w:t>6</w:t>
            </w:r>
          </w:p>
        </w:tc>
        <w:tc>
          <w:tcPr>
            <w:tcW w:w="4820" w:type="dxa"/>
            <w:gridSpan w:val="2"/>
            <w:shd w:val="clear" w:color="auto" w:fill="auto"/>
            <w:vAlign w:val="center"/>
          </w:tcPr>
          <w:p w:rsidR="006B2165" w:rsidRPr="007001F1" w:rsidRDefault="006B2165" w:rsidP="003F3D85">
            <w:pPr>
              <w:jc w:val="both"/>
            </w:pPr>
            <w:r w:rsidRPr="007001F1">
              <w:rPr>
                <w:sz w:val="22"/>
                <w:szCs w:val="22"/>
              </w:rPr>
              <w:t xml:space="preserve">a) V prípade, ak rozdelil verejný obstarávateľ zákazku na samostatné časti, dodržal všetky ustanovenia §28ZVO? </w:t>
            </w:r>
          </w:p>
        </w:tc>
        <w:tc>
          <w:tcPr>
            <w:tcW w:w="567" w:type="dxa"/>
            <w:shd w:val="clear" w:color="auto" w:fill="auto"/>
            <w:vAlign w:val="center"/>
          </w:tcPr>
          <w:p w:rsidR="006B2165" w:rsidRPr="007001F1" w:rsidRDefault="006B2165" w:rsidP="00617EE4">
            <w:pPr>
              <w:jc w:val="center"/>
              <w:rPr>
                <w:color w:val="000000"/>
              </w:rPr>
            </w:pPr>
          </w:p>
        </w:tc>
        <w:tc>
          <w:tcPr>
            <w:tcW w:w="567" w:type="dxa"/>
            <w:shd w:val="clear" w:color="auto" w:fill="auto"/>
            <w:vAlign w:val="center"/>
          </w:tcPr>
          <w:p w:rsidR="006B2165" w:rsidRPr="007001F1" w:rsidRDefault="006B2165" w:rsidP="00617EE4">
            <w:pPr>
              <w:jc w:val="center"/>
              <w:rPr>
                <w:color w:val="000000"/>
              </w:rPr>
            </w:pPr>
          </w:p>
        </w:tc>
        <w:tc>
          <w:tcPr>
            <w:tcW w:w="776" w:type="dxa"/>
            <w:shd w:val="clear" w:color="auto" w:fill="auto"/>
            <w:vAlign w:val="center"/>
          </w:tcPr>
          <w:p w:rsidR="006B2165" w:rsidRPr="007001F1" w:rsidRDefault="006B2165" w:rsidP="00617EE4">
            <w:pPr>
              <w:jc w:val="center"/>
              <w:rPr>
                <w:color w:val="000000"/>
              </w:rPr>
            </w:pPr>
          </w:p>
        </w:tc>
        <w:tc>
          <w:tcPr>
            <w:tcW w:w="1775" w:type="dxa"/>
            <w:shd w:val="clear" w:color="auto" w:fill="auto"/>
            <w:vAlign w:val="center"/>
          </w:tcPr>
          <w:p w:rsidR="006B2165" w:rsidRPr="007001F1" w:rsidRDefault="006B2165" w:rsidP="00617EE4">
            <w:pPr>
              <w:jc w:val="center"/>
              <w:rPr>
                <w:color w:val="000000"/>
              </w:rPr>
            </w:pPr>
          </w:p>
        </w:tc>
      </w:tr>
      <w:tr w:rsidR="006B2165" w:rsidRPr="007001F1" w:rsidTr="007261E4">
        <w:trPr>
          <w:trHeight w:val="757"/>
        </w:trPr>
        <w:tc>
          <w:tcPr>
            <w:tcW w:w="582" w:type="dxa"/>
            <w:vMerge/>
            <w:shd w:val="clear" w:color="auto" w:fill="auto"/>
            <w:noWrap/>
            <w:vAlign w:val="center"/>
          </w:tcPr>
          <w:p w:rsidR="006B2165" w:rsidRPr="007001F1" w:rsidRDefault="006B2165">
            <w:pPr>
              <w:jc w:val="center"/>
              <w:rPr>
                <w:color w:val="000000"/>
              </w:rPr>
            </w:pPr>
          </w:p>
        </w:tc>
        <w:tc>
          <w:tcPr>
            <w:tcW w:w="4820" w:type="dxa"/>
            <w:gridSpan w:val="2"/>
            <w:shd w:val="clear" w:color="auto" w:fill="auto"/>
            <w:vAlign w:val="center"/>
          </w:tcPr>
          <w:p w:rsidR="006B2165" w:rsidRPr="007001F1" w:rsidRDefault="006B2165" w:rsidP="003F3D85">
            <w:pPr>
              <w:jc w:val="both"/>
            </w:pPr>
            <w:r w:rsidRPr="007001F1">
              <w:rPr>
                <w:sz w:val="22"/>
                <w:szCs w:val="22"/>
              </w:rPr>
              <w:t>b) V prípade, ak verejný obstarávateľ nerozdelil zákazku na časti, uviedol v</w:t>
            </w:r>
            <w:r w:rsidR="00695091">
              <w:rPr>
                <w:sz w:val="22"/>
                <w:szCs w:val="22"/>
              </w:rPr>
              <w:t xml:space="preserve"> návrhu </w:t>
            </w:r>
            <w:r w:rsidRPr="007001F1">
              <w:rPr>
                <w:sz w:val="22"/>
                <w:szCs w:val="22"/>
              </w:rPr>
              <w:t>oznámen</w:t>
            </w:r>
            <w:r w:rsidR="00695091">
              <w:rPr>
                <w:sz w:val="22"/>
                <w:szCs w:val="22"/>
              </w:rPr>
              <w:t>ia</w:t>
            </w:r>
            <w:r w:rsidRPr="007001F1">
              <w:rPr>
                <w:sz w:val="22"/>
                <w:szCs w:val="22"/>
              </w:rPr>
              <w:t xml:space="preserve"> o vyhlásení verejného obstarávania</w:t>
            </w:r>
            <w:r w:rsidR="00F75EE0">
              <w:rPr>
                <w:sz w:val="22"/>
                <w:szCs w:val="22"/>
              </w:rPr>
              <w:t xml:space="preserve"> alebo v súťažných podkladoch</w:t>
            </w:r>
            <w:r w:rsidRPr="007001F1">
              <w:rPr>
                <w:sz w:val="22"/>
                <w:szCs w:val="22"/>
              </w:rPr>
              <w:t xml:space="preserve"> odôvodnenie?</w:t>
            </w:r>
          </w:p>
        </w:tc>
        <w:tc>
          <w:tcPr>
            <w:tcW w:w="567" w:type="dxa"/>
            <w:shd w:val="clear" w:color="auto" w:fill="auto"/>
            <w:vAlign w:val="center"/>
          </w:tcPr>
          <w:p w:rsidR="006B2165" w:rsidRPr="007001F1" w:rsidRDefault="006B2165" w:rsidP="00617EE4">
            <w:pPr>
              <w:jc w:val="center"/>
              <w:rPr>
                <w:color w:val="000000"/>
              </w:rPr>
            </w:pPr>
          </w:p>
        </w:tc>
        <w:tc>
          <w:tcPr>
            <w:tcW w:w="567" w:type="dxa"/>
            <w:shd w:val="clear" w:color="auto" w:fill="auto"/>
            <w:vAlign w:val="center"/>
          </w:tcPr>
          <w:p w:rsidR="006B2165" w:rsidRPr="007001F1" w:rsidRDefault="006B2165" w:rsidP="00617EE4">
            <w:pPr>
              <w:jc w:val="center"/>
              <w:rPr>
                <w:color w:val="000000"/>
              </w:rPr>
            </w:pPr>
          </w:p>
        </w:tc>
        <w:tc>
          <w:tcPr>
            <w:tcW w:w="776" w:type="dxa"/>
            <w:shd w:val="clear" w:color="auto" w:fill="auto"/>
            <w:vAlign w:val="center"/>
          </w:tcPr>
          <w:p w:rsidR="006B2165" w:rsidRPr="007001F1" w:rsidRDefault="006B2165" w:rsidP="00617EE4">
            <w:pPr>
              <w:jc w:val="center"/>
              <w:rPr>
                <w:color w:val="000000"/>
              </w:rPr>
            </w:pPr>
          </w:p>
        </w:tc>
        <w:tc>
          <w:tcPr>
            <w:tcW w:w="1775" w:type="dxa"/>
            <w:shd w:val="clear" w:color="auto" w:fill="auto"/>
            <w:vAlign w:val="center"/>
          </w:tcPr>
          <w:p w:rsidR="006B2165" w:rsidRPr="007001F1" w:rsidRDefault="006B2165" w:rsidP="00617EE4">
            <w:pPr>
              <w:jc w:val="center"/>
              <w:rPr>
                <w:color w:val="000000"/>
              </w:rPr>
            </w:pPr>
          </w:p>
        </w:tc>
      </w:tr>
      <w:tr w:rsidR="00617EE4" w:rsidRPr="007001F1" w:rsidTr="007261E4">
        <w:trPr>
          <w:trHeight w:val="20"/>
        </w:trPr>
        <w:tc>
          <w:tcPr>
            <w:tcW w:w="582" w:type="dxa"/>
            <w:shd w:val="clear" w:color="auto" w:fill="auto"/>
            <w:noWrap/>
            <w:vAlign w:val="center"/>
            <w:hideMark/>
          </w:tcPr>
          <w:p w:rsidR="00617EE4" w:rsidRPr="007001F1" w:rsidRDefault="00F2295D">
            <w:pPr>
              <w:jc w:val="center"/>
              <w:rPr>
                <w:color w:val="000000"/>
              </w:rPr>
            </w:pPr>
            <w:r>
              <w:rPr>
                <w:color w:val="000000"/>
                <w:sz w:val="22"/>
                <w:szCs w:val="22"/>
              </w:rPr>
              <w:t>17</w:t>
            </w:r>
          </w:p>
        </w:tc>
        <w:tc>
          <w:tcPr>
            <w:tcW w:w="4820" w:type="dxa"/>
            <w:gridSpan w:val="2"/>
            <w:shd w:val="clear" w:color="auto" w:fill="auto"/>
            <w:vAlign w:val="center"/>
            <w:hideMark/>
          </w:tcPr>
          <w:p w:rsidR="00617EE4" w:rsidRPr="007001F1" w:rsidRDefault="00617EE4"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617EE4" w:rsidRPr="007001F1" w:rsidTr="007261E4">
        <w:trPr>
          <w:trHeight w:val="300"/>
        </w:trPr>
        <w:tc>
          <w:tcPr>
            <w:tcW w:w="9087" w:type="dxa"/>
            <w:gridSpan w:val="7"/>
            <w:shd w:val="clear" w:color="auto" w:fill="auto"/>
          </w:tcPr>
          <w:p w:rsidR="00617EE4" w:rsidRPr="007001F1" w:rsidRDefault="00617EE4" w:rsidP="00617EE4">
            <w:pPr>
              <w:jc w:val="both"/>
              <w:rPr>
                <w:b/>
                <w:sz w:val="20"/>
                <w:szCs w:val="20"/>
              </w:rPr>
            </w:pPr>
            <w:r w:rsidRPr="007001F1">
              <w:rPr>
                <w:b/>
                <w:sz w:val="20"/>
                <w:szCs w:val="20"/>
              </w:rPr>
              <w:t>VYJADRENIE</w:t>
            </w:r>
          </w:p>
          <w:p w:rsidR="00617EE4" w:rsidRPr="007001F1" w:rsidRDefault="00617EE4" w:rsidP="00617EE4">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6"/>
              <w:t>[1]</w:t>
            </w:r>
          </w:p>
          <w:p w:rsidR="00617EE4" w:rsidRPr="007001F1" w:rsidRDefault="00617EE4" w:rsidP="00617EE4">
            <w:pPr>
              <w:rPr>
                <w:color w:val="000000"/>
              </w:rPr>
            </w:pPr>
          </w:p>
        </w:tc>
      </w:tr>
      <w:tr w:rsidR="00617EE4" w:rsidRPr="007001F1" w:rsidTr="007261E4">
        <w:trPr>
          <w:trHeight w:val="300"/>
        </w:trPr>
        <w:tc>
          <w:tcPr>
            <w:tcW w:w="3559" w:type="dxa"/>
            <w:gridSpan w:val="2"/>
            <w:shd w:val="clear" w:color="auto" w:fill="auto"/>
            <w:hideMark/>
          </w:tcPr>
          <w:p w:rsidR="00617EE4" w:rsidRPr="007001F1" w:rsidRDefault="00617EE4" w:rsidP="00617EE4">
            <w:pPr>
              <w:rPr>
                <w:b/>
                <w:bCs/>
              </w:rPr>
            </w:pPr>
            <w:r w:rsidRPr="007001F1">
              <w:rPr>
                <w:b/>
                <w:bCs/>
                <w:sz w:val="22"/>
                <w:szCs w:val="22"/>
              </w:rPr>
              <w:t>Kontrolu vykonal</w:t>
            </w:r>
            <w:r w:rsidR="00A90B4D">
              <w:rPr>
                <w:rStyle w:val="Odkaznapoznmkupodiarou"/>
                <w:b/>
                <w:bCs/>
                <w:sz w:val="22"/>
                <w:szCs w:val="22"/>
              </w:rPr>
              <w:footnoteReference w:customMarkFollows="1" w:id="17"/>
              <w:t>2</w:t>
            </w:r>
            <w:r w:rsidRPr="007001F1">
              <w:rPr>
                <w:b/>
                <w:bCs/>
                <w:sz w:val="22"/>
                <w:szCs w:val="22"/>
              </w:rPr>
              <w:t>:</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hideMark/>
          </w:tcPr>
          <w:p w:rsidR="00617EE4" w:rsidRPr="007001F1" w:rsidRDefault="00617EE4" w:rsidP="00617EE4">
            <w:pPr>
              <w:rPr>
                <w:b/>
                <w:bCs/>
              </w:rPr>
            </w:pPr>
            <w:r w:rsidRPr="007001F1">
              <w:rPr>
                <w:b/>
                <w:bCs/>
                <w:sz w:val="22"/>
                <w:szCs w:val="22"/>
              </w:rPr>
              <w:t>Dátum:</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000000" w:fill="FFFFFF"/>
            <w:hideMark/>
          </w:tcPr>
          <w:p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9087" w:type="dxa"/>
            <w:gridSpan w:val="7"/>
            <w:shd w:val="clear" w:color="auto" w:fill="auto"/>
            <w:noWrap/>
            <w:vAlign w:val="bottom"/>
            <w:hideMark/>
          </w:tcPr>
          <w:p w:rsidR="00617EE4" w:rsidRPr="007001F1" w:rsidRDefault="00617EE4" w:rsidP="00617EE4">
            <w:pPr>
              <w:jc w:val="center"/>
              <w:rPr>
                <w:color w:val="000000"/>
              </w:rPr>
            </w:pPr>
            <w:r w:rsidRPr="007001F1">
              <w:rPr>
                <w:color w:val="000000"/>
                <w:sz w:val="22"/>
                <w:szCs w:val="22"/>
              </w:rPr>
              <w:t> </w:t>
            </w:r>
          </w:p>
        </w:tc>
      </w:tr>
      <w:tr w:rsidR="00617EE4" w:rsidRPr="007001F1" w:rsidTr="007261E4">
        <w:trPr>
          <w:trHeight w:val="300"/>
        </w:trPr>
        <w:tc>
          <w:tcPr>
            <w:tcW w:w="3559" w:type="dxa"/>
            <w:gridSpan w:val="2"/>
            <w:shd w:val="clear" w:color="000000" w:fill="FFFFFF"/>
            <w:hideMark/>
          </w:tcPr>
          <w:p w:rsidR="00617EE4" w:rsidRPr="007001F1" w:rsidRDefault="00617EE4" w:rsidP="00617EE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18"/>
              <w:t>3</w:t>
            </w:r>
            <w:r w:rsidRPr="007001F1">
              <w:rPr>
                <w:b/>
                <w:bCs/>
                <w:sz w:val="22"/>
                <w:szCs w:val="22"/>
              </w:rPr>
              <w:t>:</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000000" w:fill="FFFFFF"/>
            <w:hideMark/>
          </w:tcPr>
          <w:p w:rsidR="00617EE4" w:rsidRPr="007001F1" w:rsidRDefault="00617EE4" w:rsidP="00617EE4">
            <w:pPr>
              <w:rPr>
                <w:b/>
                <w:bCs/>
              </w:rPr>
            </w:pPr>
            <w:r w:rsidRPr="007001F1">
              <w:rPr>
                <w:b/>
                <w:bCs/>
                <w:sz w:val="22"/>
                <w:szCs w:val="22"/>
              </w:rPr>
              <w:t xml:space="preserve">Dátum: </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000000" w:fill="FFFFFF"/>
            <w:hideMark/>
          </w:tcPr>
          <w:p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bl>
    <w:p w:rsidR="00F23D7F" w:rsidRPr="007001F1" w:rsidRDefault="00F23D7F"/>
    <w:p w:rsidR="00F23D7F" w:rsidRPr="007001F1" w:rsidRDefault="00F23D7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F23D7F" w:rsidRPr="007001F1" w:rsidTr="007261E4">
        <w:trPr>
          <w:trHeight w:val="645"/>
        </w:trPr>
        <w:tc>
          <w:tcPr>
            <w:tcW w:w="9087" w:type="dxa"/>
            <w:gridSpan w:val="7"/>
            <w:shd w:val="clear" w:color="000000" w:fill="60497A"/>
            <w:vAlign w:val="center"/>
            <w:hideMark/>
          </w:tcPr>
          <w:p w:rsidR="00F23D7F" w:rsidRPr="007001F1" w:rsidRDefault="00F23D7F" w:rsidP="00106415">
            <w:pPr>
              <w:jc w:val="center"/>
              <w:rPr>
                <w:b/>
                <w:bCs/>
                <w:color w:val="FFFFFF"/>
              </w:rPr>
            </w:pPr>
            <w:r w:rsidRPr="007001F1">
              <w:rPr>
                <w:b/>
                <w:bCs/>
                <w:color w:val="FFFFFF"/>
              </w:rPr>
              <w:lastRenderedPageBreak/>
              <w:t xml:space="preserve">Kontrolný zoznam k </w:t>
            </w:r>
            <w:r w:rsidR="00106415" w:rsidRPr="007001F1">
              <w:rPr>
                <w:b/>
                <w:bCs/>
                <w:color w:val="FFFFFF"/>
              </w:rPr>
              <w:t xml:space="preserve">finančnej </w:t>
            </w:r>
            <w:r w:rsidRPr="007001F1">
              <w:rPr>
                <w:b/>
                <w:bCs/>
                <w:color w:val="FFFFFF"/>
              </w:rPr>
              <w:t>kontrole VO</w:t>
            </w:r>
            <w:r w:rsidRPr="007001F1">
              <w:rPr>
                <w:b/>
                <w:bCs/>
                <w:color w:val="FFFFFF"/>
              </w:rPr>
              <w:br/>
            </w:r>
            <w:bookmarkStart w:id="7" w:name="KZ_6"/>
            <w:r w:rsidRPr="007001F1">
              <w:rPr>
                <w:b/>
                <w:bCs/>
                <w:color w:val="FFFFFF"/>
              </w:rPr>
              <w:t xml:space="preserve">Nadlimitná zákazka - verejná súťaž - </w:t>
            </w:r>
            <w:r w:rsidR="00144756" w:rsidRPr="007001F1">
              <w:rPr>
                <w:b/>
                <w:bCs/>
                <w:color w:val="FFFFFF"/>
              </w:rPr>
              <w:t>druhá</w:t>
            </w:r>
            <w:r w:rsidRPr="007001F1">
              <w:rPr>
                <w:b/>
                <w:bCs/>
                <w:color w:val="FFFFFF"/>
              </w:rPr>
              <w:t xml:space="preserve"> ex</w:t>
            </w:r>
            <w:r w:rsidR="007C0534">
              <w:rPr>
                <w:b/>
                <w:bCs/>
                <w:color w:val="FFFFFF"/>
              </w:rPr>
              <w:t xml:space="preserve"> </w:t>
            </w:r>
            <w:r w:rsidRPr="007001F1">
              <w:rPr>
                <w:b/>
                <w:bCs/>
                <w:color w:val="FFFFFF"/>
              </w:rPr>
              <w:t>ante kontrola</w:t>
            </w:r>
            <w:bookmarkEnd w:id="7"/>
          </w:p>
        </w:tc>
      </w:tr>
      <w:tr w:rsidR="00F23D7F" w:rsidRPr="007001F1" w:rsidTr="007261E4">
        <w:trPr>
          <w:trHeight w:val="330"/>
        </w:trPr>
        <w:tc>
          <w:tcPr>
            <w:tcW w:w="9087" w:type="dxa"/>
            <w:gridSpan w:val="7"/>
            <w:shd w:val="clear" w:color="auto" w:fill="auto"/>
            <w:vAlign w:val="center"/>
            <w:hideMark/>
          </w:tcPr>
          <w:p w:rsidR="00F23D7F" w:rsidRPr="007001F1" w:rsidRDefault="00F23D7F" w:rsidP="00F92AC2">
            <w:pPr>
              <w:jc w:val="center"/>
              <w:rPr>
                <w:b/>
                <w:bCs/>
                <w:color w:val="000000"/>
              </w:rPr>
            </w:pPr>
            <w:r w:rsidRPr="007001F1">
              <w:rPr>
                <w:b/>
                <w:bCs/>
                <w:color w:val="000000"/>
                <w:sz w:val="22"/>
                <w:szCs w:val="22"/>
              </w:rPr>
              <w:t>Identifikácia programu</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Názov programu</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66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30"/>
        </w:trPr>
        <w:tc>
          <w:tcPr>
            <w:tcW w:w="9087" w:type="dxa"/>
            <w:gridSpan w:val="7"/>
            <w:shd w:val="clear" w:color="auto" w:fill="auto"/>
            <w:vAlign w:val="center"/>
            <w:hideMark/>
          </w:tcPr>
          <w:p w:rsidR="00F23D7F" w:rsidRPr="007001F1" w:rsidRDefault="00F23D7F" w:rsidP="00F92AC2">
            <w:pPr>
              <w:jc w:val="center"/>
              <w:rPr>
                <w:b/>
                <w:bCs/>
                <w:color w:val="000000"/>
              </w:rPr>
            </w:pPr>
            <w:r w:rsidRPr="007001F1">
              <w:rPr>
                <w:b/>
                <w:bCs/>
                <w:color w:val="000000"/>
                <w:sz w:val="22"/>
                <w:szCs w:val="22"/>
              </w:rPr>
              <w:t>Identifikácia projektu a prijímateľa</w:t>
            </w:r>
          </w:p>
        </w:tc>
      </w:tr>
      <w:tr w:rsidR="00F23D7F" w:rsidRPr="007001F1" w:rsidTr="007261E4">
        <w:trPr>
          <w:trHeight w:val="33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Názov projektu</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30"/>
        </w:trPr>
        <w:tc>
          <w:tcPr>
            <w:tcW w:w="9087" w:type="dxa"/>
            <w:gridSpan w:val="7"/>
            <w:shd w:val="clear" w:color="auto" w:fill="auto"/>
            <w:vAlign w:val="center"/>
            <w:hideMark/>
          </w:tcPr>
          <w:p w:rsidR="00F23D7F" w:rsidRPr="007001F1" w:rsidRDefault="00F23D7F" w:rsidP="00F92AC2">
            <w:pPr>
              <w:jc w:val="center"/>
              <w:rPr>
                <w:b/>
                <w:bCs/>
                <w:color w:val="000000"/>
              </w:rPr>
            </w:pPr>
            <w:r w:rsidRPr="007001F1">
              <w:rPr>
                <w:b/>
                <w:bCs/>
                <w:color w:val="000000"/>
                <w:sz w:val="22"/>
                <w:szCs w:val="22"/>
              </w:rPr>
              <w:t>Identifikácia zákazky</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Nadlimitná zákazka</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Verejná súťaž</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F23D7F" w:rsidRPr="007001F1" w:rsidRDefault="00F23D7F" w:rsidP="00F92AC2">
            <w:pPr>
              <w:rPr>
                <w:color w:val="000000"/>
                <w:szCs w:val="20"/>
              </w:rPr>
            </w:pPr>
          </w:p>
        </w:tc>
      </w:tr>
      <w:tr w:rsidR="00F7654B" w:rsidRPr="007001F1" w:rsidTr="007261E4">
        <w:trPr>
          <w:trHeight w:val="300"/>
        </w:trPr>
        <w:tc>
          <w:tcPr>
            <w:tcW w:w="3559" w:type="dxa"/>
            <w:gridSpan w:val="2"/>
            <w:shd w:val="clear" w:color="auto" w:fill="auto"/>
            <w:vAlign w:val="center"/>
          </w:tcPr>
          <w:p w:rsidR="00F7654B" w:rsidRPr="007001F1" w:rsidRDefault="00F7654B" w:rsidP="00F92AC2">
            <w:pPr>
              <w:rPr>
                <w:color w:val="000000"/>
              </w:rPr>
            </w:pPr>
            <w:r w:rsidRPr="007001F1">
              <w:rPr>
                <w:color w:val="000000"/>
                <w:sz w:val="22"/>
                <w:szCs w:val="22"/>
              </w:rPr>
              <w:t>Identifikátor zákazky v ITMS2014+</w:t>
            </w:r>
          </w:p>
        </w:tc>
        <w:tc>
          <w:tcPr>
            <w:tcW w:w="5528" w:type="dxa"/>
            <w:gridSpan w:val="5"/>
            <w:shd w:val="clear" w:color="auto" w:fill="auto"/>
            <w:vAlign w:val="center"/>
          </w:tcPr>
          <w:p w:rsidR="00F7654B" w:rsidRPr="007001F1" w:rsidRDefault="00F7654B" w:rsidP="00F92AC2">
            <w:pPr>
              <w:rPr>
                <w:color w:val="000000"/>
                <w:szCs w:val="20"/>
              </w:rPr>
            </w:pP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Typ kontroly</w:t>
            </w:r>
          </w:p>
        </w:tc>
        <w:tc>
          <w:tcPr>
            <w:tcW w:w="5528" w:type="dxa"/>
            <w:gridSpan w:val="5"/>
            <w:shd w:val="clear" w:color="auto" w:fill="auto"/>
            <w:vAlign w:val="center"/>
            <w:hideMark/>
          </w:tcPr>
          <w:p w:rsidR="00F23D7F" w:rsidRPr="007001F1" w:rsidRDefault="00144756" w:rsidP="00F92AC2">
            <w:pPr>
              <w:rPr>
                <w:color w:val="000000"/>
                <w:szCs w:val="20"/>
              </w:rPr>
            </w:pPr>
            <w:r w:rsidRPr="007001F1">
              <w:rPr>
                <w:color w:val="000000"/>
                <w:sz w:val="22"/>
                <w:szCs w:val="20"/>
              </w:rPr>
              <w:t>druhá</w:t>
            </w:r>
            <w:r w:rsidR="00F23D7F" w:rsidRPr="007001F1">
              <w:rPr>
                <w:color w:val="000000"/>
                <w:sz w:val="22"/>
                <w:szCs w:val="20"/>
              </w:rPr>
              <w:t xml:space="preserve"> ex</w:t>
            </w:r>
            <w:r w:rsidR="007C0534">
              <w:rPr>
                <w:color w:val="000000"/>
                <w:sz w:val="22"/>
                <w:szCs w:val="20"/>
              </w:rPr>
              <w:t xml:space="preserve"> </w:t>
            </w:r>
            <w:r w:rsidR="00F23D7F" w:rsidRPr="007001F1">
              <w:rPr>
                <w:color w:val="000000"/>
                <w:sz w:val="22"/>
                <w:szCs w:val="20"/>
              </w:rPr>
              <w:t>ante kontrola</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Názov zákazky</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B0048C" w:rsidRPr="007001F1" w:rsidTr="007261E4">
        <w:trPr>
          <w:trHeight w:val="300"/>
        </w:trPr>
        <w:tc>
          <w:tcPr>
            <w:tcW w:w="3559" w:type="dxa"/>
            <w:gridSpan w:val="2"/>
            <w:shd w:val="clear" w:color="auto" w:fill="auto"/>
          </w:tcPr>
          <w:p w:rsidR="00B0048C" w:rsidRPr="007001F1" w:rsidRDefault="00B0048C" w:rsidP="00B0048C">
            <w:pPr>
              <w:rPr>
                <w:color w:val="000000"/>
              </w:rPr>
            </w:pPr>
            <w:r w:rsidRPr="007001F1">
              <w:rPr>
                <w:color w:val="000000"/>
                <w:sz w:val="22"/>
                <w:szCs w:val="22"/>
              </w:rPr>
              <w:t>Elektronická aukcia áno/nie</w:t>
            </w:r>
          </w:p>
        </w:tc>
        <w:tc>
          <w:tcPr>
            <w:tcW w:w="5528" w:type="dxa"/>
            <w:gridSpan w:val="5"/>
            <w:shd w:val="clear" w:color="auto" w:fill="auto"/>
          </w:tcPr>
          <w:p w:rsidR="00B0048C" w:rsidRPr="007001F1" w:rsidRDefault="00B0048C" w:rsidP="00B0048C">
            <w:pPr>
              <w:rPr>
                <w:color w:val="000000"/>
                <w:szCs w:val="20"/>
              </w:rPr>
            </w:pP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Názov dodávateľa</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IČO dodávateľa</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Hodnota zákazky bez DPH</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Hodnota zákazky s</w:t>
            </w:r>
            <w:r w:rsidR="00402AA8">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15"/>
        </w:trPr>
        <w:tc>
          <w:tcPr>
            <w:tcW w:w="582" w:type="dxa"/>
            <w:shd w:val="clear" w:color="000000" w:fill="60497A"/>
            <w:vAlign w:val="center"/>
            <w:hideMark/>
          </w:tcPr>
          <w:p w:rsidR="00F23D7F" w:rsidRPr="007001F1" w:rsidRDefault="00F23D7F" w:rsidP="00F92AC2">
            <w:pPr>
              <w:jc w:val="center"/>
              <w:rPr>
                <w:b/>
                <w:bCs/>
                <w:color w:val="FFFFFF"/>
              </w:rPr>
            </w:pPr>
            <w:r w:rsidRPr="007001F1">
              <w:rPr>
                <w:b/>
                <w:bCs/>
                <w:color w:val="FFFFFF"/>
              </w:rPr>
              <w:t>P. č.</w:t>
            </w:r>
          </w:p>
        </w:tc>
        <w:tc>
          <w:tcPr>
            <w:tcW w:w="4820" w:type="dxa"/>
            <w:gridSpan w:val="2"/>
            <w:shd w:val="clear" w:color="000000" w:fill="60497A"/>
            <w:vAlign w:val="center"/>
            <w:hideMark/>
          </w:tcPr>
          <w:p w:rsidR="00F23D7F" w:rsidRPr="007001F1" w:rsidRDefault="00F23D7F" w:rsidP="00F92AC2">
            <w:pPr>
              <w:jc w:val="center"/>
              <w:rPr>
                <w:b/>
                <w:bCs/>
                <w:color w:val="FFFFFF"/>
              </w:rPr>
            </w:pPr>
            <w:r w:rsidRPr="007001F1">
              <w:rPr>
                <w:b/>
                <w:bCs/>
                <w:color w:val="FFFFFF"/>
              </w:rPr>
              <w:t>Kontrolné otázky</w:t>
            </w:r>
          </w:p>
        </w:tc>
        <w:tc>
          <w:tcPr>
            <w:tcW w:w="567" w:type="dxa"/>
            <w:shd w:val="clear" w:color="000000" w:fill="60497A"/>
            <w:vAlign w:val="center"/>
            <w:hideMark/>
          </w:tcPr>
          <w:p w:rsidR="00F23D7F" w:rsidRPr="007001F1" w:rsidRDefault="00F23D7F" w:rsidP="00F92AC2">
            <w:pPr>
              <w:jc w:val="center"/>
              <w:rPr>
                <w:b/>
                <w:bCs/>
                <w:color w:val="FFFFFF"/>
              </w:rPr>
            </w:pPr>
            <w:r w:rsidRPr="007001F1">
              <w:rPr>
                <w:b/>
                <w:bCs/>
                <w:color w:val="FFFFFF"/>
              </w:rPr>
              <w:t>áno</w:t>
            </w:r>
          </w:p>
        </w:tc>
        <w:tc>
          <w:tcPr>
            <w:tcW w:w="567" w:type="dxa"/>
            <w:shd w:val="clear" w:color="000000" w:fill="60497A"/>
            <w:vAlign w:val="center"/>
            <w:hideMark/>
          </w:tcPr>
          <w:p w:rsidR="00F23D7F" w:rsidRPr="007001F1" w:rsidRDefault="00F23D7F" w:rsidP="00F92AC2">
            <w:pPr>
              <w:jc w:val="center"/>
              <w:rPr>
                <w:b/>
                <w:bCs/>
                <w:color w:val="FFFFFF"/>
              </w:rPr>
            </w:pPr>
            <w:r w:rsidRPr="007001F1">
              <w:rPr>
                <w:b/>
                <w:bCs/>
                <w:color w:val="FFFFFF"/>
              </w:rPr>
              <w:t>nie</w:t>
            </w:r>
          </w:p>
        </w:tc>
        <w:tc>
          <w:tcPr>
            <w:tcW w:w="709" w:type="dxa"/>
            <w:shd w:val="clear" w:color="000000" w:fill="60497A"/>
            <w:vAlign w:val="center"/>
            <w:hideMark/>
          </w:tcPr>
          <w:p w:rsidR="00F23D7F" w:rsidRPr="007001F1" w:rsidRDefault="00F23D7F" w:rsidP="00F92AC2">
            <w:pPr>
              <w:jc w:val="center"/>
              <w:rPr>
                <w:b/>
                <w:bCs/>
                <w:color w:val="FFFFFF"/>
              </w:rPr>
            </w:pPr>
            <w:r w:rsidRPr="007001F1">
              <w:rPr>
                <w:b/>
                <w:bCs/>
                <w:color w:val="FFFFFF"/>
              </w:rPr>
              <w:t>netýka sa</w:t>
            </w:r>
          </w:p>
        </w:tc>
        <w:tc>
          <w:tcPr>
            <w:tcW w:w="1842" w:type="dxa"/>
            <w:shd w:val="clear" w:color="000000" w:fill="60497A"/>
            <w:vAlign w:val="center"/>
            <w:hideMark/>
          </w:tcPr>
          <w:p w:rsidR="00F23D7F" w:rsidRPr="007001F1" w:rsidRDefault="00F23D7F" w:rsidP="00F92AC2">
            <w:pPr>
              <w:jc w:val="center"/>
              <w:rPr>
                <w:b/>
                <w:bCs/>
                <w:color w:val="FFFFFF"/>
              </w:rPr>
            </w:pPr>
            <w:r w:rsidRPr="007001F1">
              <w:rPr>
                <w:b/>
                <w:bCs/>
                <w:color w:val="FFFFFF"/>
              </w:rPr>
              <w:t>Poznámka</w:t>
            </w:r>
          </w:p>
        </w:tc>
      </w:tr>
      <w:tr w:rsidR="0099263F" w:rsidRPr="007001F1" w:rsidTr="00312388">
        <w:trPr>
          <w:trHeight w:val="444"/>
        </w:trPr>
        <w:tc>
          <w:tcPr>
            <w:tcW w:w="582" w:type="dxa"/>
            <w:vMerge w:val="restart"/>
            <w:shd w:val="clear" w:color="auto" w:fill="auto"/>
            <w:noWrap/>
            <w:vAlign w:val="center"/>
            <w:hideMark/>
          </w:tcPr>
          <w:p w:rsidR="0099263F" w:rsidRPr="007001F1" w:rsidRDefault="0099263F" w:rsidP="00F92AC2">
            <w:pPr>
              <w:jc w:val="center"/>
              <w:rPr>
                <w:color w:val="000000"/>
              </w:rPr>
            </w:pPr>
            <w:r w:rsidRPr="007001F1">
              <w:rPr>
                <w:color w:val="000000"/>
                <w:sz w:val="22"/>
                <w:szCs w:val="22"/>
              </w:rPr>
              <w:t>1</w:t>
            </w:r>
          </w:p>
        </w:tc>
        <w:tc>
          <w:tcPr>
            <w:tcW w:w="4820" w:type="dxa"/>
            <w:gridSpan w:val="2"/>
            <w:shd w:val="clear" w:color="auto" w:fill="auto"/>
            <w:vAlign w:val="center"/>
            <w:hideMark/>
          </w:tcPr>
          <w:p w:rsidR="0099263F" w:rsidRPr="007001F1" w:rsidRDefault="0099263F" w:rsidP="003F3D85">
            <w:pPr>
              <w:jc w:val="both"/>
              <w:rPr>
                <w:color w:val="000000"/>
              </w:rPr>
            </w:pPr>
            <w:r w:rsidRPr="007001F1">
              <w:rPr>
                <w:color w:val="000000"/>
                <w:sz w:val="22"/>
                <w:szCs w:val="22"/>
              </w:rPr>
              <w:t>a) Bola zákazka zverejnená v súlade s príslušnými ustanoveni</w:t>
            </w:r>
            <w:r w:rsidR="003F3D85" w:rsidRPr="007001F1">
              <w:rPr>
                <w:color w:val="000000"/>
                <w:sz w:val="22"/>
                <w:szCs w:val="22"/>
              </w:rPr>
              <w:t>ami ZVO?</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7261E4">
        <w:trPr>
          <w:trHeight w:val="757"/>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F23D7F" w:rsidRPr="007001F1" w:rsidTr="007261E4">
        <w:trPr>
          <w:trHeight w:val="20"/>
        </w:trPr>
        <w:tc>
          <w:tcPr>
            <w:tcW w:w="582" w:type="dxa"/>
            <w:shd w:val="clear" w:color="auto" w:fill="auto"/>
            <w:noWrap/>
            <w:vAlign w:val="center"/>
            <w:hideMark/>
          </w:tcPr>
          <w:p w:rsidR="00F23D7F" w:rsidRPr="007001F1" w:rsidRDefault="00F23D7F" w:rsidP="00F92AC2">
            <w:pPr>
              <w:jc w:val="center"/>
              <w:rPr>
                <w:color w:val="000000"/>
              </w:rPr>
            </w:pPr>
            <w:r w:rsidRPr="007001F1">
              <w:rPr>
                <w:color w:val="000000"/>
                <w:sz w:val="22"/>
                <w:szCs w:val="22"/>
              </w:rPr>
              <w:t>2</w:t>
            </w:r>
          </w:p>
        </w:tc>
        <w:tc>
          <w:tcPr>
            <w:tcW w:w="4820" w:type="dxa"/>
            <w:gridSpan w:val="2"/>
            <w:shd w:val="clear" w:color="auto" w:fill="auto"/>
            <w:vAlign w:val="center"/>
            <w:hideMark/>
          </w:tcPr>
          <w:p w:rsidR="00F23D7F"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F23D7F" w:rsidRPr="007001F1" w:rsidTr="007261E4">
        <w:trPr>
          <w:trHeight w:val="20"/>
        </w:trPr>
        <w:tc>
          <w:tcPr>
            <w:tcW w:w="582" w:type="dxa"/>
            <w:shd w:val="clear" w:color="auto" w:fill="auto"/>
            <w:noWrap/>
            <w:vAlign w:val="center"/>
            <w:hideMark/>
          </w:tcPr>
          <w:p w:rsidR="00F23D7F" w:rsidRPr="007001F1" w:rsidRDefault="00F23D7F" w:rsidP="00F92AC2">
            <w:pPr>
              <w:jc w:val="center"/>
              <w:rPr>
                <w:color w:val="000000"/>
              </w:rPr>
            </w:pPr>
            <w:r w:rsidRPr="007001F1">
              <w:rPr>
                <w:color w:val="000000"/>
                <w:sz w:val="22"/>
                <w:szCs w:val="22"/>
              </w:rPr>
              <w:t>3</w:t>
            </w:r>
          </w:p>
        </w:tc>
        <w:tc>
          <w:tcPr>
            <w:tcW w:w="4820" w:type="dxa"/>
            <w:gridSpan w:val="2"/>
            <w:shd w:val="clear" w:color="auto" w:fill="auto"/>
            <w:vAlign w:val="center"/>
            <w:hideMark/>
          </w:tcPr>
          <w:p w:rsidR="00F23D7F" w:rsidRPr="007001F1" w:rsidRDefault="00F23D7F" w:rsidP="003F3D85">
            <w:pPr>
              <w:jc w:val="both"/>
              <w:rPr>
                <w:color w:val="000000"/>
              </w:rPr>
            </w:pPr>
            <w:r w:rsidRPr="007001F1">
              <w:rPr>
                <w:color w:val="000000"/>
                <w:sz w:val="22"/>
                <w:szCs w:val="22"/>
              </w:rPr>
              <w:t>Bol zamestnanec vykonávajúci kontrolu oboznámený s rizikovými indikátormi</w:t>
            </w:r>
            <w:r w:rsidR="004A4113">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A4113">
              <w:rPr>
                <w:color w:val="000000"/>
                <w:sz w:val="22"/>
                <w:szCs w:val="22"/>
              </w:rPr>
              <w:t xml:space="preserve"> </w:t>
            </w:r>
            <w:r w:rsidR="00FB02E2" w:rsidRPr="007001F1">
              <w:rPr>
                <w:color w:val="000000"/>
                <w:sz w:val="22"/>
                <w:szCs w:val="22"/>
              </w:rPr>
              <w:t xml:space="preserve">Neboli </w:t>
            </w:r>
            <w:r w:rsidR="00FB02E2" w:rsidRPr="007001F1">
              <w:rPr>
                <w:color w:val="000000"/>
                <w:sz w:val="22"/>
                <w:szCs w:val="22"/>
              </w:rPr>
              <w:lastRenderedPageBreak/>
              <w:t>identifikované rizikové indikátory, ktoré môžu iniciovať spoluprácu s PMÚ alebo OČTK?</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lastRenderedPageBreak/>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99263F" w:rsidRPr="007001F1" w:rsidTr="00312388">
        <w:trPr>
          <w:trHeight w:val="320"/>
        </w:trPr>
        <w:tc>
          <w:tcPr>
            <w:tcW w:w="582" w:type="dxa"/>
            <w:vMerge w:val="restart"/>
            <w:shd w:val="clear" w:color="auto" w:fill="auto"/>
            <w:noWrap/>
            <w:vAlign w:val="center"/>
            <w:hideMark/>
          </w:tcPr>
          <w:p w:rsidR="0099263F" w:rsidRPr="007001F1" w:rsidRDefault="0099263F" w:rsidP="00F92AC2">
            <w:pPr>
              <w:jc w:val="center"/>
              <w:rPr>
                <w:color w:val="000000"/>
              </w:rPr>
            </w:pPr>
            <w:r w:rsidRPr="007001F1">
              <w:rPr>
                <w:color w:val="000000"/>
                <w:sz w:val="22"/>
                <w:szCs w:val="22"/>
              </w:rPr>
              <w:t>4</w:t>
            </w:r>
          </w:p>
        </w:tc>
        <w:tc>
          <w:tcPr>
            <w:tcW w:w="4820" w:type="dxa"/>
            <w:gridSpan w:val="2"/>
            <w:shd w:val="clear" w:color="auto" w:fill="auto"/>
            <w:vAlign w:val="center"/>
            <w:hideMark/>
          </w:tcPr>
          <w:p w:rsidR="0099263F" w:rsidRPr="007001F1" w:rsidRDefault="0099263F" w:rsidP="003F3D85">
            <w:pPr>
              <w:jc w:val="both"/>
            </w:pPr>
            <w:r w:rsidRPr="007001F1">
              <w:rPr>
                <w:sz w:val="22"/>
                <w:szCs w:val="22"/>
              </w:rPr>
              <w:t>a) Nebol pri zadávaní zákazky identifikovaný k</w:t>
            </w:r>
            <w:r w:rsidR="003F3D85" w:rsidRPr="007001F1">
              <w:rPr>
                <w:sz w:val="22"/>
                <w:szCs w:val="22"/>
              </w:rPr>
              <w:t>onflikt záujmov podľa § 23 ZVO?</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7261E4">
        <w:trPr>
          <w:trHeight w:val="675"/>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AD6837">
            <w:pPr>
              <w:jc w:val="both"/>
            </w:pPr>
            <w:r w:rsidRPr="007001F1">
              <w:rPr>
                <w:sz w:val="22"/>
                <w:szCs w:val="22"/>
              </w:rPr>
              <w:t>b) Boli v prípade konfliktu záujmov prijaté primerané opatrenia a vykonaná náprav</w:t>
            </w:r>
            <w:r w:rsidR="00AD6837">
              <w:rPr>
                <w:sz w:val="22"/>
                <w:szCs w:val="22"/>
              </w:rPr>
              <w:t>a</w:t>
            </w:r>
            <w:r w:rsidRPr="007001F1">
              <w:rPr>
                <w:sz w:val="22"/>
                <w:szCs w:val="22"/>
              </w:rPr>
              <w:t xml:space="preserve"> v zmysle             </w:t>
            </w:r>
            <w:r w:rsidR="003F3D85" w:rsidRPr="007001F1">
              <w:rPr>
                <w:sz w:val="22"/>
                <w:szCs w:val="22"/>
              </w:rPr>
              <w:t>§ 23 ods. 5 ZVO?</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99263F" w:rsidRPr="007001F1" w:rsidTr="007261E4">
        <w:trPr>
          <w:trHeight w:val="675"/>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5B2ED6" w:rsidRPr="007001F1" w:rsidTr="00402AA8">
        <w:trPr>
          <w:trHeight w:val="758"/>
        </w:trPr>
        <w:tc>
          <w:tcPr>
            <w:tcW w:w="582" w:type="dxa"/>
            <w:shd w:val="clear" w:color="auto" w:fill="auto"/>
            <w:noWrap/>
            <w:vAlign w:val="center"/>
          </w:tcPr>
          <w:p w:rsidR="005B2ED6" w:rsidRPr="007001F1" w:rsidRDefault="00881840" w:rsidP="005B2ED6">
            <w:pPr>
              <w:jc w:val="center"/>
              <w:rPr>
                <w:color w:val="000000"/>
              </w:rPr>
            </w:pPr>
            <w:r>
              <w:rPr>
                <w:color w:val="000000"/>
                <w:sz w:val="22"/>
                <w:szCs w:val="22"/>
              </w:rPr>
              <w:t>5</w:t>
            </w:r>
          </w:p>
        </w:tc>
        <w:tc>
          <w:tcPr>
            <w:tcW w:w="4820" w:type="dxa"/>
            <w:gridSpan w:val="2"/>
            <w:shd w:val="clear" w:color="auto" w:fill="auto"/>
            <w:vAlign w:val="center"/>
          </w:tcPr>
          <w:p w:rsidR="005B2ED6" w:rsidRPr="007001F1" w:rsidRDefault="005B2ED6" w:rsidP="005B2ED6">
            <w:pPr>
              <w:jc w:val="both"/>
            </w:pPr>
            <w:r w:rsidRPr="007001F1">
              <w:rPr>
                <w:sz w:val="22"/>
                <w:szCs w:val="22"/>
              </w:rPr>
              <w:t xml:space="preserve">V prípade, ak rozdelil verejný obstarávateľ zákazku na samostatné časti, dodržal všetky ustanovenia §28ZVO? </w:t>
            </w:r>
          </w:p>
        </w:tc>
        <w:tc>
          <w:tcPr>
            <w:tcW w:w="567" w:type="dxa"/>
            <w:shd w:val="clear" w:color="auto" w:fill="auto"/>
            <w:vAlign w:val="center"/>
          </w:tcPr>
          <w:p w:rsidR="005B2ED6" w:rsidRPr="007001F1" w:rsidRDefault="005B2ED6" w:rsidP="005B2ED6">
            <w:pPr>
              <w:jc w:val="center"/>
              <w:rPr>
                <w:color w:val="000000"/>
              </w:rPr>
            </w:pPr>
          </w:p>
        </w:tc>
        <w:tc>
          <w:tcPr>
            <w:tcW w:w="567" w:type="dxa"/>
            <w:shd w:val="clear" w:color="auto" w:fill="auto"/>
            <w:vAlign w:val="center"/>
          </w:tcPr>
          <w:p w:rsidR="005B2ED6" w:rsidRPr="007001F1" w:rsidRDefault="005B2ED6" w:rsidP="005B2ED6">
            <w:pPr>
              <w:jc w:val="center"/>
              <w:rPr>
                <w:color w:val="000000"/>
              </w:rPr>
            </w:pPr>
          </w:p>
        </w:tc>
        <w:tc>
          <w:tcPr>
            <w:tcW w:w="709" w:type="dxa"/>
            <w:shd w:val="clear" w:color="auto" w:fill="auto"/>
            <w:vAlign w:val="center"/>
          </w:tcPr>
          <w:p w:rsidR="005B2ED6" w:rsidRPr="007001F1" w:rsidRDefault="005B2ED6" w:rsidP="005B2ED6">
            <w:pPr>
              <w:jc w:val="center"/>
              <w:rPr>
                <w:color w:val="000000"/>
              </w:rPr>
            </w:pPr>
          </w:p>
        </w:tc>
        <w:tc>
          <w:tcPr>
            <w:tcW w:w="1842" w:type="dxa"/>
            <w:shd w:val="clear" w:color="auto" w:fill="auto"/>
            <w:vAlign w:val="center"/>
          </w:tcPr>
          <w:p w:rsidR="005B2ED6" w:rsidRPr="007001F1" w:rsidRDefault="005B2ED6" w:rsidP="005B2ED6">
            <w:pPr>
              <w:jc w:val="center"/>
              <w:rPr>
                <w:color w:val="000000"/>
              </w:rPr>
            </w:pPr>
          </w:p>
        </w:tc>
      </w:tr>
      <w:tr w:rsidR="0099263F" w:rsidRPr="007001F1" w:rsidTr="007261E4">
        <w:trPr>
          <w:trHeight w:val="1140"/>
        </w:trPr>
        <w:tc>
          <w:tcPr>
            <w:tcW w:w="582" w:type="dxa"/>
            <w:vMerge w:val="restart"/>
            <w:shd w:val="clear" w:color="auto" w:fill="auto"/>
            <w:noWrap/>
            <w:vAlign w:val="center"/>
            <w:hideMark/>
          </w:tcPr>
          <w:p w:rsidR="0099263F" w:rsidRPr="007001F1" w:rsidRDefault="00881840" w:rsidP="00F92AC2">
            <w:pPr>
              <w:jc w:val="center"/>
              <w:rPr>
                <w:color w:val="000000"/>
              </w:rPr>
            </w:pPr>
            <w:r>
              <w:rPr>
                <w:color w:val="000000"/>
                <w:sz w:val="22"/>
                <w:szCs w:val="22"/>
              </w:rPr>
              <w:t>6</w:t>
            </w:r>
          </w:p>
        </w:tc>
        <w:tc>
          <w:tcPr>
            <w:tcW w:w="4820" w:type="dxa"/>
            <w:gridSpan w:val="2"/>
            <w:shd w:val="clear" w:color="auto" w:fill="auto"/>
            <w:vAlign w:val="center"/>
            <w:hideMark/>
          </w:tcPr>
          <w:p w:rsidR="0099263F" w:rsidRPr="007001F1" w:rsidRDefault="0099263F" w:rsidP="003F3D85">
            <w:pPr>
              <w:jc w:val="both"/>
            </w:pPr>
            <w:r w:rsidRPr="007001F1">
              <w:rPr>
                <w:sz w:val="22"/>
                <w:szCs w:val="22"/>
              </w:rPr>
              <w:t>a) Je verejné obstarávanie  z pohľadu kontroly predmetu obstarávania, návrhu zmluvných podmienok a iných údajov vo vecnom súlade so schválenou žiadosťou o poskytnuti</w:t>
            </w:r>
            <w:r w:rsidR="003F3D85" w:rsidRPr="007001F1">
              <w:rPr>
                <w:sz w:val="22"/>
                <w:szCs w:val="22"/>
              </w:rPr>
              <w:t xml:space="preserve">e NFP a účinnou Zmluvou o NFP?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7261E4">
        <w:trPr>
          <w:trHeight w:val="1140"/>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pPr>
            <w:r w:rsidRPr="007001F1">
              <w:rPr>
                <w:sz w:val="22"/>
                <w:szCs w:val="22"/>
              </w:rPr>
              <w:t>b) Je kontrolované verejné obstarávanie v súlade so závermi vykonanej prvej ex</w:t>
            </w:r>
            <w:r w:rsidR="007C0534">
              <w:rPr>
                <w:sz w:val="22"/>
                <w:szCs w:val="22"/>
              </w:rPr>
              <w:t xml:space="preserve"> </w:t>
            </w:r>
            <w:r w:rsidRPr="007001F1">
              <w:rPr>
                <w:sz w:val="22"/>
                <w:szCs w:val="22"/>
              </w:rPr>
              <w:t>ante kontroly a dokumentáciou schválenou v rámci tejto prvej ex</w:t>
            </w:r>
            <w:r w:rsidR="007C0534">
              <w:rPr>
                <w:sz w:val="22"/>
                <w:szCs w:val="22"/>
              </w:rPr>
              <w:t xml:space="preserve"> </w:t>
            </w:r>
            <w:r w:rsidRPr="007001F1">
              <w:rPr>
                <w:sz w:val="22"/>
                <w:szCs w:val="22"/>
              </w:rPr>
              <w:t>ante kontroly?</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480E07" w:rsidRPr="007001F1" w:rsidTr="00312388">
        <w:trPr>
          <w:trHeight w:val="526"/>
        </w:trPr>
        <w:tc>
          <w:tcPr>
            <w:tcW w:w="582" w:type="dxa"/>
            <w:vMerge w:val="restart"/>
            <w:shd w:val="clear" w:color="auto" w:fill="auto"/>
            <w:noWrap/>
            <w:vAlign w:val="center"/>
            <w:hideMark/>
          </w:tcPr>
          <w:p w:rsidR="00480E07" w:rsidRPr="007001F1" w:rsidRDefault="00480E07" w:rsidP="00F92AC2">
            <w:pPr>
              <w:jc w:val="center"/>
              <w:rPr>
                <w:color w:val="000000"/>
              </w:rPr>
            </w:pPr>
            <w:r>
              <w:rPr>
                <w:color w:val="000000"/>
                <w:sz w:val="22"/>
                <w:szCs w:val="22"/>
              </w:rPr>
              <w:t>7</w:t>
            </w:r>
          </w:p>
        </w:tc>
        <w:tc>
          <w:tcPr>
            <w:tcW w:w="4820" w:type="dxa"/>
            <w:gridSpan w:val="2"/>
            <w:shd w:val="clear" w:color="auto" w:fill="auto"/>
            <w:vAlign w:val="center"/>
            <w:hideMark/>
          </w:tcPr>
          <w:p w:rsidR="00480E07" w:rsidRPr="007001F1" w:rsidRDefault="00480E07" w:rsidP="003F3D85">
            <w:pPr>
              <w:jc w:val="both"/>
              <w:rPr>
                <w:color w:val="000000"/>
              </w:rPr>
            </w:pPr>
            <w:r w:rsidRPr="007001F1">
              <w:rPr>
                <w:color w:val="000000"/>
                <w:sz w:val="22"/>
                <w:szCs w:val="22"/>
              </w:rPr>
              <w:t>a) Posudzoval verejný obstarávateľ splnenie podmienok účasti vo VO v súlade s oznámením o vyhlásení VO a súťažnými podkladmi?</w:t>
            </w:r>
          </w:p>
        </w:tc>
        <w:tc>
          <w:tcPr>
            <w:tcW w:w="567" w:type="dxa"/>
            <w:shd w:val="clear" w:color="auto" w:fill="auto"/>
            <w:vAlign w:val="center"/>
            <w:hideMark/>
          </w:tcPr>
          <w:p w:rsidR="00480E07" w:rsidRPr="007001F1" w:rsidRDefault="00480E07" w:rsidP="00F92AC2">
            <w:pPr>
              <w:jc w:val="center"/>
              <w:rPr>
                <w:color w:val="000000"/>
              </w:rPr>
            </w:pPr>
            <w:r w:rsidRPr="007001F1">
              <w:rPr>
                <w:color w:val="000000"/>
                <w:sz w:val="22"/>
                <w:szCs w:val="22"/>
              </w:rPr>
              <w:t> </w:t>
            </w:r>
          </w:p>
        </w:tc>
        <w:tc>
          <w:tcPr>
            <w:tcW w:w="567" w:type="dxa"/>
            <w:shd w:val="clear" w:color="auto" w:fill="auto"/>
            <w:vAlign w:val="center"/>
            <w:hideMark/>
          </w:tcPr>
          <w:p w:rsidR="00480E07" w:rsidRPr="007001F1" w:rsidRDefault="00480E07" w:rsidP="00F92AC2">
            <w:pPr>
              <w:jc w:val="center"/>
              <w:rPr>
                <w:color w:val="000000"/>
              </w:rPr>
            </w:pPr>
            <w:r w:rsidRPr="007001F1">
              <w:rPr>
                <w:color w:val="000000"/>
                <w:sz w:val="22"/>
                <w:szCs w:val="22"/>
              </w:rPr>
              <w:t> </w:t>
            </w:r>
          </w:p>
        </w:tc>
        <w:tc>
          <w:tcPr>
            <w:tcW w:w="709" w:type="dxa"/>
            <w:shd w:val="clear" w:color="auto" w:fill="auto"/>
            <w:vAlign w:val="center"/>
            <w:hideMark/>
          </w:tcPr>
          <w:p w:rsidR="00480E07" w:rsidRPr="007001F1" w:rsidRDefault="00480E07" w:rsidP="00F92AC2">
            <w:pPr>
              <w:jc w:val="center"/>
              <w:rPr>
                <w:color w:val="000000"/>
              </w:rPr>
            </w:pPr>
            <w:r w:rsidRPr="007001F1">
              <w:rPr>
                <w:color w:val="000000"/>
                <w:sz w:val="22"/>
                <w:szCs w:val="22"/>
              </w:rPr>
              <w:t> </w:t>
            </w:r>
          </w:p>
        </w:tc>
        <w:tc>
          <w:tcPr>
            <w:tcW w:w="1842" w:type="dxa"/>
            <w:shd w:val="clear" w:color="auto" w:fill="auto"/>
            <w:vAlign w:val="center"/>
            <w:hideMark/>
          </w:tcPr>
          <w:p w:rsidR="00480E07" w:rsidRPr="007001F1" w:rsidRDefault="00480E07" w:rsidP="00F92AC2">
            <w:pPr>
              <w:jc w:val="center"/>
              <w:rPr>
                <w:color w:val="000000"/>
              </w:rPr>
            </w:pPr>
            <w:r w:rsidRPr="007001F1">
              <w:rPr>
                <w:color w:val="000000"/>
                <w:sz w:val="22"/>
                <w:szCs w:val="22"/>
              </w:rPr>
              <w:t> </w:t>
            </w:r>
          </w:p>
        </w:tc>
      </w:tr>
      <w:tr w:rsidR="00480E07" w:rsidRPr="007001F1" w:rsidTr="00312388">
        <w:trPr>
          <w:trHeight w:val="607"/>
        </w:trPr>
        <w:tc>
          <w:tcPr>
            <w:tcW w:w="582" w:type="dxa"/>
            <w:vMerge/>
            <w:shd w:val="clear" w:color="auto" w:fill="auto"/>
            <w:noWrap/>
            <w:vAlign w:val="center"/>
          </w:tcPr>
          <w:p w:rsidR="00480E07" w:rsidRPr="007001F1" w:rsidRDefault="00480E07" w:rsidP="00F92AC2">
            <w:pPr>
              <w:jc w:val="center"/>
              <w:rPr>
                <w:color w:val="000000"/>
              </w:rPr>
            </w:pPr>
          </w:p>
        </w:tc>
        <w:tc>
          <w:tcPr>
            <w:tcW w:w="4820" w:type="dxa"/>
            <w:gridSpan w:val="2"/>
            <w:shd w:val="clear" w:color="auto" w:fill="auto"/>
            <w:vAlign w:val="center"/>
          </w:tcPr>
          <w:p w:rsidR="00480E07" w:rsidRPr="007001F1" w:rsidRDefault="00480E07" w:rsidP="003F3D85">
            <w:pPr>
              <w:jc w:val="both"/>
              <w:rPr>
                <w:color w:val="000000"/>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rsidR="00480E07" w:rsidRPr="007001F1" w:rsidRDefault="00480E07" w:rsidP="00F92AC2">
            <w:pPr>
              <w:jc w:val="center"/>
              <w:rPr>
                <w:color w:val="000000"/>
              </w:rPr>
            </w:pPr>
          </w:p>
        </w:tc>
        <w:tc>
          <w:tcPr>
            <w:tcW w:w="567" w:type="dxa"/>
            <w:shd w:val="clear" w:color="auto" w:fill="auto"/>
            <w:vAlign w:val="center"/>
          </w:tcPr>
          <w:p w:rsidR="00480E07" w:rsidRPr="007001F1" w:rsidRDefault="00480E07" w:rsidP="00F92AC2">
            <w:pPr>
              <w:jc w:val="center"/>
              <w:rPr>
                <w:color w:val="000000"/>
              </w:rPr>
            </w:pPr>
          </w:p>
        </w:tc>
        <w:tc>
          <w:tcPr>
            <w:tcW w:w="709" w:type="dxa"/>
            <w:shd w:val="clear" w:color="auto" w:fill="auto"/>
            <w:vAlign w:val="center"/>
          </w:tcPr>
          <w:p w:rsidR="00480E07" w:rsidRPr="007001F1" w:rsidRDefault="00480E07" w:rsidP="00F92AC2">
            <w:pPr>
              <w:jc w:val="center"/>
              <w:rPr>
                <w:color w:val="000000"/>
              </w:rPr>
            </w:pPr>
          </w:p>
        </w:tc>
        <w:tc>
          <w:tcPr>
            <w:tcW w:w="1842" w:type="dxa"/>
            <w:shd w:val="clear" w:color="auto" w:fill="auto"/>
            <w:vAlign w:val="center"/>
          </w:tcPr>
          <w:p w:rsidR="00480E07" w:rsidRPr="007001F1" w:rsidRDefault="00480E07" w:rsidP="00F92AC2">
            <w:pPr>
              <w:jc w:val="center"/>
              <w:rPr>
                <w:color w:val="000000"/>
              </w:rPr>
            </w:pPr>
          </w:p>
        </w:tc>
      </w:tr>
      <w:tr w:rsidR="00480E07" w:rsidRPr="007001F1" w:rsidTr="00312388">
        <w:trPr>
          <w:trHeight w:val="607"/>
        </w:trPr>
        <w:tc>
          <w:tcPr>
            <w:tcW w:w="582" w:type="dxa"/>
            <w:vMerge/>
            <w:shd w:val="clear" w:color="auto" w:fill="auto"/>
            <w:noWrap/>
            <w:vAlign w:val="center"/>
          </w:tcPr>
          <w:p w:rsidR="00480E07" w:rsidRPr="007001F1" w:rsidRDefault="00480E07" w:rsidP="00F92AC2">
            <w:pPr>
              <w:jc w:val="center"/>
              <w:rPr>
                <w:color w:val="000000"/>
              </w:rPr>
            </w:pPr>
          </w:p>
        </w:tc>
        <w:tc>
          <w:tcPr>
            <w:tcW w:w="4820" w:type="dxa"/>
            <w:gridSpan w:val="2"/>
            <w:shd w:val="clear" w:color="auto" w:fill="auto"/>
            <w:vAlign w:val="center"/>
          </w:tcPr>
          <w:p w:rsidR="00480E07" w:rsidRPr="007001F1" w:rsidRDefault="00480E07" w:rsidP="003F3D85">
            <w:pPr>
              <w:jc w:val="both"/>
              <w:rPr>
                <w:color w:val="000000"/>
              </w:rPr>
            </w:pPr>
            <w:r>
              <w:rPr>
                <w:color w:val="000000"/>
                <w:sz w:val="22"/>
                <w:szCs w:val="22"/>
              </w:rPr>
              <w:t xml:space="preserve">c)V prípade, ak verejný obstarávateľ umožnil preukázať podmienky účasti prostredníctvom jednotného </w:t>
            </w:r>
            <w:r w:rsidRPr="00196220">
              <w:rPr>
                <w:color w:val="000000"/>
                <w:sz w:val="22"/>
                <w:szCs w:val="22"/>
              </w:rPr>
              <w:t>európskeho dokumentu, postupoval podľa § 39</w:t>
            </w:r>
            <w:r>
              <w:rPr>
                <w:color w:val="000000"/>
                <w:sz w:val="22"/>
                <w:szCs w:val="22"/>
              </w:rPr>
              <w:t xml:space="preserve"> ZVO</w:t>
            </w:r>
            <w:r w:rsidRPr="00196220">
              <w:rPr>
                <w:color w:val="000000"/>
                <w:sz w:val="22"/>
                <w:szCs w:val="22"/>
              </w:rPr>
              <w:t>?</w:t>
            </w:r>
          </w:p>
        </w:tc>
        <w:tc>
          <w:tcPr>
            <w:tcW w:w="567" w:type="dxa"/>
            <w:shd w:val="clear" w:color="auto" w:fill="auto"/>
            <w:vAlign w:val="center"/>
          </w:tcPr>
          <w:p w:rsidR="00480E07" w:rsidRPr="007001F1" w:rsidRDefault="00480E07" w:rsidP="00F92AC2">
            <w:pPr>
              <w:jc w:val="center"/>
              <w:rPr>
                <w:color w:val="000000"/>
              </w:rPr>
            </w:pPr>
          </w:p>
        </w:tc>
        <w:tc>
          <w:tcPr>
            <w:tcW w:w="567" w:type="dxa"/>
            <w:shd w:val="clear" w:color="auto" w:fill="auto"/>
            <w:vAlign w:val="center"/>
          </w:tcPr>
          <w:p w:rsidR="00480E07" w:rsidRPr="007001F1" w:rsidRDefault="00480E07" w:rsidP="00F92AC2">
            <w:pPr>
              <w:jc w:val="center"/>
              <w:rPr>
                <w:color w:val="000000"/>
              </w:rPr>
            </w:pPr>
          </w:p>
        </w:tc>
        <w:tc>
          <w:tcPr>
            <w:tcW w:w="709" w:type="dxa"/>
            <w:shd w:val="clear" w:color="auto" w:fill="auto"/>
            <w:vAlign w:val="center"/>
          </w:tcPr>
          <w:p w:rsidR="00480E07" w:rsidRPr="007001F1" w:rsidRDefault="00480E07" w:rsidP="00F92AC2">
            <w:pPr>
              <w:jc w:val="center"/>
              <w:rPr>
                <w:color w:val="000000"/>
              </w:rPr>
            </w:pPr>
          </w:p>
        </w:tc>
        <w:tc>
          <w:tcPr>
            <w:tcW w:w="1842" w:type="dxa"/>
            <w:shd w:val="clear" w:color="auto" w:fill="auto"/>
            <w:vAlign w:val="center"/>
          </w:tcPr>
          <w:p w:rsidR="00480E07" w:rsidRPr="007001F1" w:rsidRDefault="00480E07" w:rsidP="00F92AC2">
            <w:pPr>
              <w:jc w:val="center"/>
              <w:rPr>
                <w:color w:val="000000"/>
              </w:rPr>
            </w:pPr>
          </w:p>
        </w:tc>
      </w:tr>
      <w:tr w:rsidR="00480E07" w:rsidRPr="007001F1" w:rsidTr="007261E4">
        <w:trPr>
          <w:trHeight w:val="1095"/>
        </w:trPr>
        <w:tc>
          <w:tcPr>
            <w:tcW w:w="582" w:type="dxa"/>
            <w:vMerge/>
            <w:shd w:val="clear" w:color="auto" w:fill="auto"/>
            <w:noWrap/>
            <w:vAlign w:val="center"/>
          </w:tcPr>
          <w:p w:rsidR="00480E07" w:rsidRPr="007001F1" w:rsidRDefault="00480E07" w:rsidP="00F92AC2">
            <w:pPr>
              <w:jc w:val="center"/>
              <w:rPr>
                <w:color w:val="000000"/>
              </w:rPr>
            </w:pPr>
          </w:p>
        </w:tc>
        <w:tc>
          <w:tcPr>
            <w:tcW w:w="4820" w:type="dxa"/>
            <w:gridSpan w:val="2"/>
            <w:shd w:val="clear" w:color="auto" w:fill="auto"/>
            <w:vAlign w:val="center"/>
          </w:tcPr>
          <w:p w:rsidR="00480E07" w:rsidRPr="0086681B" w:rsidRDefault="00480E07" w:rsidP="00AD2BB9">
            <w:pPr>
              <w:jc w:val="both"/>
              <w:rPr>
                <w:color w:val="000000"/>
                <w:sz w:val="22"/>
                <w:szCs w:val="22"/>
              </w:rPr>
            </w:pPr>
            <w:r>
              <w:rPr>
                <w:color w:val="000000"/>
                <w:sz w:val="22"/>
                <w:szCs w:val="22"/>
              </w:rPr>
              <w:t>d</w:t>
            </w:r>
            <w:r w:rsidRPr="007001F1">
              <w:rPr>
                <w:color w:val="000000"/>
                <w:sz w:val="22"/>
                <w:szCs w:val="22"/>
              </w:rPr>
              <w:t>) V</w:t>
            </w:r>
            <w:r w:rsidR="00AD2BB9">
              <w:rPr>
                <w:color w:val="000000"/>
                <w:sz w:val="22"/>
                <w:szCs w:val="22"/>
              </w:rPr>
              <w:t> </w:t>
            </w:r>
            <w:r w:rsidRPr="007001F1">
              <w:rPr>
                <w:color w:val="000000"/>
                <w:sz w:val="22"/>
                <w:szCs w:val="22"/>
              </w:rPr>
              <w:t>prípade</w:t>
            </w:r>
            <w:r w:rsidR="00AD2BB9">
              <w:rPr>
                <w:color w:val="000000"/>
                <w:sz w:val="22"/>
                <w:szCs w:val="22"/>
              </w:rPr>
              <w:t>, ak verejný obstarávateľ nepoužil elektronickú aukciu a</w:t>
            </w:r>
            <w:r w:rsidRPr="007001F1">
              <w:rPr>
                <w:color w:val="000000"/>
                <w:sz w:val="22"/>
                <w:szCs w:val="22"/>
              </w:rPr>
              <w:t xml:space="preserve"> nedošlo k predloženiu dokladov preukazujúcich splnenie podmienok účasti skôr, vyhodnotil verejný obstarávateľ splnenie podmienok účasti </w:t>
            </w:r>
            <w:r w:rsidR="00AD2BB9">
              <w:rPr>
                <w:color w:val="000000"/>
                <w:sz w:val="22"/>
                <w:szCs w:val="22"/>
              </w:rPr>
              <w:t>po vyhodnotení ponúk podľa § 53 ZVO</w:t>
            </w:r>
            <w:r w:rsidRPr="007001F1">
              <w:rPr>
                <w:color w:val="000000"/>
                <w:sz w:val="22"/>
                <w:szCs w:val="22"/>
              </w:rPr>
              <w:t>?</w:t>
            </w:r>
            <w:r>
              <w:rPr>
                <w:color w:val="000000"/>
                <w:sz w:val="22"/>
                <w:szCs w:val="22"/>
              </w:rPr>
              <w:t xml:space="preserve"> </w:t>
            </w:r>
          </w:p>
        </w:tc>
        <w:tc>
          <w:tcPr>
            <w:tcW w:w="567" w:type="dxa"/>
            <w:shd w:val="clear" w:color="auto" w:fill="auto"/>
            <w:vAlign w:val="center"/>
          </w:tcPr>
          <w:p w:rsidR="00480E07" w:rsidRPr="007001F1" w:rsidRDefault="00480E07" w:rsidP="00F92AC2">
            <w:pPr>
              <w:jc w:val="center"/>
              <w:rPr>
                <w:color w:val="000000"/>
              </w:rPr>
            </w:pPr>
          </w:p>
        </w:tc>
        <w:tc>
          <w:tcPr>
            <w:tcW w:w="567" w:type="dxa"/>
            <w:shd w:val="clear" w:color="auto" w:fill="auto"/>
            <w:vAlign w:val="center"/>
          </w:tcPr>
          <w:p w:rsidR="00480E07" w:rsidRPr="007001F1" w:rsidRDefault="00480E07" w:rsidP="00F92AC2">
            <w:pPr>
              <w:jc w:val="center"/>
              <w:rPr>
                <w:color w:val="000000"/>
              </w:rPr>
            </w:pPr>
          </w:p>
        </w:tc>
        <w:tc>
          <w:tcPr>
            <w:tcW w:w="709" w:type="dxa"/>
            <w:shd w:val="clear" w:color="auto" w:fill="auto"/>
            <w:vAlign w:val="center"/>
          </w:tcPr>
          <w:p w:rsidR="00480E07" w:rsidRPr="007001F1" w:rsidRDefault="00480E07" w:rsidP="00F92AC2">
            <w:pPr>
              <w:jc w:val="center"/>
              <w:rPr>
                <w:color w:val="000000"/>
              </w:rPr>
            </w:pPr>
          </w:p>
        </w:tc>
        <w:tc>
          <w:tcPr>
            <w:tcW w:w="1842" w:type="dxa"/>
            <w:shd w:val="clear" w:color="auto" w:fill="auto"/>
            <w:vAlign w:val="center"/>
          </w:tcPr>
          <w:p w:rsidR="00480E07" w:rsidRPr="007001F1" w:rsidRDefault="00480E07" w:rsidP="00F92AC2">
            <w:pPr>
              <w:jc w:val="center"/>
              <w:rPr>
                <w:color w:val="000000"/>
              </w:rPr>
            </w:pPr>
          </w:p>
        </w:tc>
      </w:tr>
      <w:tr w:rsidR="00480E07" w:rsidRPr="007001F1" w:rsidTr="007261E4">
        <w:trPr>
          <w:trHeight w:val="1095"/>
        </w:trPr>
        <w:tc>
          <w:tcPr>
            <w:tcW w:w="582" w:type="dxa"/>
            <w:vMerge/>
            <w:shd w:val="clear" w:color="auto" w:fill="auto"/>
            <w:noWrap/>
            <w:vAlign w:val="center"/>
          </w:tcPr>
          <w:p w:rsidR="00480E07" w:rsidRPr="007001F1" w:rsidRDefault="00480E07" w:rsidP="00F92AC2">
            <w:pPr>
              <w:jc w:val="center"/>
              <w:rPr>
                <w:color w:val="000000"/>
              </w:rPr>
            </w:pPr>
          </w:p>
        </w:tc>
        <w:tc>
          <w:tcPr>
            <w:tcW w:w="4820" w:type="dxa"/>
            <w:gridSpan w:val="2"/>
            <w:shd w:val="clear" w:color="auto" w:fill="auto"/>
            <w:vAlign w:val="center"/>
          </w:tcPr>
          <w:p w:rsidR="00480E07" w:rsidRDefault="00480E07" w:rsidP="003F3D85">
            <w:pPr>
              <w:jc w:val="both"/>
              <w:rPr>
                <w:color w:val="000000"/>
              </w:rPr>
            </w:pPr>
            <w:r>
              <w:rPr>
                <w:color w:val="000000"/>
                <w:sz w:val="22"/>
                <w:szCs w:val="22"/>
              </w:rPr>
              <w:t>e) Ak nedošlo k vyhodnoteniu požiadaviek na predmet zákazky pred vyhodnotením stanovených kritérií, boli požiadavky na predmet zákazky vyhodnotené v súlade s požiadavkami verejného obstarávateľa na predmet zákazky</w:t>
            </w:r>
            <w:r w:rsidR="00AD2BB9">
              <w:rPr>
                <w:color w:val="000000"/>
                <w:sz w:val="22"/>
                <w:szCs w:val="22"/>
              </w:rPr>
              <w:t xml:space="preserve"> po vyhodnotení ponúk podľa § 53 ZVO</w:t>
            </w:r>
            <w:r>
              <w:rPr>
                <w:color w:val="000000"/>
                <w:sz w:val="22"/>
                <w:szCs w:val="22"/>
              </w:rPr>
              <w:t>?</w:t>
            </w:r>
          </w:p>
        </w:tc>
        <w:tc>
          <w:tcPr>
            <w:tcW w:w="567" w:type="dxa"/>
            <w:shd w:val="clear" w:color="auto" w:fill="auto"/>
            <w:vAlign w:val="center"/>
          </w:tcPr>
          <w:p w:rsidR="00480E07" w:rsidRPr="007001F1" w:rsidRDefault="00480E07" w:rsidP="00F92AC2">
            <w:pPr>
              <w:jc w:val="center"/>
              <w:rPr>
                <w:color w:val="000000"/>
              </w:rPr>
            </w:pPr>
          </w:p>
        </w:tc>
        <w:tc>
          <w:tcPr>
            <w:tcW w:w="567" w:type="dxa"/>
            <w:shd w:val="clear" w:color="auto" w:fill="auto"/>
            <w:vAlign w:val="center"/>
          </w:tcPr>
          <w:p w:rsidR="00480E07" w:rsidRPr="007001F1" w:rsidRDefault="00480E07" w:rsidP="00F92AC2">
            <w:pPr>
              <w:jc w:val="center"/>
              <w:rPr>
                <w:color w:val="000000"/>
              </w:rPr>
            </w:pPr>
          </w:p>
        </w:tc>
        <w:tc>
          <w:tcPr>
            <w:tcW w:w="709" w:type="dxa"/>
            <w:shd w:val="clear" w:color="auto" w:fill="auto"/>
            <w:vAlign w:val="center"/>
          </w:tcPr>
          <w:p w:rsidR="00480E07" w:rsidRPr="007001F1" w:rsidRDefault="00480E07" w:rsidP="00F92AC2">
            <w:pPr>
              <w:jc w:val="center"/>
              <w:rPr>
                <w:color w:val="000000"/>
              </w:rPr>
            </w:pPr>
          </w:p>
        </w:tc>
        <w:tc>
          <w:tcPr>
            <w:tcW w:w="1842" w:type="dxa"/>
            <w:shd w:val="clear" w:color="auto" w:fill="auto"/>
            <w:vAlign w:val="center"/>
          </w:tcPr>
          <w:p w:rsidR="00480E07" w:rsidRPr="007001F1" w:rsidRDefault="00480E07" w:rsidP="00F92AC2">
            <w:pPr>
              <w:jc w:val="center"/>
              <w:rPr>
                <w:color w:val="000000"/>
              </w:rPr>
            </w:pPr>
          </w:p>
        </w:tc>
      </w:tr>
      <w:tr w:rsidR="0099263F" w:rsidRPr="007001F1" w:rsidTr="00312388">
        <w:trPr>
          <w:trHeight w:val="318"/>
        </w:trPr>
        <w:tc>
          <w:tcPr>
            <w:tcW w:w="582" w:type="dxa"/>
            <w:vMerge w:val="restart"/>
            <w:shd w:val="clear" w:color="auto" w:fill="auto"/>
            <w:noWrap/>
            <w:vAlign w:val="center"/>
            <w:hideMark/>
          </w:tcPr>
          <w:p w:rsidR="0099263F" w:rsidRPr="007001F1" w:rsidRDefault="00881840" w:rsidP="00F92AC2">
            <w:pPr>
              <w:jc w:val="center"/>
              <w:rPr>
                <w:color w:val="000000"/>
              </w:rPr>
            </w:pPr>
            <w:r>
              <w:rPr>
                <w:color w:val="000000"/>
                <w:sz w:val="22"/>
                <w:szCs w:val="22"/>
              </w:rPr>
              <w:t>8</w:t>
            </w:r>
          </w:p>
        </w:tc>
        <w:tc>
          <w:tcPr>
            <w:tcW w:w="4820" w:type="dxa"/>
            <w:gridSpan w:val="2"/>
            <w:shd w:val="clear" w:color="auto" w:fill="auto"/>
            <w:vAlign w:val="center"/>
            <w:hideMark/>
          </w:tcPr>
          <w:p w:rsidR="0099263F" w:rsidRPr="007001F1" w:rsidRDefault="0099263F" w:rsidP="009D0DE2">
            <w:pPr>
              <w:jc w:val="both"/>
              <w:rPr>
                <w:color w:val="000000"/>
              </w:rPr>
            </w:pPr>
            <w:r w:rsidRPr="007001F1">
              <w:rPr>
                <w:color w:val="000000"/>
                <w:sz w:val="22"/>
                <w:szCs w:val="22"/>
              </w:rPr>
              <w:t>a) Vylúčil verejný obstarávateľ z VO uchádzača alebo záujemcu v súlade s § 40 ods. 6</w:t>
            </w:r>
            <w:r w:rsidR="009D0DE2">
              <w:rPr>
                <w:color w:val="000000"/>
                <w:sz w:val="22"/>
                <w:szCs w:val="22"/>
              </w:rPr>
              <w:t>, resp. ods. 7</w:t>
            </w:r>
            <w:r w:rsidR="003F3D85" w:rsidRPr="007001F1">
              <w:rPr>
                <w:color w:val="000000"/>
                <w:sz w:val="22"/>
                <w:szCs w:val="22"/>
              </w:rPr>
              <w:t xml:space="preserve"> ZVO?</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2D20F9">
        <w:trPr>
          <w:trHeight w:val="307"/>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rPr>
                <w:color w:val="000000"/>
              </w:rPr>
            </w:pPr>
            <w:r w:rsidRPr="007001F1">
              <w:rPr>
                <w:color w:val="000000"/>
                <w:sz w:val="22"/>
                <w:szCs w:val="22"/>
              </w:rPr>
              <w:t>b) Požiadal verejný obstarávateľ písomne  uchádzača alebo záujemcu o vysvetlenie alebo doplnenie predložených dokladov</w:t>
            </w:r>
            <w:r w:rsidR="00F5449D">
              <w:rPr>
                <w:color w:val="000000"/>
                <w:sz w:val="22"/>
                <w:szCs w:val="22"/>
              </w:rPr>
              <w:t>,</w:t>
            </w:r>
            <w:r w:rsidRPr="007001F1">
              <w:rPr>
                <w:color w:val="000000"/>
                <w:sz w:val="22"/>
                <w:szCs w:val="22"/>
              </w:rPr>
              <w:t xml:space="preserve"> ak z predložených dokladov nebolo možné posúdiť ich platnosť alebo splnenie podmienky účasti?</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F23D7F" w:rsidRPr="007001F1" w:rsidTr="007261E4">
        <w:trPr>
          <w:trHeight w:val="20"/>
        </w:trPr>
        <w:tc>
          <w:tcPr>
            <w:tcW w:w="582" w:type="dxa"/>
            <w:shd w:val="clear" w:color="auto" w:fill="auto"/>
            <w:noWrap/>
            <w:vAlign w:val="center"/>
            <w:hideMark/>
          </w:tcPr>
          <w:p w:rsidR="00F23D7F" w:rsidRPr="007001F1" w:rsidRDefault="00881840" w:rsidP="00F92AC2">
            <w:pPr>
              <w:jc w:val="center"/>
              <w:rPr>
                <w:color w:val="000000"/>
              </w:rPr>
            </w:pPr>
            <w:r>
              <w:rPr>
                <w:color w:val="000000"/>
                <w:sz w:val="22"/>
                <w:szCs w:val="22"/>
              </w:rPr>
              <w:lastRenderedPageBreak/>
              <w:t>9</w:t>
            </w:r>
          </w:p>
        </w:tc>
        <w:tc>
          <w:tcPr>
            <w:tcW w:w="4820" w:type="dxa"/>
            <w:gridSpan w:val="2"/>
            <w:shd w:val="clear" w:color="auto" w:fill="auto"/>
            <w:vAlign w:val="center"/>
            <w:hideMark/>
          </w:tcPr>
          <w:p w:rsidR="00F23D7F" w:rsidRPr="007001F1" w:rsidRDefault="00F23D7F" w:rsidP="003F3D85">
            <w:pPr>
              <w:jc w:val="both"/>
              <w:rPr>
                <w:color w:val="000000"/>
              </w:rPr>
            </w:pPr>
            <w:r w:rsidRPr="007001F1">
              <w:rPr>
                <w:color w:val="000000"/>
                <w:sz w:val="22"/>
                <w:szCs w:val="22"/>
              </w:rPr>
              <w:t xml:space="preserve">Vyhodnocoval verejný obstarávateľ </w:t>
            </w:r>
            <w:r w:rsidR="00DD63AE" w:rsidRPr="007001F1">
              <w:rPr>
                <w:color w:val="000000"/>
                <w:sz w:val="22"/>
                <w:szCs w:val="22"/>
              </w:rPr>
              <w:t xml:space="preserve">ponuky </w:t>
            </w:r>
            <w:r w:rsidRPr="007001F1">
              <w:rPr>
                <w:color w:val="000000"/>
                <w:sz w:val="22"/>
                <w:szCs w:val="22"/>
              </w:rPr>
              <w:t xml:space="preserve">na </w:t>
            </w:r>
            <w:r w:rsidR="00DD63AE" w:rsidRPr="007001F1">
              <w:rPr>
                <w:color w:val="000000"/>
                <w:sz w:val="22"/>
                <w:szCs w:val="22"/>
              </w:rPr>
              <w:t xml:space="preserve">základe kritérií na </w:t>
            </w:r>
            <w:r w:rsidRPr="007001F1">
              <w:rPr>
                <w:color w:val="000000"/>
                <w:sz w:val="22"/>
                <w:szCs w:val="22"/>
              </w:rPr>
              <w:t xml:space="preserve">vyhodnotenie ponúk v súlade s § </w:t>
            </w:r>
            <w:r w:rsidR="00DD63AE" w:rsidRPr="007001F1">
              <w:rPr>
                <w:color w:val="000000"/>
                <w:sz w:val="22"/>
                <w:szCs w:val="22"/>
              </w:rPr>
              <w:t xml:space="preserve">44 </w:t>
            </w:r>
            <w:r w:rsidRPr="007001F1">
              <w:rPr>
                <w:color w:val="000000"/>
                <w:sz w:val="22"/>
                <w:szCs w:val="22"/>
              </w:rPr>
              <w:t>ZVO?</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F23D7F" w:rsidRPr="007001F1" w:rsidTr="007261E4">
        <w:trPr>
          <w:trHeight w:val="20"/>
        </w:trPr>
        <w:tc>
          <w:tcPr>
            <w:tcW w:w="582" w:type="dxa"/>
            <w:shd w:val="clear" w:color="auto" w:fill="auto"/>
            <w:noWrap/>
            <w:vAlign w:val="center"/>
            <w:hideMark/>
          </w:tcPr>
          <w:p w:rsidR="00F23D7F" w:rsidRPr="007001F1" w:rsidRDefault="00881840" w:rsidP="00F92AC2">
            <w:pPr>
              <w:jc w:val="center"/>
              <w:rPr>
                <w:color w:val="000000"/>
              </w:rPr>
            </w:pPr>
            <w:r>
              <w:rPr>
                <w:color w:val="000000"/>
                <w:sz w:val="22"/>
                <w:szCs w:val="22"/>
              </w:rPr>
              <w:t>10</w:t>
            </w:r>
          </w:p>
        </w:tc>
        <w:tc>
          <w:tcPr>
            <w:tcW w:w="4820" w:type="dxa"/>
            <w:gridSpan w:val="2"/>
            <w:shd w:val="clear" w:color="auto" w:fill="auto"/>
            <w:vAlign w:val="center"/>
            <w:hideMark/>
          </w:tcPr>
          <w:p w:rsidR="00F23D7F" w:rsidRPr="007001F1" w:rsidRDefault="00F23D7F" w:rsidP="003F3D85">
            <w:pPr>
              <w:jc w:val="both"/>
              <w:rPr>
                <w:color w:val="000000"/>
              </w:rPr>
            </w:pPr>
            <w:r w:rsidRPr="007001F1">
              <w:rPr>
                <w:color w:val="000000"/>
                <w:sz w:val="22"/>
                <w:szCs w:val="22"/>
              </w:rPr>
              <w:t xml:space="preserve">Bolo vysvetlenie </w:t>
            </w:r>
            <w:r w:rsidR="00CD365D" w:rsidRPr="007001F1">
              <w:rPr>
                <w:color w:val="000000"/>
                <w:sz w:val="22"/>
                <w:szCs w:val="22"/>
              </w:rPr>
              <w:t>informácií potrebných na vypracovanie ponuky, návrhu a na preukázanie splnenia podmienok účasti</w:t>
            </w:r>
            <w:r w:rsidRPr="007001F1">
              <w:rPr>
                <w:color w:val="000000"/>
                <w:sz w:val="22"/>
                <w:szCs w:val="22"/>
              </w:rPr>
              <w:t xml:space="preserve"> bezodkladne oznámené všetkým záujemcom, najneskôr však šesť dní pred uplynutím lehoty na predkladanie ponúk alebo lehoty na predloženie dokladov preukazujúcich splnenie podmienok účasti, za predpokladu, že o vysvetlenie sa požiada</w:t>
            </w:r>
            <w:r w:rsidR="00DD0700" w:rsidRPr="007001F1">
              <w:rPr>
                <w:color w:val="000000"/>
                <w:sz w:val="22"/>
                <w:szCs w:val="22"/>
              </w:rPr>
              <w:t>lo</w:t>
            </w:r>
            <w:r w:rsidRPr="007001F1">
              <w:rPr>
                <w:color w:val="000000"/>
                <w:sz w:val="22"/>
                <w:szCs w:val="22"/>
              </w:rPr>
              <w:t xml:space="preserve"> dostatočne vopred</w:t>
            </w:r>
            <w:r w:rsidR="00CD365D" w:rsidRPr="007001F1">
              <w:rPr>
                <w:color w:val="000000"/>
                <w:sz w:val="22"/>
                <w:szCs w:val="22"/>
              </w:rPr>
              <w:t>?</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99263F" w:rsidRPr="007001F1" w:rsidTr="00312388">
        <w:trPr>
          <w:trHeight w:val="317"/>
        </w:trPr>
        <w:tc>
          <w:tcPr>
            <w:tcW w:w="582" w:type="dxa"/>
            <w:vMerge w:val="restart"/>
            <w:shd w:val="clear" w:color="auto" w:fill="auto"/>
            <w:noWrap/>
            <w:vAlign w:val="center"/>
            <w:hideMark/>
          </w:tcPr>
          <w:p w:rsidR="0099263F" w:rsidRPr="007001F1" w:rsidRDefault="0099263F" w:rsidP="00F92AC2">
            <w:pPr>
              <w:jc w:val="center"/>
              <w:rPr>
                <w:color w:val="000000"/>
              </w:rPr>
            </w:pPr>
            <w:r w:rsidRPr="007001F1">
              <w:rPr>
                <w:color w:val="000000"/>
                <w:sz w:val="22"/>
                <w:szCs w:val="22"/>
              </w:rPr>
              <w:t>1</w:t>
            </w:r>
            <w:r w:rsidR="00881840">
              <w:rPr>
                <w:color w:val="000000"/>
                <w:sz w:val="22"/>
                <w:szCs w:val="22"/>
              </w:rPr>
              <w:t>1</w:t>
            </w:r>
          </w:p>
        </w:tc>
        <w:tc>
          <w:tcPr>
            <w:tcW w:w="4820" w:type="dxa"/>
            <w:gridSpan w:val="2"/>
            <w:shd w:val="clear" w:color="auto" w:fill="auto"/>
            <w:vAlign w:val="center"/>
            <w:hideMark/>
          </w:tcPr>
          <w:p w:rsidR="0099263F" w:rsidRPr="007001F1" w:rsidRDefault="0099263F" w:rsidP="003F3D85">
            <w:pPr>
              <w:jc w:val="both"/>
              <w:rPr>
                <w:color w:val="000000"/>
              </w:rPr>
            </w:pPr>
            <w:r w:rsidRPr="007001F1">
              <w:rPr>
                <w:color w:val="000000"/>
                <w:sz w:val="22"/>
                <w:szCs w:val="22"/>
              </w:rPr>
              <w:t>a) Bola zriadená komisia na vyhodnot</w:t>
            </w:r>
            <w:r w:rsidR="003F3D85" w:rsidRPr="007001F1">
              <w:rPr>
                <w:color w:val="000000"/>
                <w:sz w:val="22"/>
                <w:szCs w:val="22"/>
              </w:rPr>
              <w:t>enie ponúk v súlade s § 51 ZVO?</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312388">
        <w:trPr>
          <w:trHeight w:val="381"/>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F05D09">
            <w:pPr>
              <w:jc w:val="both"/>
              <w:rPr>
                <w:color w:val="000000"/>
              </w:rPr>
            </w:pPr>
            <w:r w:rsidRPr="007001F1">
              <w:rPr>
                <w:color w:val="000000"/>
                <w:sz w:val="22"/>
                <w:szCs w:val="22"/>
              </w:rPr>
              <w:t>b) Majú členovia komisie odborné vzdelanie alebo odbornú prax z</w:t>
            </w:r>
            <w:r w:rsidR="003F3D85" w:rsidRPr="007001F1">
              <w:rPr>
                <w:color w:val="000000"/>
                <w:sz w:val="22"/>
                <w:szCs w:val="22"/>
              </w:rPr>
              <w:t>odpovedajúcu predmetu zákazky?</w:t>
            </w:r>
            <w:r w:rsidR="003F3D85" w:rsidRPr="007001F1">
              <w:rPr>
                <w:color w:val="000000"/>
                <w:sz w:val="22"/>
                <w:szCs w:val="22"/>
              </w:rPr>
              <w:br w:type="page"/>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99263F" w:rsidRPr="007001F1" w:rsidTr="00312388">
        <w:trPr>
          <w:trHeight w:val="430"/>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F05D09">
            <w:pPr>
              <w:jc w:val="both"/>
              <w:rPr>
                <w:color w:val="000000"/>
              </w:rPr>
            </w:pPr>
            <w:r w:rsidRPr="007001F1">
              <w:rPr>
                <w:color w:val="000000"/>
                <w:sz w:val="22"/>
                <w:szCs w:val="22"/>
              </w:rPr>
              <w:t xml:space="preserve">c) Bola komisia spôsobilá na vyhodnotenie predložených ponúk v súlade s § </w:t>
            </w:r>
            <w:r w:rsidR="003F3D85" w:rsidRPr="007001F1">
              <w:rPr>
                <w:color w:val="000000"/>
                <w:sz w:val="22"/>
                <w:szCs w:val="22"/>
              </w:rPr>
              <w:t>51 ods. 1 ZVO?</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99263F" w:rsidRPr="007001F1" w:rsidTr="007261E4">
        <w:trPr>
          <w:trHeight w:val="633"/>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F05D09">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99263F" w:rsidRPr="007001F1" w:rsidTr="007261E4">
        <w:trPr>
          <w:trHeight w:val="760"/>
        </w:trPr>
        <w:tc>
          <w:tcPr>
            <w:tcW w:w="582" w:type="dxa"/>
            <w:vMerge w:val="restart"/>
            <w:shd w:val="clear" w:color="auto" w:fill="auto"/>
            <w:noWrap/>
            <w:vAlign w:val="center"/>
            <w:hideMark/>
          </w:tcPr>
          <w:p w:rsidR="0099263F" w:rsidRPr="007001F1" w:rsidRDefault="0099263F" w:rsidP="00F92AC2">
            <w:pPr>
              <w:jc w:val="center"/>
              <w:rPr>
                <w:color w:val="000000"/>
              </w:rPr>
            </w:pPr>
            <w:r w:rsidRPr="007001F1">
              <w:rPr>
                <w:color w:val="000000"/>
                <w:sz w:val="22"/>
                <w:szCs w:val="22"/>
              </w:rPr>
              <w:t>1</w:t>
            </w:r>
            <w:r w:rsidR="00881840">
              <w:rPr>
                <w:color w:val="000000"/>
                <w:sz w:val="22"/>
                <w:szCs w:val="22"/>
              </w:rPr>
              <w:t>2</w:t>
            </w:r>
          </w:p>
        </w:tc>
        <w:tc>
          <w:tcPr>
            <w:tcW w:w="4820" w:type="dxa"/>
            <w:gridSpan w:val="2"/>
            <w:shd w:val="clear" w:color="auto" w:fill="auto"/>
            <w:vAlign w:val="center"/>
            <w:hideMark/>
          </w:tcPr>
          <w:p w:rsidR="0099263F" w:rsidRPr="007001F1" w:rsidRDefault="0099263F" w:rsidP="003F3D85">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3F3D85" w:rsidRPr="007001F1">
              <w:rPr>
                <w:color w:val="000000"/>
                <w:sz w:val="22"/>
                <w:szCs w:val="22"/>
              </w:rPr>
              <w:t>?</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312388">
        <w:trPr>
          <w:trHeight w:val="268"/>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rPr>
                <w:color w:val="000000"/>
              </w:rPr>
            </w:pPr>
            <w:r w:rsidRPr="007001F1">
              <w:rPr>
                <w:color w:val="000000"/>
                <w:sz w:val="22"/>
                <w:szCs w:val="22"/>
              </w:rPr>
              <w:t>b) Posúdila komisia zloženie zábezpeky?</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99263F" w:rsidRPr="007001F1" w:rsidTr="007261E4">
        <w:trPr>
          <w:trHeight w:val="760"/>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rPr>
                <w:color w:val="000000"/>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99263F" w:rsidRPr="007001F1" w:rsidTr="007261E4">
        <w:trPr>
          <w:trHeight w:val="1013"/>
        </w:trPr>
        <w:tc>
          <w:tcPr>
            <w:tcW w:w="582" w:type="dxa"/>
            <w:vMerge w:val="restart"/>
            <w:shd w:val="clear" w:color="auto" w:fill="auto"/>
            <w:noWrap/>
            <w:vAlign w:val="center"/>
            <w:hideMark/>
          </w:tcPr>
          <w:p w:rsidR="0099263F" w:rsidRPr="007001F1" w:rsidRDefault="0099263F" w:rsidP="00F92AC2">
            <w:pPr>
              <w:jc w:val="center"/>
              <w:rPr>
                <w:color w:val="000000"/>
              </w:rPr>
            </w:pPr>
            <w:r w:rsidRPr="007001F1">
              <w:rPr>
                <w:color w:val="000000"/>
                <w:sz w:val="22"/>
                <w:szCs w:val="22"/>
              </w:rPr>
              <w:t>1</w:t>
            </w:r>
            <w:r w:rsidR="00881840">
              <w:rPr>
                <w:color w:val="000000"/>
                <w:sz w:val="22"/>
                <w:szCs w:val="22"/>
              </w:rPr>
              <w:t>3</w:t>
            </w:r>
          </w:p>
        </w:tc>
        <w:tc>
          <w:tcPr>
            <w:tcW w:w="4820" w:type="dxa"/>
            <w:gridSpan w:val="2"/>
            <w:shd w:val="clear" w:color="auto" w:fill="auto"/>
            <w:vAlign w:val="center"/>
            <w:hideMark/>
          </w:tcPr>
          <w:p w:rsidR="0099263F" w:rsidRPr="007001F1" w:rsidRDefault="0099263F" w:rsidP="003F3D85">
            <w:pPr>
              <w:jc w:val="both"/>
              <w:rPr>
                <w:color w:val="000000"/>
              </w:rPr>
            </w:pPr>
            <w:r w:rsidRPr="007001F1">
              <w:rPr>
                <w:color w:val="000000"/>
                <w:sz w:val="22"/>
                <w:szCs w:val="22"/>
              </w:rPr>
              <w:t>a) Ak sa pri určitej zákazke objavila mimoriadne nízka ponuka vo vzťahu k tovaru, prácam alebo službe, požiadala komisia  písomne uchádzača o vysvetlenie tej časti ponuky, k</w:t>
            </w:r>
            <w:r w:rsidR="003F3D85" w:rsidRPr="007001F1">
              <w:rPr>
                <w:color w:val="000000"/>
                <w:sz w:val="22"/>
                <w:szCs w:val="22"/>
              </w:rPr>
              <w:t>toré sú pre jej cenu podstatné?</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312388">
        <w:trPr>
          <w:trHeight w:val="674"/>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F23D7F" w:rsidRPr="007001F1" w:rsidTr="007261E4">
        <w:trPr>
          <w:trHeight w:val="20"/>
        </w:trPr>
        <w:tc>
          <w:tcPr>
            <w:tcW w:w="582" w:type="dxa"/>
            <w:shd w:val="clear" w:color="auto" w:fill="auto"/>
            <w:noWrap/>
            <w:vAlign w:val="center"/>
            <w:hideMark/>
          </w:tcPr>
          <w:p w:rsidR="00F23D7F" w:rsidRPr="007001F1" w:rsidRDefault="00F23D7F" w:rsidP="00F92AC2">
            <w:pPr>
              <w:jc w:val="center"/>
              <w:rPr>
                <w:color w:val="000000"/>
              </w:rPr>
            </w:pPr>
            <w:r w:rsidRPr="007001F1">
              <w:rPr>
                <w:color w:val="000000"/>
                <w:sz w:val="22"/>
                <w:szCs w:val="22"/>
              </w:rPr>
              <w:t>1</w:t>
            </w:r>
            <w:r w:rsidR="00881840">
              <w:rPr>
                <w:color w:val="000000"/>
                <w:sz w:val="22"/>
                <w:szCs w:val="22"/>
              </w:rPr>
              <w:t>4</w:t>
            </w:r>
          </w:p>
        </w:tc>
        <w:tc>
          <w:tcPr>
            <w:tcW w:w="4820" w:type="dxa"/>
            <w:gridSpan w:val="2"/>
            <w:shd w:val="clear" w:color="auto" w:fill="auto"/>
            <w:vAlign w:val="center"/>
            <w:hideMark/>
          </w:tcPr>
          <w:p w:rsidR="00F23D7F" w:rsidRPr="007001F1" w:rsidRDefault="00C6585C" w:rsidP="003F3D85">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F23D7F" w:rsidRPr="007001F1" w:rsidTr="007261E4">
        <w:trPr>
          <w:trHeight w:val="20"/>
        </w:trPr>
        <w:tc>
          <w:tcPr>
            <w:tcW w:w="582" w:type="dxa"/>
            <w:shd w:val="clear" w:color="auto" w:fill="auto"/>
            <w:noWrap/>
            <w:vAlign w:val="center"/>
            <w:hideMark/>
          </w:tcPr>
          <w:p w:rsidR="00F23D7F" w:rsidRPr="007001F1" w:rsidRDefault="00F23D7F" w:rsidP="00F92AC2">
            <w:pPr>
              <w:jc w:val="center"/>
              <w:rPr>
                <w:color w:val="000000"/>
              </w:rPr>
            </w:pPr>
            <w:r w:rsidRPr="007001F1">
              <w:rPr>
                <w:color w:val="000000"/>
                <w:sz w:val="22"/>
                <w:szCs w:val="22"/>
              </w:rPr>
              <w:t>1</w:t>
            </w:r>
            <w:r w:rsidR="00881840">
              <w:rPr>
                <w:color w:val="000000"/>
                <w:sz w:val="22"/>
                <w:szCs w:val="22"/>
              </w:rPr>
              <w:t>5</w:t>
            </w:r>
          </w:p>
        </w:tc>
        <w:tc>
          <w:tcPr>
            <w:tcW w:w="4820" w:type="dxa"/>
            <w:gridSpan w:val="2"/>
            <w:shd w:val="clear" w:color="auto" w:fill="auto"/>
            <w:vAlign w:val="center"/>
            <w:hideMark/>
          </w:tcPr>
          <w:p w:rsidR="00F23D7F" w:rsidRPr="007001F1" w:rsidRDefault="00F23D7F" w:rsidP="003F3D85">
            <w:pPr>
              <w:jc w:val="both"/>
              <w:rPr>
                <w:color w:val="000000"/>
              </w:rPr>
            </w:pPr>
            <w:r w:rsidRPr="007001F1">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E535E5" w:rsidRPr="007001F1" w:rsidTr="00312388">
        <w:trPr>
          <w:trHeight w:val="494"/>
        </w:trPr>
        <w:tc>
          <w:tcPr>
            <w:tcW w:w="582" w:type="dxa"/>
            <w:vMerge w:val="restart"/>
            <w:shd w:val="clear" w:color="auto" w:fill="auto"/>
            <w:noWrap/>
            <w:vAlign w:val="center"/>
            <w:hideMark/>
          </w:tcPr>
          <w:p w:rsidR="00E535E5" w:rsidRPr="007001F1" w:rsidRDefault="00E535E5" w:rsidP="00F92AC2">
            <w:pPr>
              <w:jc w:val="center"/>
              <w:rPr>
                <w:color w:val="000000"/>
              </w:rPr>
            </w:pPr>
            <w:r w:rsidRPr="007001F1">
              <w:rPr>
                <w:color w:val="000000"/>
                <w:sz w:val="22"/>
                <w:szCs w:val="22"/>
              </w:rPr>
              <w:t>1</w:t>
            </w:r>
            <w:r w:rsidR="00881840">
              <w:rPr>
                <w:color w:val="000000"/>
                <w:sz w:val="22"/>
                <w:szCs w:val="22"/>
              </w:rPr>
              <w:t>6</w:t>
            </w:r>
          </w:p>
        </w:tc>
        <w:tc>
          <w:tcPr>
            <w:tcW w:w="4820" w:type="dxa"/>
            <w:gridSpan w:val="2"/>
            <w:shd w:val="clear" w:color="auto" w:fill="auto"/>
            <w:vAlign w:val="center"/>
            <w:hideMark/>
          </w:tcPr>
          <w:p w:rsidR="00E535E5" w:rsidRPr="007001F1" w:rsidRDefault="00E535E5" w:rsidP="003F3D85">
            <w:pPr>
              <w:jc w:val="both"/>
              <w:rPr>
                <w:color w:val="000000"/>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rsidR="00E535E5" w:rsidRPr="007001F1" w:rsidRDefault="00E535E5" w:rsidP="00F92AC2">
            <w:pPr>
              <w:jc w:val="center"/>
              <w:rPr>
                <w:color w:val="000000"/>
              </w:rPr>
            </w:pPr>
            <w:r w:rsidRPr="007001F1">
              <w:rPr>
                <w:color w:val="000000"/>
                <w:sz w:val="22"/>
                <w:szCs w:val="22"/>
              </w:rPr>
              <w:t> </w:t>
            </w:r>
          </w:p>
        </w:tc>
        <w:tc>
          <w:tcPr>
            <w:tcW w:w="567" w:type="dxa"/>
            <w:shd w:val="clear" w:color="auto" w:fill="auto"/>
            <w:vAlign w:val="center"/>
            <w:hideMark/>
          </w:tcPr>
          <w:p w:rsidR="00E535E5" w:rsidRPr="007001F1" w:rsidRDefault="00E535E5" w:rsidP="00F92AC2">
            <w:pPr>
              <w:jc w:val="center"/>
              <w:rPr>
                <w:color w:val="000000"/>
              </w:rPr>
            </w:pPr>
            <w:r w:rsidRPr="007001F1">
              <w:rPr>
                <w:color w:val="000000"/>
                <w:sz w:val="22"/>
                <w:szCs w:val="22"/>
              </w:rPr>
              <w:t> </w:t>
            </w:r>
          </w:p>
        </w:tc>
        <w:tc>
          <w:tcPr>
            <w:tcW w:w="709" w:type="dxa"/>
            <w:shd w:val="clear" w:color="auto" w:fill="auto"/>
            <w:vAlign w:val="center"/>
            <w:hideMark/>
          </w:tcPr>
          <w:p w:rsidR="00E535E5" w:rsidRPr="007001F1" w:rsidRDefault="00E535E5" w:rsidP="00F92AC2">
            <w:pPr>
              <w:jc w:val="center"/>
              <w:rPr>
                <w:color w:val="000000"/>
              </w:rPr>
            </w:pPr>
            <w:r w:rsidRPr="007001F1">
              <w:rPr>
                <w:color w:val="000000"/>
                <w:sz w:val="22"/>
                <w:szCs w:val="22"/>
              </w:rPr>
              <w:t> </w:t>
            </w:r>
          </w:p>
        </w:tc>
        <w:tc>
          <w:tcPr>
            <w:tcW w:w="1842" w:type="dxa"/>
            <w:shd w:val="clear" w:color="auto" w:fill="auto"/>
            <w:vAlign w:val="center"/>
            <w:hideMark/>
          </w:tcPr>
          <w:p w:rsidR="00E535E5" w:rsidRPr="007001F1" w:rsidRDefault="00E535E5" w:rsidP="00F92AC2">
            <w:pPr>
              <w:jc w:val="center"/>
              <w:rPr>
                <w:color w:val="000000"/>
              </w:rPr>
            </w:pPr>
            <w:r w:rsidRPr="007001F1">
              <w:rPr>
                <w:color w:val="000000"/>
                <w:sz w:val="22"/>
                <w:szCs w:val="22"/>
              </w:rPr>
              <w:t> </w:t>
            </w:r>
          </w:p>
        </w:tc>
      </w:tr>
      <w:tr w:rsidR="00E535E5" w:rsidRPr="007001F1" w:rsidTr="007261E4">
        <w:trPr>
          <w:trHeight w:val="1076"/>
        </w:trPr>
        <w:tc>
          <w:tcPr>
            <w:tcW w:w="582" w:type="dxa"/>
            <w:vMerge/>
            <w:shd w:val="clear" w:color="auto" w:fill="auto"/>
            <w:noWrap/>
            <w:vAlign w:val="center"/>
          </w:tcPr>
          <w:p w:rsidR="00E535E5" w:rsidRPr="007001F1" w:rsidRDefault="00E535E5" w:rsidP="00F92AC2">
            <w:pPr>
              <w:jc w:val="center"/>
              <w:rPr>
                <w:color w:val="000000"/>
              </w:rPr>
            </w:pPr>
          </w:p>
        </w:tc>
        <w:tc>
          <w:tcPr>
            <w:tcW w:w="4820" w:type="dxa"/>
            <w:gridSpan w:val="2"/>
            <w:shd w:val="clear" w:color="auto" w:fill="auto"/>
            <w:vAlign w:val="center"/>
          </w:tcPr>
          <w:p w:rsidR="00E535E5" w:rsidRPr="007001F1" w:rsidRDefault="00E535E5" w:rsidP="003F3D85">
            <w:pPr>
              <w:jc w:val="both"/>
              <w:rPr>
                <w:color w:val="000000"/>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rsidR="00E535E5" w:rsidRPr="007001F1" w:rsidRDefault="00E535E5" w:rsidP="00F92AC2">
            <w:pPr>
              <w:jc w:val="center"/>
              <w:rPr>
                <w:color w:val="000000"/>
              </w:rPr>
            </w:pPr>
          </w:p>
        </w:tc>
        <w:tc>
          <w:tcPr>
            <w:tcW w:w="567" w:type="dxa"/>
            <w:shd w:val="clear" w:color="auto" w:fill="auto"/>
            <w:vAlign w:val="center"/>
          </w:tcPr>
          <w:p w:rsidR="00E535E5" w:rsidRPr="007001F1" w:rsidRDefault="00E535E5" w:rsidP="00F92AC2">
            <w:pPr>
              <w:jc w:val="center"/>
              <w:rPr>
                <w:color w:val="000000"/>
              </w:rPr>
            </w:pPr>
          </w:p>
        </w:tc>
        <w:tc>
          <w:tcPr>
            <w:tcW w:w="709" w:type="dxa"/>
            <w:shd w:val="clear" w:color="auto" w:fill="auto"/>
            <w:vAlign w:val="center"/>
          </w:tcPr>
          <w:p w:rsidR="00E535E5" w:rsidRPr="007001F1" w:rsidRDefault="00E535E5" w:rsidP="00F92AC2">
            <w:pPr>
              <w:jc w:val="center"/>
              <w:rPr>
                <w:color w:val="000000"/>
              </w:rPr>
            </w:pPr>
          </w:p>
        </w:tc>
        <w:tc>
          <w:tcPr>
            <w:tcW w:w="1842" w:type="dxa"/>
            <w:shd w:val="clear" w:color="auto" w:fill="auto"/>
            <w:vAlign w:val="center"/>
          </w:tcPr>
          <w:p w:rsidR="00E535E5" w:rsidRPr="007001F1" w:rsidRDefault="00E535E5" w:rsidP="00F92AC2">
            <w:pPr>
              <w:jc w:val="center"/>
              <w:rPr>
                <w:color w:val="000000"/>
              </w:rPr>
            </w:pPr>
          </w:p>
        </w:tc>
      </w:tr>
      <w:tr w:rsidR="00E535E5" w:rsidRPr="007001F1" w:rsidTr="007261E4">
        <w:trPr>
          <w:trHeight w:val="540"/>
        </w:trPr>
        <w:tc>
          <w:tcPr>
            <w:tcW w:w="582" w:type="dxa"/>
            <w:vMerge/>
            <w:shd w:val="clear" w:color="auto" w:fill="auto"/>
            <w:noWrap/>
            <w:vAlign w:val="center"/>
          </w:tcPr>
          <w:p w:rsidR="00E535E5" w:rsidRPr="007001F1" w:rsidRDefault="00E535E5" w:rsidP="00F92AC2">
            <w:pPr>
              <w:jc w:val="center"/>
              <w:rPr>
                <w:color w:val="000000"/>
              </w:rPr>
            </w:pPr>
          </w:p>
        </w:tc>
        <w:tc>
          <w:tcPr>
            <w:tcW w:w="4820" w:type="dxa"/>
            <w:gridSpan w:val="2"/>
            <w:shd w:val="clear" w:color="auto" w:fill="auto"/>
            <w:vAlign w:val="center"/>
          </w:tcPr>
          <w:p w:rsidR="00E535E5" w:rsidRPr="007001F1" w:rsidRDefault="00754129" w:rsidP="00754129">
            <w:pPr>
              <w:jc w:val="both"/>
              <w:rPr>
                <w:color w:val="000000"/>
                <w:highlight w:val="yellow"/>
              </w:rPr>
            </w:pPr>
            <w:r>
              <w:rPr>
                <w:color w:val="000000"/>
                <w:sz w:val="22"/>
                <w:szCs w:val="22"/>
              </w:rPr>
              <w:t>c</w:t>
            </w:r>
            <w:r w:rsidR="009D6473">
              <w:rPr>
                <w:color w:val="000000"/>
                <w:sz w:val="22"/>
                <w:szCs w:val="22"/>
              </w:rPr>
              <w:t>)</w:t>
            </w:r>
            <w:r w:rsidR="00E535E5" w:rsidRPr="007001F1">
              <w:rPr>
                <w:color w:val="000000"/>
                <w:sz w:val="22"/>
                <w:szCs w:val="22"/>
              </w:rPr>
              <w:t xml:space="preserve"> Oznamoval verejný obstarávateľ počas každej etapy EA bezodkladne všetkým uchádzačom </w:t>
            </w:r>
            <w:r w:rsidR="00E535E5" w:rsidRPr="007001F1">
              <w:rPr>
                <w:color w:val="000000"/>
                <w:sz w:val="22"/>
                <w:szCs w:val="22"/>
              </w:rPr>
              <w:lastRenderedPageBreak/>
              <w:t>dostatočné informácie, ktoré im umožňujú zistiť v každom okamihu ich relatívne umiestnenie?</w:t>
            </w:r>
          </w:p>
        </w:tc>
        <w:tc>
          <w:tcPr>
            <w:tcW w:w="567" w:type="dxa"/>
            <w:shd w:val="clear" w:color="auto" w:fill="auto"/>
            <w:vAlign w:val="center"/>
          </w:tcPr>
          <w:p w:rsidR="00E535E5" w:rsidRPr="007001F1" w:rsidRDefault="00E535E5" w:rsidP="00F92AC2">
            <w:pPr>
              <w:jc w:val="center"/>
              <w:rPr>
                <w:color w:val="000000"/>
              </w:rPr>
            </w:pPr>
          </w:p>
        </w:tc>
        <w:tc>
          <w:tcPr>
            <w:tcW w:w="567" w:type="dxa"/>
            <w:shd w:val="clear" w:color="auto" w:fill="auto"/>
            <w:vAlign w:val="center"/>
          </w:tcPr>
          <w:p w:rsidR="00E535E5" w:rsidRPr="007001F1" w:rsidRDefault="00E535E5" w:rsidP="00F92AC2">
            <w:pPr>
              <w:jc w:val="center"/>
              <w:rPr>
                <w:color w:val="000000"/>
              </w:rPr>
            </w:pPr>
          </w:p>
        </w:tc>
        <w:tc>
          <w:tcPr>
            <w:tcW w:w="709" w:type="dxa"/>
            <w:shd w:val="clear" w:color="auto" w:fill="auto"/>
            <w:vAlign w:val="center"/>
          </w:tcPr>
          <w:p w:rsidR="00E535E5" w:rsidRPr="007001F1" w:rsidRDefault="00E535E5" w:rsidP="00F92AC2">
            <w:pPr>
              <w:jc w:val="center"/>
              <w:rPr>
                <w:color w:val="000000"/>
              </w:rPr>
            </w:pPr>
          </w:p>
        </w:tc>
        <w:tc>
          <w:tcPr>
            <w:tcW w:w="1842" w:type="dxa"/>
            <w:shd w:val="clear" w:color="auto" w:fill="auto"/>
            <w:vAlign w:val="center"/>
          </w:tcPr>
          <w:p w:rsidR="00E535E5" w:rsidRPr="007001F1" w:rsidRDefault="00E535E5" w:rsidP="00F92AC2">
            <w:pPr>
              <w:jc w:val="center"/>
              <w:rPr>
                <w:color w:val="000000"/>
              </w:rPr>
            </w:pPr>
          </w:p>
        </w:tc>
      </w:tr>
      <w:tr w:rsidR="00E535E5" w:rsidRPr="007001F1" w:rsidTr="007261E4">
        <w:trPr>
          <w:trHeight w:val="540"/>
        </w:trPr>
        <w:tc>
          <w:tcPr>
            <w:tcW w:w="582" w:type="dxa"/>
            <w:vMerge/>
            <w:shd w:val="clear" w:color="auto" w:fill="auto"/>
            <w:noWrap/>
            <w:vAlign w:val="center"/>
          </w:tcPr>
          <w:p w:rsidR="00E535E5" w:rsidRPr="007001F1" w:rsidRDefault="00E535E5" w:rsidP="00F92AC2">
            <w:pPr>
              <w:jc w:val="center"/>
              <w:rPr>
                <w:color w:val="000000"/>
              </w:rPr>
            </w:pPr>
          </w:p>
        </w:tc>
        <w:tc>
          <w:tcPr>
            <w:tcW w:w="4820" w:type="dxa"/>
            <w:gridSpan w:val="2"/>
            <w:shd w:val="clear" w:color="auto" w:fill="auto"/>
            <w:vAlign w:val="center"/>
          </w:tcPr>
          <w:p w:rsidR="00E535E5" w:rsidRPr="007001F1" w:rsidRDefault="00754129" w:rsidP="003F3D85">
            <w:pPr>
              <w:jc w:val="both"/>
              <w:rPr>
                <w:color w:val="000000"/>
              </w:rPr>
            </w:pPr>
            <w:r>
              <w:rPr>
                <w:color w:val="000000"/>
                <w:sz w:val="22"/>
                <w:szCs w:val="22"/>
              </w:rPr>
              <w:t>d</w:t>
            </w:r>
            <w:r w:rsidR="00DE7FB0" w:rsidRPr="007001F1">
              <w:rPr>
                <w:color w:val="000000"/>
                <w:sz w:val="22"/>
                <w:szCs w:val="22"/>
              </w:rPr>
              <w:t>)Bola použitá elektronická aukcia v súlade s ostatnými ustanoveniami § 54  ZVO</w:t>
            </w:r>
            <w:r w:rsidR="00F5449D">
              <w:rPr>
                <w:color w:val="000000"/>
                <w:sz w:val="22"/>
                <w:szCs w:val="22"/>
              </w:rPr>
              <w:t>?</w:t>
            </w:r>
          </w:p>
        </w:tc>
        <w:tc>
          <w:tcPr>
            <w:tcW w:w="567" w:type="dxa"/>
            <w:shd w:val="clear" w:color="auto" w:fill="auto"/>
            <w:vAlign w:val="center"/>
          </w:tcPr>
          <w:p w:rsidR="00E535E5" w:rsidRPr="007001F1" w:rsidRDefault="00E535E5" w:rsidP="00F92AC2">
            <w:pPr>
              <w:jc w:val="center"/>
              <w:rPr>
                <w:color w:val="000000"/>
              </w:rPr>
            </w:pPr>
          </w:p>
        </w:tc>
        <w:tc>
          <w:tcPr>
            <w:tcW w:w="567" w:type="dxa"/>
            <w:shd w:val="clear" w:color="auto" w:fill="auto"/>
            <w:vAlign w:val="center"/>
          </w:tcPr>
          <w:p w:rsidR="00E535E5" w:rsidRPr="007001F1" w:rsidRDefault="00E535E5" w:rsidP="00F92AC2">
            <w:pPr>
              <w:jc w:val="center"/>
              <w:rPr>
                <w:color w:val="000000"/>
              </w:rPr>
            </w:pPr>
          </w:p>
        </w:tc>
        <w:tc>
          <w:tcPr>
            <w:tcW w:w="709" w:type="dxa"/>
            <w:shd w:val="clear" w:color="auto" w:fill="auto"/>
            <w:vAlign w:val="center"/>
          </w:tcPr>
          <w:p w:rsidR="00E535E5" w:rsidRPr="007001F1" w:rsidRDefault="00E535E5" w:rsidP="00F92AC2">
            <w:pPr>
              <w:jc w:val="center"/>
              <w:rPr>
                <w:color w:val="000000"/>
              </w:rPr>
            </w:pPr>
          </w:p>
        </w:tc>
        <w:tc>
          <w:tcPr>
            <w:tcW w:w="1842" w:type="dxa"/>
            <w:shd w:val="clear" w:color="auto" w:fill="auto"/>
            <w:vAlign w:val="center"/>
          </w:tcPr>
          <w:p w:rsidR="00E535E5" w:rsidRPr="007001F1" w:rsidRDefault="00E535E5" w:rsidP="00F92AC2">
            <w:pPr>
              <w:jc w:val="center"/>
              <w:rPr>
                <w:color w:val="000000"/>
              </w:rPr>
            </w:pPr>
          </w:p>
        </w:tc>
      </w:tr>
      <w:tr w:rsidR="003D2092" w:rsidRPr="007001F1" w:rsidTr="007261E4">
        <w:trPr>
          <w:trHeight w:val="540"/>
        </w:trPr>
        <w:tc>
          <w:tcPr>
            <w:tcW w:w="582" w:type="dxa"/>
            <w:vMerge w:val="restart"/>
            <w:shd w:val="clear" w:color="auto" w:fill="auto"/>
            <w:noWrap/>
            <w:vAlign w:val="center"/>
          </w:tcPr>
          <w:p w:rsidR="003D2092" w:rsidRPr="007001F1" w:rsidRDefault="003D2092" w:rsidP="00F92AC2">
            <w:pPr>
              <w:jc w:val="center"/>
              <w:rPr>
                <w:color w:val="000000"/>
              </w:rPr>
            </w:pPr>
            <w:r>
              <w:rPr>
                <w:color w:val="000000"/>
                <w:sz w:val="22"/>
                <w:szCs w:val="22"/>
              </w:rPr>
              <w:t>17</w:t>
            </w:r>
          </w:p>
        </w:tc>
        <w:tc>
          <w:tcPr>
            <w:tcW w:w="4820" w:type="dxa"/>
            <w:gridSpan w:val="2"/>
            <w:shd w:val="clear" w:color="auto" w:fill="auto"/>
            <w:vAlign w:val="center"/>
          </w:tcPr>
          <w:p w:rsidR="003D2092" w:rsidRDefault="003D2092" w:rsidP="003F3D85">
            <w:pPr>
              <w:jc w:val="both"/>
              <w:rPr>
                <w:color w:val="000000"/>
              </w:rPr>
            </w:pPr>
            <w:r>
              <w:rPr>
                <w:color w:val="000000"/>
                <w:sz w:val="22"/>
                <w:szCs w:val="22"/>
              </w:rPr>
              <w:t>a)</w:t>
            </w:r>
            <w:r w:rsidRPr="004F1113">
              <w:rPr>
                <w:color w:val="000000"/>
                <w:sz w:val="22"/>
                <w:szCs w:val="22"/>
              </w:rPr>
              <w:t>V prípade, ak verejný obstarávateľ vyžadoval, aby uchádzač v ponuke uviedol podiel zákazky, ktorý má v úmysle zadať subdodávateľom, navrhovaných subdodávateľov a predmety subdodávok, postupoval ďalej verejný obstarávateľ v súlade s § 41 ZVO?</w:t>
            </w:r>
          </w:p>
        </w:tc>
        <w:tc>
          <w:tcPr>
            <w:tcW w:w="567" w:type="dxa"/>
            <w:shd w:val="clear" w:color="auto" w:fill="auto"/>
            <w:vAlign w:val="center"/>
          </w:tcPr>
          <w:p w:rsidR="003D2092" w:rsidRPr="007001F1" w:rsidRDefault="003D2092" w:rsidP="00F92AC2">
            <w:pPr>
              <w:jc w:val="center"/>
              <w:rPr>
                <w:color w:val="000000"/>
              </w:rPr>
            </w:pPr>
          </w:p>
        </w:tc>
        <w:tc>
          <w:tcPr>
            <w:tcW w:w="567" w:type="dxa"/>
            <w:shd w:val="clear" w:color="auto" w:fill="auto"/>
            <w:vAlign w:val="center"/>
          </w:tcPr>
          <w:p w:rsidR="003D2092" w:rsidRPr="007001F1" w:rsidRDefault="003D2092" w:rsidP="00F92AC2">
            <w:pPr>
              <w:jc w:val="center"/>
              <w:rPr>
                <w:color w:val="000000"/>
              </w:rPr>
            </w:pPr>
          </w:p>
        </w:tc>
        <w:tc>
          <w:tcPr>
            <w:tcW w:w="709" w:type="dxa"/>
            <w:shd w:val="clear" w:color="auto" w:fill="auto"/>
            <w:vAlign w:val="center"/>
          </w:tcPr>
          <w:p w:rsidR="003D2092" w:rsidRPr="007001F1" w:rsidRDefault="003D2092" w:rsidP="00F92AC2">
            <w:pPr>
              <w:jc w:val="center"/>
              <w:rPr>
                <w:color w:val="000000"/>
              </w:rPr>
            </w:pPr>
          </w:p>
        </w:tc>
        <w:tc>
          <w:tcPr>
            <w:tcW w:w="1842" w:type="dxa"/>
            <w:shd w:val="clear" w:color="auto" w:fill="auto"/>
            <w:vAlign w:val="center"/>
          </w:tcPr>
          <w:p w:rsidR="003D2092" w:rsidRPr="007001F1" w:rsidRDefault="003D2092" w:rsidP="00F92AC2">
            <w:pPr>
              <w:jc w:val="center"/>
              <w:rPr>
                <w:color w:val="000000"/>
              </w:rPr>
            </w:pPr>
          </w:p>
        </w:tc>
      </w:tr>
      <w:tr w:rsidR="003D2092" w:rsidRPr="007001F1" w:rsidTr="007261E4">
        <w:trPr>
          <w:trHeight w:val="540"/>
        </w:trPr>
        <w:tc>
          <w:tcPr>
            <w:tcW w:w="582" w:type="dxa"/>
            <w:vMerge/>
            <w:shd w:val="clear" w:color="auto" w:fill="auto"/>
            <w:noWrap/>
            <w:vAlign w:val="center"/>
          </w:tcPr>
          <w:p w:rsidR="003D2092" w:rsidRPr="007001F1" w:rsidRDefault="003D2092" w:rsidP="00F92AC2">
            <w:pPr>
              <w:jc w:val="center"/>
              <w:rPr>
                <w:color w:val="000000"/>
              </w:rPr>
            </w:pPr>
          </w:p>
        </w:tc>
        <w:tc>
          <w:tcPr>
            <w:tcW w:w="4820" w:type="dxa"/>
            <w:gridSpan w:val="2"/>
            <w:shd w:val="clear" w:color="auto" w:fill="auto"/>
            <w:vAlign w:val="center"/>
          </w:tcPr>
          <w:p w:rsidR="003D2092" w:rsidRDefault="003D2092" w:rsidP="003F3D85">
            <w:pPr>
              <w:jc w:val="both"/>
              <w:rPr>
                <w:color w:val="000000"/>
              </w:rPr>
            </w:pPr>
            <w:r>
              <w:rPr>
                <w:color w:val="000000"/>
                <w:sz w:val="22"/>
                <w:szCs w:val="22"/>
              </w:rPr>
              <w:t xml:space="preserve">b) Uviedol uchádzač vo svojej ponuke </w:t>
            </w:r>
            <w:r w:rsidRPr="004F1113">
              <w:rPr>
                <w:color w:val="000000"/>
                <w:sz w:val="22"/>
                <w:szCs w:val="22"/>
              </w:rPr>
              <w:t>zákazky, ktorý má v úmysle zadať subdodávateľom, navrhovaných subdodávateľov a predmety subdodávok</w:t>
            </w:r>
            <w:r>
              <w:rPr>
                <w:color w:val="000000"/>
                <w:sz w:val="22"/>
                <w:szCs w:val="22"/>
              </w:rPr>
              <w:t>?</w:t>
            </w:r>
          </w:p>
        </w:tc>
        <w:tc>
          <w:tcPr>
            <w:tcW w:w="567" w:type="dxa"/>
            <w:shd w:val="clear" w:color="auto" w:fill="auto"/>
            <w:vAlign w:val="center"/>
          </w:tcPr>
          <w:p w:rsidR="003D2092" w:rsidRPr="007001F1" w:rsidRDefault="003D2092" w:rsidP="00F92AC2">
            <w:pPr>
              <w:jc w:val="center"/>
              <w:rPr>
                <w:color w:val="000000"/>
              </w:rPr>
            </w:pPr>
          </w:p>
        </w:tc>
        <w:tc>
          <w:tcPr>
            <w:tcW w:w="567" w:type="dxa"/>
            <w:shd w:val="clear" w:color="auto" w:fill="auto"/>
            <w:vAlign w:val="center"/>
          </w:tcPr>
          <w:p w:rsidR="003D2092" w:rsidRPr="007001F1" w:rsidRDefault="003D2092" w:rsidP="00F92AC2">
            <w:pPr>
              <w:jc w:val="center"/>
              <w:rPr>
                <w:color w:val="000000"/>
              </w:rPr>
            </w:pPr>
          </w:p>
        </w:tc>
        <w:tc>
          <w:tcPr>
            <w:tcW w:w="709" w:type="dxa"/>
            <w:shd w:val="clear" w:color="auto" w:fill="auto"/>
            <w:vAlign w:val="center"/>
          </w:tcPr>
          <w:p w:rsidR="003D2092" w:rsidRPr="007001F1" w:rsidRDefault="003D2092" w:rsidP="00F92AC2">
            <w:pPr>
              <w:jc w:val="center"/>
              <w:rPr>
                <w:color w:val="000000"/>
              </w:rPr>
            </w:pPr>
          </w:p>
        </w:tc>
        <w:tc>
          <w:tcPr>
            <w:tcW w:w="1842" w:type="dxa"/>
            <w:shd w:val="clear" w:color="auto" w:fill="auto"/>
            <w:vAlign w:val="center"/>
          </w:tcPr>
          <w:p w:rsidR="003D2092" w:rsidRPr="007001F1" w:rsidRDefault="003D2092" w:rsidP="00F92AC2">
            <w:pPr>
              <w:jc w:val="center"/>
              <w:rPr>
                <w:color w:val="000000"/>
              </w:rPr>
            </w:pPr>
          </w:p>
        </w:tc>
      </w:tr>
      <w:tr w:rsidR="003D2092" w:rsidRPr="007001F1" w:rsidTr="007261E4">
        <w:trPr>
          <w:trHeight w:val="540"/>
        </w:trPr>
        <w:tc>
          <w:tcPr>
            <w:tcW w:w="582" w:type="dxa"/>
            <w:vMerge/>
            <w:shd w:val="clear" w:color="auto" w:fill="auto"/>
            <w:noWrap/>
            <w:vAlign w:val="center"/>
          </w:tcPr>
          <w:p w:rsidR="003D2092" w:rsidRPr="007001F1" w:rsidRDefault="003D2092" w:rsidP="00F92AC2">
            <w:pPr>
              <w:jc w:val="center"/>
              <w:rPr>
                <w:color w:val="000000"/>
              </w:rPr>
            </w:pPr>
          </w:p>
        </w:tc>
        <w:tc>
          <w:tcPr>
            <w:tcW w:w="4820" w:type="dxa"/>
            <w:gridSpan w:val="2"/>
            <w:shd w:val="clear" w:color="auto" w:fill="auto"/>
            <w:vAlign w:val="center"/>
          </w:tcPr>
          <w:p w:rsidR="003D2092" w:rsidRDefault="003D2092" w:rsidP="003F3D85">
            <w:pPr>
              <w:jc w:val="both"/>
              <w:rPr>
                <w:color w:val="000000"/>
              </w:rPr>
            </w:pPr>
            <w:r>
              <w:rPr>
                <w:color w:val="000000"/>
                <w:sz w:val="22"/>
                <w:szCs w:val="22"/>
              </w:rPr>
              <w:t xml:space="preserve">c) Spĺňa navrhovaný </w:t>
            </w:r>
            <w:r w:rsidRPr="004F1113">
              <w:rPr>
                <w:color w:val="000000"/>
                <w:sz w:val="22"/>
                <w:szCs w:val="22"/>
              </w:rPr>
              <w:t>subdodávateľ/subdodávatelia podmienky účasti týkajúce sa osobného postavenia a neexistovali u neho dôvody na vylúčenie podľa </w:t>
            </w:r>
            <w:hyperlink r:id="rId10" w:anchor="paragraf-40.odsek-6.pismeno-a" w:tooltip="Odkaz na predpis alebo ustanovenie" w:history="1">
              <w:r w:rsidRPr="004F1113">
                <w:rPr>
                  <w:color w:val="000000"/>
                  <w:sz w:val="22"/>
                  <w:szCs w:val="22"/>
                </w:rPr>
                <w:t>§ 40 ods. 6 písm. a) až h)</w:t>
              </w:r>
            </w:hyperlink>
            <w:r w:rsidRPr="004F1113">
              <w:rPr>
                <w:color w:val="000000"/>
                <w:sz w:val="22"/>
                <w:szCs w:val="22"/>
              </w:rPr>
              <w:t> a </w:t>
            </w:r>
            <w:hyperlink r:id="rId11" w:anchor="paragraf-40.odsek-7" w:tooltip="Odkaz na predpis alebo ustanovenie" w:history="1">
              <w:r w:rsidRPr="004F1113">
                <w:rPr>
                  <w:color w:val="000000"/>
                  <w:sz w:val="22"/>
                  <w:szCs w:val="22"/>
                </w:rPr>
                <w:t>ods. 7</w:t>
              </w:r>
            </w:hyperlink>
            <w:r w:rsidR="0086681B">
              <w:rPr>
                <w:color w:val="000000"/>
                <w:sz w:val="22"/>
                <w:szCs w:val="22"/>
              </w:rPr>
              <w:t>, ak verejný obstarávateľ v súťažných podkladoch vyžadoval splnenie podmienok účasti týkajúcich sa osobného postavenia u subdodávateľov</w:t>
            </w:r>
            <w:r>
              <w:rPr>
                <w:color w:val="000000"/>
                <w:sz w:val="22"/>
                <w:szCs w:val="22"/>
              </w:rPr>
              <w:t>?</w:t>
            </w:r>
          </w:p>
        </w:tc>
        <w:tc>
          <w:tcPr>
            <w:tcW w:w="567" w:type="dxa"/>
            <w:shd w:val="clear" w:color="auto" w:fill="auto"/>
            <w:vAlign w:val="center"/>
          </w:tcPr>
          <w:p w:rsidR="003D2092" w:rsidRPr="007001F1" w:rsidRDefault="003D2092" w:rsidP="00F92AC2">
            <w:pPr>
              <w:jc w:val="center"/>
              <w:rPr>
                <w:color w:val="000000"/>
              </w:rPr>
            </w:pPr>
          </w:p>
        </w:tc>
        <w:tc>
          <w:tcPr>
            <w:tcW w:w="567" w:type="dxa"/>
            <w:shd w:val="clear" w:color="auto" w:fill="auto"/>
            <w:vAlign w:val="center"/>
          </w:tcPr>
          <w:p w:rsidR="003D2092" w:rsidRPr="007001F1" w:rsidRDefault="003D2092" w:rsidP="00F92AC2">
            <w:pPr>
              <w:jc w:val="center"/>
              <w:rPr>
                <w:color w:val="000000"/>
              </w:rPr>
            </w:pPr>
          </w:p>
        </w:tc>
        <w:tc>
          <w:tcPr>
            <w:tcW w:w="709" w:type="dxa"/>
            <w:shd w:val="clear" w:color="auto" w:fill="auto"/>
            <w:vAlign w:val="center"/>
          </w:tcPr>
          <w:p w:rsidR="003D2092" w:rsidRPr="007001F1" w:rsidRDefault="003D2092" w:rsidP="00F92AC2">
            <w:pPr>
              <w:jc w:val="center"/>
              <w:rPr>
                <w:color w:val="000000"/>
              </w:rPr>
            </w:pPr>
          </w:p>
        </w:tc>
        <w:tc>
          <w:tcPr>
            <w:tcW w:w="1842" w:type="dxa"/>
            <w:shd w:val="clear" w:color="auto" w:fill="auto"/>
            <w:vAlign w:val="center"/>
          </w:tcPr>
          <w:p w:rsidR="003D2092" w:rsidRPr="007001F1" w:rsidRDefault="003D2092" w:rsidP="00F92AC2">
            <w:pPr>
              <w:jc w:val="center"/>
              <w:rPr>
                <w:color w:val="000000"/>
              </w:rPr>
            </w:pPr>
          </w:p>
        </w:tc>
      </w:tr>
      <w:tr w:rsidR="00A95BF5" w:rsidRPr="007001F1" w:rsidTr="00312388">
        <w:trPr>
          <w:trHeight w:val="724"/>
        </w:trPr>
        <w:tc>
          <w:tcPr>
            <w:tcW w:w="582" w:type="dxa"/>
            <w:vMerge w:val="restart"/>
            <w:shd w:val="clear" w:color="auto" w:fill="auto"/>
            <w:noWrap/>
            <w:vAlign w:val="center"/>
            <w:hideMark/>
          </w:tcPr>
          <w:p w:rsidR="00A95BF5" w:rsidRPr="007001F1" w:rsidRDefault="00A95BF5" w:rsidP="00F92AC2">
            <w:pPr>
              <w:jc w:val="center"/>
              <w:rPr>
                <w:color w:val="000000"/>
              </w:rPr>
            </w:pPr>
            <w:r w:rsidRPr="007001F1">
              <w:rPr>
                <w:color w:val="000000"/>
                <w:sz w:val="22"/>
                <w:szCs w:val="22"/>
              </w:rPr>
              <w:t>1</w:t>
            </w:r>
            <w:r w:rsidR="003D2092">
              <w:rPr>
                <w:color w:val="000000"/>
                <w:sz w:val="22"/>
                <w:szCs w:val="22"/>
              </w:rPr>
              <w:t>8</w:t>
            </w:r>
          </w:p>
        </w:tc>
        <w:tc>
          <w:tcPr>
            <w:tcW w:w="4820" w:type="dxa"/>
            <w:gridSpan w:val="2"/>
            <w:shd w:val="clear" w:color="auto" w:fill="auto"/>
            <w:vAlign w:val="center"/>
            <w:hideMark/>
          </w:tcPr>
          <w:p w:rsidR="00A95BF5" w:rsidRPr="007001F1" w:rsidRDefault="00A95BF5" w:rsidP="003F3D85">
            <w:pPr>
              <w:jc w:val="both"/>
              <w:rPr>
                <w:color w:val="000000"/>
              </w:rPr>
            </w:pPr>
            <w:r w:rsidRPr="007001F1">
              <w:rPr>
                <w:color w:val="000000"/>
                <w:sz w:val="22"/>
                <w:szCs w:val="22"/>
              </w:rPr>
              <w:t>a) Oznámil verejný obstarávateľ písomne  všetkým uchádzačom, ktorých ponuky sa vyhodnocovali, výsledok vyhodnotenia pon</w:t>
            </w:r>
            <w:r w:rsidR="003F3D85" w:rsidRPr="007001F1">
              <w:rPr>
                <w:color w:val="000000"/>
                <w:sz w:val="22"/>
                <w:szCs w:val="22"/>
              </w:rPr>
              <w:t>úk, vrátane poradia uchádzačov?</w:t>
            </w:r>
          </w:p>
        </w:tc>
        <w:tc>
          <w:tcPr>
            <w:tcW w:w="567" w:type="dxa"/>
            <w:shd w:val="clear" w:color="auto" w:fill="auto"/>
            <w:vAlign w:val="center"/>
            <w:hideMark/>
          </w:tcPr>
          <w:p w:rsidR="00A95BF5" w:rsidRPr="007001F1" w:rsidRDefault="00A95BF5" w:rsidP="00F92AC2">
            <w:pPr>
              <w:jc w:val="center"/>
              <w:rPr>
                <w:color w:val="000000"/>
              </w:rPr>
            </w:pPr>
            <w:r w:rsidRPr="007001F1">
              <w:rPr>
                <w:color w:val="000000"/>
                <w:sz w:val="22"/>
                <w:szCs w:val="22"/>
              </w:rPr>
              <w:t> </w:t>
            </w:r>
          </w:p>
        </w:tc>
        <w:tc>
          <w:tcPr>
            <w:tcW w:w="567" w:type="dxa"/>
            <w:shd w:val="clear" w:color="auto" w:fill="auto"/>
            <w:vAlign w:val="center"/>
            <w:hideMark/>
          </w:tcPr>
          <w:p w:rsidR="00A95BF5" w:rsidRPr="007001F1" w:rsidRDefault="00A95BF5" w:rsidP="00F92AC2">
            <w:pPr>
              <w:jc w:val="center"/>
              <w:rPr>
                <w:color w:val="000000"/>
              </w:rPr>
            </w:pPr>
            <w:r w:rsidRPr="007001F1">
              <w:rPr>
                <w:color w:val="000000"/>
                <w:sz w:val="22"/>
                <w:szCs w:val="22"/>
              </w:rPr>
              <w:t> </w:t>
            </w:r>
          </w:p>
        </w:tc>
        <w:tc>
          <w:tcPr>
            <w:tcW w:w="709" w:type="dxa"/>
            <w:shd w:val="clear" w:color="auto" w:fill="auto"/>
            <w:vAlign w:val="center"/>
            <w:hideMark/>
          </w:tcPr>
          <w:p w:rsidR="00A95BF5" w:rsidRPr="007001F1" w:rsidRDefault="00A95BF5" w:rsidP="00F92AC2">
            <w:pPr>
              <w:jc w:val="center"/>
              <w:rPr>
                <w:color w:val="000000"/>
              </w:rPr>
            </w:pPr>
            <w:r w:rsidRPr="007001F1">
              <w:rPr>
                <w:color w:val="000000"/>
                <w:sz w:val="22"/>
                <w:szCs w:val="22"/>
              </w:rPr>
              <w:t> </w:t>
            </w:r>
          </w:p>
        </w:tc>
        <w:tc>
          <w:tcPr>
            <w:tcW w:w="1842" w:type="dxa"/>
            <w:shd w:val="clear" w:color="auto" w:fill="auto"/>
            <w:vAlign w:val="center"/>
            <w:hideMark/>
          </w:tcPr>
          <w:p w:rsidR="00A95BF5" w:rsidRPr="007001F1" w:rsidRDefault="00A95BF5" w:rsidP="00F92AC2">
            <w:pPr>
              <w:jc w:val="center"/>
              <w:rPr>
                <w:color w:val="000000"/>
              </w:rPr>
            </w:pPr>
            <w:r w:rsidRPr="007001F1">
              <w:rPr>
                <w:color w:val="000000"/>
                <w:sz w:val="22"/>
                <w:szCs w:val="22"/>
              </w:rPr>
              <w:t> </w:t>
            </w:r>
          </w:p>
        </w:tc>
      </w:tr>
      <w:tr w:rsidR="00A95BF5" w:rsidRPr="007001F1" w:rsidTr="007261E4">
        <w:trPr>
          <w:trHeight w:val="1267"/>
        </w:trPr>
        <w:tc>
          <w:tcPr>
            <w:tcW w:w="582" w:type="dxa"/>
            <w:vMerge/>
            <w:shd w:val="clear" w:color="auto" w:fill="auto"/>
            <w:noWrap/>
            <w:vAlign w:val="center"/>
          </w:tcPr>
          <w:p w:rsidR="00A95BF5" w:rsidRPr="007001F1" w:rsidRDefault="00A95BF5" w:rsidP="00F92AC2">
            <w:pPr>
              <w:jc w:val="center"/>
              <w:rPr>
                <w:color w:val="000000"/>
              </w:rPr>
            </w:pPr>
          </w:p>
        </w:tc>
        <w:tc>
          <w:tcPr>
            <w:tcW w:w="4820" w:type="dxa"/>
            <w:gridSpan w:val="2"/>
            <w:shd w:val="clear" w:color="auto" w:fill="auto"/>
            <w:vAlign w:val="center"/>
          </w:tcPr>
          <w:p w:rsidR="00A95BF5" w:rsidRPr="007001F1" w:rsidRDefault="00A95BF5" w:rsidP="003F3D85">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w:t>
            </w:r>
            <w:r w:rsidR="00F5449D">
              <w:rPr>
                <w:color w:val="000000"/>
                <w:sz w:val="22"/>
                <w:szCs w:val="22"/>
              </w:rPr>
              <w:t>u</w:t>
            </w:r>
            <w:r w:rsidRPr="007001F1">
              <w:rPr>
                <w:color w:val="000000"/>
                <w:sz w:val="22"/>
                <w:szCs w:val="22"/>
              </w:rPr>
              <w:t xml:space="preserve"> byť podané námietky?</w:t>
            </w:r>
          </w:p>
        </w:tc>
        <w:tc>
          <w:tcPr>
            <w:tcW w:w="567" w:type="dxa"/>
            <w:shd w:val="clear" w:color="auto" w:fill="auto"/>
            <w:vAlign w:val="center"/>
          </w:tcPr>
          <w:p w:rsidR="00A95BF5" w:rsidRPr="007001F1" w:rsidRDefault="00A95BF5" w:rsidP="00F92AC2">
            <w:pPr>
              <w:jc w:val="center"/>
              <w:rPr>
                <w:color w:val="000000"/>
              </w:rPr>
            </w:pPr>
          </w:p>
        </w:tc>
        <w:tc>
          <w:tcPr>
            <w:tcW w:w="567" w:type="dxa"/>
            <w:shd w:val="clear" w:color="auto" w:fill="auto"/>
            <w:vAlign w:val="center"/>
          </w:tcPr>
          <w:p w:rsidR="00A95BF5" w:rsidRPr="007001F1" w:rsidRDefault="00A95BF5" w:rsidP="00F92AC2">
            <w:pPr>
              <w:jc w:val="center"/>
              <w:rPr>
                <w:color w:val="000000"/>
              </w:rPr>
            </w:pPr>
          </w:p>
        </w:tc>
        <w:tc>
          <w:tcPr>
            <w:tcW w:w="709" w:type="dxa"/>
            <w:shd w:val="clear" w:color="auto" w:fill="auto"/>
            <w:vAlign w:val="center"/>
          </w:tcPr>
          <w:p w:rsidR="00A95BF5" w:rsidRPr="007001F1" w:rsidRDefault="00A95BF5" w:rsidP="00F92AC2">
            <w:pPr>
              <w:jc w:val="center"/>
              <w:rPr>
                <w:color w:val="000000"/>
              </w:rPr>
            </w:pPr>
          </w:p>
        </w:tc>
        <w:tc>
          <w:tcPr>
            <w:tcW w:w="1842" w:type="dxa"/>
            <w:shd w:val="clear" w:color="auto" w:fill="auto"/>
            <w:vAlign w:val="center"/>
          </w:tcPr>
          <w:p w:rsidR="00A95BF5" w:rsidRPr="007001F1" w:rsidRDefault="00A95BF5" w:rsidP="00F92AC2">
            <w:pPr>
              <w:jc w:val="center"/>
              <w:rPr>
                <w:color w:val="000000"/>
              </w:rPr>
            </w:pPr>
          </w:p>
        </w:tc>
      </w:tr>
      <w:tr w:rsidR="00E55330" w:rsidRPr="007001F1" w:rsidTr="007261E4">
        <w:trPr>
          <w:trHeight w:val="20"/>
        </w:trPr>
        <w:tc>
          <w:tcPr>
            <w:tcW w:w="582" w:type="dxa"/>
            <w:vMerge w:val="restart"/>
            <w:shd w:val="clear" w:color="auto" w:fill="auto"/>
            <w:noWrap/>
            <w:vAlign w:val="center"/>
            <w:hideMark/>
          </w:tcPr>
          <w:p w:rsidR="00E55330" w:rsidRPr="007001F1" w:rsidRDefault="00E55330" w:rsidP="00ED1A8F">
            <w:pPr>
              <w:jc w:val="center"/>
              <w:rPr>
                <w:color w:val="000000"/>
              </w:rPr>
            </w:pPr>
            <w:r w:rsidRPr="007001F1">
              <w:rPr>
                <w:color w:val="000000"/>
                <w:sz w:val="22"/>
                <w:szCs w:val="22"/>
              </w:rPr>
              <w:t>1</w:t>
            </w:r>
            <w:r>
              <w:rPr>
                <w:color w:val="000000"/>
                <w:sz w:val="22"/>
                <w:szCs w:val="22"/>
              </w:rPr>
              <w:t>9</w:t>
            </w:r>
          </w:p>
        </w:tc>
        <w:tc>
          <w:tcPr>
            <w:tcW w:w="4820" w:type="dxa"/>
            <w:gridSpan w:val="2"/>
            <w:shd w:val="clear" w:color="auto" w:fill="auto"/>
            <w:vAlign w:val="center"/>
            <w:hideMark/>
          </w:tcPr>
          <w:p w:rsidR="00E55330" w:rsidRPr="007001F1" w:rsidRDefault="002222E2" w:rsidP="003F3D85">
            <w:pPr>
              <w:jc w:val="both"/>
              <w:rPr>
                <w:color w:val="000000"/>
              </w:rPr>
            </w:pPr>
            <w:r>
              <w:rPr>
                <w:color w:val="000000"/>
                <w:sz w:val="22"/>
                <w:szCs w:val="22"/>
              </w:rPr>
              <w:t>a)</w:t>
            </w:r>
            <w:r w:rsidR="00E55330"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E55330" w:rsidRPr="007001F1" w:rsidRDefault="00E55330" w:rsidP="00F92AC2">
            <w:pPr>
              <w:jc w:val="center"/>
              <w:rPr>
                <w:color w:val="000000"/>
              </w:rPr>
            </w:pPr>
            <w:r w:rsidRPr="007001F1">
              <w:rPr>
                <w:color w:val="000000"/>
                <w:sz w:val="22"/>
                <w:szCs w:val="22"/>
              </w:rPr>
              <w:t> </w:t>
            </w:r>
          </w:p>
        </w:tc>
        <w:tc>
          <w:tcPr>
            <w:tcW w:w="567" w:type="dxa"/>
            <w:shd w:val="clear" w:color="auto" w:fill="auto"/>
            <w:vAlign w:val="center"/>
            <w:hideMark/>
          </w:tcPr>
          <w:p w:rsidR="00E55330" w:rsidRPr="007001F1" w:rsidRDefault="00E55330" w:rsidP="00F92AC2">
            <w:pPr>
              <w:jc w:val="center"/>
              <w:rPr>
                <w:color w:val="000000"/>
              </w:rPr>
            </w:pPr>
            <w:r w:rsidRPr="007001F1">
              <w:rPr>
                <w:color w:val="000000"/>
                <w:sz w:val="22"/>
                <w:szCs w:val="22"/>
              </w:rPr>
              <w:t> </w:t>
            </w:r>
          </w:p>
        </w:tc>
        <w:tc>
          <w:tcPr>
            <w:tcW w:w="709" w:type="dxa"/>
            <w:shd w:val="clear" w:color="auto" w:fill="auto"/>
            <w:vAlign w:val="center"/>
            <w:hideMark/>
          </w:tcPr>
          <w:p w:rsidR="00E55330" w:rsidRPr="007001F1" w:rsidRDefault="00E55330" w:rsidP="00F92AC2">
            <w:pPr>
              <w:jc w:val="center"/>
              <w:rPr>
                <w:color w:val="000000"/>
              </w:rPr>
            </w:pPr>
            <w:r w:rsidRPr="007001F1">
              <w:rPr>
                <w:color w:val="000000"/>
                <w:sz w:val="22"/>
                <w:szCs w:val="22"/>
              </w:rPr>
              <w:t> </w:t>
            </w:r>
          </w:p>
        </w:tc>
        <w:tc>
          <w:tcPr>
            <w:tcW w:w="1842" w:type="dxa"/>
            <w:shd w:val="clear" w:color="auto" w:fill="auto"/>
            <w:vAlign w:val="center"/>
            <w:hideMark/>
          </w:tcPr>
          <w:p w:rsidR="00E55330" w:rsidRPr="007001F1" w:rsidRDefault="00E55330" w:rsidP="00F92AC2">
            <w:pPr>
              <w:jc w:val="center"/>
              <w:rPr>
                <w:color w:val="000000"/>
              </w:rPr>
            </w:pPr>
            <w:r w:rsidRPr="007001F1">
              <w:rPr>
                <w:color w:val="000000"/>
                <w:sz w:val="22"/>
                <w:szCs w:val="22"/>
              </w:rPr>
              <w:t> </w:t>
            </w:r>
          </w:p>
        </w:tc>
      </w:tr>
      <w:tr w:rsidR="00E55330" w:rsidRPr="007001F1" w:rsidTr="007261E4">
        <w:trPr>
          <w:trHeight w:val="20"/>
        </w:trPr>
        <w:tc>
          <w:tcPr>
            <w:tcW w:w="582" w:type="dxa"/>
            <w:vMerge/>
            <w:shd w:val="clear" w:color="auto" w:fill="auto"/>
            <w:noWrap/>
            <w:vAlign w:val="center"/>
          </w:tcPr>
          <w:p w:rsidR="00E55330" w:rsidRPr="007001F1" w:rsidRDefault="00E55330" w:rsidP="00F92AC2">
            <w:pPr>
              <w:jc w:val="center"/>
              <w:rPr>
                <w:color w:val="000000"/>
              </w:rPr>
            </w:pPr>
          </w:p>
        </w:tc>
        <w:tc>
          <w:tcPr>
            <w:tcW w:w="4820" w:type="dxa"/>
            <w:gridSpan w:val="2"/>
            <w:shd w:val="clear" w:color="auto" w:fill="auto"/>
            <w:vAlign w:val="center"/>
          </w:tcPr>
          <w:p w:rsidR="00E55330" w:rsidRPr="002222E2" w:rsidRDefault="002222E2" w:rsidP="002222E2">
            <w:pPr>
              <w:jc w:val="both"/>
              <w:rPr>
                <w:color w:val="000000"/>
              </w:rPr>
            </w:pPr>
            <w:r>
              <w:rPr>
                <w:color w:val="000000"/>
                <w:sz w:val="22"/>
                <w:szCs w:val="22"/>
              </w:rPr>
              <w:t>b)</w:t>
            </w:r>
            <w:r w:rsidRPr="007001F1">
              <w:rPr>
                <w:color w:val="000000"/>
                <w:sz w:val="22"/>
                <w:szCs w:val="22"/>
              </w:rPr>
              <w:t xml:space="preserve"> Ak bola</w:t>
            </w:r>
            <w:r>
              <w:rPr>
                <w:color w:val="000000"/>
                <w:sz w:val="22"/>
                <w:szCs w:val="22"/>
              </w:rPr>
              <w:t xml:space="preserve"> cena úspešného uchádzača vyššia ako predpokladaná hodnota zákazky a </w:t>
            </w:r>
            <w:r w:rsidRPr="007001F1">
              <w:rPr>
                <w:color w:val="000000"/>
                <w:sz w:val="22"/>
                <w:szCs w:val="22"/>
              </w:rPr>
              <w:t>verejný obstarávateľ  nezrušil po</w:t>
            </w:r>
            <w:r>
              <w:rPr>
                <w:color w:val="000000"/>
                <w:sz w:val="22"/>
                <w:szCs w:val="22"/>
              </w:rPr>
              <w:t>užitý postup zadávania zákazky, bolo predložené</w:t>
            </w:r>
            <w:r w:rsidRPr="007001F1">
              <w:rPr>
                <w:color w:val="000000"/>
                <w:sz w:val="22"/>
                <w:szCs w:val="22"/>
              </w:rPr>
              <w:t xml:space="preserve"> odôvodnenie, prečo použitý postup nezrušil?</w:t>
            </w:r>
          </w:p>
        </w:tc>
        <w:tc>
          <w:tcPr>
            <w:tcW w:w="567" w:type="dxa"/>
            <w:shd w:val="clear" w:color="auto" w:fill="auto"/>
            <w:vAlign w:val="center"/>
          </w:tcPr>
          <w:p w:rsidR="00E55330" w:rsidRPr="007001F1" w:rsidRDefault="00E55330" w:rsidP="00F92AC2">
            <w:pPr>
              <w:jc w:val="center"/>
              <w:rPr>
                <w:color w:val="000000"/>
              </w:rPr>
            </w:pPr>
          </w:p>
        </w:tc>
        <w:tc>
          <w:tcPr>
            <w:tcW w:w="567" w:type="dxa"/>
            <w:shd w:val="clear" w:color="auto" w:fill="auto"/>
            <w:vAlign w:val="center"/>
          </w:tcPr>
          <w:p w:rsidR="00E55330" w:rsidRPr="007001F1" w:rsidRDefault="00E55330" w:rsidP="00F92AC2">
            <w:pPr>
              <w:jc w:val="center"/>
              <w:rPr>
                <w:color w:val="000000"/>
              </w:rPr>
            </w:pPr>
          </w:p>
        </w:tc>
        <w:tc>
          <w:tcPr>
            <w:tcW w:w="709" w:type="dxa"/>
            <w:shd w:val="clear" w:color="auto" w:fill="auto"/>
            <w:vAlign w:val="center"/>
          </w:tcPr>
          <w:p w:rsidR="00E55330" w:rsidRPr="007001F1" w:rsidRDefault="00E55330" w:rsidP="00F92AC2">
            <w:pPr>
              <w:jc w:val="center"/>
              <w:rPr>
                <w:color w:val="000000"/>
              </w:rPr>
            </w:pPr>
          </w:p>
        </w:tc>
        <w:tc>
          <w:tcPr>
            <w:tcW w:w="1842" w:type="dxa"/>
            <w:shd w:val="clear" w:color="auto" w:fill="auto"/>
            <w:vAlign w:val="center"/>
          </w:tcPr>
          <w:p w:rsidR="00E55330" w:rsidRPr="007001F1" w:rsidRDefault="00E55330" w:rsidP="00F92AC2">
            <w:pPr>
              <w:jc w:val="center"/>
              <w:rPr>
                <w:color w:val="000000"/>
              </w:rPr>
            </w:pPr>
          </w:p>
        </w:tc>
      </w:tr>
      <w:tr w:rsidR="00A95BF5" w:rsidRPr="007001F1" w:rsidTr="00312388">
        <w:trPr>
          <w:trHeight w:val="406"/>
        </w:trPr>
        <w:tc>
          <w:tcPr>
            <w:tcW w:w="582" w:type="dxa"/>
            <w:vMerge w:val="restart"/>
            <w:shd w:val="clear" w:color="auto" w:fill="auto"/>
            <w:noWrap/>
            <w:vAlign w:val="center"/>
          </w:tcPr>
          <w:p w:rsidR="00A95BF5" w:rsidRPr="007001F1" w:rsidRDefault="003D2092" w:rsidP="00F92AC2">
            <w:pPr>
              <w:jc w:val="center"/>
              <w:rPr>
                <w:color w:val="000000"/>
              </w:rPr>
            </w:pPr>
            <w:r>
              <w:rPr>
                <w:color w:val="000000"/>
                <w:sz w:val="22"/>
                <w:szCs w:val="22"/>
              </w:rPr>
              <w:t>20</w:t>
            </w:r>
          </w:p>
        </w:tc>
        <w:tc>
          <w:tcPr>
            <w:tcW w:w="4820" w:type="dxa"/>
            <w:gridSpan w:val="2"/>
            <w:shd w:val="clear" w:color="auto" w:fill="auto"/>
            <w:vAlign w:val="center"/>
          </w:tcPr>
          <w:p w:rsidR="00A95BF5" w:rsidRPr="007001F1" w:rsidRDefault="00A95BF5" w:rsidP="003F3D85">
            <w:pPr>
              <w:jc w:val="both"/>
            </w:pPr>
            <w:r w:rsidRPr="007001F1">
              <w:rPr>
                <w:sz w:val="22"/>
                <w:szCs w:val="22"/>
              </w:rPr>
              <w:t>a) Je úspešný uchádzač zapísaný v registri partnerov verejného sektora</w:t>
            </w:r>
            <w:r w:rsidR="002222E2">
              <w:rPr>
                <w:sz w:val="22"/>
                <w:szCs w:val="22"/>
              </w:rPr>
              <w:t xml:space="preserve"> (ak sú naplnené podmienky povinnosti zápisu do registra partnerov verejného sektora podľa zákona č. 315/2016 Z. z. </w:t>
            </w:r>
            <w:r w:rsidR="002222E2" w:rsidRPr="003D0B90">
              <w:rPr>
                <w:sz w:val="22"/>
                <w:szCs w:val="22"/>
              </w:rPr>
              <w:t>o registri partnerov verejného sektora a o zmene a doplnení niektorých zákonov</w:t>
            </w:r>
            <w:r w:rsidR="002222E2">
              <w:rPr>
                <w:sz w:val="22"/>
                <w:szCs w:val="22"/>
              </w:rPr>
              <w:t>) (ak relevantné)</w:t>
            </w:r>
            <w:r w:rsidRPr="007001F1">
              <w:rPr>
                <w:sz w:val="22"/>
                <w:szCs w:val="22"/>
              </w:rPr>
              <w:t>?</w:t>
            </w:r>
          </w:p>
        </w:tc>
        <w:tc>
          <w:tcPr>
            <w:tcW w:w="567" w:type="dxa"/>
            <w:shd w:val="clear" w:color="auto" w:fill="auto"/>
            <w:vAlign w:val="center"/>
          </w:tcPr>
          <w:p w:rsidR="00A95BF5" w:rsidRPr="007001F1" w:rsidRDefault="00A95BF5" w:rsidP="00F92AC2">
            <w:pPr>
              <w:jc w:val="center"/>
              <w:rPr>
                <w:color w:val="000000"/>
              </w:rPr>
            </w:pPr>
          </w:p>
        </w:tc>
        <w:tc>
          <w:tcPr>
            <w:tcW w:w="567" w:type="dxa"/>
            <w:shd w:val="clear" w:color="auto" w:fill="auto"/>
            <w:vAlign w:val="center"/>
          </w:tcPr>
          <w:p w:rsidR="00A95BF5" w:rsidRPr="007001F1" w:rsidRDefault="00A95BF5" w:rsidP="00F92AC2">
            <w:pPr>
              <w:jc w:val="center"/>
              <w:rPr>
                <w:color w:val="000000"/>
              </w:rPr>
            </w:pPr>
          </w:p>
        </w:tc>
        <w:tc>
          <w:tcPr>
            <w:tcW w:w="709" w:type="dxa"/>
            <w:shd w:val="clear" w:color="auto" w:fill="auto"/>
            <w:vAlign w:val="center"/>
          </w:tcPr>
          <w:p w:rsidR="00A95BF5" w:rsidRPr="007001F1" w:rsidRDefault="00A95BF5" w:rsidP="00F92AC2">
            <w:pPr>
              <w:jc w:val="center"/>
              <w:rPr>
                <w:color w:val="000000"/>
              </w:rPr>
            </w:pPr>
          </w:p>
        </w:tc>
        <w:tc>
          <w:tcPr>
            <w:tcW w:w="1842" w:type="dxa"/>
            <w:shd w:val="clear" w:color="auto" w:fill="auto"/>
            <w:vAlign w:val="center"/>
          </w:tcPr>
          <w:p w:rsidR="00A95BF5" w:rsidRPr="007001F1" w:rsidRDefault="00A95BF5" w:rsidP="00F92AC2">
            <w:pPr>
              <w:jc w:val="center"/>
              <w:rPr>
                <w:color w:val="000000"/>
              </w:rPr>
            </w:pPr>
          </w:p>
        </w:tc>
      </w:tr>
      <w:tr w:rsidR="00A95BF5" w:rsidRPr="007001F1" w:rsidTr="007261E4">
        <w:trPr>
          <w:trHeight w:val="845"/>
        </w:trPr>
        <w:tc>
          <w:tcPr>
            <w:tcW w:w="582" w:type="dxa"/>
            <w:vMerge/>
            <w:shd w:val="clear" w:color="auto" w:fill="auto"/>
            <w:noWrap/>
            <w:vAlign w:val="center"/>
          </w:tcPr>
          <w:p w:rsidR="00A95BF5" w:rsidRPr="007001F1" w:rsidRDefault="00A95BF5" w:rsidP="00F92AC2">
            <w:pPr>
              <w:jc w:val="center"/>
              <w:rPr>
                <w:color w:val="000000"/>
              </w:rPr>
            </w:pPr>
          </w:p>
        </w:tc>
        <w:tc>
          <w:tcPr>
            <w:tcW w:w="4820" w:type="dxa"/>
            <w:gridSpan w:val="2"/>
            <w:shd w:val="clear" w:color="auto" w:fill="auto"/>
            <w:vAlign w:val="center"/>
          </w:tcPr>
          <w:p w:rsidR="00A95BF5" w:rsidRPr="007001F1" w:rsidRDefault="00A95BF5" w:rsidP="003F3D85">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rsidR="00A95BF5" w:rsidRPr="007001F1" w:rsidRDefault="00A95BF5" w:rsidP="00F92AC2">
            <w:pPr>
              <w:jc w:val="center"/>
              <w:rPr>
                <w:color w:val="000000"/>
              </w:rPr>
            </w:pPr>
          </w:p>
        </w:tc>
        <w:tc>
          <w:tcPr>
            <w:tcW w:w="567" w:type="dxa"/>
            <w:shd w:val="clear" w:color="auto" w:fill="auto"/>
            <w:vAlign w:val="center"/>
          </w:tcPr>
          <w:p w:rsidR="00A95BF5" w:rsidRPr="007001F1" w:rsidRDefault="00A95BF5" w:rsidP="00F92AC2">
            <w:pPr>
              <w:jc w:val="center"/>
              <w:rPr>
                <w:color w:val="000000"/>
              </w:rPr>
            </w:pPr>
          </w:p>
        </w:tc>
        <w:tc>
          <w:tcPr>
            <w:tcW w:w="709" w:type="dxa"/>
            <w:shd w:val="clear" w:color="auto" w:fill="auto"/>
            <w:vAlign w:val="center"/>
          </w:tcPr>
          <w:p w:rsidR="00A95BF5" w:rsidRPr="007001F1" w:rsidRDefault="00A95BF5" w:rsidP="00F92AC2">
            <w:pPr>
              <w:jc w:val="center"/>
              <w:rPr>
                <w:color w:val="000000"/>
              </w:rPr>
            </w:pPr>
          </w:p>
        </w:tc>
        <w:tc>
          <w:tcPr>
            <w:tcW w:w="1842" w:type="dxa"/>
            <w:shd w:val="clear" w:color="auto" w:fill="auto"/>
            <w:vAlign w:val="center"/>
          </w:tcPr>
          <w:p w:rsidR="00A95BF5" w:rsidRPr="007001F1" w:rsidRDefault="00A95BF5" w:rsidP="00F92AC2">
            <w:pPr>
              <w:jc w:val="center"/>
              <w:rPr>
                <w:color w:val="000000"/>
              </w:rPr>
            </w:pPr>
          </w:p>
        </w:tc>
      </w:tr>
      <w:tr w:rsidR="00F23D7F" w:rsidRPr="007001F1" w:rsidTr="007261E4">
        <w:trPr>
          <w:trHeight w:val="20"/>
        </w:trPr>
        <w:tc>
          <w:tcPr>
            <w:tcW w:w="582" w:type="dxa"/>
            <w:shd w:val="clear" w:color="auto" w:fill="auto"/>
            <w:noWrap/>
            <w:vAlign w:val="center"/>
            <w:hideMark/>
          </w:tcPr>
          <w:p w:rsidR="00F23D7F" w:rsidRPr="007001F1" w:rsidRDefault="00881840" w:rsidP="00F92AC2">
            <w:pPr>
              <w:jc w:val="center"/>
              <w:rPr>
                <w:color w:val="000000"/>
              </w:rPr>
            </w:pPr>
            <w:r>
              <w:rPr>
                <w:color w:val="000000"/>
                <w:sz w:val="22"/>
                <w:szCs w:val="22"/>
              </w:rPr>
              <w:t>2</w:t>
            </w:r>
            <w:r w:rsidR="003D2092">
              <w:rPr>
                <w:color w:val="000000"/>
                <w:sz w:val="22"/>
                <w:szCs w:val="22"/>
              </w:rPr>
              <w:t>1</w:t>
            </w:r>
          </w:p>
        </w:tc>
        <w:tc>
          <w:tcPr>
            <w:tcW w:w="4820" w:type="dxa"/>
            <w:gridSpan w:val="2"/>
            <w:shd w:val="clear" w:color="auto" w:fill="auto"/>
            <w:vAlign w:val="center"/>
            <w:hideMark/>
          </w:tcPr>
          <w:p w:rsidR="00F23D7F" w:rsidRPr="007001F1" w:rsidRDefault="00F23D7F"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A71747" w:rsidRPr="007001F1" w:rsidTr="007261E4">
        <w:trPr>
          <w:trHeight w:val="20"/>
        </w:trPr>
        <w:tc>
          <w:tcPr>
            <w:tcW w:w="582" w:type="dxa"/>
            <w:shd w:val="clear" w:color="auto" w:fill="auto"/>
            <w:noWrap/>
            <w:vAlign w:val="center"/>
          </w:tcPr>
          <w:p w:rsidR="00A71747" w:rsidRDefault="00A71747" w:rsidP="00F92AC2">
            <w:pPr>
              <w:jc w:val="center"/>
              <w:rPr>
                <w:color w:val="000000"/>
              </w:rPr>
            </w:pPr>
            <w:r>
              <w:rPr>
                <w:color w:val="000000"/>
                <w:sz w:val="22"/>
                <w:szCs w:val="22"/>
              </w:rPr>
              <w:t>2</w:t>
            </w:r>
            <w:r w:rsidR="003D2092">
              <w:rPr>
                <w:color w:val="000000"/>
                <w:sz w:val="22"/>
                <w:szCs w:val="22"/>
              </w:rPr>
              <w:t>2</w:t>
            </w:r>
          </w:p>
        </w:tc>
        <w:tc>
          <w:tcPr>
            <w:tcW w:w="4820" w:type="dxa"/>
            <w:gridSpan w:val="2"/>
            <w:shd w:val="clear" w:color="auto" w:fill="auto"/>
            <w:vAlign w:val="center"/>
          </w:tcPr>
          <w:p w:rsidR="00A71747" w:rsidRPr="007001F1" w:rsidRDefault="00E5404D" w:rsidP="003F3D85">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A71747" w:rsidRPr="007001F1" w:rsidRDefault="00A71747" w:rsidP="00F92AC2">
            <w:pPr>
              <w:jc w:val="center"/>
              <w:rPr>
                <w:color w:val="000000"/>
              </w:rPr>
            </w:pPr>
          </w:p>
        </w:tc>
        <w:tc>
          <w:tcPr>
            <w:tcW w:w="567" w:type="dxa"/>
            <w:shd w:val="clear" w:color="auto" w:fill="auto"/>
            <w:vAlign w:val="center"/>
          </w:tcPr>
          <w:p w:rsidR="00A71747" w:rsidRPr="007001F1" w:rsidRDefault="00A71747" w:rsidP="00F92AC2">
            <w:pPr>
              <w:jc w:val="center"/>
              <w:rPr>
                <w:color w:val="000000"/>
              </w:rPr>
            </w:pPr>
          </w:p>
        </w:tc>
        <w:tc>
          <w:tcPr>
            <w:tcW w:w="709" w:type="dxa"/>
            <w:shd w:val="clear" w:color="auto" w:fill="auto"/>
            <w:vAlign w:val="center"/>
          </w:tcPr>
          <w:p w:rsidR="00A71747" w:rsidRPr="007001F1" w:rsidRDefault="00A71747" w:rsidP="00F92AC2">
            <w:pPr>
              <w:jc w:val="center"/>
              <w:rPr>
                <w:color w:val="000000"/>
              </w:rPr>
            </w:pPr>
          </w:p>
        </w:tc>
        <w:tc>
          <w:tcPr>
            <w:tcW w:w="1842" w:type="dxa"/>
            <w:shd w:val="clear" w:color="auto" w:fill="auto"/>
            <w:vAlign w:val="center"/>
          </w:tcPr>
          <w:p w:rsidR="00A71747" w:rsidRPr="007001F1" w:rsidRDefault="00A71747" w:rsidP="00F92AC2">
            <w:pPr>
              <w:jc w:val="center"/>
              <w:rPr>
                <w:color w:val="000000"/>
              </w:rPr>
            </w:pPr>
          </w:p>
        </w:tc>
      </w:tr>
      <w:tr w:rsidR="00CD365D" w:rsidRPr="007001F1" w:rsidTr="007261E4">
        <w:trPr>
          <w:trHeight w:val="330"/>
        </w:trPr>
        <w:tc>
          <w:tcPr>
            <w:tcW w:w="9087" w:type="dxa"/>
            <w:gridSpan w:val="7"/>
            <w:shd w:val="clear" w:color="auto" w:fill="auto"/>
            <w:vAlign w:val="center"/>
          </w:tcPr>
          <w:p w:rsidR="00CD365D" w:rsidRPr="007001F1" w:rsidRDefault="00CD365D" w:rsidP="00CD365D">
            <w:pPr>
              <w:jc w:val="both"/>
              <w:rPr>
                <w:b/>
                <w:sz w:val="20"/>
                <w:szCs w:val="20"/>
              </w:rPr>
            </w:pPr>
            <w:r w:rsidRPr="007001F1">
              <w:rPr>
                <w:b/>
                <w:sz w:val="20"/>
                <w:szCs w:val="20"/>
              </w:rPr>
              <w:lastRenderedPageBreak/>
              <w:t>VYJADRENIE</w:t>
            </w:r>
          </w:p>
          <w:p w:rsidR="00CD365D" w:rsidRPr="007001F1" w:rsidRDefault="00CD365D" w:rsidP="00CD365D">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9"/>
              <w:t>[1]</w:t>
            </w:r>
          </w:p>
          <w:p w:rsidR="00CD365D" w:rsidRPr="007001F1" w:rsidRDefault="00CD365D" w:rsidP="00CD365D"/>
          <w:p w:rsidR="00CD365D" w:rsidRPr="007001F1" w:rsidRDefault="00CD365D" w:rsidP="00CD365D">
            <w:pPr>
              <w:rPr>
                <w:color w:val="000000"/>
              </w:rPr>
            </w:pPr>
          </w:p>
        </w:tc>
      </w:tr>
      <w:tr w:rsidR="00CD365D" w:rsidRPr="007001F1" w:rsidTr="007261E4">
        <w:trPr>
          <w:trHeight w:val="330"/>
        </w:trPr>
        <w:tc>
          <w:tcPr>
            <w:tcW w:w="3559" w:type="dxa"/>
            <w:gridSpan w:val="2"/>
            <w:shd w:val="clear" w:color="auto" w:fill="auto"/>
            <w:hideMark/>
          </w:tcPr>
          <w:p w:rsidR="00CD365D" w:rsidRPr="007001F1" w:rsidRDefault="00BD5BEF" w:rsidP="00CD365D">
            <w:pPr>
              <w:rPr>
                <w:b/>
                <w:bCs/>
              </w:rPr>
            </w:pPr>
            <w:r w:rsidRPr="007001F1">
              <w:rPr>
                <w:b/>
                <w:bCs/>
                <w:sz w:val="22"/>
                <w:szCs w:val="22"/>
              </w:rPr>
              <w:t>Kontrolu vykonal</w:t>
            </w:r>
            <w:r w:rsidR="00A90B4D">
              <w:rPr>
                <w:rStyle w:val="Odkaznapoznmkupodiarou"/>
                <w:b/>
                <w:bCs/>
                <w:sz w:val="22"/>
                <w:szCs w:val="22"/>
              </w:rPr>
              <w:footnoteReference w:customMarkFollows="1" w:id="20"/>
              <w:t>2</w:t>
            </w:r>
            <w:r w:rsidRPr="007001F1">
              <w:rPr>
                <w:b/>
                <w:bCs/>
                <w:sz w:val="22"/>
                <w:szCs w:val="22"/>
              </w:rPr>
              <w:t>:</w:t>
            </w:r>
          </w:p>
        </w:tc>
        <w:tc>
          <w:tcPr>
            <w:tcW w:w="5528" w:type="dxa"/>
            <w:gridSpan w:val="5"/>
            <w:shd w:val="clear" w:color="auto" w:fill="auto"/>
            <w:vAlign w:val="center"/>
            <w:hideMark/>
          </w:tcPr>
          <w:p w:rsidR="00CD365D" w:rsidRPr="007001F1" w:rsidRDefault="00CD365D" w:rsidP="00CD365D">
            <w:pPr>
              <w:rPr>
                <w:color w:val="000000"/>
              </w:rPr>
            </w:pPr>
            <w:r w:rsidRPr="007001F1">
              <w:rPr>
                <w:color w:val="000000"/>
                <w:sz w:val="22"/>
                <w:szCs w:val="22"/>
              </w:rPr>
              <w:t> </w:t>
            </w:r>
          </w:p>
        </w:tc>
      </w:tr>
      <w:tr w:rsidR="00CD365D" w:rsidRPr="007001F1" w:rsidTr="007261E4">
        <w:trPr>
          <w:trHeight w:val="300"/>
        </w:trPr>
        <w:tc>
          <w:tcPr>
            <w:tcW w:w="3559" w:type="dxa"/>
            <w:gridSpan w:val="2"/>
            <w:shd w:val="clear" w:color="auto" w:fill="auto"/>
            <w:hideMark/>
          </w:tcPr>
          <w:p w:rsidR="00CD365D" w:rsidRPr="007001F1" w:rsidRDefault="00CD365D" w:rsidP="00CD365D">
            <w:pPr>
              <w:rPr>
                <w:b/>
                <w:bCs/>
              </w:rPr>
            </w:pPr>
            <w:r w:rsidRPr="007001F1">
              <w:rPr>
                <w:b/>
                <w:bCs/>
                <w:sz w:val="22"/>
                <w:szCs w:val="22"/>
              </w:rPr>
              <w:t>Dátum:</w:t>
            </w:r>
          </w:p>
        </w:tc>
        <w:tc>
          <w:tcPr>
            <w:tcW w:w="5528" w:type="dxa"/>
            <w:gridSpan w:val="5"/>
            <w:shd w:val="clear" w:color="auto" w:fill="auto"/>
            <w:vAlign w:val="center"/>
            <w:hideMark/>
          </w:tcPr>
          <w:p w:rsidR="00CD365D" w:rsidRPr="007001F1" w:rsidRDefault="00CD365D" w:rsidP="00CD365D">
            <w:pPr>
              <w:rPr>
                <w:color w:val="000000"/>
              </w:rPr>
            </w:pPr>
            <w:r w:rsidRPr="007001F1">
              <w:rPr>
                <w:color w:val="000000"/>
                <w:sz w:val="22"/>
                <w:szCs w:val="22"/>
              </w:rPr>
              <w:t> </w:t>
            </w:r>
          </w:p>
        </w:tc>
      </w:tr>
      <w:tr w:rsidR="00CD365D" w:rsidRPr="007001F1" w:rsidTr="007261E4">
        <w:trPr>
          <w:trHeight w:val="330"/>
        </w:trPr>
        <w:tc>
          <w:tcPr>
            <w:tcW w:w="3559" w:type="dxa"/>
            <w:gridSpan w:val="2"/>
            <w:shd w:val="clear" w:color="000000" w:fill="FFFFFF"/>
            <w:hideMark/>
          </w:tcPr>
          <w:p w:rsidR="00CD365D" w:rsidRPr="007001F1" w:rsidRDefault="00CD365D" w:rsidP="00CD365D">
            <w:pPr>
              <w:rPr>
                <w:b/>
                <w:bCs/>
              </w:rPr>
            </w:pPr>
            <w:r w:rsidRPr="007001F1">
              <w:rPr>
                <w:b/>
                <w:bCs/>
                <w:sz w:val="22"/>
                <w:szCs w:val="22"/>
              </w:rPr>
              <w:t>Podpis:</w:t>
            </w:r>
          </w:p>
        </w:tc>
        <w:tc>
          <w:tcPr>
            <w:tcW w:w="5528" w:type="dxa"/>
            <w:gridSpan w:val="5"/>
            <w:shd w:val="clear" w:color="auto" w:fill="auto"/>
            <w:vAlign w:val="center"/>
            <w:hideMark/>
          </w:tcPr>
          <w:p w:rsidR="00CD365D" w:rsidRPr="007001F1" w:rsidRDefault="00CD365D" w:rsidP="00CD365D">
            <w:pPr>
              <w:rPr>
                <w:color w:val="000000"/>
              </w:rPr>
            </w:pPr>
            <w:r w:rsidRPr="007001F1">
              <w:rPr>
                <w:color w:val="000000"/>
                <w:sz w:val="22"/>
                <w:szCs w:val="22"/>
              </w:rPr>
              <w:t> </w:t>
            </w:r>
          </w:p>
        </w:tc>
      </w:tr>
      <w:tr w:rsidR="00CD365D" w:rsidRPr="007001F1" w:rsidTr="007261E4">
        <w:trPr>
          <w:trHeight w:val="300"/>
        </w:trPr>
        <w:tc>
          <w:tcPr>
            <w:tcW w:w="9087" w:type="dxa"/>
            <w:gridSpan w:val="7"/>
            <w:shd w:val="clear" w:color="auto" w:fill="auto"/>
            <w:noWrap/>
            <w:vAlign w:val="bottom"/>
            <w:hideMark/>
          </w:tcPr>
          <w:p w:rsidR="00E756BB" w:rsidRPr="007001F1" w:rsidRDefault="00E756BB" w:rsidP="00CD365D">
            <w:pPr>
              <w:jc w:val="center"/>
              <w:rPr>
                <w:color w:val="000000"/>
              </w:rPr>
            </w:pPr>
          </w:p>
          <w:p w:rsidR="00E756BB" w:rsidRPr="007001F1" w:rsidRDefault="00E756BB" w:rsidP="00CD365D">
            <w:pPr>
              <w:jc w:val="center"/>
              <w:rPr>
                <w:color w:val="000000"/>
              </w:rPr>
            </w:pPr>
          </w:p>
          <w:p w:rsidR="00CD365D" w:rsidRPr="007001F1" w:rsidRDefault="00CD365D" w:rsidP="00CD365D">
            <w:pPr>
              <w:jc w:val="center"/>
              <w:rPr>
                <w:color w:val="000000"/>
              </w:rPr>
            </w:pPr>
            <w:r w:rsidRPr="007001F1">
              <w:rPr>
                <w:color w:val="000000"/>
                <w:sz w:val="22"/>
                <w:szCs w:val="22"/>
              </w:rPr>
              <w:t> </w:t>
            </w:r>
          </w:p>
        </w:tc>
      </w:tr>
      <w:tr w:rsidR="00CD365D" w:rsidRPr="007001F1" w:rsidTr="007261E4">
        <w:trPr>
          <w:trHeight w:val="300"/>
        </w:trPr>
        <w:tc>
          <w:tcPr>
            <w:tcW w:w="3559" w:type="dxa"/>
            <w:gridSpan w:val="2"/>
            <w:shd w:val="clear" w:color="000000" w:fill="FFFFFF"/>
            <w:hideMark/>
          </w:tcPr>
          <w:p w:rsidR="00CD365D" w:rsidRPr="007001F1" w:rsidRDefault="00BD5BEF" w:rsidP="00CD365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21"/>
              <w:t>3</w:t>
            </w:r>
            <w:r w:rsidRPr="007001F1">
              <w:rPr>
                <w:b/>
                <w:bCs/>
                <w:sz w:val="22"/>
                <w:szCs w:val="22"/>
              </w:rPr>
              <w:t>:</w:t>
            </w:r>
          </w:p>
        </w:tc>
        <w:tc>
          <w:tcPr>
            <w:tcW w:w="5528" w:type="dxa"/>
            <w:gridSpan w:val="5"/>
            <w:shd w:val="clear" w:color="auto" w:fill="auto"/>
            <w:vAlign w:val="center"/>
            <w:hideMark/>
          </w:tcPr>
          <w:p w:rsidR="00CD365D" w:rsidRPr="007001F1" w:rsidRDefault="00CD365D" w:rsidP="00CD365D">
            <w:pPr>
              <w:rPr>
                <w:color w:val="000000"/>
              </w:rPr>
            </w:pPr>
            <w:r w:rsidRPr="007001F1">
              <w:rPr>
                <w:color w:val="000000"/>
                <w:sz w:val="22"/>
                <w:szCs w:val="22"/>
              </w:rPr>
              <w:t> </w:t>
            </w:r>
          </w:p>
        </w:tc>
      </w:tr>
      <w:tr w:rsidR="00CD365D" w:rsidRPr="007001F1" w:rsidTr="007261E4">
        <w:trPr>
          <w:trHeight w:val="300"/>
        </w:trPr>
        <w:tc>
          <w:tcPr>
            <w:tcW w:w="3559" w:type="dxa"/>
            <w:gridSpan w:val="2"/>
            <w:shd w:val="clear" w:color="000000" w:fill="FFFFFF"/>
            <w:hideMark/>
          </w:tcPr>
          <w:p w:rsidR="00CD365D" w:rsidRPr="007001F1" w:rsidRDefault="00CD365D" w:rsidP="00CD365D">
            <w:pPr>
              <w:rPr>
                <w:b/>
                <w:bCs/>
              </w:rPr>
            </w:pPr>
            <w:r w:rsidRPr="007001F1">
              <w:rPr>
                <w:b/>
                <w:bCs/>
                <w:sz w:val="22"/>
                <w:szCs w:val="22"/>
              </w:rPr>
              <w:t xml:space="preserve">Dátum: </w:t>
            </w:r>
          </w:p>
        </w:tc>
        <w:tc>
          <w:tcPr>
            <w:tcW w:w="5528" w:type="dxa"/>
            <w:gridSpan w:val="5"/>
            <w:shd w:val="clear" w:color="auto" w:fill="auto"/>
            <w:vAlign w:val="center"/>
            <w:hideMark/>
          </w:tcPr>
          <w:p w:rsidR="00CD365D" w:rsidRPr="007001F1" w:rsidRDefault="00CD365D" w:rsidP="00CD365D">
            <w:pPr>
              <w:rPr>
                <w:color w:val="000000"/>
              </w:rPr>
            </w:pPr>
            <w:r w:rsidRPr="007001F1">
              <w:rPr>
                <w:color w:val="000000"/>
                <w:sz w:val="22"/>
                <w:szCs w:val="22"/>
              </w:rPr>
              <w:t> </w:t>
            </w:r>
          </w:p>
        </w:tc>
      </w:tr>
      <w:tr w:rsidR="00CD365D" w:rsidRPr="007001F1" w:rsidTr="007261E4">
        <w:trPr>
          <w:trHeight w:val="330"/>
        </w:trPr>
        <w:tc>
          <w:tcPr>
            <w:tcW w:w="3559" w:type="dxa"/>
            <w:gridSpan w:val="2"/>
            <w:shd w:val="clear" w:color="000000" w:fill="FFFFFF"/>
            <w:hideMark/>
          </w:tcPr>
          <w:p w:rsidR="00CD365D" w:rsidRPr="007001F1" w:rsidRDefault="00CD365D" w:rsidP="00CD365D">
            <w:pPr>
              <w:rPr>
                <w:b/>
                <w:bCs/>
              </w:rPr>
            </w:pPr>
            <w:r w:rsidRPr="007001F1">
              <w:rPr>
                <w:b/>
                <w:bCs/>
                <w:sz w:val="22"/>
                <w:szCs w:val="22"/>
              </w:rPr>
              <w:t>Podpis:</w:t>
            </w:r>
          </w:p>
        </w:tc>
        <w:tc>
          <w:tcPr>
            <w:tcW w:w="5528" w:type="dxa"/>
            <w:gridSpan w:val="5"/>
            <w:shd w:val="clear" w:color="auto" w:fill="auto"/>
            <w:vAlign w:val="center"/>
            <w:hideMark/>
          </w:tcPr>
          <w:p w:rsidR="00CD365D" w:rsidRPr="007001F1" w:rsidRDefault="00CD365D" w:rsidP="00CD365D">
            <w:pPr>
              <w:rPr>
                <w:color w:val="000000"/>
              </w:rPr>
            </w:pPr>
            <w:r w:rsidRPr="007001F1">
              <w:rPr>
                <w:color w:val="000000"/>
                <w:sz w:val="22"/>
                <w:szCs w:val="22"/>
              </w:rPr>
              <w:t> </w:t>
            </w:r>
          </w:p>
        </w:tc>
      </w:tr>
    </w:tbl>
    <w:p w:rsidR="0023087C" w:rsidRPr="007001F1" w:rsidRDefault="0023087C">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D5BEF" w:rsidRPr="007001F1" w:rsidTr="007261E4">
        <w:trPr>
          <w:trHeight w:val="645"/>
        </w:trPr>
        <w:tc>
          <w:tcPr>
            <w:tcW w:w="9087" w:type="dxa"/>
            <w:gridSpan w:val="7"/>
            <w:shd w:val="clear" w:color="000000" w:fill="60497A"/>
            <w:vAlign w:val="center"/>
            <w:hideMark/>
          </w:tcPr>
          <w:p w:rsidR="00BD5BEF" w:rsidRPr="007001F1" w:rsidRDefault="00BD5BEF" w:rsidP="00F92AC2">
            <w:pPr>
              <w:jc w:val="center"/>
              <w:rPr>
                <w:b/>
                <w:bCs/>
                <w:color w:val="FFFFFF"/>
              </w:rPr>
            </w:pPr>
            <w:r w:rsidRPr="007001F1">
              <w:rPr>
                <w:b/>
                <w:bCs/>
                <w:color w:val="FFFFFF"/>
              </w:rPr>
              <w:lastRenderedPageBreak/>
              <w:t>Kontrolný zoznam k finančnej kontrole VO</w:t>
            </w:r>
            <w:r w:rsidRPr="007001F1">
              <w:rPr>
                <w:b/>
                <w:bCs/>
                <w:color w:val="FFFFFF"/>
              </w:rPr>
              <w:br/>
            </w:r>
            <w:bookmarkStart w:id="8" w:name="KZ_7"/>
            <w:r w:rsidRPr="007001F1">
              <w:rPr>
                <w:b/>
                <w:bCs/>
                <w:color w:val="FFFFFF"/>
              </w:rPr>
              <w:t>Nadlimitná zákazka - verejná súťaž - následná ex</w:t>
            </w:r>
            <w:r w:rsidR="006B63B1">
              <w:rPr>
                <w:b/>
                <w:bCs/>
                <w:color w:val="FFFFFF"/>
              </w:rPr>
              <w:t xml:space="preserve"> </w:t>
            </w:r>
            <w:r w:rsidRPr="007001F1">
              <w:rPr>
                <w:b/>
                <w:bCs/>
                <w:color w:val="FFFFFF"/>
              </w:rPr>
              <w:t>post kontrola</w:t>
            </w:r>
            <w:bookmarkEnd w:id="8"/>
          </w:p>
        </w:tc>
      </w:tr>
      <w:tr w:rsidR="00BD5BEF" w:rsidRPr="007001F1" w:rsidTr="007261E4">
        <w:trPr>
          <w:trHeight w:val="330"/>
        </w:trPr>
        <w:tc>
          <w:tcPr>
            <w:tcW w:w="9087" w:type="dxa"/>
            <w:gridSpan w:val="7"/>
            <w:shd w:val="clear" w:color="auto" w:fill="auto"/>
            <w:vAlign w:val="center"/>
            <w:hideMark/>
          </w:tcPr>
          <w:p w:rsidR="00BD5BEF" w:rsidRPr="007001F1" w:rsidRDefault="00BD5BEF" w:rsidP="00F92AC2">
            <w:pPr>
              <w:jc w:val="center"/>
              <w:rPr>
                <w:b/>
                <w:bCs/>
                <w:color w:val="000000"/>
              </w:rPr>
            </w:pPr>
            <w:r w:rsidRPr="007001F1">
              <w:rPr>
                <w:b/>
                <w:bCs/>
                <w:color w:val="000000"/>
                <w:sz w:val="22"/>
                <w:szCs w:val="22"/>
              </w:rPr>
              <w:t>Identifikácia programu</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Názov programu</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66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30"/>
        </w:trPr>
        <w:tc>
          <w:tcPr>
            <w:tcW w:w="9087" w:type="dxa"/>
            <w:gridSpan w:val="7"/>
            <w:shd w:val="clear" w:color="auto" w:fill="auto"/>
            <w:vAlign w:val="center"/>
            <w:hideMark/>
          </w:tcPr>
          <w:p w:rsidR="00BD5BEF" w:rsidRPr="007001F1" w:rsidRDefault="00BD5BEF" w:rsidP="00F92AC2">
            <w:pPr>
              <w:jc w:val="center"/>
              <w:rPr>
                <w:b/>
                <w:bCs/>
                <w:color w:val="000000"/>
              </w:rPr>
            </w:pPr>
            <w:r w:rsidRPr="007001F1">
              <w:rPr>
                <w:b/>
                <w:bCs/>
                <w:color w:val="000000"/>
                <w:sz w:val="22"/>
                <w:szCs w:val="22"/>
              </w:rPr>
              <w:t>Identifikácia projektu a prijímateľa</w:t>
            </w:r>
          </w:p>
        </w:tc>
      </w:tr>
      <w:tr w:rsidR="00BD5BEF" w:rsidRPr="007001F1" w:rsidTr="007261E4">
        <w:trPr>
          <w:trHeight w:val="33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Názov projektu</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30"/>
        </w:trPr>
        <w:tc>
          <w:tcPr>
            <w:tcW w:w="9087" w:type="dxa"/>
            <w:gridSpan w:val="7"/>
            <w:shd w:val="clear" w:color="auto" w:fill="auto"/>
            <w:vAlign w:val="center"/>
            <w:hideMark/>
          </w:tcPr>
          <w:p w:rsidR="00BD5BEF" w:rsidRPr="007001F1" w:rsidRDefault="00BD5BEF" w:rsidP="00F92AC2">
            <w:pPr>
              <w:jc w:val="center"/>
              <w:rPr>
                <w:b/>
                <w:bCs/>
                <w:color w:val="000000"/>
              </w:rPr>
            </w:pPr>
            <w:r w:rsidRPr="007001F1">
              <w:rPr>
                <w:b/>
                <w:bCs/>
                <w:color w:val="000000"/>
                <w:sz w:val="22"/>
                <w:szCs w:val="22"/>
              </w:rPr>
              <w:t>Identifikácia zákazky</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Nadlimitná zákazka</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Verejná súťaž</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BD5BEF" w:rsidRPr="007001F1" w:rsidRDefault="00BD5BEF" w:rsidP="00F92AC2">
            <w:pPr>
              <w:rPr>
                <w:color w:val="000000"/>
              </w:rPr>
            </w:pPr>
          </w:p>
        </w:tc>
      </w:tr>
      <w:tr w:rsidR="00F7654B" w:rsidRPr="007001F1" w:rsidTr="007261E4">
        <w:trPr>
          <w:trHeight w:val="300"/>
        </w:trPr>
        <w:tc>
          <w:tcPr>
            <w:tcW w:w="3559" w:type="dxa"/>
            <w:gridSpan w:val="2"/>
            <w:shd w:val="clear" w:color="auto" w:fill="auto"/>
            <w:vAlign w:val="center"/>
          </w:tcPr>
          <w:p w:rsidR="00F7654B" w:rsidRPr="007001F1" w:rsidRDefault="00F7654B" w:rsidP="00F92AC2">
            <w:pPr>
              <w:rPr>
                <w:color w:val="000000"/>
              </w:rPr>
            </w:pPr>
            <w:r w:rsidRPr="007001F1">
              <w:rPr>
                <w:color w:val="000000"/>
                <w:sz w:val="22"/>
                <w:szCs w:val="22"/>
              </w:rPr>
              <w:t>Identifikátor zákazky v ITMS2014+</w:t>
            </w:r>
          </w:p>
        </w:tc>
        <w:tc>
          <w:tcPr>
            <w:tcW w:w="5528" w:type="dxa"/>
            <w:gridSpan w:val="5"/>
            <w:shd w:val="clear" w:color="auto" w:fill="auto"/>
            <w:vAlign w:val="center"/>
          </w:tcPr>
          <w:p w:rsidR="00F7654B" w:rsidRPr="007001F1" w:rsidRDefault="00F7654B" w:rsidP="00F92AC2">
            <w:pPr>
              <w:rPr>
                <w:color w:val="000000"/>
              </w:rPr>
            </w:pP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Typ kontroly</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Následná ex</w:t>
            </w:r>
            <w:r w:rsidR="006B63B1">
              <w:rPr>
                <w:color w:val="000000"/>
                <w:sz w:val="22"/>
                <w:szCs w:val="22"/>
              </w:rPr>
              <w:t xml:space="preserve"> </w:t>
            </w:r>
            <w:r w:rsidRPr="007001F1">
              <w:rPr>
                <w:color w:val="000000"/>
                <w:sz w:val="22"/>
                <w:szCs w:val="22"/>
              </w:rPr>
              <w:t>post kontrola</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Názov zákazky</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0048C" w:rsidRPr="007001F1" w:rsidTr="007261E4">
        <w:trPr>
          <w:trHeight w:val="300"/>
        </w:trPr>
        <w:tc>
          <w:tcPr>
            <w:tcW w:w="3559" w:type="dxa"/>
            <w:gridSpan w:val="2"/>
            <w:shd w:val="clear" w:color="auto" w:fill="auto"/>
            <w:vAlign w:val="center"/>
          </w:tcPr>
          <w:p w:rsidR="00B0048C" w:rsidRPr="007001F1" w:rsidRDefault="00B0048C" w:rsidP="00F92AC2">
            <w:pPr>
              <w:rPr>
                <w:color w:val="000000"/>
              </w:rPr>
            </w:pPr>
            <w:r w:rsidRPr="007001F1">
              <w:rPr>
                <w:color w:val="000000"/>
                <w:sz w:val="22"/>
                <w:szCs w:val="22"/>
              </w:rPr>
              <w:t>Elektronická aukcia áno/nie</w:t>
            </w:r>
          </w:p>
        </w:tc>
        <w:tc>
          <w:tcPr>
            <w:tcW w:w="5528" w:type="dxa"/>
            <w:gridSpan w:val="5"/>
            <w:shd w:val="clear" w:color="auto" w:fill="auto"/>
            <w:vAlign w:val="center"/>
          </w:tcPr>
          <w:p w:rsidR="00B0048C" w:rsidRPr="007001F1" w:rsidRDefault="00B0048C" w:rsidP="00F92AC2">
            <w:pPr>
              <w:rPr>
                <w:color w:val="000000"/>
              </w:rPr>
            </w:pP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Názov dodávateľa</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IČO dodávateľa</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Hodnota zákazky bez DPH</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Hodnota zákazky s DPH</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15"/>
        </w:trPr>
        <w:tc>
          <w:tcPr>
            <w:tcW w:w="582" w:type="dxa"/>
            <w:shd w:val="clear" w:color="000000" w:fill="60497A"/>
            <w:vAlign w:val="center"/>
            <w:hideMark/>
          </w:tcPr>
          <w:p w:rsidR="00BD5BEF" w:rsidRPr="007001F1" w:rsidRDefault="00BD5BEF" w:rsidP="00F92AC2">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BD5BEF" w:rsidRPr="007001F1" w:rsidRDefault="00BD5BEF" w:rsidP="00F92AC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BD5BEF" w:rsidRPr="007001F1" w:rsidRDefault="00BD5BEF" w:rsidP="00F92AC2">
            <w:pPr>
              <w:jc w:val="center"/>
              <w:rPr>
                <w:b/>
                <w:bCs/>
                <w:color w:val="FFFFFF"/>
              </w:rPr>
            </w:pPr>
            <w:r w:rsidRPr="007001F1">
              <w:rPr>
                <w:b/>
                <w:bCs/>
                <w:color w:val="FFFFFF"/>
                <w:sz w:val="22"/>
                <w:szCs w:val="22"/>
              </w:rPr>
              <w:t>áno</w:t>
            </w:r>
          </w:p>
        </w:tc>
        <w:tc>
          <w:tcPr>
            <w:tcW w:w="567" w:type="dxa"/>
            <w:shd w:val="clear" w:color="000000" w:fill="60497A"/>
            <w:vAlign w:val="center"/>
            <w:hideMark/>
          </w:tcPr>
          <w:p w:rsidR="00BD5BEF" w:rsidRPr="007001F1" w:rsidRDefault="00BD5BEF" w:rsidP="00F92AC2">
            <w:pPr>
              <w:jc w:val="center"/>
              <w:rPr>
                <w:b/>
                <w:bCs/>
                <w:color w:val="FFFFFF"/>
              </w:rPr>
            </w:pPr>
            <w:r w:rsidRPr="007001F1">
              <w:rPr>
                <w:b/>
                <w:bCs/>
                <w:color w:val="FFFFFF"/>
                <w:sz w:val="22"/>
                <w:szCs w:val="22"/>
              </w:rPr>
              <w:t>nie</w:t>
            </w:r>
          </w:p>
        </w:tc>
        <w:tc>
          <w:tcPr>
            <w:tcW w:w="776" w:type="dxa"/>
            <w:shd w:val="clear" w:color="000000" w:fill="60497A"/>
            <w:vAlign w:val="center"/>
            <w:hideMark/>
          </w:tcPr>
          <w:p w:rsidR="00BD5BEF" w:rsidRPr="007001F1" w:rsidRDefault="00BD5BEF" w:rsidP="00F92AC2">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BD5BEF" w:rsidRPr="007001F1" w:rsidRDefault="00BD5BEF" w:rsidP="00F92AC2">
            <w:pPr>
              <w:jc w:val="center"/>
              <w:rPr>
                <w:b/>
                <w:bCs/>
                <w:color w:val="FFFFFF"/>
              </w:rPr>
            </w:pPr>
            <w:r w:rsidRPr="007001F1">
              <w:rPr>
                <w:b/>
                <w:bCs/>
                <w:color w:val="FFFFFF"/>
                <w:sz w:val="22"/>
                <w:szCs w:val="22"/>
              </w:rPr>
              <w:t>Poznámka</w:t>
            </w:r>
          </w:p>
        </w:tc>
      </w:tr>
      <w:tr w:rsidR="00BD5BEF" w:rsidRPr="007001F1" w:rsidTr="007261E4">
        <w:trPr>
          <w:trHeight w:val="20"/>
        </w:trPr>
        <w:tc>
          <w:tcPr>
            <w:tcW w:w="582" w:type="dxa"/>
            <w:shd w:val="clear" w:color="auto" w:fill="auto"/>
            <w:noWrap/>
            <w:vAlign w:val="center"/>
            <w:hideMark/>
          </w:tcPr>
          <w:p w:rsidR="00BD5BEF" w:rsidRPr="007001F1" w:rsidRDefault="00BD5BEF" w:rsidP="00F92AC2">
            <w:pPr>
              <w:jc w:val="center"/>
              <w:rPr>
                <w:color w:val="000000"/>
              </w:rPr>
            </w:pPr>
            <w:r w:rsidRPr="007001F1">
              <w:rPr>
                <w:color w:val="000000"/>
                <w:sz w:val="22"/>
                <w:szCs w:val="22"/>
              </w:rPr>
              <w:t>1</w:t>
            </w:r>
          </w:p>
        </w:tc>
        <w:tc>
          <w:tcPr>
            <w:tcW w:w="4820" w:type="dxa"/>
            <w:gridSpan w:val="2"/>
            <w:shd w:val="clear" w:color="auto" w:fill="auto"/>
            <w:vAlign w:val="center"/>
            <w:hideMark/>
          </w:tcPr>
          <w:p w:rsidR="00BD5BEF"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r>
      <w:tr w:rsidR="00BD5BEF" w:rsidRPr="007001F1" w:rsidTr="007261E4">
        <w:trPr>
          <w:trHeight w:val="20"/>
        </w:trPr>
        <w:tc>
          <w:tcPr>
            <w:tcW w:w="582" w:type="dxa"/>
            <w:shd w:val="clear" w:color="auto" w:fill="auto"/>
            <w:noWrap/>
            <w:vAlign w:val="center"/>
            <w:hideMark/>
          </w:tcPr>
          <w:p w:rsidR="00BD5BEF" w:rsidRPr="007001F1" w:rsidRDefault="00BD5BEF" w:rsidP="00F92AC2">
            <w:pPr>
              <w:jc w:val="center"/>
              <w:rPr>
                <w:color w:val="000000"/>
              </w:rPr>
            </w:pPr>
            <w:r w:rsidRPr="007001F1">
              <w:rPr>
                <w:color w:val="000000"/>
                <w:sz w:val="22"/>
                <w:szCs w:val="22"/>
              </w:rPr>
              <w:t>2</w:t>
            </w:r>
          </w:p>
        </w:tc>
        <w:tc>
          <w:tcPr>
            <w:tcW w:w="4820" w:type="dxa"/>
            <w:gridSpan w:val="2"/>
            <w:shd w:val="clear" w:color="auto" w:fill="auto"/>
            <w:vAlign w:val="center"/>
            <w:hideMark/>
          </w:tcPr>
          <w:p w:rsidR="00BD5BEF" w:rsidRPr="007001F1" w:rsidRDefault="00BD5BEF" w:rsidP="003F3D85">
            <w:pPr>
              <w:jc w:val="both"/>
              <w:rPr>
                <w:color w:val="000000"/>
              </w:rPr>
            </w:pPr>
            <w:r w:rsidRPr="007001F1">
              <w:rPr>
                <w:color w:val="000000"/>
                <w:sz w:val="22"/>
                <w:szCs w:val="22"/>
              </w:rPr>
              <w:t>Bol zamestnanec vykonávajúci kontrolu oboznámený s rizikovými indikátormi</w:t>
            </w:r>
            <w:r w:rsidR="00DF7429">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DF7429">
              <w:rPr>
                <w:color w:val="000000"/>
                <w:sz w:val="22"/>
                <w:szCs w:val="22"/>
              </w:rPr>
              <w:t xml:space="preserve"> </w:t>
            </w:r>
            <w:r w:rsidR="00456805"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r>
      <w:tr w:rsidR="0016283F" w:rsidRPr="007001F1" w:rsidTr="007261E4">
        <w:trPr>
          <w:trHeight w:val="505"/>
        </w:trPr>
        <w:tc>
          <w:tcPr>
            <w:tcW w:w="582" w:type="dxa"/>
            <w:vMerge w:val="restart"/>
            <w:shd w:val="clear" w:color="auto" w:fill="auto"/>
            <w:noWrap/>
            <w:vAlign w:val="center"/>
            <w:hideMark/>
          </w:tcPr>
          <w:p w:rsidR="0016283F" w:rsidRPr="007001F1" w:rsidRDefault="0016283F" w:rsidP="00F92AC2">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rsidR="0016283F" w:rsidRPr="007001F1" w:rsidRDefault="0016283F" w:rsidP="003F3D85">
            <w:pPr>
              <w:jc w:val="both"/>
              <w:rPr>
                <w:color w:val="000000"/>
              </w:rPr>
            </w:pPr>
            <w:r w:rsidRPr="007001F1">
              <w:rPr>
                <w:color w:val="000000"/>
                <w:sz w:val="22"/>
                <w:szCs w:val="22"/>
              </w:rPr>
              <w:t>a) Je zmluva uzavretá v súlade so súťažnými podkladmi a ponukou pr</w:t>
            </w:r>
            <w:r w:rsidR="003F3D85" w:rsidRPr="007001F1">
              <w:rPr>
                <w:color w:val="000000"/>
                <w:sz w:val="22"/>
                <w:szCs w:val="22"/>
              </w:rPr>
              <w:t>edloženou úspešným uchádzačom?</w:t>
            </w:r>
          </w:p>
        </w:tc>
        <w:tc>
          <w:tcPr>
            <w:tcW w:w="567" w:type="dxa"/>
            <w:shd w:val="clear" w:color="auto" w:fill="auto"/>
            <w:vAlign w:val="center"/>
            <w:hideMark/>
          </w:tcPr>
          <w:p w:rsidR="0016283F" w:rsidRPr="007001F1" w:rsidRDefault="0016283F" w:rsidP="00F92AC2">
            <w:pPr>
              <w:jc w:val="center"/>
              <w:rPr>
                <w:color w:val="000000"/>
              </w:rPr>
            </w:pPr>
            <w:r w:rsidRPr="007001F1">
              <w:rPr>
                <w:color w:val="000000"/>
                <w:sz w:val="22"/>
                <w:szCs w:val="22"/>
              </w:rPr>
              <w:t> </w:t>
            </w:r>
          </w:p>
        </w:tc>
        <w:tc>
          <w:tcPr>
            <w:tcW w:w="567" w:type="dxa"/>
            <w:shd w:val="clear" w:color="auto" w:fill="auto"/>
            <w:vAlign w:val="center"/>
            <w:hideMark/>
          </w:tcPr>
          <w:p w:rsidR="0016283F" w:rsidRPr="007001F1" w:rsidRDefault="0016283F" w:rsidP="00F92AC2">
            <w:pPr>
              <w:jc w:val="center"/>
              <w:rPr>
                <w:color w:val="000000"/>
              </w:rPr>
            </w:pPr>
            <w:r w:rsidRPr="007001F1">
              <w:rPr>
                <w:color w:val="000000"/>
                <w:sz w:val="22"/>
                <w:szCs w:val="22"/>
              </w:rPr>
              <w:t> </w:t>
            </w:r>
          </w:p>
        </w:tc>
        <w:tc>
          <w:tcPr>
            <w:tcW w:w="776" w:type="dxa"/>
            <w:shd w:val="clear" w:color="auto" w:fill="auto"/>
            <w:vAlign w:val="center"/>
            <w:hideMark/>
          </w:tcPr>
          <w:p w:rsidR="0016283F" w:rsidRPr="007001F1" w:rsidRDefault="0016283F" w:rsidP="00F92AC2">
            <w:pPr>
              <w:jc w:val="center"/>
              <w:rPr>
                <w:color w:val="000000"/>
              </w:rPr>
            </w:pPr>
            <w:r w:rsidRPr="007001F1">
              <w:rPr>
                <w:color w:val="000000"/>
                <w:sz w:val="22"/>
                <w:szCs w:val="22"/>
              </w:rPr>
              <w:t> </w:t>
            </w:r>
          </w:p>
        </w:tc>
        <w:tc>
          <w:tcPr>
            <w:tcW w:w="1775" w:type="dxa"/>
            <w:shd w:val="clear" w:color="auto" w:fill="auto"/>
            <w:vAlign w:val="center"/>
            <w:hideMark/>
          </w:tcPr>
          <w:p w:rsidR="0016283F" w:rsidRPr="007001F1" w:rsidRDefault="0016283F" w:rsidP="00F92AC2">
            <w:pPr>
              <w:jc w:val="center"/>
              <w:rPr>
                <w:color w:val="000000"/>
              </w:rPr>
            </w:pPr>
            <w:r w:rsidRPr="007001F1">
              <w:rPr>
                <w:color w:val="000000"/>
                <w:sz w:val="22"/>
                <w:szCs w:val="22"/>
              </w:rPr>
              <w:t> </w:t>
            </w:r>
          </w:p>
        </w:tc>
      </w:tr>
      <w:tr w:rsidR="0016283F" w:rsidRPr="007001F1" w:rsidTr="00312388">
        <w:trPr>
          <w:trHeight w:val="228"/>
        </w:trPr>
        <w:tc>
          <w:tcPr>
            <w:tcW w:w="582" w:type="dxa"/>
            <w:vMerge/>
            <w:shd w:val="clear" w:color="auto" w:fill="auto"/>
            <w:noWrap/>
            <w:vAlign w:val="center"/>
          </w:tcPr>
          <w:p w:rsidR="0016283F" w:rsidRPr="007001F1" w:rsidRDefault="0016283F" w:rsidP="00F92AC2">
            <w:pPr>
              <w:jc w:val="center"/>
              <w:rPr>
                <w:color w:val="000000"/>
              </w:rPr>
            </w:pPr>
          </w:p>
        </w:tc>
        <w:tc>
          <w:tcPr>
            <w:tcW w:w="4820" w:type="dxa"/>
            <w:gridSpan w:val="2"/>
            <w:shd w:val="clear" w:color="auto" w:fill="auto"/>
            <w:vAlign w:val="center"/>
          </w:tcPr>
          <w:p w:rsidR="0016283F" w:rsidRPr="007001F1" w:rsidRDefault="0016283F" w:rsidP="003F3D85">
            <w:pPr>
              <w:jc w:val="both"/>
              <w:rPr>
                <w:color w:val="000000"/>
              </w:rPr>
            </w:pPr>
            <w:r w:rsidRPr="007001F1">
              <w:rPr>
                <w:color w:val="000000"/>
                <w:sz w:val="22"/>
                <w:szCs w:val="22"/>
              </w:rPr>
              <w:t>b) Je zmluva podpísaná oprávnenými osobami</w:t>
            </w:r>
            <w:r w:rsidR="00C10374">
              <w:rPr>
                <w:color w:val="000000"/>
                <w:sz w:val="22"/>
                <w:szCs w:val="22"/>
              </w:rPr>
              <w:t xml:space="preserve"> </w:t>
            </w:r>
            <w:r w:rsidR="007C2487" w:rsidRPr="007C2487">
              <w:rPr>
                <w:color w:val="000000"/>
                <w:sz w:val="22"/>
                <w:szCs w:val="22"/>
              </w:rPr>
              <w:t>vrátane príloh k zmluve</w:t>
            </w:r>
            <w:r w:rsidRPr="007001F1">
              <w:rPr>
                <w:color w:val="000000"/>
                <w:sz w:val="22"/>
                <w:szCs w:val="22"/>
              </w:rPr>
              <w:t>?</w:t>
            </w:r>
          </w:p>
        </w:tc>
        <w:tc>
          <w:tcPr>
            <w:tcW w:w="567" w:type="dxa"/>
            <w:shd w:val="clear" w:color="auto" w:fill="auto"/>
            <w:vAlign w:val="center"/>
          </w:tcPr>
          <w:p w:rsidR="0016283F" w:rsidRPr="007001F1" w:rsidRDefault="0016283F" w:rsidP="00F92AC2">
            <w:pPr>
              <w:jc w:val="center"/>
              <w:rPr>
                <w:color w:val="000000"/>
              </w:rPr>
            </w:pPr>
          </w:p>
        </w:tc>
        <w:tc>
          <w:tcPr>
            <w:tcW w:w="567" w:type="dxa"/>
            <w:shd w:val="clear" w:color="auto" w:fill="auto"/>
            <w:vAlign w:val="center"/>
          </w:tcPr>
          <w:p w:rsidR="0016283F" w:rsidRPr="007001F1" w:rsidRDefault="0016283F" w:rsidP="00F92AC2">
            <w:pPr>
              <w:jc w:val="center"/>
              <w:rPr>
                <w:color w:val="000000"/>
              </w:rPr>
            </w:pPr>
          </w:p>
        </w:tc>
        <w:tc>
          <w:tcPr>
            <w:tcW w:w="776" w:type="dxa"/>
            <w:shd w:val="clear" w:color="auto" w:fill="auto"/>
            <w:vAlign w:val="center"/>
          </w:tcPr>
          <w:p w:rsidR="0016283F" w:rsidRPr="007001F1" w:rsidRDefault="0016283F" w:rsidP="00F92AC2">
            <w:pPr>
              <w:jc w:val="center"/>
              <w:rPr>
                <w:color w:val="000000"/>
              </w:rPr>
            </w:pPr>
          </w:p>
        </w:tc>
        <w:tc>
          <w:tcPr>
            <w:tcW w:w="1775" w:type="dxa"/>
            <w:shd w:val="clear" w:color="auto" w:fill="auto"/>
            <w:vAlign w:val="center"/>
          </w:tcPr>
          <w:p w:rsidR="0016283F" w:rsidRPr="007001F1" w:rsidRDefault="0016283F" w:rsidP="00F92AC2">
            <w:pPr>
              <w:jc w:val="center"/>
              <w:rPr>
                <w:color w:val="000000"/>
              </w:rPr>
            </w:pPr>
          </w:p>
        </w:tc>
      </w:tr>
      <w:tr w:rsidR="0016283F" w:rsidRPr="007001F1" w:rsidTr="007261E4">
        <w:trPr>
          <w:trHeight w:val="505"/>
        </w:trPr>
        <w:tc>
          <w:tcPr>
            <w:tcW w:w="582" w:type="dxa"/>
            <w:vMerge/>
            <w:shd w:val="clear" w:color="auto" w:fill="auto"/>
            <w:noWrap/>
            <w:vAlign w:val="center"/>
          </w:tcPr>
          <w:p w:rsidR="0016283F" w:rsidRPr="007001F1" w:rsidRDefault="0016283F" w:rsidP="00F92AC2">
            <w:pPr>
              <w:jc w:val="center"/>
              <w:rPr>
                <w:color w:val="000000"/>
              </w:rPr>
            </w:pPr>
          </w:p>
        </w:tc>
        <w:tc>
          <w:tcPr>
            <w:tcW w:w="4820" w:type="dxa"/>
            <w:gridSpan w:val="2"/>
            <w:shd w:val="clear" w:color="auto" w:fill="auto"/>
            <w:vAlign w:val="center"/>
          </w:tcPr>
          <w:p w:rsidR="0016283F" w:rsidRPr="007001F1" w:rsidRDefault="0016283F" w:rsidP="003F3D85">
            <w:pPr>
              <w:jc w:val="both"/>
              <w:rPr>
                <w:color w:val="000000"/>
              </w:rPr>
            </w:pPr>
            <w:r w:rsidRPr="007001F1">
              <w:rPr>
                <w:color w:val="000000"/>
                <w:sz w:val="22"/>
                <w:szCs w:val="22"/>
              </w:rPr>
              <w:t>c) Je výsledná zmluva zverejnená v súlade so zákonom o slobodnom prístupe k informáciám?</w:t>
            </w:r>
          </w:p>
        </w:tc>
        <w:tc>
          <w:tcPr>
            <w:tcW w:w="567" w:type="dxa"/>
            <w:shd w:val="clear" w:color="auto" w:fill="auto"/>
            <w:vAlign w:val="center"/>
          </w:tcPr>
          <w:p w:rsidR="0016283F" w:rsidRPr="007001F1" w:rsidRDefault="0016283F" w:rsidP="00F92AC2">
            <w:pPr>
              <w:jc w:val="center"/>
              <w:rPr>
                <w:color w:val="000000"/>
              </w:rPr>
            </w:pPr>
          </w:p>
        </w:tc>
        <w:tc>
          <w:tcPr>
            <w:tcW w:w="567" w:type="dxa"/>
            <w:shd w:val="clear" w:color="auto" w:fill="auto"/>
            <w:vAlign w:val="center"/>
          </w:tcPr>
          <w:p w:rsidR="0016283F" w:rsidRPr="007001F1" w:rsidRDefault="0016283F" w:rsidP="00F92AC2">
            <w:pPr>
              <w:jc w:val="center"/>
              <w:rPr>
                <w:color w:val="000000"/>
              </w:rPr>
            </w:pPr>
          </w:p>
        </w:tc>
        <w:tc>
          <w:tcPr>
            <w:tcW w:w="776" w:type="dxa"/>
            <w:shd w:val="clear" w:color="auto" w:fill="auto"/>
            <w:vAlign w:val="center"/>
          </w:tcPr>
          <w:p w:rsidR="0016283F" w:rsidRPr="007001F1" w:rsidRDefault="0016283F" w:rsidP="00F92AC2">
            <w:pPr>
              <w:jc w:val="center"/>
              <w:rPr>
                <w:color w:val="000000"/>
              </w:rPr>
            </w:pPr>
          </w:p>
        </w:tc>
        <w:tc>
          <w:tcPr>
            <w:tcW w:w="1775" w:type="dxa"/>
            <w:shd w:val="clear" w:color="auto" w:fill="auto"/>
            <w:vAlign w:val="center"/>
          </w:tcPr>
          <w:p w:rsidR="0016283F" w:rsidRPr="007001F1" w:rsidRDefault="0016283F" w:rsidP="00F92AC2">
            <w:pPr>
              <w:jc w:val="center"/>
              <w:rPr>
                <w:color w:val="000000"/>
              </w:rPr>
            </w:pPr>
          </w:p>
        </w:tc>
      </w:tr>
      <w:tr w:rsidR="00BD5BEF" w:rsidRPr="007001F1" w:rsidTr="007261E4">
        <w:trPr>
          <w:trHeight w:val="20"/>
        </w:trPr>
        <w:tc>
          <w:tcPr>
            <w:tcW w:w="582" w:type="dxa"/>
            <w:shd w:val="clear" w:color="auto" w:fill="auto"/>
            <w:noWrap/>
            <w:vAlign w:val="center"/>
            <w:hideMark/>
          </w:tcPr>
          <w:p w:rsidR="00BD5BEF" w:rsidRPr="007001F1" w:rsidRDefault="00BD5BEF" w:rsidP="00F92AC2">
            <w:pPr>
              <w:jc w:val="center"/>
              <w:rPr>
                <w:color w:val="000000"/>
              </w:rPr>
            </w:pPr>
            <w:r w:rsidRPr="007001F1">
              <w:rPr>
                <w:color w:val="000000"/>
                <w:sz w:val="22"/>
                <w:szCs w:val="22"/>
              </w:rPr>
              <w:t>4</w:t>
            </w:r>
          </w:p>
        </w:tc>
        <w:tc>
          <w:tcPr>
            <w:tcW w:w="4820" w:type="dxa"/>
            <w:gridSpan w:val="2"/>
            <w:shd w:val="clear" w:color="auto" w:fill="auto"/>
            <w:vAlign w:val="center"/>
            <w:hideMark/>
          </w:tcPr>
          <w:p w:rsidR="00BD5BEF" w:rsidRPr="007001F1" w:rsidRDefault="00BD5BEF" w:rsidP="003F3D85">
            <w:pPr>
              <w:jc w:val="both"/>
              <w:rPr>
                <w:color w:val="000000"/>
              </w:rPr>
            </w:pPr>
            <w:r w:rsidRPr="007001F1">
              <w:rPr>
                <w:color w:val="000000"/>
                <w:sz w:val="22"/>
                <w:szCs w:val="22"/>
              </w:rPr>
              <w:t xml:space="preserve">Je kontrolované verejné obstarávanie v súlade so závermi vykonanej </w:t>
            </w:r>
            <w:r w:rsidR="00B64DBA" w:rsidRPr="007001F1">
              <w:rPr>
                <w:color w:val="000000"/>
                <w:sz w:val="22"/>
                <w:szCs w:val="22"/>
              </w:rPr>
              <w:t>prvej</w:t>
            </w:r>
            <w:r w:rsidRPr="007001F1">
              <w:rPr>
                <w:color w:val="000000"/>
                <w:sz w:val="22"/>
                <w:szCs w:val="22"/>
              </w:rPr>
              <w:t xml:space="preserve"> a </w:t>
            </w:r>
            <w:r w:rsidR="00B64DBA" w:rsidRPr="007001F1">
              <w:rPr>
                <w:color w:val="000000"/>
                <w:sz w:val="22"/>
                <w:szCs w:val="22"/>
              </w:rPr>
              <w:t>druhej</w:t>
            </w:r>
            <w:r w:rsidRPr="007001F1">
              <w:rPr>
                <w:color w:val="000000"/>
                <w:sz w:val="22"/>
                <w:szCs w:val="22"/>
              </w:rPr>
              <w:t xml:space="preserve"> ex</w:t>
            </w:r>
            <w:r w:rsidR="00C10374">
              <w:rPr>
                <w:color w:val="000000"/>
                <w:sz w:val="22"/>
                <w:szCs w:val="22"/>
              </w:rPr>
              <w:t xml:space="preserve"> </w:t>
            </w:r>
            <w:r w:rsidRPr="007001F1">
              <w:rPr>
                <w:color w:val="000000"/>
                <w:sz w:val="22"/>
                <w:szCs w:val="22"/>
              </w:rPr>
              <w:t>ante kontroly a dokumentáciou schválenou v rámci týchto ex</w:t>
            </w:r>
            <w:r w:rsidR="00C10374">
              <w:rPr>
                <w:color w:val="000000"/>
                <w:sz w:val="22"/>
                <w:szCs w:val="22"/>
              </w:rPr>
              <w:t xml:space="preserve"> </w:t>
            </w:r>
            <w:r w:rsidRPr="007001F1">
              <w:rPr>
                <w:color w:val="000000"/>
                <w:sz w:val="22"/>
                <w:szCs w:val="22"/>
              </w:rPr>
              <w:t>ante kontrol?</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r>
      <w:tr w:rsidR="0016283F" w:rsidRPr="007001F1" w:rsidTr="00312388">
        <w:trPr>
          <w:trHeight w:val="282"/>
        </w:trPr>
        <w:tc>
          <w:tcPr>
            <w:tcW w:w="582" w:type="dxa"/>
            <w:vMerge w:val="restart"/>
            <w:shd w:val="clear" w:color="auto" w:fill="auto"/>
            <w:noWrap/>
            <w:vAlign w:val="center"/>
          </w:tcPr>
          <w:p w:rsidR="0016283F" w:rsidRPr="007001F1" w:rsidRDefault="0016283F" w:rsidP="00F92AC2">
            <w:pPr>
              <w:jc w:val="center"/>
              <w:rPr>
                <w:color w:val="000000"/>
              </w:rPr>
            </w:pPr>
            <w:r w:rsidRPr="007001F1">
              <w:rPr>
                <w:color w:val="000000"/>
                <w:sz w:val="22"/>
                <w:szCs w:val="22"/>
              </w:rPr>
              <w:t>5</w:t>
            </w:r>
          </w:p>
        </w:tc>
        <w:tc>
          <w:tcPr>
            <w:tcW w:w="4820" w:type="dxa"/>
            <w:gridSpan w:val="2"/>
            <w:shd w:val="clear" w:color="auto" w:fill="auto"/>
            <w:vAlign w:val="center"/>
          </w:tcPr>
          <w:p w:rsidR="0016283F" w:rsidRPr="007001F1" w:rsidRDefault="0016283F" w:rsidP="003F3D85">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rsidR="0016283F" w:rsidRPr="007001F1" w:rsidRDefault="0016283F" w:rsidP="00F92AC2">
            <w:pPr>
              <w:jc w:val="center"/>
              <w:rPr>
                <w:color w:val="000000"/>
              </w:rPr>
            </w:pPr>
          </w:p>
        </w:tc>
        <w:tc>
          <w:tcPr>
            <w:tcW w:w="567" w:type="dxa"/>
            <w:shd w:val="clear" w:color="auto" w:fill="auto"/>
            <w:vAlign w:val="center"/>
          </w:tcPr>
          <w:p w:rsidR="0016283F" w:rsidRPr="007001F1" w:rsidRDefault="0016283F" w:rsidP="00F92AC2">
            <w:pPr>
              <w:jc w:val="center"/>
              <w:rPr>
                <w:color w:val="000000"/>
              </w:rPr>
            </w:pPr>
          </w:p>
        </w:tc>
        <w:tc>
          <w:tcPr>
            <w:tcW w:w="776" w:type="dxa"/>
            <w:shd w:val="clear" w:color="auto" w:fill="auto"/>
            <w:vAlign w:val="center"/>
          </w:tcPr>
          <w:p w:rsidR="0016283F" w:rsidRPr="007001F1" w:rsidRDefault="0016283F" w:rsidP="00F92AC2">
            <w:pPr>
              <w:jc w:val="center"/>
              <w:rPr>
                <w:color w:val="000000"/>
              </w:rPr>
            </w:pPr>
          </w:p>
        </w:tc>
        <w:tc>
          <w:tcPr>
            <w:tcW w:w="1775" w:type="dxa"/>
            <w:shd w:val="clear" w:color="auto" w:fill="auto"/>
            <w:vAlign w:val="center"/>
          </w:tcPr>
          <w:p w:rsidR="0016283F" w:rsidRPr="007001F1" w:rsidRDefault="0016283F" w:rsidP="00F92AC2">
            <w:pPr>
              <w:jc w:val="center"/>
              <w:rPr>
                <w:color w:val="000000"/>
              </w:rPr>
            </w:pPr>
          </w:p>
        </w:tc>
      </w:tr>
      <w:tr w:rsidR="0016283F" w:rsidRPr="007001F1" w:rsidTr="007261E4">
        <w:trPr>
          <w:trHeight w:val="675"/>
        </w:trPr>
        <w:tc>
          <w:tcPr>
            <w:tcW w:w="582" w:type="dxa"/>
            <w:vMerge/>
            <w:shd w:val="clear" w:color="auto" w:fill="auto"/>
            <w:noWrap/>
            <w:vAlign w:val="center"/>
          </w:tcPr>
          <w:p w:rsidR="0016283F" w:rsidRPr="007001F1" w:rsidRDefault="0016283F" w:rsidP="00F92AC2">
            <w:pPr>
              <w:jc w:val="center"/>
              <w:rPr>
                <w:color w:val="000000"/>
              </w:rPr>
            </w:pPr>
          </w:p>
        </w:tc>
        <w:tc>
          <w:tcPr>
            <w:tcW w:w="4820" w:type="dxa"/>
            <w:gridSpan w:val="2"/>
            <w:shd w:val="clear" w:color="auto" w:fill="auto"/>
            <w:vAlign w:val="center"/>
          </w:tcPr>
          <w:p w:rsidR="0016283F" w:rsidRPr="007001F1" w:rsidRDefault="0016283F" w:rsidP="003F3D85">
            <w:pPr>
              <w:jc w:val="both"/>
              <w:rPr>
                <w:color w:val="000000"/>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rsidR="0016283F" w:rsidRPr="007001F1" w:rsidRDefault="0016283F" w:rsidP="00F92AC2">
            <w:pPr>
              <w:jc w:val="center"/>
              <w:rPr>
                <w:color w:val="000000"/>
              </w:rPr>
            </w:pPr>
          </w:p>
        </w:tc>
        <w:tc>
          <w:tcPr>
            <w:tcW w:w="567" w:type="dxa"/>
            <w:shd w:val="clear" w:color="auto" w:fill="auto"/>
            <w:vAlign w:val="center"/>
          </w:tcPr>
          <w:p w:rsidR="0016283F" w:rsidRPr="007001F1" w:rsidRDefault="0016283F" w:rsidP="00F92AC2">
            <w:pPr>
              <w:jc w:val="center"/>
              <w:rPr>
                <w:color w:val="000000"/>
              </w:rPr>
            </w:pPr>
          </w:p>
        </w:tc>
        <w:tc>
          <w:tcPr>
            <w:tcW w:w="776" w:type="dxa"/>
            <w:shd w:val="clear" w:color="auto" w:fill="auto"/>
            <w:vAlign w:val="center"/>
          </w:tcPr>
          <w:p w:rsidR="0016283F" w:rsidRPr="007001F1" w:rsidRDefault="0016283F" w:rsidP="00F92AC2">
            <w:pPr>
              <w:jc w:val="center"/>
              <w:rPr>
                <w:color w:val="000000"/>
              </w:rPr>
            </w:pPr>
          </w:p>
        </w:tc>
        <w:tc>
          <w:tcPr>
            <w:tcW w:w="1775" w:type="dxa"/>
            <w:shd w:val="clear" w:color="auto" w:fill="auto"/>
            <w:vAlign w:val="center"/>
          </w:tcPr>
          <w:p w:rsidR="0016283F" w:rsidRPr="007001F1" w:rsidRDefault="0016283F" w:rsidP="00F92AC2">
            <w:pPr>
              <w:jc w:val="center"/>
              <w:rPr>
                <w:color w:val="000000"/>
              </w:rPr>
            </w:pPr>
          </w:p>
        </w:tc>
      </w:tr>
      <w:tr w:rsidR="0016283F" w:rsidRPr="007001F1" w:rsidTr="007261E4">
        <w:trPr>
          <w:trHeight w:val="675"/>
        </w:trPr>
        <w:tc>
          <w:tcPr>
            <w:tcW w:w="582" w:type="dxa"/>
            <w:vMerge/>
            <w:shd w:val="clear" w:color="auto" w:fill="auto"/>
            <w:noWrap/>
            <w:vAlign w:val="center"/>
          </w:tcPr>
          <w:p w:rsidR="0016283F" w:rsidRPr="007001F1" w:rsidRDefault="0016283F" w:rsidP="00F92AC2">
            <w:pPr>
              <w:jc w:val="center"/>
              <w:rPr>
                <w:color w:val="000000"/>
              </w:rPr>
            </w:pPr>
          </w:p>
        </w:tc>
        <w:tc>
          <w:tcPr>
            <w:tcW w:w="4820" w:type="dxa"/>
            <w:gridSpan w:val="2"/>
            <w:shd w:val="clear" w:color="auto" w:fill="auto"/>
            <w:vAlign w:val="center"/>
          </w:tcPr>
          <w:p w:rsidR="0016283F" w:rsidRPr="007001F1" w:rsidRDefault="0016283F" w:rsidP="003F3D85">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16283F" w:rsidRPr="007001F1" w:rsidRDefault="0016283F" w:rsidP="00F92AC2">
            <w:pPr>
              <w:jc w:val="center"/>
              <w:rPr>
                <w:color w:val="000000"/>
              </w:rPr>
            </w:pPr>
          </w:p>
        </w:tc>
        <w:tc>
          <w:tcPr>
            <w:tcW w:w="567" w:type="dxa"/>
            <w:shd w:val="clear" w:color="auto" w:fill="auto"/>
            <w:vAlign w:val="center"/>
          </w:tcPr>
          <w:p w:rsidR="0016283F" w:rsidRPr="007001F1" w:rsidRDefault="0016283F" w:rsidP="00F92AC2">
            <w:pPr>
              <w:jc w:val="center"/>
              <w:rPr>
                <w:color w:val="000000"/>
              </w:rPr>
            </w:pPr>
          </w:p>
        </w:tc>
        <w:tc>
          <w:tcPr>
            <w:tcW w:w="776" w:type="dxa"/>
            <w:shd w:val="clear" w:color="auto" w:fill="auto"/>
            <w:vAlign w:val="center"/>
          </w:tcPr>
          <w:p w:rsidR="0016283F" w:rsidRPr="007001F1" w:rsidRDefault="0016283F" w:rsidP="00F92AC2">
            <w:pPr>
              <w:jc w:val="center"/>
              <w:rPr>
                <w:color w:val="000000"/>
              </w:rPr>
            </w:pPr>
          </w:p>
        </w:tc>
        <w:tc>
          <w:tcPr>
            <w:tcW w:w="1775" w:type="dxa"/>
            <w:shd w:val="clear" w:color="auto" w:fill="auto"/>
            <w:vAlign w:val="center"/>
          </w:tcPr>
          <w:p w:rsidR="0016283F" w:rsidRPr="007001F1" w:rsidRDefault="0016283F" w:rsidP="00F92AC2">
            <w:pPr>
              <w:jc w:val="center"/>
              <w:rPr>
                <w:color w:val="000000"/>
              </w:rPr>
            </w:pPr>
          </w:p>
        </w:tc>
      </w:tr>
      <w:tr w:rsidR="00B81E10" w:rsidRPr="007001F1" w:rsidTr="007261E4">
        <w:trPr>
          <w:trHeight w:val="675"/>
        </w:trPr>
        <w:tc>
          <w:tcPr>
            <w:tcW w:w="582" w:type="dxa"/>
            <w:vMerge w:val="restart"/>
            <w:shd w:val="clear" w:color="auto" w:fill="auto"/>
            <w:noWrap/>
            <w:vAlign w:val="center"/>
          </w:tcPr>
          <w:p w:rsidR="00B81E10" w:rsidRPr="007001F1" w:rsidRDefault="00B81E10" w:rsidP="00F92AC2">
            <w:pPr>
              <w:jc w:val="center"/>
              <w:rPr>
                <w:color w:val="000000"/>
              </w:rPr>
            </w:pPr>
            <w:r>
              <w:rPr>
                <w:color w:val="000000"/>
              </w:rPr>
              <w:t>6</w:t>
            </w:r>
          </w:p>
        </w:tc>
        <w:tc>
          <w:tcPr>
            <w:tcW w:w="4820" w:type="dxa"/>
            <w:gridSpan w:val="2"/>
            <w:shd w:val="clear" w:color="auto" w:fill="auto"/>
            <w:vAlign w:val="center"/>
          </w:tcPr>
          <w:p w:rsidR="00B81E10" w:rsidRPr="007001F1" w:rsidRDefault="00B81E10" w:rsidP="003F3D85">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B81E10" w:rsidRPr="007001F1" w:rsidRDefault="00B81E10" w:rsidP="00F92AC2">
            <w:pPr>
              <w:jc w:val="center"/>
              <w:rPr>
                <w:color w:val="000000"/>
              </w:rPr>
            </w:pPr>
          </w:p>
        </w:tc>
        <w:tc>
          <w:tcPr>
            <w:tcW w:w="567" w:type="dxa"/>
            <w:shd w:val="clear" w:color="auto" w:fill="auto"/>
            <w:vAlign w:val="center"/>
          </w:tcPr>
          <w:p w:rsidR="00B81E10" w:rsidRPr="007001F1" w:rsidRDefault="00B81E10" w:rsidP="00F92AC2">
            <w:pPr>
              <w:jc w:val="center"/>
              <w:rPr>
                <w:color w:val="000000"/>
              </w:rPr>
            </w:pPr>
          </w:p>
        </w:tc>
        <w:tc>
          <w:tcPr>
            <w:tcW w:w="776" w:type="dxa"/>
            <w:shd w:val="clear" w:color="auto" w:fill="auto"/>
            <w:vAlign w:val="center"/>
          </w:tcPr>
          <w:p w:rsidR="00B81E10" w:rsidRPr="007001F1" w:rsidRDefault="00B81E10" w:rsidP="00F92AC2">
            <w:pPr>
              <w:jc w:val="center"/>
              <w:rPr>
                <w:color w:val="000000"/>
              </w:rPr>
            </w:pPr>
          </w:p>
        </w:tc>
        <w:tc>
          <w:tcPr>
            <w:tcW w:w="1775" w:type="dxa"/>
            <w:shd w:val="clear" w:color="auto" w:fill="auto"/>
            <w:vAlign w:val="center"/>
          </w:tcPr>
          <w:p w:rsidR="00B81E10" w:rsidRPr="007001F1" w:rsidRDefault="00B81E10" w:rsidP="00F92AC2">
            <w:pPr>
              <w:jc w:val="center"/>
              <w:rPr>
                <w:color w:val="000000"/>
              </w:rPr>
            </w:pPr>
          </w:p>
        </w:tc>
      </w:tr>
      <w:tr w:rsidR="00B81E10" w:rsidRPr="007001F1" w:rsidTr="007261E4">
        <w:trPr>
          <w:trHeight w:val="675"/>
        </w:trPr>
        <w:tc>
          <w:tcPr>
            <w:tcW w:w="582" w:type="dxa"/>
            <w:vMerge/>
            <w:shd w:val="clear" w:color="auto" w:fill="auto"/>
            <w:noWrap/>
            <w:vAlign w:val="center"/>
          </w:tcPr>
          <w:p w:rsidR="00B81E10" w:rsidRPr="007001F1" w:rsidRDefault="00B81E10" w:rsidP="00F92AC2">
            <w:pPr>
              <w:jc w:val="center"/>
              <w:rPr>
                <w:color w:val="000000"/>
              </w:rPr>
            </w:pPr>
          </w:p>
        </w:tc>
        <w:tc>
          <w:tcPr>
            <w:tcW w:w="4820" w:type="dxa"/>
            <w:gridSpan w:val="2"/>
            <w:shd w:val="clear" w:color="auto" w:fill="auto"/>
            <w:vAlign w:val="center"/>
          </w:tcPr>
          <w:p w:rsidR="00B81E10" w:rsidRPr="007001F1" w:rsidRDefault="00B81E10" w:rsidP="003F3D85">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B81E10" w:rsidRPr="007001F1" w:rsidRDefault="00B81E10" w:rsidP="00F92AC2">
            <w:pPr>
              <w:jc w:val="center"/>
              <w:rPr>
                <w:color w:val="000000"/>
              </w:rPr>
            </w:pPr>
          </w:p>
        </w:tc>
        <w:tc>
          <w:tcPr>
            <w:tcW w:w="567" w:type="dxa"/>
            <w:shd w:val="clear" w:color="auto" w:fill="auto"/>
            <w:vAlign w:val="center"/>
          </w:tcPr>
          <w:p w:rsidR="00B81E10" w:rsidRPr="007001F1" w:rsidRDefault="00B81E10" w:rsidP="00F92AC2">
            <w:pPr>
              <w:jc w:val="center"/>
              <w:rPr>
                <w:color w:val="000000"/>
              </w:rPr>
            </w:pPr>
          </w:p>
        </w:tc>
        <w:tc>
          <w:tcPr>
            <w:tcW w:w="776" w:type="dxa"/>
            <w:shd w:val="clear" w:color="auto" w:fill="auto"/>
            <w:vAlign w:val="center"/>
          </w:tcPr>
          <w:p w:rsidR="00B81E10" w:rsidRPr="007001F1" w:rsidRDefault="00B81E10" w:rsidP="00F92AC2">
            <w:pPr>
              <w:jc w:val="center"/>
              <w:rPr>
                <w:color w:val="000000"/>
              </w:rPr>
            </w:pPr>
          </w:p>
        </w:tc>
        <w:tc>
          <w:tcPr>
            <w:tcW w:w="1775" w:type="dxa"/>
            <w:shd w:val="clear" w:color="auto" w:fill="auto"/>
            <w:vAlign w:val="center"/>
          </w:tcPr>
          <w:p w:rsidR="00B81E10" w:rsidRPr="007001F1" w:rsidRDefault="00B81E10" w:rsidP="00F92AC2">
            <w:pPr>
              <w:jc w:val="center"/>
              <w:rPr>
                <w:color w:val="000000"/>
              </w:rPr>
            </w:pPr>
          </w:p>
        </w:tc>
      </w:tr>
      <w:tr w:rsidR="00136F4A" w:rsidRPr="007001F1" w:rsidTr="007261E4">
        <w:trPr>
          <w:trHeight w:val="675"/>
        </w:trPr>
        <w:tc>
          <w:tcPr>
            <w:tcW w:w="582" w:type="dxa"/>
            <w:shd w:val="clear" w:color="auto" w:fill="auto"/>
            <w:noWrap/>
            <w:vAlign w:val="center"/>
          </w:tcPr>
          <w:p w:rsidR="00136F4A" w:rsidRPr="007001F1" w:rsidRDefault="00136F4A" w:rsidP="00F92AC2">
            <w:pPr>
              <w:jc w:val="center"/>
              <w:rPr>
                <w:color w:val="000000"/>
              </w:rPr>
            </w:pPr>
            <w:r>
              <w:rPr>
                <w:color w:val="000000"/>
              </w:rPr>
              <w:t>7</w:t>
            </w:r>
          </w:p>
        </w:tc>
        <w:tc>
          <w:tcPr>
            <w:tcW w:w="4820" w:type="dxa"/>
            <w:gridSpan w:val="2"/>
            <w:shd w:val="clear" w:color="auto" w:fill="auto"/>
            <w:vAlign w:val="center"/>
          </w:tcPr>
          <w:p w:rsidR="00136F4A" w:rsidRPr="007001F1" w:rsidRDefault="00136F4A" w:rsidP="00136F4A">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136F4A" w:rsidRPr="007001F1" w:rsidRDefault="00136F4A" w:rsidP="00F92AC2">
            <w:pPr>
              <w:jc w:val="center"/>
              <w:rPr>
                <w:color w:val="000000"/>
              </w:rPr>
            </w:pPr>
          </w:p>
        </w:tc>
        <w:tc>
          <w:tcPr>
            <w:tcW w:w="567" w:type="dxa"/>
            <w:shd w:val="clear" w:color="auto" w:fill="auto"/>
            <w:vAlign w:val="center"/>
          </w:tcPr>
          <w:p w:rsidR="00136F4A" w:rsidRPr="007001F1" w:rsidRDefault="00136F4A" w:rsidP="00F92AC2">
            <w:pPr>
              <w:jc w:val="center"/>
              <w:rPr>
                <w:color w:val="000000"/>
              </w:rPr>
            </w:pPr>
          </w:p>
        </w:tc>
        <w:tc>
          <w:tcPr>
            <w:tcW w:w="776" w:type="dxa"/>
            <w:shd w:val="clear" w:color="auto" w:fill="auto"/>
            <w:vAlign w:val="center"/>
          </w:tcPr>
          <w:p w:rsidR="00136F4A" w:rsidRPr="007001F1" w:rsidRDefault="00136F4A" w:rsidP="00F92AC2">
            <w:pPr>
              <w:jc w:val="center"/>
              <w:rPr>
                <w:color w:val="000000"/>
              </w:rPr>
            </w:pPr>
          </w:p>
        </w:tc>
        <w:tc>
          <w:tcPr>
            <w:tcW w:w="1775" w:type="dxa"/>
            <w:shd w:val="clear" w:color="auto" w:fill="auto"/>
            <w:vAlign w:val="center"/>
          </w:tcPr>
          <w:p w:rsidR="00136F4A" w:rsidRPr="007001F1" w:rsidRDefault="00136F4A" w:rsidP="00F92AC2">
            <w:pPr>
              <w:jc w:val="center"/>
              <w:rPr>
                <w:color w:val="000000"/>
              </w:rPr>
            </w:pPr>
          </w:p>
        </w:tc>
      </w:tr>
      <w:tr w:rsidR="00BD5BEF" w:rsidRPr="007001F1" w:rsidTr="007261E4">
        <w:trPr>
          <w:trHeight w:val="20"/>
        </w:trPr>
        <w:tc>
          <w:tcPr>
            <w:tcW w:w="582" w:type="dxa"/>
            <w:shd w:val="clear" w:color="auto" w:fill="auto"/>
            <w:noWrap/>
            <w:vAlign w:val="center"/>
            <w:hideMark/>
          </w:tcPr>
          <w:p w:rsidR="00BD5BEF" w:rsidRPr="007001F1" w:rsidRDefault="00136F4A" w:rsidP="00F92AC2">
            <w:pPr>
              <w:jc w:val="center"/>
              <w:rPr>
                <w:color w:val="000000"/>
              </w:rPr>
            </w:pPr>
            <w:r>
              <w:rPr>
                <w:color w:val="000000"/>
                <w:sz w:val="22"/>
                <w:szCs w:val="22"/>
              </w:rPr>
              <w:t>8</w:t>
            </w:r>
          </w:p>
        </w:tc>
        <w:tc>
          <w:tcPr>
            <w:tcW w:w="4820" w:type="dxa"/>
            <w:gridSpan w:val="2"/>
            <w:shd w:val="clear" w:color="auto" w:fill="auto"/>
            <w:vAlign w:val="center"/>
            <w:hideMark/>
          </w:tcPr>
          <w:p w:rsidR="00BD5BEF" w:rsidRPr="007001F1" w:rsidRDefault="00BD5BEF" w:rsidP="007C2487">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r>
      <w:tr w:rsidR="00BD5BEF" w:rsidRPr="007001F1" w:rsidTr="007261E4">
        <w:trPr>
          <w:trHeight w:val="20"/>
        </w:trPr>
        <w:tc>
          <w:tcPr>
            <w:tcW w:w="582" w:type="dxa"/>
            <w:shd w:val="clear" w:color="auto" w:fill="auto"/>
            <w:noWrap/>
            <w:vAlign w:val="center"/>
            <w:hideMark/>
          </w:tcPr>
          <w:p w:rsidR="00BD5BEF" w:rsidRPr="007001F1" w:rsidRDefault="00136F4A" w:rsidP="00F92AC2">
            <w:pPr>
              <w:jc w:val="center"/>
              <w:rPr>
                <w:color w:val="000000"/>
              </w:rPr>
            </w:pPr>
            <w:r>
              <w:rPr>
                <w:color w:val="000000"/>
                <w:sz w:val="22"/>
                <w:szCs w:val="22"/>
              </w:rPr>
              <w:t>9</w:t>
            </w:r>
          </w:p>
        </w:tc>
        <w:tc>
          <w:tcPr>
            <w:tcW w:w="4820" w:type="dxa"/>
            <w:gridSpan w:val="2"/>
            <w:shd w:val="clear" w:color="auto" w:fill="auto"/>
            <w:vAlign w:val="center"/>
            <w:hideMark/>
          </w:tcPr>
          <w:p w:rsidR="00BD5BEF" w:rsidRPr="007001F1" w:rsidRDefault="00BD5BEF" w:rsidP="003F3D85">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r>
      <w:tr w:rsidR="00BD5BEF" w:rsidRPr="007001F1" w:rsidTr="007261E4">
        <w:trPr>
          <w:trHeight w:val="300"/>
        </w:trPr>
        <w:tc>
          <w:tcPr>
            <w:tcW w:w="9087" w:type="dxa"/>
            <w:gridSpan w:val="7"/>
            <w:shd w:val="clear" w:color="auto" w:fill="auto"/>
            <w:noWrap/>
            <w:vAlign w:val="center"/>
          </w:tcPr>
          <w:p w:rsidR="00BD5BEF" w:rsidRPr="007001F1" w:rsidRDefault="00BD5BEF" w:rsidP="00F92AC2">
            <w:pPr>
              <w:jc w:val="both"/>
              <w:rPr>
                <w:b/>
                <w:sz w:val="20"/>
                <w:szCs w:val="20"/>
              </w:rPr>
            </w:pPr>
            <w:r w:rsidRPr="007001F1">
              <w:rPr>
                <w:b/>
                <w:sz w:val="20"/>
                <w:szCs w:val="20"/>
              </w:rPr>
              <w:t>VYJADRENIE</w:t>
            </w:r>
          </w:p>
          <w:p w:rsidR="00BD5BEF" w:rsidRPr="007001F1" w:rsidRDefault="00BD5BEF" w:rsidP="00F92AC2">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22"/>
              <w:t>[1]</w:t>
            </w:r>
          </w:p>
          <w:p w:rsidR="00BD5BEF" w:rsidRPr="007001F1" w:rsidRDefault="00BD5BEF" w:rsidP="00F92AC2">
            <w:pPr>
              <w:rPr>
                <w:b/>
                <w:bCs/>
                <w:color w:val="000000"/>
              </w:rPr>
            </w:pP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b/>
                <w:bCs/>
              </w:rPr>
            </w:pPr>
            <w:r w:rsidRPr="007001F1">
              <w:rPr>
                <w:b/>
                <w:bCs/>
                <w:sz w:val="22"/>
                <w:szCs w:val="22"/>
              </w:rPr>
              <w:t>Kontrolu vykonal</w:t>
            </w:r>
            <w:r w:rsidR="00A90B4D">
              <w:rPr>
                <w:rStyle w:val="Odkaznapoznmkupodiarou"/>
                <w:b/>
                <w:bCs/>
                <w:sz w:val="22"/>
                <w:szCs w:val="22"/>
              </w:rPr>
              <w:footnoteReference w:customMarkFollows="1" w:id="23"/>
              <w:t>2</w:t>
            </w:r>
            <w:r w:rsidRPr="007001F1">
              <w:rPr>
                <w:b/>
                <w:bCs/>
                <w:sz w:val="22"/>
                <w:szCs w:val="22"/>
              </w:rPr>
              <w:t>:</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b/>
                <w:bCs/>
              </w:rPr>
            </w:pPr>
            <w:r w:rsidRPr="007001F1">
              <w:rPr>
                <w:b/>
                <w:bCs/>
                <w:sz w:val="22"/>
                <w:szCs w:val="22"/>
              </w:rPr>
              <w:t>Dátum:</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000000" w:fill="FFFFFF"/>
            <w:vAlign w:val="center"/>
            <w:hideMark/>
          </w:tcPr>
          <w:p w:rsidR="00BD5BEF" w:rsidRPr="007001F1" w:rsidRDefault="00BD5BEF" w:rsidP="00F92AC2">
            <w:pPr>
              <w:rPr>
                <w:b/>
                <w:bCs/>
              </w:rPr>
            </w:pPr>
            <w:r w:rsidRPr="007001F1">
              <w:rPr>
                <w:b/>
                <w:bCs/>
                <w:sz w:val="22"/>
                <w:szCs w:val="22"/>
              </w:rPr>
              <w:t>Podpis:</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9087" w:type="dxa"/>
            <w:gridSpan w:val="7"/>
            <w:shd w:val="clear" w:color="auto" w:fill="auto"/>
            <w:noWrap/>
            <w:vAlign w:val="bottom"/>
            <w:hideMark/>
          </w:tcPr>
          <w:p w:rsidR="00BD5BEF" w:rsidRPr="007001F1" w:rsidRDefault="00BD5BEF" w:rsidP="00F92AC2">
            <w:pPr>
              <w:jc w:val="center"/>
              <w:rPr>
                <w:color w:val="000000"/>
              </w:rPr>
            </w:pPr>
            <w:r w:rsidRPr="007001F1">
              <w:rPr>
                <w:color w:val="000000"/>
                <w:sz w:val="22"/>
                <w:szCs w:val="22"/>
              </w:rPr>
              <w:lastRenderedPageBreak/>
              <w:t> </w:t>
            </w:r>
          </w:p>
        </w:tc>
      </w:tr>
      <w:tr w:rsidR="00BD5BEF" w:rsidRPr="007001F1" w:rsidTr="007261E4">
        <w:trPr>
          <w:trHeight w:val="300"/>
        </w:trPr>
        <w:tc>
          <w:tcPr>
            <w:tcW w:w="3559" w:type="dxa"/>
            <w:gridSpan w:val="2"/>
            <w:shd w:val="clear" w:color="000000" w:fill="FFFFFF"/>
            <w:vAlign w:val="center"/>
            <w:hideMark/>
          </w:tcPr>
          <w:p w:rsidR="00BD5BEF" w:rsidRPr="007001F1" w:rsidRDefault="00BD5BEF" w:rsidP="00F92AC2">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24"/>
              <w:t>3</w:t>
            </w:r>
            <w:r w:rsidRPr="007001F1">
              <w:rPr>
                <w:b/>
                <w:bCs/>
                <w:sz w:val="22"/>
                <w:szCs w:val="22"/>
              </w:rPr>
              <w:t>:</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000000" w:fill="FFFFFF"/>
            <w:vAlign w:val="center"/>
            <w:hideMark/>
          </w:tcPr>
          <w:p w:rsidR="00BD5BEF" w:rsidRPr="007001F1" w:rsidRDefault="00BD5BEF" w:rsidP="00F92AC2">
            <w:pPr>
              <w:rPr>
                <w:b/>
                <w:bCs/>
              </w:rPr>
            </w:pPr>
            <w:r w:rsidRPr="007001F1">
              <w:rPr>
                <w:b/>
                <w:bCs/>
                <w:sz w:val="22"/>
                <w:szCs w:val="22"/>
              </w:rPr>
              <w:t xml:space="preserve">Dátum: </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000000" w:fill="FFFFFF"/>
            <w:vAlign w:val="center"/>
            <w:hideMark/>
          </w:tcPr>
          <w:p w:rsidR="00BD5BEF" w:rsidRPr="007001F1" w:rsidRDefault="00BD5BEF" w:rsidP="00F92AC2">
            <w:pPr>
              <w:rPr>
                <w:b/>
                <w:bCs/>
              </w:rPr>
            </w:pPr>
            <w:r w:rsidRPr="007001F1">
              <w:rPr>
                <w:b/>
                <w:bCs/>
                <w:sz w:val="22"/>
                <w:szCs w:val="22"/>
              </w:rPr>
              <w:t>Podpis:</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bl>
    <w:p w:rsidR="00F23D7F" w:rsidRPr="007001F1" w:rsidRDefault="00F23D7F" w:rsidP="00F23D7F"/>
    <w:p w:rsidR="00BD5BEF" w:rsidRPr="007001F1" w:rsidRDefault="00BD5BE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031FE" w:rsidRPr="007001F1" w:rsidTr="007261E4">
        <w:trPr>
          <w:trHeight w:val="645"/>
        </w:trPr>
        <w:tc>
          <w:tcPr>
            <w:tcW w:w="9087" w:type="dxa"/>
            <w:gridSpan w:val="7"/>
            <w:shd w:val="clear" w:color="000000" w:fill="60497A"/>
            <w:vAlign w:val="center"/>
            <w:hideMark/>
          </w:tcPr>
          <w:p w:rsidR="008031FE" w:rsidRPr="007001F1" w:rsidRDefault="008031FE" w:rsidP="00F92AC2">
            <w:pPr>
              <w:jc w:val="center"/>
              <w:rPr>
                <w:b/>
                <w:bCs/>
                <w:color w:val="FFFFFF"/>
              </w:rPr>
            </w:pPr>
            <w:r w:rsidRPr="007001F1">
              <w:rPr>
                <w:b/>
                <w:bCs/>
                <w:color w:val="FFFFFF"/>
              </w:rPr>
              <w:lastRenderedPageBreak/>
              <w:t>Kontrolný zoznam k finančnej kontrole VO</w:t>
            </w:r>
            <w:r w:rsidRPr="007001F1">
              <w:rPr>
                <w:b/>
                <w:bCs/>
                <w:color w:val="FFFFFF"/>
              </w:rPr>
              <w:br/>
            </w:r>
            <w:bookmarkStart w:id="9" w:name="KZ_8"/>
            <w:r w:rsidRPr="007001F1">
              <w:rPr>
                <w:b/>
                <w:bCs/>
                <w:color w:val="FFFFFF"/>
              </w:rPr>
              <w:t>Nadlimitná zákazka - verejná súťaž - štandardná ex</w:t>
            </w:r>
            <w:r w:rsidR="00C10374">
              <w:rPr>
                <w:b/>
                <w:bCs/>
                <w:color w:val="FFFFFF"/>
              </w:rPr>
              <w:t xml:space="preserve"> </w:t>
            </w:r>
            <w:r w:rsidRPr="007001F1">
              <w:rPr>
                <w:b/>
                <w:bCs/>
                <w:color w:val="FFFFFF"/>
              </w:rPr>
              <w:t>post kontrola</w:t>
            </w:r>
            <w:bookmarkEnd w:id="9"/>
          </w:p>
        </w:tc>
      </w:tr>
      <w:tr w:rsidR="008031FE" w:rsidRPr="007001F1" w:rsidTr="007261E4">
        <w:trPr>
          <w:trHeight w:val="330"/>
        </w:trPr>
        <w:tc>
          <w:tcPr>
            <w:tcW w:w="9087" w:type="dxa"/>
            <w:gridSpan w:val="7"/>
            <w:shd w:val="clear" w:color="auto" w:fill="auto"/>
            <w:vAlign w:val="center"/>
            <w:hideMark/>
          </w:tcPr>
          <w:p w:rsidR="008031FE" w:rsidRPr="007001F1" w:rsidRDefault="008031FE" w:rsidP="00F92AC2">
            <w:pPr>
              <w:jc w:val="center"/>
              <w:rPr>
                <w:b/>
                <w:bCs/>
                <w:color w:val="000000"/>
              </w:rPr>
            </w:pPr>
            <w:r w:rsidRPr="007001F1">
              <w:rPr>
                <w:b/>
                <w:bCs/>
                <w:color w:val="000000"/>
                <w:sz w:val="22"/>
                <w:szCs w:val="22"/>
              </w:rPr>
              <w:t>Identifikácia programu</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Názov programu</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66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30"/>
        </w:trPr>
        <w:tc>
          <w:tcPr>
            <w:tcW w:w="9087" w:type="dxa"/>
            <w:gridSpan w:val="7"/>
            <w:shd w:val="clear" w:color="auto" w:fill="auto"/>
            <w:vAlign w:val="center"/>
            <w:hideMark/>
          </w:tcPr>
          <w:p w:rsidR="008031FE" w:rsidRPr="007001F1" w:rsidRDefault="008031FE" w:rsidP="00F92AC2">
            <w:pPr>
              <w:jc w:val="center"/>
              <w:rPr>
                <w:b/>
                <w:bCs/>
                <w:color w:val="000000"/>
              </w:rPr>
            </w:pPr>
            <w:r w:rsidRPr="007001F1">
              <w:rPr>
                <w:b/>
                <w:bCs/>
                <w:color w:val="000000"/>
                <w:sz w:val="22"/>
                <w:szCs w:val="22"/>
              </w:rPr>
              <w:t>Identifikácia projektu a prijímateľa</w:t>
            </w:r>
          </w:p>
        </w:tc>
      </w:tr>
      <w:tr w:rsidR="008031FE" w:rsidRPr="007001F1" w:rsidTr="007261E4">
        <w:trPr>
          <w:trHeight w:val="33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Názov projektu</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30"/>
        </w:trPr>
        <w:tc>
          <w:tcPr>
            <w:tcW w:w="9087" w:type="dxa"/>
            <w:gridSpan w:val="7"/>
            <w:shd w:val="clear" w:color="auto" w:fill="auto"/>
            <w:vAlign w:val="center"/>
            <w:hideMark/>
          </w:tcPr>
          <w:p w:rsidR="008031FE" w:rsidRPr="007001F1" w:rsidRDefault="008031FE" w:rsidP="00F92AC2">
            <w:pPr>
              <w:jc w:val="center"/>
              <w:rPr>
                <w:b/>
                <w:bCs/>
                <w:color w:val="000000"/>
              </w:rPr>
            </w:pPr>
            <w:r w:rsidRPr="007001F1">
              <w:rPr>
                <w:b/>
                <w:bCs/>
                <w:color w:val="000000"/>
                <w:sz w:val="22"/>
                <w:szCs w:val="22"/>
              </w:rPr>
              <w:t>Identifikácia zákazky</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Nadlimitná zákazka</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Verejná súťaž</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8031FE" w:rsidRPr="007001F1" w:rsidRDefault="008031FE" w:rsidP="00F92AC2">
            <w:pPr>
              <w:rPr>
                <w:color w:val="000000"/>
              </w:rPr>
            </w:pPr>
          </w:p>
        </w:tc>
      </w:tr>
      <w:tr w:rsidR="00F7654B" w:rsidRPr="007001F1" w:rsidTr="007261E4">
        <w:trPr>
          <w:trHeight w:val="300"/>
        </w:trPr>
        <w:tc>
          <w:tcPr>
            <w:tcW w:w="3559" w:type="dxa"/>
            <w:gridSpan w:val="2"/>
            <w:shd w:val="clear" w:color="auto" w:fill="auto"/>
            <w:vAlign w:val="center"/>
          </w:tcPr>
          <w:p w:rsidR="00F7654B" w:rsidRPr="007001F1" w:rsidRDefault="00F7654B" w:rsidP="00F92AC2">
            <w:pPr>
              <w:rPr>
                <w:color w:val="000000"/>
              </w:rPr>
            </w:pPr>
            <w:r w:rsidRPr="007001F1">
              <w:rPr>
                <w:color w:val="000000"/>
                <w:sz w:val="22"/>
                <w:szCs w:val="22"/>
              </w:rPr>
              <w:t>Identifikátor zákazky v ITMS2014+</w:t>
            </w:r>
          </w:p>
        </w:tc>
        <w:tc>
          <w:tcPr>
            <w:tcW w:w="5528" w:type="dxa"/>
            <w:gridSpan w:val="5"/>
            <w:shd w:val="clear" w:color="auto" w:fill="auto"/>
            <w:vAlign w:val="center"/>
          </w:tcPr>
          <w:p w:rsidR="00F7654B" w:rsidRPr="007001F1" w:rsidRDefault="00F7654B" w:rsidP="00F92AC2">
            <w:pPr>
              <w:rPr>
                <w:color w:val="000000"/>
              </w:rPr>
            </w:pP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Typ kontroly</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Štandardná ex</w:t>
            </w:r>
            <w:r w:rsidR="00C10374">
              <w:rPr>
                <w:color w:val="000000"/>
                <w:sz w:val="22"/>
                <w:szCs w:val="22"/>
              </w:rPr>
              <w:t xml:space="preserve"> </w:t>
            </w:r>
            <w:r w:rsidRPr="007001F1">
              <w:rPr>
                <w:color w:val="000000"/>
                <w:sz w:val="22"/>
                <w:szCs w:val="22"/>
              </w:rPr>
              <w:t>post kontrola</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Názov zákazky</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B0048C" w:rsidRPr="007001F1" w:rsidTr="007261E4">
        <w:trPr>
          <w:trHeight w:val="300"/>
        </w:trPr>
        <w:tc>
          <w:tcPr>
            <w:tcW w:w="3559" w:type="dxa"/>
            <w:gridSpan w:val="2"/>
            <w:shd w:val="clear" w:color="auto" w:fill="auto"/>
          </w:tcPr>
          <w:p w:rsidR="00B0048C" w:rsidRPr="007001F1" w:rsidRDefault="00B0048C" w:rsidP="00B0048C">
            <w:pPr>
              <w:rPr>
                <w:color w:val="000000"/>
              </w:rPr>
            </w:pPr>
            <w:r w:rsidRPr="007001F1">
              <w:rPr>
                <w:color w:val="000000"/>
                <w:sz w:val="22"/>
                <w:szCs w:val="22"/>
              </w:rPr>
              <w:t>Elektronická aukcia áno/nie</w:t>
            </w:r>
          </w:p>
        </w:tc>
        <w:tc>
          <w:tcPr>
            <w:tcW w:w="5528" w:type="dxa"/>
            <w:gridSpan w:val="5"/>
            <w:shd w:val="clear" w:color="auto" w:fill="auto"/>
          </w:tcPr>
          <w:p w:rsidR="00B0048C" w:rsidRPr="007001F1" w:rsidRDefault="00B0048C" w:rsidP="00B0048C">
            <w:pPr>
              <w:rPr>
                <w:color w:val="000000"/>
              </w:rPr>
            </w:pP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Názov dodávateľa</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IČO dodávateľa</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Hodnota zákazky bez DPH</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Hodnota zákazky s DPH</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15"/>
        </w:trPr>
        <w:tc>
          <w:tcPr>
            <w:tcW w:w="582" w:type="dxa"/>
            <w:shd w:val="clear" w:color="000000" w:fill="60497A"/>
            <w:vAlign w:val="center"/>
            <w:hideMark/>
          </w:tcPr>
          <w:p w:rsidR="008031FE" w:rsidRPr="007001F1" w:rsidRDefault="008031FE" w:rsidP="00F92AC2">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8031FE" w:rsidRPr="007001F1" w:rsidRDefault="008031FE" w:rsidP="00F92AC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8031FE" w:rsidRPr="007001F1" w:rsidRDefault="008031FE" w:rsidP="00F92AC2">
            <w:pPr>
              <w:jc w:val="center"/>
              <w:rPr>
                <w:b/>
                <w:bCs/>
                <w:color w:val="FFFFFF"/>
              </w:rPr>
            </w:pPr>
            <w:r w:rsidRPr="007001F1">
              <w:rPr>
                <w:b/>
                <w:bCs/>
                <w:color w:val="FFFFFF"/>
                <w:sz w:val="22"/>
                <w:szCs w:val="22"/>
              </w:rPr>
              <w:t>áno</w:t>
            </w:r>
          </w:p>
        </w:tc>
        <w:tc>
          <w:tcPr>
            <w:tcW w:w="567" w:type="dxa"/>
            <w:shd w:val="clear" w:color="000000" w:fill="60497A"/>
            <w:vAlign w:val="center"/>
            <w:hideMark/>
          </w:tcPr>
          <w:p w:rsidR="008031FE" w:rsidRPr="007001F1" w:rsidRDefault="008031FE" w:rsidP="00F92AC2">
            <w:pPr>
              <w:jc w:val="center"/>
              <w:rPr>
                <w:b/>
                <w:bCs/>
                <w:color w:val="FFFFFF"/>
              </w:rPr>
            </w:pPr>
            <w:r w:rsidRPr="007001F1">
              <w:rPr>
                <w:b/>
                <w:bCs/>
                <w:color w:val="FFFFFF"/>
                <w:sz w:val="22"/>
                <w:szCs w:val="22"/>
              </w:rPr>
              <w:t>nie</w:t>
            </w:r>
          </w:p>
        </w:tc>
        <w:tc>
          <w:tcPr>
            <w:tcW w:w="776" w:type="dxa"/>
            <w:shd w:val="clear" w:color="000000" w:fill="60497A"/>
            <w:vAlign w:val="center"/>
            <w:hideMark/>
          </w:tcPr>
          <w:p w:rsidR="008031FE" w:rsidRPr="007001F1" w:rsidRDefault="008031FE" w:rsidP="00F92AC2">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8031FE" w:rsidRPr="007001F1" w:rsidRDefault="008031FE" w:rsidP="00F92AC2">
            <w:pPr>
              <w:jc w:val="center"/>
              <w:rPr>
                <w:b/>
                <w:bCs/>
                <w:color w:val="FFFFFF"/>
              </w:rPr>
            </w:pPr>
            <w:r w:rsidRPr="007001F1">
              <w:rPr>
                <w:b/>
                <w:bCs/>
                <w:color w:val="FFFFFF"/>
                <w:sz w:val="22"/>
                <w:szCs w:val="22"/>
              </w:rPr>
              <w:t>Poznámka</w:t>
            </w:r>
          </w:p>
        </w:tc>
      </w:tr>
      <w:tr w:rsidR="009C7ADB" w:rsidRPr="007001F1" w:rsidTr="007261E4">
        <w:trPr>
          <w:trHeight w:val="20"/>
        </w:trPr>
        <w:tc>
          <w:tcPr>
            <w:tcW w:w="582" w:type="dxa"/>
            <w:vMerge w:val="restart"/>
            <w:shd w:val="clear" w:color="auto" w:fill="auto"/>
            <w:noWrap/>
            <w:vAlign w:val="center"/>
            <w:hideMark/>
          </w:tcPr>
          <w:p w:rsidR="009C7ADB" w:rsidRPr="007001F1" w:rsidRDefault="009C7ADB" w:rsidP="00F92AC2">
            <w:pPr>
              <w:jc w:val="center"/>
              <w:rPr>
                <w:color w:val="000000"/>
              </w:rPr>
            </w:pPr>
            <w:r w:rsidRPr="007001F1">
              <w:rPr>
                <w:color w:val="000000"/>
                <w:sz w:val="22"/>
                <w:szCs w:val="22"/>
              </w:rPr>
              <w:t>1</w:t>
            </w:r>
          </w:p>
        </w:tc>
        <w:tc>
          <w:tcPr>
            <w:tcW w:w="4820" w:type="dxa"/>
            <w:gridSpan w:val="2"/>
            <w:shd w:val="clear" w:color="auto" w:fill="auto"/>
            <w:vAlign w:val="center"/>
            <w:hideMark/>
          </w:tcPr>
          <w:p w:rsidR="009C7ADB" w:rsidRPr="007001F1" w:rsidRDefault="009C7ADB" w:rsidP="003F3D85">
            <w:pPr>
              <w:jc w:val="both"/>
              <w:rPr>
                <w:color w:val="000000"/>
              </w:rPr>
            </w:pPr>
            <w:r>
              <w:rPr>
                <w:color w:val="000000"/>
                <w:sz w:val="22"/>
                <w:szCs w:val="22"/>
              </w:rPr>
              <w:t xml:space="preserve">a) </w:t>
            </w: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9C7ADB" w:rsidRPr="007001F1" w:rsidRDefault="009C7ADB" w:rsidP="00F92AC2">
            <w:pPr>
              <w:jc w:val="center"/>
              <w:rPr>
                <w:color w:val="000000"/>
              </w:rPr>
            </w:pPr>
            <w:r w:rsidRPr="007001F1">
              <w:rPr>
                <w:color w:val="000000"/>
                <w:sz w:val="22"/>
                <w:szCs w:val="22"/>
              </w:rPr>
              <w:t> </w:t>
            </w:r>
          </w:p>
        </w:tc>
        <w:tc>
          <w:tcPr>
            <w:tcW w:w="567" w:type="dxa"/>
            <w:shd w:val="clear" w:color="auto" w:fill="auto"/>
            <w:vAlign w:val="center"/>
            <w:hideMark/>
          </w:tcPr>
          <w:p w:rsidR="009C7ADB" w:rsidRPr="007001F1" w:rsidRDefault="009C7ADB" w:rsidP="00F92AC2">
            <w:pPr>
              <w:jc w:val="center"/>
              <w:rPr>
                <w:color w:val="000000"/>
              </w:rPr>
            </w:pPr>
            <w:r w:rsidRPr="007001F1">
              <w:rPr>
                <w:color w:val="000000"/>
                <w:sz w:val="22"/>
                <w:szCs w:val="22"/>
              </w:rPr>
              <w:t> </w:t>
            </w:r>
          </w:p>
        </w:tc>
        <w:tc>
          <w:tcPr>
            <w:tcW w:w="776" w:type="dxa"/>
            <w:shd w:val="clear" w:color="auto" w:fill="auto"/>
            <w:vAlign w:val="center"/>
            <w:hideMark/>
          </w:tcPr>
          <w:p w:rsidR="009C7ADB" w:rsidRPr="007001F1" w:rsidRDefault="009C7ADB" w:rsidP="00F92AC2">
            <w:pPr>
              <w:jc w:val="center"/>
              <w:rPr>
                <w:color w:val="000000"/>
              </w:rPr>
            </w:pPr>
            <w:r w:rsidRPr="007001F1">
              <w:rPr>
                <w:color w:val="000000"/>
                <w:sz w:val="22"/>
                <w:szCs w:val="22"/>
              </w:rPr>
              <w:t> </w:t>
            </w:r>
          </w:p>
        </w:tc>
        <w:tc>
          <w:tcPr>
            <w:tcW w:w="1775" w:type="dxa"/>
            <w:shd w:val="clear" w:color="auto" w:fill="auto"/>
            <w:vAlign w:val="center"/>
            <w:hideMark/>
          </w:tcPr>
          <w:p w:rsidR="009C7ADB" w:rsidRPr="007001F1" w:rsidRDefault="009C7ADB" w:rsidP="00F92AC2">
            <w:pPr>
              <w:jc w:val="center"/>
              <w:rPr>
                <w:color w:val="000000"/>
              </w:rPr>
            </w:pPr>
            <w:r w:rsidRPr="007001F1">
              <w:rPr>
                <w:color w:val="000000"/>
                <w:sz w:val="22"/>
                <w:szCs w:val="22"/>
              </w:rPr>
              <w:t> </w:t>
            </w:r>
          </w:p>
        </w:tc>
      </w:tr>
      <w:tr w:rsidR="009C7ADB" w:rsidRPr="007001F1" w:rsidTr="007261E4">
        <w:trPr>
          <w:trHeight w:val="20"/>
        </w:trPr>
        <w:tc>
          <w:tcPr>
            <w:tcW w:w="582" w:type="dxa"/>
            <w:vMerge/>
            <w:shd w:val="clear" w:color="auto" w:fill="auto"/>
            <w:noWrap/>
            <w:vAlign w:val="center"/>
          </w:tcPr>
          <w:p w:rsidR="009C7ADB" w:rsidRPr="007001F1" w:rsidRDefault="009C7ADB" w:rsidP="00F92AC2">
            <w:pPr>
              <w:jc w:val="center"/>
              <w:rPr>
                <w:color w:val="000000"/>
                <w:sz w:val="22"/>
                <w:szCs w:val="22"/>
              </w:rPr>
            </w:pPr>
          </w:p>
        </w:tc>
        <w:tc>
          <w:tcPr>
            <w:tcW w:w="4820" w:type="dxa"/>
            <w:gridSpan w:val="2"/>
            <w:shd w:val="clear" w:color="auto" w:fill="auto"/>
            <w:vAlign w:val="center"/>
          </w:tcPr>
          <w:p w:rsidR="009C7ADB" w:rsidRPr="007001F1" w:rsidRDefault="009C7ADB" w:rsidP="003F3D85">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9C7ADB" w:rsidRPr="007001F1" w:rsidRDefault="009C7ADB" w:rsidP="00F92AC2">
            <w:pPr>
              <w:jc w:val="center"/>
              <w:rPr>
                <w:color w:val="000000"/>
                <w:sz w:val="22"/>
                <w:szCs w:val="22"/>
              </w:rPr>
            </w:pPr>
          </w:p>
        </w:tc>
        <w:tc>
          <w:tcPr>
            <w:tcW w:w="567" w:type="dxa"/>
            <w:shd w:val="clear" w:color="auto" w:fill="auto"/>
            <w:vAlign w:val="center"/>
          </w:tcPr>
          <w:p w:rsidR="009C7ADB" w:rsidRPr="007001F1" w:rsidRDefault="009C7ADB" w:rsidP="00F92AC2">
            <w:pPr>
              <w:jc w:val="center"/>
              <w:rPr>
                <w:color w:val="000000"/>
                <w:sz w:val="22"/>
                <w:szCs w:val="22"/>
              </w:rPr>
            </w:pPr>
          </w:p>
        </w:tc>
        <w:tc>
          <w:tcPr>
            <w:tcW w:w="776" w:type="dxa"/>
            <w:shd w:val="clear" w:color="auto" w:fill="auto"/>
            <w:vAlign w:val="center"/>
          </w:tcPr>
          <w:p w:rsidR="009C7ADB" w:rsidRPr="007001F1" w:rsidRDefault="009C7ADB" w:rsidP="00F92AC2">
            <w:pPr>
              <w:jc w:val="center"/>
              <w:rPr>
                <w:color w:val="000000"/>
                <w:sz w:val="22"/>
                <w:szCs w:val="22"/>
              </w:rPr>
            </w:pPr>
          </w:p>
        </w:tc>
        <w:tc>
          <w:tcPr>
            <w:tcW w:w="1775" w:type="dxa"/>
            <w:shd w:val="clear" w:color="auto" w:fill="auto"/>
            <w:vAlign w:val="center"/>
          </w:tcPr>
          <w:p w:rsidR="009C7ADB" w:rsidRPr="007001F1" w:rsidRDefault="009C7ADB" w:rsidP="00F92AC2">
            <w:pPr>
              <w:jc w:val="center"/>
              <w:rPr>
                <w:color w:val="000000"/>
                <w:sz w:val="22"/>
                <w:szCs w:val="22"/>
              </w:rPr>
            </w:pPr>
          </w:p>
        </w:tc>
      </w:tr>
      <w:tr w:rsidR="00A3384E" w:rsidRPr="007001F1" w:rsidTr="00312388">
        <w:trPr>
          <w:trHeight w:val="157"/>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t>2</w:t>
            </w:r>
          </w:p>
        </w:tc>
        <w:tc>
          <w:tcPr>
            <w:tcW w:w="4820" w:type="dxa"/>
            <w:gridSpan w:val="2"/>
            <w:shd w:val="clear" w:color="auto" w:fill="auto"/>
            <w:vAlign w:val="center"/>
            <w:hideMark/>
          </w:tcPr>
          <w:p w:rsidR="00A3384E" w:rsidRPr="007001F1" w:rsidRDefault="00A3384E" w:rsidP="003F3D85">
            <w:pPr>
              <w:jc w:val="both"/>
              <w:rPr>
                <w:color w:val="000000"/>
              </w:rPr>
            </w:pPr>
            <w:r w:rsidRPr="007001F1">
              <w:rPr>
                <w:color w:val="000000"/>
                <w:sz w:val="22"/>
                <w:szCs w:val="22"/>
              </w:rPr>
              <w:t>a) Bol</w:t>
            </w:r>
            <w:r w:rsidR="003F3D85" w:rsidRPr="007001F1">
              <w:rPr>
                <w:color w:val="000000"/>
                <w:sz w:val="22"/>
                <w:szCs w:val="22"/>
              </w:rPr>
              <w:t>a PHZ určená ako cena bez DPH?</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A3384E" w:rsidRPr="007001F1" w:rsidTr="00312388">
        <w:trPr>
          <w:trHeight w:val="582"/>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Del="005135D8" w:rsidRDefault="00A3384E" w:rsidP="003F3D85">
            <w:pPr>
              <w:jc w:val="both"/>
              <w:rPr>
                <w:color w:val="000000"/>
              </w:rPr>
            </w:pPr>
            <w:r w:rsidRPr="007001F1">
              <w:rPr>
                <w:color w:val="000000"/>
                <w:sz w:val="22"/>
                <w:szCs w:val="22"/>
              </w:rPr>
              <w:t>b) Bola určená PHZ podľa podmienok platných v čase odoslania oznámenia o vyhlásení verejného obstarávania?</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312388">
        <w:trPr>
          <w:trHeight w:val="66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Del="005135D8" w:rsidRDefault="00A3384E" w:rsidP="003F3D85">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7261E4">
        <w:trPr>
          <w:trHeight w:val="88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Del="005135D8" w:rsidRDefault="00A3384E" w:rsidP="003F3D85">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7261E4">
        <w:trPr>
          <w:trHeight w:val="88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Del="005135D8" w:rsidRDefault="00A3384E" w:rsidP="003F3D85">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312388">
        <w:trPr>
          <w:trHeight w:val="440"/>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Del="005135D8" w:rsidRDefault="00A3384E" w:rsidP="003F3D85">
            <w:pPr>
              <w:jc w:val="both"/>
              <w:rPr>
                <w:color w:val="000000"/>
              </w:rPr>
            </w:pPr>
            <w:r w:rsidRPr="007001F1">
              <w:rPr>
                <w:sz w:val="22"/>
                <w:szCs w:val="22"/>
              </w:rPr>
              <w:t>f)Stanovil verejný obstarávateľ PHZ v zmysle  ostatných ustanovení § 6 ZVO?</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8031FE" w:rsidRPr="007001F1" w:rsidTr="007261E4">
        <w:trPr>
          <w:trHeight w:val="20"/>
        </w:trPr>
        <w:tc>
          <w:tcPr>
            <w:tcW w:w="582" w:type="dxa"/>
            <w:shd w:val="clear" w:color="auto" w:fill="auto"/>
            <w:noWrap/>
            <w:vAlign w:val="center"/>
            <w:hideMark/>
          </w:tcPr>
          <w:p w:rsidR="008031FE" w:rsidRPr="007001F1" w:rsidRDefault="008031FE" w:rsidP="00F92AC2">
            <w:pPr>
              <w:jc w:val="center"/>
              <w:rPr>
                <w:color w:val="000000"/>
              </w:rPr>
            </w:pPr>
            <w:r w:rsidRPr="007001F1">
              <w:rPr>
                <w:color w:val="000000"/>
                <w:sz w:val="22"/>
                <w:szCs w:val="22"/>
              </w:rPr>
              <w:t>3</w:t>
            </w:r>
          </w:p>
        </w:tc>
        <w:tc>
          <w:tcPr>
            <w:tcW w:w="4820" w:type="dxa"/>
            <w:gridSpan w:val="2"/>
            <w:shd w:val="clear" w:color="auto" w:fill="auto"/>
            <w:vAlign w:val="center"/>
            <w:hideMark/>
          </w:tcPr>
          <w:p w:rsidR="008031FE"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0E26FB" w:rsidRPr="007001F1" w:rsidTr="007261E4">
        <w:trPr>
          <w:trHeight w:val="20"/>
        </w:trPr>
        <w:tc>
          <w:tcPr>
            <w:tcW w:w="582" w:type="dxa"/>
            <w:shd w:val="clear" w:color="auto" w:fill="auto"/>
            <w:noWrap/>
            <w:vAlign w:val="center"/>
          </w:tcPr>
          <w:p w:rsidR="000E26FB" w:rsidRPr="007001F1" w:rsidRDefault="00C769FE" w:rsidP="00F92AC2">
            <w:pPr>
              <w:jc w:val="center"/>
              <w:rPr>
                <w:color w:val="000000"/>
              </w:rPr>
            </w:pPr>
            <w:r w:rsidRPr="007001F1">
              <w:rPr>
                <w:color w:val="000000"/>
                <w:sz w:val="22"/>
                <w:szCs w:val="22"/>
              </w:rPr>
              <w:t>4</w:t>
            </w:r>
          </w:p>
        </w:tc>
        <w:tc>
          <w:tcPr>
            <w:tcW w:w="4820" w:type="dxa"/>
            <w:gridSpan w:val="2"/>
            <w:shd w:val="clear" w:color="auto" w:fill="auto"/>
            <w:vAlign w:val="center"/>
          </w:tcPr>
          <w:p w:rsidR="000E26FB" w:rsidRPr="007001F1" w:rsidRDefault="000E26FB" w:rsidP="003F3D85">
            <w:pPr>
              <w:jc w:val="both"/>
              <w:rPr>
                <w:color w:val="000000"/>
              </w:rPr>
            </w:pPr>
            <w:r w:rsidRPr="007001F1">
              <w:rPr>
                <w:color w:val="000000"/>
                <w:sz w:val="22"/>
                <w:szCs w:val="22"/>
              </w:rPr>
              <w:t>Je oznámenie  o vyhlásení verejného obstarávania v súlade s</w:t>
            </w:r>
            <w:r w:rsidR="00C10374">
              <w:rPr>
                <w:color w:val="000000"/>
                <w:sz w:val="22"/>
                <w:szCs w:val="22"/>
              </w:rPr>
              <w:t>o</w:t>
            </w:r>
            <w:r w:rsidRPr="007001F1">
              <w:rPr>
                <w:color w:val="000000"/>
                <w:sz w:val="22"/>
                <w:szCs w:val="22"/>
              </w:rPr>
              <w:t xml:space="preserve"> súťažný</w:t>
            </w:r>
            <w:r w:rsidR="00C10374">
              <w:rPr>
                <w:color w:val="000000"/>
                <w:sz w:val="22"/>
                <w:szCs w:val="22"/>
              </w:rPr>
              <w:t>mi</w:t>
            </w:r>
            <w:r w:rsidRPr="007001F1">
              <w:rPr>
                <w:color w:val="000000"/>
                <w:sz w:val="22"/>
                <w:szCs w:val="22"/>
              </w:rPr>
              <w:t xml:space="preserve"> podklad</w:t>
            </w:r>
            <w:r w:rsidR="00C10374">
              <w:rPr>
                <w:color w:val="000000"/>
                <w:sz w:val="22"/>
                <w:szCs w:val="22"/>
              </w:rPr>
              <w:t>mi</w:t>
            </w:r>
            <w:r w:rsidRPr="007001F1">
              <w:rPr>
                <w:color w:val="000000"/>
                <w:sz w:val="22"/>
                <w:szCs w:val="22"/>
              </w:rPr>
              <w:t>?</w:t>
            </w:r>
          </w:p>
        </w:tc>
        <w:tc>
          <w:tcPr>
            <w:tcW w:w="567" w:type="dxa"/>
            <w:shd w:val="clear" w:color="auto" w:fill="auto"/>
            <w:vAlign w:val="center"/>
          </w:tcPr>
          <w:p w:rsidR="000E26FB" w:rsidRPr="007001F1" w:rsidRDefault="000E26FB" w:rsidP="00F92AC2">
            <w:pPr>
              <w:jc w:val="center"/>
              <w:rPr>
                <w:color w:val="000000"/>
              </w:rPr>
            </w:pPr>
          </w:p>
        </w:tc>
        <w:tc>
          <w:tcPr>
            <w:tcW w:w="567" w:type="dxa"/>
            <w:shd w:val="clear" w:color="auto" w:fill="auto"/>
            <w:vAlign w:val="center"/>
          </w:tcPr>
          <w:p w:rsidR="000E26FB" w:rsidRPr="007001F1" w:rsidRDefault="000E26FB" w:rsidP="00F92AC2">
            <w:pPr>
              <w:jc w:val="center"/>
              <w:rPr>
                <w:color w:val="000000"/>
              </w:rPr>
            </w:pPr>
          </w:p>
        </w:tc>
        <w:tc>
          <w:tcPr>
            <w:tcW w:w="776" w:type="dxa"/>
            <w:shd w:val="clear" w:color="auto" w:fill="auto"/>
            <w:vAlign w:val="center"/>
          </w:tcPr>
          <w:p w:rsidR="000E26FB" w:rsidRPr="007001F1" w:rsidRDefault="000E26FB" w:rsidP="00F92AC2">
            <w:pPr>
              <w:jc w:val="center"/>
              <w:rPr>
                <w:color w:val="000000"/>
              </w:rPr>
            </w:pPr>
          </w:p>
        </w:tc>
        <w:tc>
          <w:tcPr>
            <w:tcW w:w="1775" w:type="dxa"/>
            <w:shd w:val="clear" w:color="auto" w:fill="auto"/>
            <w:vAlign w:val="center"/>
          </w:tcPr>
          <w:p w:rsidR="000E26FB" w:rsidRPr="007001F1" w:rsidRDefault="000E26FB" w:rsidP="00F92AC2">
            <w:pPr>
              <w:jc w:val="center"/>
              <w:rPr>
                <w:color w:val="000000"/>
              </w:rPr>
            </w:pPr>
          </w:p>
        </w:tc>
      </w:tr>
      <w:tr w:rsidR="00A3384E" w:rsidRPr="007001F1" w:rsidTr="007261E4">
        <w:trPr>
          <w:trHeight w:val="758"/>
        </w:trPr>
        <w:tc>
          <w:tcPr>
            <w:tcW w:w="582" w:type="dxa"/>
            <w:vMerge w:val="restart"/>
            <w:shd w:val="clear" w:color="auto" w:fill="auto"/>
            <w:noWrap/>
            <w:vAlign w:val="center"/>
          </w:tcPr>
          <w:p w:rsidR="00A3384E" w:rsidRPr="007001F1" w:rsidRDefault="00A3384E" w:rsidP="00F92AC2">
            <w:pPr>
              <w:jc w:val="center"/>
              <w:rPr>
                <w:color w:val="000000"/>
              </w:rPr>
            </w:pPr>
            <w:r w:rsidRPr="007001F1">
              <w:rPr>
                <w:color w:val="000000"/>
                <w:sz w:val="22"/>
                <w:szCs w:val="22"/>
              </w:rPr>
              <w:t>5</w:t>
            </w:r>
          </w:p>
        </w:tc>
        <w:tc>
          <w:tcPr>
            <w:tcW w:w="4820" w:type="dxa"/>
            <w:gridSpan w:val="2"/>
            <w:shd w:val="clear" w:color="auto" w:fill="auto"/>
            <w:vAlign w:val="center"/>
          </w:tcPr>
          <w:p w:rsidR="00A3384E" w:rsidRPr="007001F1" w:rsidRDefault="00A3384E" w:rsidP="003F3D85">
            <w:pPr>
              <w:jc w:val="both"/>
              <w:rPr>
                <w:color w:val="000000"/>
              </w:rPr>
            </w:pPr>
            <w:r w:rsidRPr="007001F1">
              <w:rPr>
                <w:color w:val="000000"/>
                <w:sz w:val="22"/>
                <w:szCs w:val="22"/>
              </w:rPr>
              <w:t xml:space="preserve">a) V prípade, ak rozdelil verejný obstarávateľ zákazku na samostatné časti, dodržal všetky ustanovenia §28ZVO? </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7261E4">
        <w:trPr>
          <w:trHeight w:val="757"/>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073AC2">
            <w:pPr>
              <w:jc w:val="both"/>
              <w:rPr>
                <w:color w:val="000000"/>
              </w:rPr>
            </w:pPr>
            <w:r w:rsidRPr="007001F1">
              <w:rPr>
                <w:color w:val="000000"/>
                <w:sz w:val="22"/>
                <w:szCs w:val="22"/>
              </w:rPr>
              <w:t xml:space="preserve">b) V prípade, ak verejný obstarávateľ nerozdelil zákazku na časti, uviedol v oznámení o vyhlásení verejného obstarávania </w:t>
            </w:r>
            <w:r w:rsidR="007F62A7">
              <w:rPr>
                <w:color w:val="000000"/>
                <w:sz w:val="22"/>
                <w:szCs w:val="22"/>
              </w:rPr>
              <w:t>alebo</w:t>
            </w:r>
            <w:r w:rsidR="00073AC2">
              <w:rPr>
                <w:sz w:val="22"/>
                <w:szCs w:val="22"/>
              </w:rPr>
              <w:t> v súťažných podkladoch</w:t>
            </w:r>
            <w:r w:rsidR="00073AC2" w:rsidRPr="007001F1">
              <w:rPr>
                <w:sz w:val="22"/>
                <w:szCs w:val="22"/>
              </w:rPr>
              <w:t xml:space="preserve"> </w:t>
            </w:r>
            <w:r w:rsidRPr="007001F1">
              <w:rPr>
                <w:color w:val="000000"/>
                <w:sz w:val="22"/>
                <w:szCs w:val="22"/>
              </w:rPr>
              <w:t>odôvodnenie?</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6</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Bol zamestnanec vykonávajúci kontrolu oboznámený s rizikovými indikátormi</w:t>
            </w:r>
            <w:r w:rsidR="004A4113">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C10374">
              <w:rPr>
                <w:color w:val="000000"/>
                <w:sz w:val="22"/>
                <w:szCs w:val="22"/>
              </w:rPr>
              <w:t xml:space="preserve"> </w:t>
            </w:r>
            <w:r w:rsidR="00B64DBA"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7</w:t>
            </w:r>
          </w:p>
        </w:tc>
        <w:tc>
          <w:tcPr>
            <w:tcW w:w="4820" w:type="dxa"/>
            <w:gridSpan w:val="2"/>
            <w:shd w:val="clear" w:color="auto" w:fill="auto"/>
            <w:vAlign w:val="center"/>
            <w:hideMark/>
          </w:tcPr>
          <w:p w:rsidR="008031FE" w:rsidRPr="007001F1" w:rsidRDefault="008031FE" w:rsidP="003F3D85">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8</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031FE" w:rsidRPr="007001F1" w:rsidTr="007261E4">
        <w:trPr>
          <w:trHeight w:val="20"/>
        </w:trPr>
        <w:tc>
          <w:tcPr>
            <w:tcW w:w="582" w:type="dxa"/>
            <w:shd w:val="clear" w:color="auto" w:fill="auto"/>
            <w:noWrap/>
            <w:vAlign w:val="center"/>
            <w:hideMark/>
          </w:tcPr>
          <w:p w:rsidR="008031FE" w:rsidRPr="007001F1" w:rsidRDefault="00D20B46" w:rsidP="00F92AC2">
            <w:pPr>
              <w:jc w:val="center"/>
              <w:rPr>
                <w:color w:val="000000"/>
              </w:rPr>
            </w:pPr>
            <w:r>
              <w:rPr>
                <w:color w:val="000000"/>
                <w:sz w:val="22"/>
                <w:szCs w:val="22"/>
              </w:rPr>
              <w:t>9</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031FE" w:rsidRPr="007001F1" w:rsidTr="007261E4">
        <w:trPr>
          <w:trHeight w:val="20"/>
        </w:trPr>
        <w:tc>
          <w:tcPr>
            <w:tcW w:w="582" w:type="dxa"/>
            <w:shd w:val="clear" w:color="auto" w:fill="auto"/>
            <w:noWrap/>
            <w:vAlign w:val="center"/>
            <w:hideMark/>
          </w:tcPr>
          <w:p w:rsidR="008031FE" w:rsidRPr="007001F1" w:rsidRDefault="00D20B46" w:rsidP="00F92AC2">
            <w:pPr>
              <w:jc w:val="center"/>
              <w:rPr>
                <w:color w:val="000000"/>
              </w:rPr>
            </w:pPr>
            <w:r>
              <w:rPr>
                <w:color w:val="000000"/>
                <w:sz w:val="22"/>
                <w:szCs w:val="22"/>
              </w:rPr>
              <w:t>10</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Sú podmienky účasti týkajúce sa technickej alebo odbornej spôsobilosti stanovené v súlade s § 34</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A3384E" w:rsidRPr="007001F1" w:rsidTr="007261E4">
        <w:trPr>
          <w:trHeight w:val="1268"/>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t>1</w:t>
            </w:r>
            <w:r w:rsidR="00D20B46">
              <w:rPr>
                <w:color w:val="000000"/>
                <w:sz w:val="22"/>
                <w:szCs w:val="22"/>
              </w:rPr>
              <w:t>1</w:t>
            </w:r>
          </w:p>
        </w:tc>
        <w:tc>
          <w:tcPr>
            <w:tcW w:w="4820" w:type="dxa"/>
            <w:gridSpan w:val="2"/>
            <w:shd w:val="clear" w:color="auto" w:fill="auto"/>
            <w:vAlign w:val="center"/>
            <w:hideMark/>
          </w:tcPr>
          <w:p w:rsidR="00A3384E" w:rsidRPr="007001F1" w:rsidRDefault="00A3384E" w:rsidP="003F3D85">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3F3D85" w:rsidRPr="007001F1">
              <w:rPr>
                <w:color w:val="000000"/>
                <w:sz w:val="22"/>
                <w:szCs w:val="22"/>
              </w:rPr>
              <w:t xml:space="preserve"> súvisiace s predmetom zákazky?</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F17B2E" w:rsidRPr="007001F1" w:rsidTr="007261E4">
        <w:trPr>
          <w:trHeight w:val="1268"/>
        </w:trPr>
        <w:tc>
          <w:tcPr>
            <w:tcW w:w="582" w:type="dxa"/>
            <w:vMerge/>
            <w:shd w:val="clear" w:color="auto" w:fill="auto"/>
            <w:noWrap/>
            <w:vAlign w:val="center"/>
          </w:tcPr>
          <w:p w:rsidR="00F17B2E" w:rsidRPr="007001F1" w:rsidRDefault="00F17B2E" w:rsidP="00F92AC2">
            <w:pPr>
              <w:jc w:val="center"/>
              <w:rPr>
                <w:color w:val="000000"/>
                <w:sz w:val="22"/>
                <w:szCs w:val="22"/>
              </w:rPr>
            </w:pPr>
          </w:p>
        </w:tc>
        <w:tc>
          <w:tcPr>
            <w:tcW w:w="4820" w:type="dxa"/>
            <w:gridSpan w:val="2"/>
            <w:shd w:val="clear" w:color="auto" w:fill="auto"/>
            <w:vAlign w:val="center"/>
          </w:tcPr>
          <w:p w:rsidR="00F17B2E" w:rsidRPr="007001F1" w:rsidRDefault="00F17B2E" w:rsidP="003F3D85">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F17B2E" w:rsidRPr="007001F1" w:rsidRDefault="00F17B2E" w:rsidP="00F92AC2">
            <w:pPr>
              <w:jc w:val="center"/>
              <w:rPr>
                <w:color w:val="000000"/>
                <w:sz w:val="22"/>
                <w:szCs w:val="22"/>
              </w:rPr>
            </w:pPr>
          </w:p>
        </w:tc>
        <w:tc>
          <w:tcPr>
            <w:tcW w:w="567" w:type="dxa"/>
            <w:shd w:val="clear" w:color="auto" w:fill="auto"/>
            <w:vAlign w:val="center"/>
          </w:tcPr>
          <w:p w:rsidR="00F17B2E" w:rsidRPr="007001F1" w:rsidRDefault="00F17B2E" w:rsidP="00F92AC2">
            <w:pPr>
              <w:jc w:val="center"/>
              <w:rPr>
                <w:color w:val="000000"/>
                <w:sz w:val="22"/>
                <w:szCs w:val="22"/>
              </w:rPr>
            </w:pPr>
          </w:p>
        </w:tc>
        <w:tc>
          <w:tcPr>
            <w:tcW w:w="776" w:type="dxa"/>
            <w:shd w:val="clear" w:color="auto" w:fill="auto"/>
            <w:vAlign w:val="center"/>
          </w:tcPr>
          <w:p w:rsidR="00F17B2E" w:rsidRPr="007001F1" w:rsidRDefault="00F17B2E" w:rsidP="00F92AC2">
            <w:pPr>
              <w:jc w:val="center"/>
              <w:rPr>
                <w:color w:val="000000"/>
                <w:sz w:val="22"/>
                <w:szCs w:val="22"/>
              </w:rPr>
            </w:pPr>
          </w:p>
        </w:tc>
        <w:tc>
          <w:tcPr>
            <w:tcW w:w="1775" w:type="dxa"/>
            <w:shd w:val="clear" w:color="auto" w:fill="auto"/>
            <w:vAlign w:val="center"/>
          </w:tcPr>
          <w:p w:rsidR="00F17B2E" w:rsidRPr="007001F1" w:rsidRDefault="00F17B2E" w:rsidP="00F92AC2">
            <w:pPr>
              <w:jc w:val="center"/>
              <w:rPr>
                <w:color w:val="000000"/>
                <w:sz w:val="22"/>
                <w:szCs w:val="22"/>
              </w:rPr>
            </w:pPr>
          </w:p>
        </w:tc>
      </w:tr>
      <w:tr w:rsidR="00A3384E" w:rsidRPr="007001F1" w:rsidTr="007261E4">
        <w:trPr>
          <w:trHeight w:val="1267"/>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F17B2E" w:rsidP="003F3D85">
            <w:pPr>
              <w:jc w:val="both"/>
              <w:rPr>
                <w:color w:val="000000"/>
              </w:rPr>
            </w:pPr>
            <w:r>
              <w:rPr>
                <w:color w:val="000000"/>
                <w:sz w:val="22"/>
                <w:szCs w:val="22"/>
              </w:rPr>
              <w:t xml:space="preserve"> c) V prípade, ak verejný obstarávateľ umožnil preukázať podmienky účasti prostredníctvom jednotného </w:t>
            </w:r>
            <w:r w:rsidRPr="00196220">
              <w:rPr>
                <w:color w:val="000000"/>
                <w:sz w:val="22"/>
                <w:szCs w:val="22"/>
              </w:rPr>
              <w:t>európskeho dokumentu, postupoval podľa § 39</w:t>
            </w:r>
            <w:r>
              <w:rPr>
                <w:color w:val="000000"/>
                <w:sz w:val="22"/>
                <w:szCs w:val="22"/>
              </w:rPr>
              <w:t xml:space="preserve"> ZVO</w:t>
            </w:r>
            <w:r w:rsidRPr="00196220">
              <w:rPr>
                <w:color w:val="000000"/>
                <w:sz w:val="22"/>
                <w:szCs w:val="22"/>
              </w:rPr>
              <w:t>?</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312388">
        <w:trPr>
          <w:trHeight w:val="444"/>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t>1</w:t>
            </w:r>
            <w:r w:rsidR="00D20B46">
              <w:rPr>
                <w:color w:val="000000"/>
                <w:sz w:val="22"/>
                <w:szCs w:val="22"/>
              </w:rPr>
              <w:t>2</w:t>
            </w:r>
          </w:p>
        </w:tc>
        <w:tc>
          <w:tcPr>
            <w:tcW w:w="4820" w:type="dxa"/>
            <w:gridSpan w:val="2"/>
            <w:shd w:val="clear" w:color="auto" w:fill="auto"/>
            <w:vAlign w:val="center"/>
            <w:hideMark/>
          </w:tcPr>
          <w:p w:rsidR="00A3384E" w:rsidRPr="007001F1" w:rsidRDefault="00A3384E" w:rsidP="003F3D85">
            <w:pPr>
              <w:jc w:val="both"/>
            </w:pPr>
            <w:r w:rsidRPr="007001F1">
              <w:rPr>
                <w:color w:val="000000"/>
                <w:sz w:val="22"/>
                <w:szCs w:val="22"/>
              </w:rPr>
              <w:t>a) Je lehota na predkladanie ponúk určená v súlade so ZVO?</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A3384E" w:rsidRPr="007001F1" w:rsidTr="007261E4">
        <w:trPr>
          <w:trHeight w:val="70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pPr>
            <w:r w:rsidRPr="007001F1">
              <w:rPr>
                <w:sz w:val="22"/>
                <w:szCs w:val="22"/>
              </w:rPr>
              <w:t>b) Postupoval verejný obstarávateľ pri uverejňovaní, resp. pri sprístupňovaní a odosielaní súťažných podkladov v zmysle § 43 ZVO?</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312388">
        <w:trPr>
          <w:trHeight w:val="420"/>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rPr>
                <w:color w:val="000000"/>
              </w:rPr>
            </w:pPr>
            <w:r w:rsidRPr="007001F1">
              <w:rPr>
                <w:sz w:val="22"/>
                <w:szCs w:val="22"/>
              </w:rPr>
              <w:t>c) Bol prístup k súťažným podkladom ponúkaný v súlade s §43 ZVO?</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7261E4">
        <w:trPr>
          <w:trHeight w:val="590"/>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t>1</w:t>
            </w:r>
            <w:r w:rsidR="00D20B46">
              <w:rPr>
                <w:color w:val="000000"/>
                <w:sz w:val="22"/>
                <w:szCs w:val="22"/>
              </w:rPr>
              <w:t>3</w:t>
            </w:r>
          </w:p>
        </w:tc>
        <w:tc>
          <w:tcPr>
            <w:tcW w:w="4820" w:type="dxa"/>
            <w:gridSpan w:val="2"/>
            <w:shd w:val="clear" w:color="auto" w:fill="auto"/>
            <w:vAlign w:val="center"/>
            <w:hideMark/>
          </w:tcPr>
          <w:p w:rsidR="00A3384E" w:rsidRPr="007001F1" w:rsidRDefault="00A3384E" w:rsidP="003F3D85">
            <w:pPr>
              <w:jc w:val="both"/>
              <w:rPr>
                <w:color w:val="000000"/>
              </w:rPr>
            </w:pPr>
            <w:r w:rsidRPr="007001F1">
              <w:rPr>
                <w:color w:val="000000"/>
                <w:sz w:val="22"/>
                <w:szCs w:val="22"/>
              </w:rPr>
              <w:t>a) Je predmet zákazky opísaný j</w:t>
            </w:r>
            <w:r w:rsidR="003F3D85" w:rsidRPr="007001F1">
              <w:rPr>
                <w:color w:val="000000"/>
                <w:sz w:val="22"/>
                <w:szCs w:val="22"/>
              </w:rPr>
              <w:t>ednoznačne, úplne a nestranne?</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A3384E" w:rsidRPr="007001F1" w:rsidTr="007261E4">
        <w:trPr>
          <w:trHeight w:val="590"/>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312388">
        <w:trPr>
          <w:trHeight w:val="280"/>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rPr>
                <w:color w:val="000000"/>
              </w:rPr>
            </w:pPr>
            <w:r w:rsidRPr="007001F1">
              <w:rPr>
                <w:color w:val="000000"/>
                <w:sz w:val="22"/>
                <w:szCs w:val="22"/>
              </w:rPr>
              <w:t>c) Je opis predmetu zákazky v súlade s § 42 ods. 2</w:t>
            </w:r>
            <w:r w:rsidR="007B3CA2">
              <w:rPr>
                <w:color w:val="000000"/>
                <w:sz w:val="22"/>
                <w:szCs w:val="22"/>
              </w:rPr>
              <w:t xml:space="preserve"> resp. ods. 3</w:t>
            </w:r>
            <w:r w:rsidRPr="007001F1">
              <w:rPr>
                <w:color w:val="000000"/>
                <w:sz w:val="22"/>
                <w:szCs w:val="22"/>
              </w:rPr>
              <w:t>?</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312388">
        <w:trPr>
          <w:trHeight w:val="412"/>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t>1</w:t>
            </w:r>
            <w:r w:rsidR="00D20B46">
              <w:rPr>
                <w:color w:val="000000"/>
                <w:sz w:val="22"/>
                <w:szCs w:val="22"/>
              </w:rPr>
              <w:t>4</w:t>
            </w:r>
          </w:p>
        </w:tc>
        <w:tc>
          <w:tcPr>
            <w:tcW w:w="4820" w:type="dxa"/>
            <w:gridSpan w:val="2"/>
            <w:shd w:val="clear" w:color="auto" w:fill="auto"/>
            <w:vAlign w:val="center"/>
            <w:hideMark/>
          </w:tcPr>
          <w:p w:rsidR="00A3384E" w:rsidRPr="007001F1" w:rsidRDefault="00A3384E" w:rsidP="003F3D85">
            <w:pPr>
              <w:jc w:val="both"/>
              <w:rPr>
                <w:color w:val="000000"/>
              </w:rPr>
            </w:pPr>
            <w:r w:rsidRPr="007001F1">
              <w:rPr>
                <w:color w:val="000000"/>
                <w:sz w:val="22"/>
                <w:szCs w:val="22"/>
              </w:rPr>
              <w:t>a) Sú určené kritéria na vyhodnotenie ponúk v súlade s § 44</w:t>
            </w:r>
            <w:r w:rsidR="003F3D85" w:rsidRPr="007001F1">
              <w:rPr>
                <w:color w:val="000000"/>
                <w:sz w:val="22"/>
                <w:szCs w:val="22"/>
              </w:rPr>
              <w:t xml:space="preserve"> ZVO?</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A3384E" w:rsidRPr="007001F1" w:rsidTr="00312388">
        <w:trPr>
          <w:trHeight w:val="320"/>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C10374">
            <w:pPr>
              <w:jc w:val="both"/>
              <w:rPr>
                <w:color w:val="000000"/>
              </w:rPr>
            </w:pPr>
            <w:r w:rsidRPr="007001F1">
              <w:rPr>
                <w:color w:val="000000"/>
                <w:sz w:val="22"/>
                <w:szCs w:val="22"/>
              </w:rPr>
              <w:t>b) Uvádza verejný obstarávateľ v oznámení o vyhlásení VO kritériá na vyhodnotenie ponúk?</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7261E4">
        <w:trPr>
          <w:trHeight w:val="697"/>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7261E4">
        <w:trPr>
          <w:trHeight w:val="697"/>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1</w:t>
            </w:r>
            <w:r w:rsidR="00D20B46">
              <w:rPr>
                <w:color w:val="000000"/>
                <w:sz w:val="22"/>
                <w:szCs w:val="22"/>
              </w:rPr>
              <w:t>5</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Vyžaduje sa zábezpeka v súlade so ZVO?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A3384E" w:rsidRPr="007001F1" w:rsidTr="007261E4">
        <w:trPr>
          <w:trHeight w:val="675"/>
        </w:trPr>
        <w:tc>
          <w:tcPr>
            <w:tcW w:w="582" w:type="dxa"/>
            <w:vMerge w:val="restart"/>
            <w:shd w:val="clear" w:color="auto" w:fill="auto"/>
            <w:noWrap/>
            <w:vAlign w:val="center"/>
          </w:tcPr>
          <w:p w:rsidR="00A3384E" w:rsidRPr="007001F1" w:rsidRDefault="00C523A4" w:rsidP="00F92AC2">
            <w:pPr>
              <w:jc w:val="center"/>
              <w:rPr>
                <w:color w:val="000000"/>
              </w:rPr>
            </w:pPr>
            <w:r w:rsidRPr="007001F1">
              <w:rPr>
                <w:color w:val="000000"/>
                <w:sz w:val="22"/>
                <w:szCs w:val="22"/>
              </w:rPr>
              <w:t>1</w:t>
            </w:r>
            <w:r w:rsidR="00D20B46">
              <w:rPr>
                <w:color w:val="000000"/>
                <w:sz w:val="22"/>
                <w:szCs w:val="22"/>
              </w:rPr>
              <w:t>6</w:t>
            </w:r>
          </w:p>
        </w:tc>
        <w:tc>
          <w:tcPr>
            <w:tcW w:w="4820" w:type="dxa"/>
            <w:gridSpan w:val="2"/>
            <w:shd w:val="clear" w:color="auto" w:fill="auto"/>
            <w:vAlign w:val="center"/>
          </w:tcPr>
          <w:p w:rsidR="00A3384E" w:rsidRPr="007001F1" w:rsidRDefault="00C523A4" w:rsidP="003F3D85">
            <w:pPr>
              <w:jc w:val="both"/>
              <w:rPr>
                <w:color w:val="000000"/>
              </w:rPr>
            </w:pPr>
            <w:r w:rsidRPr="007001F1">
              <w:rPr>
                <w:color w:val="000000"/>
                <w:sz w:val="22"/>
                <w:szCs w:val="22"/>
              </w:rPr>
              <w:t>a</w:t>
            </w:r>
            <w:r w:rsidR="00A3384E" w:rsidRPr="007001F1">
              <w:rPr>
                <w:color w:val="000000"/>
                <w:sz w:val="22"/>
                <w:szCs w:val="22"/>
              </w:rPr>
              <w:t>) Uvádza verejný obstarávateľ použitie elektronickej aukcie v oznámení o vyhlásení verejného obstarávania alebo v oznámení použitom ako výzva na súťaž?</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7261E4">
        <w:trPr>
          <w:trHeight w:val="67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C523A4" w:rsidP="003F3D85">
            <w:pPr>
              <w:jc w:val="both"/>
              <w:rPr>
                <w:color w:val="000000"/>
              </w:rPr>
            </w:pPr>
            <w:r w:rsidRPr="007001F1">
              <w:rPr>
                <w:color w:val="000000"/>
                <w:sz w:val="22"/>
                <w:szCs w:val="22"/>
              </w:rPr>
              <w:t>b</w:t>
            </w:r>
            <w:r w:rsidR="00A3384E"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312388">
        <w:trPr>
          <w:trHeight w:val="354"/>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t>1</w:t>
            </w:r>
            <w:r w:rsidR="00D20B46">
              <w:rPr>
                <w:color w:val="000000"/>
                <w:sz w:val="22"/>
                <w:szCs w:val="22"/>
              </w:rPr>
              <w:t>7</w:t>
            </w:r>
          </w:p>
        </w:tc>
        <w:tc>
          <w:tcPr>
            <w:tcW w:w="4820" w:type="dxa"/>
            <w:gridSpan w:val="2"/>
            <w:shd w:val="clear" w:color="auto" w:fill="auto"/>
            <w:vAlign w:val="center"/>
            <w:hideMark/>
          </w:tcPr>
          <w:p w:rsidR="00A3384E" w:rsidRPr="007001F1" w:rsidRDefault="00A3384E" w:rsidP="003F3D85">
            <w:pPr>
              <w:jc w:val="both"/>
              <w:rPr>
                <w:color w:val="000000"/>
              </w:rPr>
            </w:pPr>
            <w:r w:rsidRPr="007001F1">
              <w:rPr>
                <w:color w:val="000000"/>
                <w:sz w:val="22"/>
                <w:szCs w:val="22"/>
              </w:rPr>
              <w:t>a) Bola zákazka zverejnená v súlade s</w:t>
            </w:r>
            <w:r w:rsidR="003F3D85" w:rsidRPr="007001F1">
              <w:rPr>
                <w:color w:val="000000"/>
                <w:sz w:val="22"/>
                <w:szCs w:val="22"/>
              </w:rPr>
              <w:t xml:space="preserve"> príslušnými ustanoveniami ZVO?</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A3384E" w:rsidRPr="007001F1" w:rsidTr="007261E4">
        <w:trPr>
          <w:trHeight w:val="757"/>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312388">
        <w:trPr>
          <w:trHeight w:val="362"/>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t>1</w:t>
            </w:r>
            <w:r w:rsidR="00D20B46">
              <w:rPr>
                <w:color w:val="000000"/>
                <w:sz w:val="22"/>
                <w:szCs w:val="22"/>
              </w:rPr>
              <w:t>8</w:t>
            </w:r>
          </w:p>
        </w:tc>
        <w:tc>
          <w:tcPr>
            <w:tcW w:w="4820" w:type="dxa"/>
            <w:gridSpan w:val="2"/>
            <w:shd w:val="clear" w:color="auto" w:fill="auto"/>
            <w:vAlign w:val="center"/>
            <w:hideMark/>
          </w:tcPr>
          <w:p w:rsidR="00A3384E" w:rsidRPr="007001F1" w:rsidRDefault="00A3384E" w:rsidP="003F3D85">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A3384E" w:rsidRPr="007001F1" w:rsidTr="007261E4">
        <w:trPr>
          <w:trHeight w:val="67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9A06B9">
            <w:pPr>
              <w:jc w:val="both"/>
            </w:pPr>
            <w:r w:rsidRPr="007001F1">
              <w:rPr>
                <w:sz w:val="22"/>
                <w:szCs w:val="22"/>
              </w:rPr>
              <w:t>b) Boli v prípade konfliktu záujmov prijaté primerané opatrenia a vykonaná náprav</w:t>
            </w:r>
            <w:r w:rsidR="009A06B9">
              <w:rPr>
                <w:sz w:val="22"/>
                <w:szCs w:val="22"/>
              </w:rPr>
              <w:t>a</w:t>
            </w:r>
            <w:r w:rsidRPr="007001F1">
              <w:rPr>
                <w:sz w:val="22"/>
                <w:szCs w:val="22"/>
              </w:rPr>
              <w:t xml:space="preserve"> v zmysle            § 23 ods. 5 ZVO?</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7261E4">
        <w:trPr>
          <w:trHeight w:val="67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8031FE" w:rsidRPr="007001F1" w:rsidTr="007261E4">
        <w:trPr>
          <w:trHeight w:val="20"/>
        </w:trPr>
        <w:tc>
          <w:tcPr>
            <w:tcW w:w="582" w:type="dxa"/>
            <w:shd w:val="clear" w:color="auto" w:fill="auto"/>
            <w:noWrap/>
            <w:vAlign w:val="center"/>
            <w:hideMark/>
          </w:tcPr>
          <w:p w:rsidR="008031FE" w:rsidRPr="007001F1" w:rsidRDefault="00D20B46" w:rsidP="00F92AC2">
            <w:pPr>
              <w:jc w:val="center"/>
              <w:rPr>
                <w:color w:val="000000"/>
              </w:rPr>
            </w:pPr>
            <w:r>
              <w:rPr>
                <w:color w:val="000000"/>
                <w:sz w:val="22"/>
                <w:szCs w:val="22"/>
              </w:rPr>
              <w:t>19</w:t>
            </w:r>
          </w:p>
        </w:tc>
        <w:tc>
          <w:tcPr>
            <w:tcW w:w="4820" w:type="dxa"/>
            <w:gridSpan w:val="2"/>
            <w:shd w:val="clear" w:color="auto" w:fill="auto"/>
            <w:vAlign w:val="center"/>
            <w:hideMark/>
          </w:tcPr>
          <w:p w:rsidR="008031FE" w:rsidRPr="007001F1" w:rsidRDefault="008031FE" w:rsidP="003F3D85">
            <w:pPr>
              <w:jc w:val="both"/>
            </w:pPr>
            <w:r w:rsidRPr="007001F1">
              <w:rPr>
                <w:sz w:val="22"/>
                <w:szCs w:val="22"/>
              </w:rPr>
              <w:t xml:space="preserve">Je kontrolované verejné obstarávanie v súlade so závermi vykonanej </w:t>
            </w:r>
            <w:r w:rsidR="009A06B9">
              <w:rPr>
                <w:sz w:val="22"/>
                <w:szCs w:val="22"/>
              </w:rPr>
              <w:t xml:space="preserve">prvej </w:t>
            </w:r>
            <w:r w:rsidRPr="007001F1">
              <w:rPr>
                <w:sz w:val="22"/>
                <w:szCs w:val="22"/>
              </w:rPr>
              <w:t>ex</w:t>
            </w:r>
            <w:r w:rsidR="00C10374">
              <w:rPr>
                <w:sz w:val="22"/>
                <w:szCs w:val="22"/>
              </w:rPr>
              <w:t xml:space="preserve"> </w:t>
            </w:r>
            <w:r w:rsidRPr="007001F1">
              <w:rPr>
                <w:sz w:val="22"/>
                <w:szCs w:val="22"/>
              </w:rPr>
              <w:t>ante kontroly a dokumentáciou schválenou v rámci tejto ex</w:t>
            </w:r>
            <w:r w:rsidR="00C10374">
              <w:rPr>
                <w:sz w:val="22"/>
                <w:szCs w:val="22"/>
              </w:rPr>
              <w:t xml:space="preserve"> </w:t>
            </w:r>
            <w:r w:rsidRPr="007001F1">
              <w:rPr>
                <w:sz w:val="22"/>
                <w:szCs w:val="22"/>
              </w:rPr>
              <w:t>ante kontroly?</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0539CE" w:rsidRPr="007001F1" w:rsidTr="00312388">
        <w:trPr>
          <w:trHeight w:val="665"/>
        </w:trPr>
        <w:tc>
          <w:tcPr>
            <w:tcW w:w="582" w:type="dxa"/>
            <w:vMerge w:val="restart"/>
            <w:shd w:val="clear" w:color="auto" w:fill="auto"/>
            <w:noWrap/>
            <w:vAlign w:val="center"/>
            <w:hideMark/>
          </w:tcPr>
          <w:p w:rsidR="000539CE" w:rsidRPr="007001F1" w:rsidRDefault="000539CE" w:rsidP="00F92AC2">
            <w:pPr>
              <w:jc w:val="center"/>
              <w:rPr>
                <w:color w:val="000000"/>
              </w:rPr>
            </w:pPr>
            <w:r>
              <w:rPr>
                <w:color w:val="000000"/>
                <w:sz w:val="22"/>
                <w:szCs w:val="22"/>
              </w:rPr>
              <w:t>20</w:t>
            </w:r>
          </w:p>
        </w:tc>
        <w:tc>
          <w:tcPr>
            <w:tcW w:w="4820" w:type="dxa"/>
            <w:gridSpan w:val="2"/>
            <w:shd w:val="clear" w:color="auto" w:fill="auto"/>
            <w:vAlign w:val="center"/>
            <w:hideMark/>
          </w:tcPr>
          <w:p w:rsidR="000539CE" w:rsidRPr="007001F1" w:rsidRDefault="000539CE" w:rsidP="003F3D85">
            <w:pPr>
              <w:jc w:val="both"/>
              <w:rPr>
                <w:color w:val="000000"/>
              </w:rPr>
            </w:pPr>
            <w:r w:rsidRPr="007001F1">
              <w:rPr>
                <w:color w:val="000000"/>
                <w:sz w:val="22"/>
                <w:szCs w:val="22"/>
              </w:rPr>
              <w:t>a) Posudzoval verejný obstarávateľ splnenie podmienok účasti vo VO v súlade s oznámením            o vyhlásení VO a súťažnými podkladmi?</w:t>
            </w:r>
          </w:p>
        </w:tc>
        <w:tc>
          <w:tcPr>
            <w:tcW w:w="567" w:type="dxa"/>
            <w:shd w:val="clear" w:color="auto" w:fill="auto"/>
            <w:vAlign w:val="center"/>
            <w:hideMark/>
          </w:tcPr>
          <w:p w:rsidR="000539CE" w:rsidRPr="007001F1" w:rsidRDefault="000539CE" w:rsidP="00F92AC2">
            <w:pPr>
              <w:jc w:val="center"/>
              <w:rPr>
                <w:color w:val="000000"/>
              </w:rPr>
            </w:pPr>
            <w:r w:rsidRPr="007001F1">
              <w:rPr>
                <w:color w:val="000000"/>
                <w:sz w:val="22"/>
                <w:szCs w:val="22"/>
              </w:rPr>
              <w:t> </w:t>
            </w:r>
          </w:p>
        </w:tc>
        <w:tc>
          <w:tcPr>
            <w:tcW w:w="567" w:type="dxa"/>
            <w:shd w:val="clear" w:color="auto" w:fill="auto"/>
            <w:vAlign w:val="center"/>
            <w:hideMark/>
          </w:tcPr>
          <w:p w:rsidR="000539CE" w:rsidRPr="007001F1" w:rsidRDefault="000539CE" w:rsidP="00F92AC2">
            <w:pPr>
              <w:jc w:val="center"/>
              <w:rPr>
                <w:color w:val="000000"/>
              </w:rPr>
            </w:pPr>
            <w:r w:rsidRPr="007001F1">
              <w:rPr>
                <w:color w:val="000000"/>
                <w:sz w:val="22"/>
                <w:szCs w:val="22"/>
              </w:rPr>
              <w:t> </w:t>
            </w:r>
          </w:p>
        </w:tc>
        <w:tc>
          <w:tcPr>
            <w:tcW w:w="776" w:type="dxa"/>
            <w:shd w:val="clear" w:color="auto" w:fill="auto"/>
            <w:vAlign w:val="center"/>
            <w:hideMark/>
          </w:tcPr>
          <w:p w:rsidR="000539CE" w:rsidRPr="007001F1" w:rsidRDefault="000539CE" w:rsidP="00F92AC2">
            <w:pPr>
              <w:jc w:val="center"/>
              <w:rPr>
                <w:color w:val="000000"/>
              </w:rPr>
            </w:pPr>
            <w:r w:rsidRPr="007001F1">
              <w:rPr>
                <w:color w:val="000000"/>
                <w:sz w:val="22"/>
                <w:szCs w:val="22"/>
              </w:rPr>
              <w:t> </w:t>
            </w:r>
          </w:p>
        </w:tc>
        <w:tc>
          <w:tcPr>
            <w:tcW w:w="1775" w:type="dxa"/>
            <w:shd w:val="clear" w:color="auto" w:fill="auto"/>
            <w:vAlign w:val="center"/>
            <w:hideMark/>
          </w:tcPr>
          <w:p w:rsidR="000539CE" w:rsidRPr="007001F1" w:rsidRDefault="000539CE" w:rsidP="00F92AC2">
            <w:pPr>
              <w:jc w:val="center"/>
              <w:rPr>
                <w:color w:val="000000"/>
              </w:rPr>
            </w:pPr>
            <w:r w:rsidRPr="007001F1">
              <w:rPr>
                <w:color w:val="000000"/>
                <w:sz w:val="22"/>
                <w:szCs w:val="22"/>
              </w:rPr>
              <w:t> </w:t>
            </w:r>
          </w:p>
        </w:tc>
      </w:tr>
      <w:tr w:rsidR="000539CE" w:rsidRPr="007001F1" w:rsidTr="00312388">
        <w:trPr>
          <w:trHeight w:val="745"/>
        </w:trPr>
        <w:tc>
          <w:tcPr>
            <w:tcW w:w="582" w:type="dxa"/>
            <w:vMerge/>
            <w:shd w:val="clear" w:color="auto" w:fill="auto"/>
            <w:noWrap/>
            <w:vAlign w:val="center"/>
          </w:tcPr>
          <w:p w:rsidR="000539CE" w:rsidRPr="007001F1" w:rsidRDefault="000539CE" w:rsidP="00F92AC2">
            <w:pPr>
              <w:jc w:val="center"/>
              <w:rPr>
                <w:color w:val="000000"/>
              </w:rPr>
            </w:pPr>
          </w:p>
        </w:tc>
        <w:tc>
          <w:tcPr>
            <w:tcW w:w="4820" w:type="dxa"/>
            <w:gridSpan w:val="2"/>
            <w:shd w:val="clear" w:color="auto" w:fill="auto"/>
            <w:vAlign w:val="center"/>
          </w:tcPr>
          <w:p w:rsidR="000539CE" w:rsidRPr="007001F1" w:rsidRDefault="000539CE" w:rsidP="003F3D85">
            <w:pPr>
              <w:jc w:val="both"/>
              <w:rPr>
                <w:color w:val="000000"/>
              </w:rPr>
            </w:pPr>
            <w:r w:rsidRPr="007001F1">
              <w:rPr>
                <w:color w:val="000000"/>
                <w:sz w:val="22"/>
                <w:szCs w:val="22"/>
              </w:rPr>
              <w:t>b) Ak sú podmienky účasti uvedené aj v súťažných podkladoch, sú v súlade s oznámením o vyhlásení VO</w:t>
            </w:r>
            <w:r>
              <w:rPr>
                <w:color w:val="000000"/>
                <w:sz w:val="22"/>
                <w:szCs w:val="22"/>
              </w:rPr>
              <w:t xml:space="preserve"> (v prípade, že sú zverejnené v oznámení o vyhlásení)</w:t>
            </w:r>
            <w:r w:rsidRPr="007001F1">
              <w:rPr>
                <w:color w:val="000000"/>
                <w:sz w:val="22"/>
                <w:szCs w:val="22"/>
              </w:rPr>
              <w:t>?</w:t>
            </w:r>
          </w:p>
        </w:tc>
        <w:tc>
          <w:tcPr>
            <w:tcW w:w="567" w:type="dxa"/>
            <w:shd w:val="clear" w:color="auto" w:fill="auto"/>
            <w:vAlign w:val="center"/>
          </w:tcPr>
          <w:p w:rsidR="000539CE" w:rsidRPr="007001F1" w:rsidRDefault="000539CE" w:rsidP="00F92AC2">
            <w:pPr>
              <w:jc w:val="center"/>
              <w:rPr>
                <w:color w:val="000000"/>
              </w:rPr>
            </w:pPr>
          </w:p>
        </w:tc>
        <w:tc>
          <w:tcPr>
            <w:tcW w:w="567" w:type="dxa"/>
            <w:shd w:val="clear" w:color="auto" w:fill="auto"/>
            <w:vAlign w:val="center"/>
          </w:tcPr>
          <w:p w:rsidR="000539CE" w:rsidRPr="007001F1" w:rsidRDefault="000539CE" w:rsidP="00F92AC2">
            <w:pPr>
              <w:jc w:val="center"/>
              <w:rPr>
                <w:color w:val="000000"/>
              </w:rPr>
            </w:pPr>
          </w:p>
        </w:tc>
        <w:tc>
          <w:tcPr>
            <w:tcW w:w="776" w:type="dxa"/>
            <w:shd w:val="clear" w:color="auto" w:fill="auto"/>
            <w:vAlign w:val="center"/>
          </w:tcPr>
          <w:p w:rsidR="000539CE" w:rsidRPr="007001F1" w:rsidRDefault="000539CE" w:rsidP="00F92AC2">
            <w:pPr>
              <w:jc w:val="center"/>
              <w:rPr>
                <w:color w:val="000000"/>
              </w:rPr>
            </w:pPr>
          </w:p>
        </w:tc>
        <w:tc>
          <w:tcPr>
            <w:tcW w:w="1775" w:type="dxa"/>
            <w:shd w:val="clear" w:color="auto" w:fill="auto"/>
            <w:vAlign w:val="center"/>
          </w:tcPr>
          <w:p w:rsidR="000539CE" w:rsidRPr="007001F1" w:rsidRDefault="000539CE" w:rsidP="00F92AC2">
            <w:pPr>
              <w:jc w:val="center"/>
              <w:rPr>
                <w:color w:val="000000"/>
              </w:rPr>
            </w:pPr>
          </w:p>
        </w:tc>
      </w:tr>
      <w:tr w:rsidR="000539CE" w:rsidRPr="007001F1" w:rsidTr="007261E4">
        <w:trPr>
          <w:trHeight w:val="1095"/>
        </w:trPr>
        <w:tc>
          <w:tcPr>
            <w:tcW w:w="582" w:type="dxa"/>
            <w:vMerge/>
            <w:shd w:val="clear" w:color="auto" w:fill="auto"/>
            <w:noWrap/>
            <w:vAlign w:val="center"/>
          </w:tcPr>
          <w:p w:rsidR="000539CE" w:rsidRPr="007001F1" w:rsidRDefault="000539CE" w:rsidP="00F92AC2">
            <w:pPr>
              <w:jc w:val="center"/>
              <w:rPr>
                <w:color w:val="000000"/>
              </w:rPr>
            </w:pPr>
          </w:p>
        </w:tc>
        <w:tc>
          <w:tcPr>
            <w:tcW w:w="4820" w:type="dxa"/>
            <w:gridSpan w:val="2"/>
            <w:shd w:val="clear" w:color="auto" w:fill="auto"/>
            <w:vAlign w:val="center"/>
          </w:tcPr>
          <w:p w:rsidR="000539CE" w:rsidRPr="007001F1" w:rsidRDefault="000539CE" w:rsidP="007360DC">
            <w:pPr>
              <w:jc w:val="both"/>
              <w:rPr>
                <w:color w:val="000000"/>
              </w:rPr>
            </w:pPr>
            <w:r w:rsidRPr="007001F1">
              <w:rPr>
                <w:color w:val="000000"/>
                <w:sz w:val="22"/>
                <w:szCs w:val="22"/>
              </w:rPr>
              <w:t>c) V</w:t>
            </w:r>
            <w:r w:rsidR="007360DC">
              <w:rPr>
                <w:color w:val="000000"/>
                <w:sz w:val="22"/>
                <w:szCs w:val="22"/>
              </w:rPr>
              <w:t> </w:t>
            </w:r>
            <w:r w:rsidRPr="007001F1">
              <w:rPr>
                <w:color w:val="000000"/>
                <w:sz w:val="22"/>
                <w:szCs w:val="22"/>
              </w:rPr>
              <w:t>prípade</w:t>
            </w:r>
            <w:r w:rsidR="007360DC">
              <w:rPr>
                <w:color w:val="000000"/>
                <w:sz w:val="22"/>
                <w:szCs w:val="22"/>
              </w:rPr>
              <w:t>, ak verejný obstarávateľ nepoužil elektronickú aukciu a</w:t>
            </w:r>
            <w:r w:rsidRPr="007001F1">
              <w:rPr>
                <w:color w:val="000000"/>
                <w:sz w:val="22"/>
                <w:szCs w:val="22"/>
              </w:rPr>
              <w:t xml:space="preserve"> nedošlo k predloženiu dokladov preukazujúcich splnenie podmienok účasti skôr, vyhodnotil verejný obstarávateľ splnenie podmienok účasti </w:t>
            </w:r>
            <w:r w:rsidR="007360DC">
              <w:rPr>
                <w:color w:val="000000"/>
                <w:sz w:val="22"/>
                <w:szCs w:val="22"/>
              </w:rPr>
              <w:t>po vyhodnotení ponúk</w:t>
            </w:r>
            <w:r w:rsidRPr="007001F1">
              <w:rPr>
                <w:color w:val="000000"/>
                <w:sz w:val="22"/>
                <w:szCs w:val="22"/>
              </w:rPr>
              <w:t xml:space="preserve"> a to pri dodržaní všetkých povinností v zmysle § 55 ods. 1 ZVO?</w:t>
            </w:r>
          </w:p>
        </w:tc>
        <w:tc>
          <w:tcPr>
            <w:tcW w:w="567" w:type="dxa"/>
            <w:shd w:val="clear" w:color="auto" w:fill="auto"/>
            <w:vAlign w:val="center"/>
          </w:tcPr>
          <w:p w:rsidR="000539CE" w:rsidRPr="007001F1" w:rsidRDefault="000539CE" w:rsidP="00F92AC2">
            <w:pPr>
              <w:jc w:val="center"/>
              <w:rPr>
                <w:color w:val="000000"/>
              </w:rPr>
            </w:pPr>
          </w:p>
        </w:tc>
        <w:tc>
          <w:tcPr>
            <w:tcW w:w="567" w:type="dxa"/>
            <w:shd w:val="clear" w:color="auto" w:fill="auto"/>
            <w:vAlign w:val="center"/>
          </w:tcPr>
          <w:p w:rsidR="000539CE" w:rsidRPr="007001F1" w:rsidRDefault="000539CE" w:rsidP="00F92AC2">
            <w:pPr>
              <w:jc w:val="center"/>
              <w:rPr>
                <w:color w:val="000000"/>
              </w:rPr>
            </w:pPr>
          </w:p>
        </w:tc>
        <w:tc>
          <w:tcPr>
            <w:tcW w:w="776" w:type="dxa"/>
            <w:shd w:val="clear" w:color="auto" w:fill="auto"/>
            <w:vAlign w:val="center"/>
          </w:tcPr>
          <w:p w:rsidR="000539CE" w:rsidRPr="007001F1" w:rsidRDefault="000539CE" w:rsidP="00F92AC2">
            <w:pPr>
              <w:jc w:val="center"/>
              <w:rPr>
                <w:color w:val="000000"/>
              </w:rPr>
            </w:pPr>
          </w:p>
        </w:tc>
        <w:tc>
          <w:tcPr>
            <w:tcW w:w="1775" w:type="dxa"/>
            <w:shd w:val="clear" w:color="auto" w:fill="auto"/>
            <w:vAlign w:val="center"/>
          </w:tcPr>
          <w:p w:rsidR="000539CE" w:rsidRPr="007001F1" w:rsidRDefault="000539CE" w:rsidP="00F92AC2">
            <w:pPr>
              <w:jc w:val="center"/>
              <w:rPr>
                <w:color w:val="000000"/>
              </w:rPr>
            </w:pPr>
          </w:p>
        </w:tc>
      </w:tr>
      <w:tr w:rsidR="000539CE" w:rsidRPr="007001F1" w:rsidTr="007261E4">
        <w:trPr>
          <w:trHeight w:val="1095"/>
        </w:trPr>
        <w:tc>
          <w:tcPr>
            <w:tcW w:w="582" w:type="dxa"/>
            <w:vMerge/>
            <w:shd w:val="clear" w:color="auto" w:fill="auto"/>
            <w:noWrap/>
            <w:vAlign w:val="center"/>
          </w:tcPr>
          <w:p w:rsidR="000539CE" w:rsidRPr="007001F1" w:rsidRDefault="000539CE" w:rsidP="00F92AC2">
            <w:pPr>
              <w:jc w:val="center"/>
              <w:rPr>
                <w:color w:val="000000"/>
              </w:rPr>
            </w:pPr>
          </w:p>
        </w:tc>
        <w:tc>
          <w:tcPr>
            <w:tcW w:w="4820" w:type="dxa"/>
            <w:gridSpan w:val="2"/>
            <w:shd w:val="clear" w:color="auto" w:fill="auto"/>
            <w:vAlign w:val="center"/>
          </w:tcPr>
          <w:p w:rsidR="000539CE" w:rsidRPr="007001F1" w:rsidRDefault="000539CE" w:rsidP="003F3D85">
            <w:pPr>
              <w:jc w:val="both"/>
              <w:rPr>
                <w:color w:val="000000"/>
              </w:rPr>
            </w:pPr>
            <w:r>
              <w:rPr>
                <w:color w:val="000000"/>
                <w:sz w:val="22"/>
                <w:szCs w:val="22"/>
              </w:rPr>
              <w:t>d) Ak nedošlo k vyhodnoteniu požiadaviek na predmet zákazky pred vyhodnotením stanovených kritérií, boli požiadavky na predmet zákazky vyhodnotené v súlade s požiadavkami verejného obstarávateľa na predmet zákazky?</w:t>
            </w:r>
          </w:p>
        </w:tc>
        <w:tc>
          <w:tcPr>
            <w:tcW w:w="567" w:type="dxa"/>
            <w:shd w:val="clear" w:color="auto" w:fill="auto"/>
            <w:vAlign w:val="center"/>
          </w:tcPr>
          <w:p w:rsidR="000539CE" w:rsidRPr="007001F1" w:rsidRDefault="000539CE" w:rsidP="00F92AC2">
            <w:pPr>
              <w:jc w:val="center"/>
              <w:rPr>
                <w:color w:val="000000"/>
              </w:rPr>
            </w:pPr>
          </w:p>
        </w:tc>
        <w:tc>
          <w:tcPr>
            <w:tcW w:w="567" w:type="dxa"/>
            <w:shd w:val="clear" w:color="auto" w:fill="auto"/>
            <w:vAlign w:val="center"/>
          </w:tcPr>
          <w:p w:rsidR="000539CE" w:rsidRPr="007001F1" w:rsidRDefault="000539CE" w:rsidP="00F92AC2">
            <w:pPr>
              <w:jc w:val="center"/>
              <w:rPr>
                <w:color w:val="000000"/>
              </w:rPr>
            </w:pPr>
          </w:p>
        </w:tc>
        <w:tc>
          <w:tcPr>
            <w:tcW w:w="776" w:type="dxa"/>
            <w:shd w:val="clear" w:color="auto" w:fill="auto"/>
            <w:vAlign w:val="center"/>
          </w:tcPr>
          <w:p w:rsidR="000539CE" w:rsidRPr="007001F1" w:rsidRDefault="000539CE" w:rsidP="00F92AC2">
            <w:pPr>
              <w:jc w:val="center"/>
              <w:rPr>
                <w:color w:val="000000"/>
              </w:rPr>
            </w:pPr>
          </w:p>
        </w:tc>
        <w:tc>
          <w:tcPr>
            <w:tcW w:w="1775" w:type="dxa"/>
            <w:shd w:val="clear" w:color="auto" w:fill="auto"/>
            <w:vAlign w:val="center"/>
          </w:tcPr>
          <w:p w:rsidR="000539CE" w:rsidRPr="007001F1" w:rsidRDefault="000539CE" w:rsidP="00F92AC2">
            <w:pPr>
              <w:jc w:val="center"/>
              <w:rPr>
                <w:color w:val="000000"/>
              </w:rPr>
            </w:pPr>
          </w:p>
        </w:tc>
      </w:tr>
      <w:tr w:rsidR="00816113" w:rsidRPr="007001F1" w:rsidTr="00312388">
        <w:trPr>
          <w:trHeight w:val="597"/>
        </w:trPr>
        <w:tc>
          <w:tcPr>
            <w:tcW w:w="582" w:type="dxa"/>
            <w:shd w:val="clear" w:color="auto" w:fill="auto"/>
            <w:noWrap/>
            <w:vAlign w:val="center"/>
            <w:hideMark/>
          </w:tcPr>
          <w:p w:rsidR="00816113" w:rsidRPr="007001F1" w:rsidRDefault="00816113" w:rsidP="00F92AC2">
            <w:pPr>
              <w:jc w:val="center"/>
              <w:rPr>
                <w:color w:val="000000"/>
              </w:rPr>
            </w:pPr>
            <w:r w:rsidRPr="007001F1">
              <w:rPr>
                <w:color w:val="000000"/>
                <w:sz w:val="22"/>
                <w:szCs w:val="22"/>
              </w:rPr>
              <w:t>2</w:t>
            </w:r>
            <w:r w:rsidR="00D20B46">
              <w:rPr>
                <w:color w:val="000000"/>
                <w:sz w:val="22"/>
                <w:szCs w:val="22"/>
              </w:rPr>
              <w:t>1</w:t>
            </w:r>
          </w:p>
        </w:tc>
        <w:tc>
          <w:tcPr>
            <w:tcW w:w="4820" w:type="dxa"/>
            <w:gridSpan w:val="2"/>
            <w:shd w:val="clear" w:color="auto" w:fill="auto"/>
            <w:vAlign w:val="center"/>
            <w:hideMark/>
          </w:tcPr>
          <w:p w:rsidR="00816113" w:rsidRPr="007001F1" w:rsidRDefault="00816113" w:rsidP="003F3D85">
            <w:pPr>
              <w:jc w:val="both"/>
              <w:rPr>
                <w:color w:val="000000"/>
              </w:rPr>
            </w:pPr>
            <w:r w:rsidRPr="007001F1">
              <w:rPr>
                <w:color w:val="000000"/>
                <w:sz w:val="22"/>
                <w:szCs w:val="22"/>
              </w:rPr>
              <w:t>Vylúčil verejný obstarávateľ z VO uchádzača alebo záujemcu v súlade s § 40 ods. 6</w:t>
            </w:r>
            <w:r w:rsidR="003F3D85" w:rsidRPr="007001F1">
              <w:rPr>
                <w:color w:val="000000"/>
                <w:sz w:val="22"/>
                <w:szCs w:val="22"/>
              </w:rPr>
              <w:t xml:space="preserve"> </w:t>
            </w:r>
            <w:r w:rsidR="000539CE">
              <w:rPr>
                <w:color w:val="000000"/>
                <w:sz w:val="22"/>
                <w:szCs w:val="22"/>
              </w:rPr>
              <w:t xml:space="preserve">resp. ods. 7 </w:t>
            </w:r>
            <w:r w:rsidR="003F3D85" w:rsidRPr="007001F1">
              <w:rPr>
                <w:color w:val="000000"/>
                <w:sz w:val="22"/>
                <w:szCs w:val="22"/>
              </w:rPr>
              <w:t>ZVO?</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2</w:t>
            </w:r>
            <w:r w:rsidR="00D20B46">
              <w:rPr>
                <w:color w:val="000000"/>
                <w:sz w:val="22"/>
                <w:szCs w:val="22"/>
              </w:rPr>
              <w:t>2</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Vyhodnocoval verejný obstarávateľ ponuky na základe kritérií na vyhodnotenie ponúk v súlade s § 44 ZVO?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2</w:t>
            </w:r>
            <w:r w:rsidR="00D20B46">
              <w:rPr>
                <w:color w:val="000000"/>
                <w:sz w:val="22"/>
                <w:szCs w:val="22"/>
              </w:rPr>
              <w:t>3</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16113" w:rsidRPr="007001F1" w:rsidTr="00312388">
        <w:trPr>
          <w:trHeight w:val="310"/>
        </w:trPr>
        <w:tc>
          <w:tcPr>
            <w:tcW w:w="582" w:type="dxa"/>
            <w:vMerge w:val="restart"/>
            <w:shd w:val="clear" w:color="auto" w:fill="auto"/>
            <w:noWrap/>
            <w:vAlign w:val="center"/>
            <w:hideMark/>
          </w:tcPr>
          <w:p w:rsidR="00816113" w:rsidRPr="007001F1" w:rsidRDefault="00816113" w:rsidP="00F92AC2">
            <w:pPr>
              <w:jc w:val="center"/>
              <w:rPr>
                <w:color w:val="000000"/>
              </w:rPr>
            </w:pPr>
            <w:r w:rsidRPr="007001F1">
              <w:rPr>
                <w:color w:val="000000"/>
                <w:sz w:val="22"/>
                <w:szCs w:val="22"/>
              </w:rPr>
              <w:t>2</w:t>
            </w:r>
            <w:r w:rsidR="00D20B46">
              <w:rPr>
                <w:color w:val="000000"/>
                <w:sz w:val="22"/>
                <w:szCs w:val="22"/>
              </w:rPr>
              <w:t>4</w:t>
            </w:r>
          </w:p>
        </w:tc>
        <w:tc>
          <w:tcPr>
            <w:tcW w:w="4820" w:type="dxa"/>
            <w:gridSpan w:val="2"/>
            <w:shd w:val="clear" w:color="auto" w:fill="auto"/>
            <w:vAlign w:val="center"/>
            <w:hideMark/>
          </w:tcPr>
          <w:p w:rsidR="00816113" w:rsidRPr="007001F1" w:rsidRDefault="00816113" w:rsidP="003F3D85">
            <w:pPr>
              <w:jc w:val="both"/>
              <w:rPr>
                <w:color w:val="000000"/>
              </w:rPr>
            </w:pPr>
            <w:r w:rsidRPr="007001F1">
              <w:rPr>
                <w:color w:val="000000"/>
                <w:sz w:val="22"/>
                <w:szCs w:val="22"/>
              </w:rPr>
              <w:t>a) Bola zriadená komisia na vyhodnotenie ponúk v súlade s § 51 ZVO?</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r>
      <w:tr w:rsidR="00816113" w:rsidRPr="007001F1" w:rsidTr="00312388">
        <w:trPr>
          <w:trHeight w:val="502"/>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b) Majú členovia komisie odborné vzdelanie alebo odbornú prax zodpovedajúcu predmetu zákazky?</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312388">
        <w:trPr>
          <w:trHeight w:val="410"/>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2D20F9">
        <w:trPr>
          <w:trHeight w:val="307"/>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7261E4">
        <w:trPr>
          <w:trHeight w:val="760"/>
        </w:trPr>
        <w:tc>
          <w:tcPr>
            <w:tcW w:w="582" w:type="dxa"/>
            <w:vMerge w:val="restart"/>
            <w:shd w:val="clear" w:color="auto" w:fill="auto"/>
            <w:noWrap/>
            <w:vAlign w:val="center"/>
            <w:hideMark/>
          </w:tcPr>
          <w:p w:rsidR="00816113" w:rsidRPr="007001F1" w:rsidRDefault="00816113" w:rsidP="00F92AC2">
            <w:pPr>
              <w:jc w:val="center"/>
              <w:rPr>
                <w:color w:val="000000"/>
              </w:rPr>
            </w:pPr>
            <w:r w:rsidRPr="007001F1">
              <w:rPr>
                <w:color w:val="000000"/>
                <w:sz w:val="22"/>
                <w:szCs w:val="22"/>
              </w:rPr>
              <w:lastRenderedPageBreak/>
              <w:t>2</w:t>
            </w:r>
            <w:r w:rsidR="00D20B46">
              <w:rPr>
                <w:color w:val="000000"/>
                <w:sz w:val="22"/>
                <w:szCs w:val="22"/>
              </w:rPr>
              <w:t>5</w:t>
            </w:r>
          </w:p>
        </w:tc>
        <w:tc>
          <w:tcPr>
            <w:tcW w:w="4820" w:type="dxa"/>
            <w:gridSpan w:val="2"/>
            <w:shd w:val="clear" w:color="auto" w:fill="auto"/>
            <w:vAlign w:val="center"/>
            <w:hideMark/>
          </w:tcPr>
          <w:p w:rsidR="00C523A4" w:rsidRPr="007001F1" w:rsidRDefault="00816113" w:rsidP="003F3D85">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3F3D85" w:rsidRPr="007001F1">
              <w:rPr>
                <w:color w:val="000000"/>
                <w:sz w:val="22"/>
                <w:szCs w:val="22"/>
              </w:rPr>
              <w:t>?</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r>
      <w:tr w:rsidR="00816113" w:rsidRPr="007001F1" w:rsidTr="00312388">
        <w:trPr>
          <w:trHeight w:val="262"/>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b) Posúdila komisia zloženie zábezpeky?</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7261E4">
        <w:trPr>
          <w:trHeight w:val="760"/>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7261E4">
        <w:trPr>
          <w:trHeight w:val="1013"/>
        </w:trPr>
        <w:tc>
          <w:tcPr>
            <w:tcW w:w="582" w:type="dxa"/>
            <w:vMerge w:val="restart"/>
            <w:shd w:val="clear" w:color="auto" w:fill="auto"/>
            <w:noWrap/>
            <w:vAlign w:val="center"/>
            <w:hideMark/>
          </w:tcPr>
          <w:p w:rsidR="00816113" w:rsidRPr="007001F1" w:rsidRDefault="00816113" w:rsidP="00F92AC2">
            <w:pPr>
              <w:jc w:val="center"/>
              <w:rPr>
                <w:color w:val="000000"/>
              </w:rPr>
            </w:pPr>
            <w:r w:rsidRPr="007001F1">
              <w:rPr>
                <w:color w:val="000000"/>
                <w:sz w:val="22"/>
                <w:szCs w:val="22"/>
              </w:rPr>
              <w:t>2</w:t>
            </w:r>
            <w:r w:rsidR="00D20B46">
              <w:rPr>
                <w:color w:val="000000"/>
                <w:sz w:val="22"/>
                <w:szCs w:val="22"/>
              </w:rPr>
              <w:t>6</w:t>
            </w:r>
          </w:p>
        </w:tc>
        <w:tc>
          <w:tcPr>
            <w:tcW w:w="4820" w:type="dxa"/>
            <w:gridSpan w:val="2"/>
            <w:shd w:val="clear" w:color="auto" w:fill="auto"/>
            <w:vAlign w:val="center"/>
            <w:hideMark/>
          </w:tcPr>
          <w:p w:rsidR="00816113" w:rsidRPr="007001F1" w:rsidRDefault="00816113" w:rsidP="003F3D85">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w:t>
            </w:r>
            <w:r w:rsidR="003F3D85" w:rsidRPr="007001F1">
              <w:rPr>
                <w:color w:val="000000"/>
                <w:sz w:val="22"/>
                <w:szCs w:val="22"/>
              </w:rPr>
              <w:t>toré sú pre jej cenu podstatné?</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r>
      <w:tr w:rsidR="00816113" w:rsidRPr="007001F1" w:rsidTr="00312388">
        <w:trPr>
          <w:trHeight w:val="728"/>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2</w:t>
            </w:r>
            <w:r w:rsidR="00D20B46">
              <w:rPr>
                <w:color w:val="000000"/>
                <w:sz w:val="22"/>
                <w:szCs w:val="22"/>
              </w:rPr>
              <w:t>7</w:t>
            </w:r>
          </w:p>
        </w:tc>
        <w:tc>
          <w:tcPr>
            <w:tcW w:w="4820" w:type="dxa"/>
            <w:gridSpan w:val="2"/>
            <w:shd w:val="clear" w:color="auto" w:fill="auto"/>
            <w:vAlign w:val="center"/>
            <w:hideMark/>
          </w:tcPr>
          <w:p w:rsidR="008031FE" w:rsidRPr="007001F1" w:rsidRDefault="00C6585C" w:rsidP="003F3D85">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DE7FB0" w:rsidRPr="007001F1" w:rsidTr="00312388">
        <w:trPr>
          <w:trHeight w:val="466"/>
        </w:trPr>
        <w:tc>
          <w:tcPr>
            <w:tcW w:w="582" w:type="dxa"/>
            <w:vMerge w:val="restart"/>
            <w:shd w:val="clear" w:color="auto" w:fill="auto"/>
            <w:noWrap/>
            <w:vAlign w:val="center"/>
            <w:hideMark/>
          </w:tcPr>
          <w:p w:rsidR="00DE7FB0" w:rsidRPr="007001F1" w:rsidRDefault="00DE7FB0" w:rsidP="00F92AC2">
            <w:pPr>
              <w:jc w:val="center"/>
              <w:rPr>
                <w:color w:val="000000"/>
              </w:rPr>
            </w:pPr>
            <w:r w:rsidRPr="007001F1">
              <w:rPr>
                <w:color w:val="000000"/>
                <w:sz w:val="22"/>
                <w:szCs w:val="22"/>
              </w:rPr>
              <w:t>2</w:t>
            </w:r>
            <w:r w:rsidR="00D20B46">
              <w:rPr>
                <w:color w:val="000000"/>
                <w:sz w:val="22"/>
                <w:szCs w:val="22"/>
              </w:rPr>
              <w:t>8</w:t>
            </w:r>
          </w:p>
        </w:tc>
        <w:tc>
          <w:tcPr>
            <w:tcW w:w="4820" w:type="dxa"/>
            <w:gridSpan w:val="2"/>
            <w:shd w:val="clear" w:color="auto" w:fill="auto"/>
            <w:vAlign w:val="center"/>
            <w:hideMark/>
          </w:tcPr>
          <w:p w:rsidR="00DE7FB0" w:rsidRPr="007001F1" w:rsidRDefault="00DE7FB0" w:rsidP="003F3D85">
            <w:pPr>
              <w:jc w:val="both"/>
              <w:rPr>
                <w:color w:val="000000"/>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rsidR="00DE7FB0" w:rsidRPr="007001F1" w:rsidRDefault="00DE7FB0" w:rsidP="00F92AC2">
            <w:pPr>
              <w:jc w:val="center"/>
              <w:rPr>
                <w:color w:val="000000"/>
              </w:rPr>
            </w:pPr>
            <w:r w:rsidRPr="007001F1">
              <w:rPr>
                <w:color w:val="000000"/>
                <w:sz w:val="22"/>
                <w:szCs w:val="22"/>
              </w:rPr>
              <w:t> </w:t>
            </w:r>
          </w:p>
        </w:tc>
        <w:tc>
          <w:tcPr>
            <w:tcW w:w="567" w:type="dxa"/>
            <w:shd w:val="clear" w:color="auto" w:fill="auto"/>
            <w:vAlign w:val="center"/>
            <w:hideMark/>
          </w:tcPr>
          <w:p w:rsidR="00DE7FB0" w:rsidRPr="007001F1" w:rsidRDefault="00DE7FB0" w:rsidP="00F92AC2">
            <w:pPr>
              <w:jc w:val="center"/>
              <w:rPr>
                <w:color w:val="000000"/>
              </w:rPr>
            </w:pPr>
            <w:r w:rsidRPr="007001F1">
              <w:rPr>
                <w:color w:val="000000"/>
                <w:sz w:val="22"/>
                <w:szCs w:val="22"/>
              </w:rPr>
              <w:t> </w:t>
            </w:r>
          </w:p>
        </w:tc>
        <w:tc>
          <w:tcPr>
            <w:tcW w:w="776" w:type="dxa"/>
            <w:shd w:val="clear" w:color="auto" w:fill="auto"/>
            <w:vAlign w:val="center"/>
            <w:hideMark/>
          </w:tcPr>
          <w:p w:rsidR="00DE7FB0" w:rsidRPr="007001F1" w:rsidRDefault="00DE7FB0" w:rsidP="00F92AC2">
            <w:pPr>
              <w:jc w:val="center"/>
              <w:rPr>
                <w:color w:val="000000"/>
              </w:rPr>
            </w:pPr>
            <w:r w:rsidRPr="007001F1">
              <w:rPr>
                <w:color w:val="000000"/>
                <w:sz w:val="22"/>
                <w:szCs w:val="22"/>
              </w:rPr>
              <w:t> </w:t>
            </w:r>
          </w:p>
        </w:tc>
        <w:tc>
          <w:tcPr>
            <w:tcW w:w="1775" w:type="dxa"/>
            <w:shd w:val="clear" w:color="auto" w:fill="auto"/>
            <w:vAlign w:val="center"/>
            <w:hideMark/>
          </w:tcPr>
          <w:p w:rsidR="00DE7FB0" w:rsidRPr="007001F1" w:rsidRDefault="00DE7FB0" w:rsidP="00F92AC2">
            <w:pPr>
              <w:jc w:val="center"/>
              <w:rPr>
                <w:color w:val="000000"/>
              </w:rPr>
            </w:pPr>
            <w:r w:rsidRPr="007001F1">
              <w:rPr>
                <w:color w:val="000000"/>
                <w:sz w:val="22"/>
                <w:szCs w:val="22"/>
              </w:rPr>
              <w:t> </w:t>
            </w:r>
          </w:p>
        </w:tc>
      </w:tr>
      <w:tr w:rsidR="00DE7FB0" w:rsidRPr="007001F1" w:rsidTr="007261E4">
        <w:trPr>
          <w:trHeight w:val="1140"/>
        </w:trPr>
        <w:tc>
          <w:tcPr>
            <w:tcW w:w="582" w:type="dxa"/>
            <w:vMerge/>
            <w:shd w:val="clear" w:color="auto" w:fill="auto"/>
            <w:noWrap/>
            <w:vAlign w:val="center"/>
          </w:tcPr>
          <w:p w:rsidR="00DE7FB0" w:rsidRPr="007001F1" w:rsidRDefault="00DE7FB0" w:rsidP="00F92AC2">
            <w:pPr>
              <w:jc w:val="center"/>
              <w:rPr>
                <w:color w:val="000000"/>
              </w:rPr>
            </w:pPr>
          </w:p>
        </w:tc>
        <w:tc>
          <w:tcPr>
            <w:tcW w:w="4820" w:type="dxa"/>
            <w:gridSpan w:val="2"/>
            <w:shd w:val="clear" w:color="auto" w:fill="auto"/>
            <w:vAlign w:val="center"/>
          </w:tcPr>
          <w:p w:rsidR="00C523A4" w:rsidRPr="007001F1" w:rsidRDefault="00DE7FB0" w:rsidP="003F3D85">
            <w:pPr>
              <w:jc w:val="both"/>
              <w:rPr>
                <w:color w:val="000000"/>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rsidR="00DE7FB0" w:rsidRPr="007001F1" w:rsidRDefault="00DE7FB0" w:rsidP="00F92AC2">
            <w:pPr>
              <w:jc w:val="center"/>
              <w:rPr>
                <w:color w:val="000000"/>
              </w:rPr>
            </w:pPr>
          </w:p>
        </w:tc>
        <w:tc>
          <w:tcPr>
            <w:tcW w:w="567" w:type="dxa"/>
            <w:shd w:val="clear" w:color="auto" w:fill="auto"/>
            <w:vAlign w:val="center"/>
          </w:tcPr>
          <w:p w:rsidR="00DE7FB0" w:rsidRPr="007001F1" w:rsidRDefault="00DE7FB0" w:rsidP="00F92AC2">
            <w:pPr>
              <w:jc w:val="center"/>
              <w:rPr>
                <w:color w:val="000000"/>
              </w:rPr>
            </w:pPr>
          </w:p>
        </w:tc>
        <w:tc>
          <w:tcPr>
            <w:tcW w:w="776" w:type="dxa"/>
            <w:shd w:val="clear" w:color="auto" w:fill="auto"/>
            <w:vAlign w:val="center"/>
          </w:tcPr>
          <w:p w:rsidR="00DE7FB0" w:rsidRPr="007001F1" w:rsidRDefault="00DE7FB0" w:rsidP="00F92AC2">
            <w:pPr>
              <w:jc w:val="center"/>
              <w:rPr>
                <w:color w:val="000000"/>
              </w:rPr>
            </w:pPr>
          </w:p>
        </w:tc>
        <w:tc>
          <w:tcPr>
            <w:tcW w:w="1775" w:type="dxa"/>
            <w:shd w:val="clear" w:color="auto" w:fill="auto"/>
            <w:vAlign w:val="center"/>
          </w:tcPr>
          <w:p w:rsidR="00DE7FB0" w:rsidRPr="007001F1" w:rsidRDefault="00DE7FB0" w:rsidP="00F92AC2">
            <w:pPr>
              <w:jc w:val="center"/>
              <w:rPr>
                <w:color w:val="000000"/>
              </w:rPr>
            </w:pPr>
          </w:p>
        </w:tc>
      </w:tr>
      <w:tr w:rsidR="00DE7FB0" w:rsidRPr="007001F1" w:rsidTr="007261E4">
        <w:trPr>
          <w:trHeight w:val="570"/>
        </w:trPr>
        <w:tc>
          <w:tcPr>
            <w:tcW w:w="582" w:type="dxa"/>
            <w:vMerge/>
            <w:shd w:val="clear" w:color="auto" w:fill="auto"/>
            <w:noWrap/>
            <w:vAlign w:val="center"/>
          </w:tcPr>
          <w:p w:rsidR="00DE7FB0" w:rsidRPr="007001F1" w:rsidRDefault="00DE7FB0" w:rsidP="00F92AC2">
            <w:pPr>
              <w:jc w:val="center"/>
              <w:rPr>
                <w:color w:val="000000"/>
              </w:rPr>
            </w:pPr>
          </w:p>
        </w:tc>
        <w:tc>
          <w:tcPr>
            <w:tcW w:w="4820" w:type="dxa"/>
            <w:gridSpan w:val="2"/>
            <w:shd w:val="clear" w:color="auto" w:fill="auto"/>
            <w:vAlign w:val="center"/>
          </w:tcPr>
          <w:p w:rsidR="00C523A4" w:rsidRPr="007001F1" w:rsidRDefault="003F1367" w:rsidP="00312388">
            <w:pPr>
              <w:jc w:val="both"/>
              <w:rPr>
                <w:color w:val="000000"/>
              </w:rPr>
            </w:pPr>
            <w:r>
              <w:rPr>
                <w:color w:val="000000"/>
                <w:sz w:val="22"/>
                <w:szCs w:val="22"/>
              </w:rPr>
              <w:t>c</w:t>
            </w:r>
            <w:r w:rsidR="00DE7FB0"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DE7FB0" w:rsidRPr="007001F1" w:rsidRDefault="00DE7FB0" w:rsidP="00F92AC2">
            <w:pPr>
              <w:jc w:val="center"/>
              <w:rPr>
                <w:color w:val="000000"/>
              </w:rPr>
            </w:pPr>
          </w:p>
        </w:tc>
        <w:tc>
          <w:tcPr>
            <w:tcW w:w="567" w:type="dxa"/>
            <w:shd w:val="clear" w:color="auto" w:fill="auto"/>
            <w:vAlign w:val="center"/>
          </w:tcPr>
          <w:p w:rsidR="00DE7FB0" w:rsidRPr="007001F1" w:rsidRDefault="00DE7FB0" w:rsidP="00F92AC2">
            <w:pPr>
              <w:jc w:val="center"/>
              <w:rPr>
                <w:color w:val="000000"/>
              </w:rPr>
            </w:pPr>
          </w:p>
        </w:tc>
        <w:tc>
          <w:tcPr>
            <w:tcW w:w="776" w:type="dxa"/>
            <w:shd w:val="clear" w:color="auto" w:fill="auto"/>
            <w:vAlign w:val="center"/>
          </w:tcPr>
          <w:p w:rsidR="00DE7FB0" w:rsidRPr="007001F1" w:rsidRDefault="00DE7FB0" w:rsidP="00F92AC2">
            <w:pPr>
              <w:jc w:val="center"/>
              <w:rPr>
                <w:color w:val="000000"/>
              </w:rPr>
            </w:pPr>
          </w:p>
        </w:tc>
        <w:tc>
          <w:tcPr>
            <w:tcW w:w="1775" w:type="dxa"/>
            <w:shd w:val="clear" w:color="auto" w:fill="auto"/>
            <w:vAlign w:val="center"/>
          </w:tcPr>
          <w:p w:rsidR="00DE7FB0" w:rsidRPr="007001F1" w:rsidRDefault="00DE7FB0" w:rsidP="00F92AC2">
            <w:pPr>
              <w:jc w:val="center"/>
              <w:rPr>
                <w:color w:val="000000"/>
              </w:rPr>
            </w:pPr>
          </w:p>
        </w:tc>
      </w:tr>
      <w:tr w:rsidR="00DE7FB0" w:rsidRPr="007001F1" w:rsidTr="007261E4">
        <w:trPr>
          <w:trHeight w:val="570"/>
        </w:trPr>
        <w:tc>
          <w:tcPr>
            <w:tcW w:w="582" w:type="dxa"/>
            <w:vMerge/>
            <w:shd w:val="clear" w:color="auto" w:fill="auto"/>
            <w:noWrap/>
            <w:vAlign w:val="center"/>
          </w:tcPr>
          <w:p w:rsidR="00DE7FB0" w:rsidRPr="007001F1" w:rsidRDefault="00DE7FB0" w:rsidP="00F92AC2">
            <w:pPr>
              <w:jc w:val="center"/>
              <w:rPr>
                <w:color w:val="000000"/>
              </w:rPr>
            </w:pPr>
          </w:p>
        </w:tc>
        <w:tc>
          <w:tcPr>
            <w:tcW w:w="4820" w:type="dxa"/>
            <w:gridSpan w:val="2"/>
            <w:shd w:val="clear" w:color="auto" w:fill="auto"/>
            <w:vAlign w:val="center"/>
          </w:tcPr>
          <w:p w:rsidR="00DE7FB0" w:rsidRPr="007001F1" w:rsidRDefault="003F1367" w:rsidP="003F3D85">
            <w:pPr>
              <w:jc w:val="both"/>
              <w:rPr>
                <w:color w:val="000000"/>
              </w:rPr>
            </w:pPr>
            <w:r>
              <w:rPr>
                <w:color w:val="000000"/>
                <w:sz w:val="22"/>
                <w:szCs w:val="22"/>
              </w:rPr>
              <w:t>d</w:t>
            </w:r>
            <w:r w:rsidR="006A6C49" w:rsidRPr="007001F1">
              <w:rPr>
                <w:color w:val="000000"/>
                <w:sz w:val="22"/>
                <w:szCs w:val="22"/>
              </w:rPr>
              <w:t>)</w:t>
            </w:r>
            <w:r w:rsidR="00DE7FB0" w:rsidRPr="007001F1">
              <w:rPr>
                <w:color w:val="000000"/>
                <w:sz w:val="22"/>
                <w:szCs w:val="22"/>
              </w:rPr>
              <w:t>Bola použitá elektronická aukcia v súlade s ostatnými ustanoveniami § 54  ZVO</w:t>
            </w:r>
            <w:r w:rsidR="009A06B9">
              <w:rPr>
                <w:color w:val="000000"/>
                <w:sz w:val="22"/>
                <w:szCs w:val="22"/>
              </w:rPr>
              <w:t>?</w:t>
            </w:r>
          </w:p>
        </w:tc>
        <w:tc>
          <w:tcPr>
            <w:tcW w:w="567" w:type="dxa"/>
            <w:shd w:val="clear" w:color="auto" w:fill="auto"/>
            <w:vAlign w:val="center"/>
          </w:tcPr>
          <w:p w:rsidR="00DE7FB0" w:rsidRPr="007001F1" w:rsidRDefault="00DE7FB0" w:rsidP="00F92AC2">
            <w:pPr>
              <w:jc w:val="center"/>
              <w:rPr>
                <w:color w:val="000000"/>
              </w:rPr>
            </w:pPr>
          </w:p>
        </w:tc>
        <w:tc>
          <w:tcPr>
            <w:tcW w:w="567" w:type="dxa"/>
            <w:shd w:val="clear" w:color="auto" w:fill="auto"/>
            <w:vAlign w:val="center"/>
          </w:tcPr>
          <w:p w:rsidR="00DE7FB0" w:rsidRPr="007001F1" w:rsidRDefault="00DE7FB0" w:rsidP="00F92AC2">
            <w:pPr>
              <w:jc w:val="center"/>
              <w:rPr>
                <w:color w:val="000000"/>
              </w:rPr>
            </w:pPr>
          </w:p>
        </w:tc>
        <w:tc>
          <w:tcPr>
            <w:tcW w:w="776" w:type="dxa"/>
            <w:shd w:val="clear" w:color="auto" w:fill="auto"/>
            <w:vAlign w:val="center"/>
          </w:tcPr>
          <w:p w:rsidR="00DE7FB0" w:rsidRPr="007001F1" w:rsidRDefault="00DE7FB0" w:rsidP="00F92AC2">
            <w:pPr>
              <w:jc w:val="center"/>
              <w:rPr>
                <w:color w:val="000000"/>
              </w:rPr>
            </w:pPr>
          </w:p>
        </w:tc>
        <w:tc>
          <w:tcPr>
            <w:tcW w:w="1775" w:type="dxa"/>
            <w:shd w:val="clear" w:color="auto" w:fill="auto"/>
            <w:vAlign w:val="center"/>
          </w:tcPr>
          <w:p w:rsidR="00DE7FB0" w:rsidRPr="007001F1" w:rsidRDefault="00DE7FB0" w:rsidP="00F92AC2">
            <w:pPr>
              <w:jc w:val="center"/>
              <w:rPr>
                <w:color w:val="000000"/>
              </w:rPr>
            </w:pPr>
          </w:p>
        </w:tc>
      </w:tr>
      <w:tr w:rsidR="00816113" w:rsidRPr="007001F1" w:rsidTr="00312388">
        <w:trPr>
          <w:trHeight w:val="886"/>
        </w:trPr>
        <w:tc>
          <w:tcPr>
            <w:tcW w:w="582" w:type="dxa"/>
            <w:vMerge w:val="restart"/>
            <w:shd w:val="clear" w:color="auto" w:fill="auto"/>
            <w:noWrap/>
            <w:vAlign w:val="center"/>
            <w:hideMark/>
          </w:tcPr>
          <w:p w:rsidR="00816113" w:rsidRPr="007001F1" w:rsidRDefault="00D20B46" w:rsidP="00F92AC2">
            <w:pPr>
              <w:jc w:val="center"/>
              <w:rPr>
                <w:color w:val="000000"/>
              </w:rPr>
            </w:pPr>
            <w:r>
              <w:rPr>
                <w:color w:val="000000"/>
                <w:sz w:val="22"/>
                <w:szCs w:val="22"/>
              </w:rPr>
              <w:t>29</w:t>
            </w:r>
          </w:p>
        </w:tc>
        <w:tc>
          <w:tcPr>
            <w:tcW w:w="4820" w:type="dxa"/>
            <w:gridSpan w:val="2"/>
            <w:shd w:val="clear" w:color="auto" w:fill="auto"/>
            <w:vAlign w:val="center"/>
            <w:hideMark/>
          </w:tcPr>
          <w:p w:rsidR="00816113" w:rsidRPr="007001F1" w:rsidRDefault="00816113" w:rsidP="003F3D85">
            <w:pPr>
              <w:jc w:val="both"/>
              <w:rPr>
                <w:color w:val="000000"/>
              </w:rPr>
            </w:pPr>
            <w:r w:rsidRPr="007001F1">
              <w:rPr>
                <w:color w:val="000000"/>
                <w:sz w:val="22"/>
                <w:szCs w:val="22"/>
              </w:rPr>
              <w:t>a) Oznámil verejný obstarávateľ písomne  všetkým uchádzačom, ktorých ponuky sa vyhodnocovali, výsledok vyhodnotenia pon</w:t>
            </w:r>
            <w:r w:rsidR="003F3D85" w:rsidRPr="007001F1">
              <w:rPr>
                <w:color w:val="000000"/>
                <w:sz w:val="22"/>
                <w:szCs w:val="22"/>
              </w:rPr>
              <w:t>úk, vrátane poradia uchádzačov?</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r>
      <w:tr w:rsidR="00816113" w:rsidRPr="007001F1" w:rsidTr="007261E4">
        <w:trPr>
          <w:trHeight w:val="1395"/>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C523A4" w:rsidRPr="007001F1" w:rsidRDefault="00816113" w:rsidP="00312388">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3</w:t>
            </w:r>
            <w:r w:rsidR="00D20B46">
              <w:rPr>
                <w:color w:val="000000"/>
                <w:sz w:val="22"/>
                <w:szCs w:val="22"/>
              </w:rPr>
              <w:t>0</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16113" w:rsidRPr="007001F1" w:rsidTr="00312388">
        <w:trPr>
          <w:trHeight w:val="474"/>
        </w:trPr>
        <w:tc>
          <w:tcPr>
            <w:tcW w:w="582" w:type="dxa"/>
            <w:vMerge w:val="restart"/>
            <w:shd w:val="clear" w:color="auto" w:fill="auto"/>
            <w:noWrap/>
            <w:vAlign w:val="center"/>
          </w:tcPr>
          <w:p w:rsidR="00816113" w:rsidRPr="007001F1" w:rsidRDefault="00816113" w:rsidP="00F92AC2">
            <w:pPr>
              <w:jc w:val="center"/>
              <w:rPr>
                <w:color w:val="000000"/>
              </w:rPr>
            </w:pPr>
            <w:r w:rsidRPr="007001F1">
              <w:rPr>
                <w:color w:val="000000"/>
                <w:sz w:val="22"/>
                <w:szCs w:val="22"/>
              </w:rPr>
              <w:t>3</w:t>
            </w:r>
            <w:r w:rsidR="00D20B46">
              <w:rPr>
                <w:color w:val="000000"/>
                <w:sz w:val="22"/>
                <w:szCs w:val="22"/>
              </w:rPr>
              <w:t>1</w:t>
            </w: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312388">
        <w:trPr>
          <w:trHeight w:val="949"/>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12388">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E04942" w:rsidRPr="007001F1" w:rsidTr="00312388">
        <w:trPr>
          <w:trHeight w:val="949"/>
        </w:trPr>
        <w:tc>
          <w:tcPr>
            <w:tcW w:w="582" w:type="dxa"/>
            <w:shd w:val="clear" w:color="auto" w:fill="auto"/>
            <w:noWrap/>
            <w:vAlign w:val="center"/>
          </w:tcPr>
          <w:p w:rsidR="00E04942" w:rsidRPr="007001F1" w:rsidRDefault="00E04942" w:rsidP="00F92AC2">
            <w:pPr>
              <w:jc w:val="center"/>
              <w:rPr>
                <w:color w:val="000000"/>
              </w:rPr>
            </w:pPr>
            <w:r>
              <w:rPr>
                <w:color w:val="000000"/>
              </w:rPr>
              <w:t>32</w:t>
            </w:r>
          </w:p>
        </w:tc>
        <w:tc>
          <w:tcPr>
            <w:tcW w:w="4820" w:type="dxa"/>
            <w:gridSpan w:val="2"/>
            <w:shd w:val="clear" w:color="auto" w:fill="auto"/>
            <w:vAlign w:val="center"/>
          </w:tcPr>
          <w:p w:rsidR="00E04942" w:rsidRPr="007001F1" w:rsidRDefault="00E04942" w:rsidP="00312388">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E04942" w:rsidRPr="007001F1" w:rsidRDefault="00E04942" w:rsidP="00F92AC2">
            <w:pPr>
              <w:jc w:val="center"/>
              <w:rPr>
                <w:color w:val="000000"/>
              </w:rPr>
            </w:pPr>
          </w:p>
        </w:tc>
        <w:tc>
          <w:tcPr>
            <w:tcW w:w="567" w:type="dxa"/>
            <w:shd w:val="clear" w:color="auto" w:fill="auto"/>
            <w:vAlign w:val="center"/>
          </w:tcPr>
          <w:p w:rsidR="00E04942" w:rsidRPr="007001F1" w:rsidRDefault="00E04942" w:rsidP="00F92AC2">
            <w:pPr>
              <w:jc w:val="center"/>
              <w:rPr>
                <w:color w:val="000000"/>
              </w:rPr>
            </w:pPr>
          </w:p>
        </w:tc>
        <w:tc>
          <w:tcPr>
            <w:tcW w:w="776" w:type="dxa"/>
            <w:shd w:val="clear" w:color="auto" w:fill="auto"/>
            <w:vAlign w:val="center"/>
          </w:tcPr>
          <w:p w:rsidR="00E04942" w:rsidRPr="007001F1" w:rsidRDefault="00E04942" w:rsidP="00F92AC2">
            <w:pPr>
              <w:jc w:val="center"/>
              <w:rPr>
                <w:color w:val="000000"/>
              </w:rPr>
            </w:pPr>
          </w:p>
        </w:tc>
        <w:tc>
          <w:tcPr>
            <w:tcW w:w="1775" w:type="dxa"/>
            <w:shd w:val="clear" w:color="auto" w:fill="auto"/>
            <w:vAlign w:val="center"/>
          </w:tcPr>
          <w:p w:rsidR="00E04942" w:rsidRPr="007001F1" w:rsidRDefault="00E04942" w:rsidP="00F92AC2">
            <w:pPr>
              <w:jc w:val="center"/>
              <w:rPr>
                <w:color w:val="000000"/>
              </w:rPr>
            </w:pPr>
          </w:p>
        </w:tc>
      </w:tr>
      <w:tr w:rsidR="00816113" w:rsidRPr="007001F1" w:rsidTr="007261E4">
        <w:trPr>
          <w:trHeight w:val="505"/>
        </w:trPr>
        <w:tc>
          <w:tcPr>
            <w:tcW w:w="582" w:type="dxa"/>
            <w:vMerge w:val="restart"/>
            <w:shd w:val="clear" w:color="auto" w:fill="auto"/>
            <w:noWrap/>
            <w:vAlign w:val="center"/>
            <w:hideMark/>
          </w:tcPr>
          <w:p w:rsidR="00816113" w:rsidRPr="007001F1" w:rsidRDefault="00816113" w:rsidP="00F92AC2">
            <w:pPr>
              <w:jc w:val="center"/>
              <w:rPr>
                <w:color w:val="000000"/>
              </w:rPr>
            </w:pPr>
            <w:r w:rsidRPr="007001F1">
              <w:rPr>
                <w:color w:val="000000"/>
                <w:sz w:val="22"/>
                <w:szCs w:val="22"/>
              </w:rPr>
              <w:t>3</w:t>
            </w:r>
            <w:r w:rsidR="00E04942">
              <w:rPr>
                <w:color w:val="000000"/>
                <w:sz w:val="22"/>
                <w:szCs w:val="22"/>
              </w:rPr>
              <w:t>3</w:t>
            </w:r>
          </w:p>
        </w:tc>
        <w:tc>
          <w:tcPr>
            <w:tcW w:w="4820" w:type="dxa"/>
            <w:gridSpan w:val="2"/>
            <w:shd w:val="clear" w:color="auto" w:fill="auto"/>
            <w:vAlign w:val="center"/>
            <w:hideMark/>
          </w:tcPr>
          <w:p w:rsidR="00816113" w:rsidRPr="007001F1" w:rsidRDefault="00816113" w:rsidP="003F3D85">
            <w:pPr>
              <w:jc w:val="both"/>
              <w:rPr>
                <w:color w:val="000000"/>
              </w:rPr>
            </w:pPr>
            <w:r w:rsidRPr="007001F1">
              <w:rPr>
                <w:color w:val="000000"/>
                <w:sz w:val="22"/>
                <w:szCs w:val="22"/>
              </w:rPr>
              <w:t xml:space="preserve">a) Je zmluva uzavretá v súlade so súťažnými podkladmi a ponukou predloženou úspešným </w:t>
            </w:r>
            <w:r w:rsidR="003F3D85" w:rsidRPr="007001F1">
              <w:rPr>
                <w:color w:val="000000"/>
                <w:sz w:val="22"/>
                <w:szCs w:val="22"/>
              </w:rPr>
              <w:t>uchádzačom?</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r>
      <w:tr w:rsidR="00816113" w:rsidRPr="007001F1" w:rsidTr="00312388">
        <w:trPr>
          <w:trHeight w:val="257"/>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7261E4">
        <w:trPr>
          <w:trHeight w:val="505"/>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c) Je výsledná zmluva zverejnená v súlade so zákonom o slobodnom prístupe k informáciám?</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3</w:t>
            </w:r>
            <w:r w:rsidR="00E04942">
              <w:rPr>
                <w:color w:val="000000"/>
                <w:sz w:val="22"/>
                <w:szCs w:val="22"/>
              </w:rPr>
              <w:t>4</w:t>
            </w:r>
          </w:p>
        </w:tc>
        <w:tc>
          <w:tcPr>
            <w:tcW w:w="4820" w:type="dxa"/>
            <w:gridSpan w:val="2"/>
            <w:shd w:val="clear" w:color="auto" w:fill="auto"/>
            <w:vAlign w:val="center"/>
            <w:hideMark/>
          </w:tcPr>
          <w:p w:rsidR="00C523A4" w:rsidRPr="007001F1" w:rsidRDefault="008031FE" w:rsidP="00312388">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3</w:t>
            </w:r>
            <w:r w:rsidR="00E04942">
              <w:rPr>
                <w:color w:val="000000"/>
                <w:sz w:val="22"/>
                <w:szCs w:val="22"/>
              </w:rPr>
              <w:t>5</w:t>
            </w:r>
          </w:p>
        </w:tc>
        <w:tc>
          <w:tcPr>
            <w:tcW w:w="4820" w:type="dxa"/>
            <w:gridSpan w:val="2"/>
            <w:shd w:val="clear" w:color="auto" w:fill="auto"/>
            <w:vAlign w:val="center"/>
            <w:hideMark/>
          </w:tcPr>
          <w:p w:rsidR="008031FE" w:rsidRPr="007001F1" w:rsidRDefault="008031FE"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A71747" w:rsidRPr="007001F1" w:rsidTr="007261E4">
        <w:trPr>
          <w:trHeight w:val="20"/>
        </w:trPr>
        <w:tc>
          <w:tcPr>
            <w:tcW w:w="582" w:type="dxa"/>
            <w:shd w:val="clear" w:color="auto" w:fill="auto"/>
            <w:noWrap/>
            <w:vAlign w:val="center"/>
          </w:tcPr>
          <w:p w:rsidR="00A71747" w:rsidRPr="007001F1" w:rsidRDefault="00A71747" w:rsidP="00F92AC2">
            <w:pPr>
              <w:jc w:val="center"/>
              <w:rPr>
                <w:color w:val="000000"/>
              </w:rPr>
            </w:pPr>
            <w:r>
              <w:rPr>
                <w:color w:val="000000"/>
                <w:sz w:val="22"/>
                <w:szCs w:val="22"/>
              </w:rPr>
              <w:t>3</w:t>
            </w:r>
            <w:r w:rsidR="00E04942">
              <w:rPr>
                <w:color w:val="000000"/>
                <w:sz w:val="22"/>
                <w:szCs w:val="22"/>
              </w:rPr>
              <w:t>6</w:t>
            </w:r>
          </w:p>
        </w:tc>
        <w:tc>
          <w:tcPr>
            <w:tcW w:w="4820" w:type="dxa"/>
            <w:gridSpan w:val="2"/>
            <w:shd w:val="clear" w:color="auto" w:fill="auto"/>
            <w:vAlign w:val="center"/>
          </w:tcPr>
          <w:p w:rsidR="00A71747" w:rsidRPr="007001F1" w:rsidRDefault="00A71747" w:rsidP="003F3D85">
            <w:pPr>
              <w:jc w:val="both"/>
            </w:pPr>
            <w:r>
              <w:rPr>
                <w:color w:val="000000"/>
                <w:sz w:val="22"/>
                <w:szCs w:val="22"/>
              </w:rPr>
              <w:t xml:space="preserve">Dodržal verejný obstarávateľ povinnú elektronickú komunikáciu </w:t>
            </w:r>
            <w:r w:rsidR="00E5404D">
              <w:rPr>
                <w:color w:val="000000"/>
                <w:sz w:val="22"/>
                <w:szCs w:val="22"/>
              </w:rPr>
              <w:t xml:space="preserve">v procese VO </w:t>
            </w:r>
            <w:r>
              <w:rPr>
                <w:color w:val="000000"/>
                <w:sz w:val="22"/>
                <w:szCs w:val="22"/>
              </w:rPr>
              <w:t>v zmysle § 20 ods. 2 ZVO?</w:t>
            </w:r>
          </w:p>
        </w:tc>
        <w:tc>
          <w:tcPr>
            <w:tcW w:w="567" w:type="dxa"/>
            <w:shd w:val="clear" w:color="auto" w:fill="auto"/>
            <w:vAlign w:val="center"/>
          </w:tcPr>
          <w:p w:rsidR="00A71747" w:rsidRPr="007001F1" w:rsidRDefault="00A71747" w:rsidP="00F92AC2">
            <w:pPr>
              <w:jc w:val="center"/>
              <w:rPr>
                <w:color w:val="000000"/>
              </w:rPr>
            </w:pPr>
          </w:p>
        </w:tc>
        <w:tc>
          <w:tcPr>
            <w:tcW w:w="567" w:type="dxa"/>
            <w:shd w:val="clear" w:color="auto" w:fill="auto"/>
            <w:vAlign w:val="center"/>
          </w:tcPr>
          <w:p w:rsidR="00A71747" w:rsidRPr="007001F1" w:rsidRDefault="00A71747" w:rsidP="00F92AC2">
            <w:pPr>
              <w:jc w:val="center"/>
              <w:rPr>
                <w:color w:val="000000"/>
              </w:rPr>
            </w:pPr>
          </w:p>
        </w:tc>
        <w:tc>
          <w:tcPr>
            <w:tcW w:w="776" w:type="dxa"/>
            <w:shd w:val="clear" w:color="auto" w:fill="auto"/>
            <w:vAlign w:val="center"/>
          </w:tcPr>
          <w:p w:rsidR="00A71747" w:rsidRPr="007001F1" w:rsidRDefault="00A71747" w:rsidP="00F92AC2">
            <w:pPr>
              <w:jc w:val="center"/>
              <w:rPr>
                <w:color w:val="000000"/>
              </w:rPr>
            </w:pPr>
          </w:p>
        </w:tc>
        <w:tc>
          <w:tcPr>
            <w:tcW w:w="1775" w:type="dxa"/>
            <w:shd w:val="clear" w:color="auto" w:fill="auto"/>
            <w:vAlign w:val="center"/>
          </w:tcPr>
          <w:p w:rsidR="00A71747" w:rsidRPr="007001F1" w:rsidRDefault="00A71747" w:rsidP="00F92AC2">
            <w:pPr>
              <w:jc w:val="center"/>
              <w:rPr>
                <w:color w:val="000000"/>
              </w:rPr>
            </w:pPr>
          </w:p>
        </w:tc>
      </w:tr>
      <w:tr w:rsidR="008031FE" w:rsidRPr="007001F1" w:rsidTr="007261E4">
        <w:trPr>
          <w:trHeight w:val="300"/>
        </w:trPr>
        <w:tc>
          <w:tcPr>
            <w:tcW w:w="9087" w:type="dxa"/>
            <w:gridSpan w:val="7"/>
            <w:shd w:val="clear" w:color="auto" w:fill="auto"/>
            <w:noWrap/>
            <w:vAlign w:val="center"/>
          </w:tcPr>
          <w:p w:rsidR="008031FE" w:rsidRPr="007001F1" w:rsidRDefault="008031FE" w:rsidP="00F92AC2">
            <w:pPr>
              <w:jc w:val="both"/>
              <w:rPr>
                <w:b/>
                <w:sz w:val="20"/>
                <w:szCs w:val="20"/>
              </w:rPr>
            </w:pPr>
            <w:r w:rsidRPr="007001F1">
              <w:rPr>
                <w:b/>
                <w:sz w:val="20"/>
                <w:szCs w:val="20"/>
              </w:rPr>
              <w:t>VYJADRENIE</w:t>
            </w:r>
          </w:p>
          <w:p w:rsidR="008031FE" w:rsidRPr="007001F1" w:rsidRDefault="008031FE" w:rsidP="00F92AC2">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25"/>
              <w:t>[1]</w:t>
            </w:r>
          </w:p>
          <w:p w:rsidR="008031FE" w:rsidRPr="007001F1" w:rsidRDefault="008031FE" w:rsidP="00F92AC2">
            <w:pPr>
              <w:rPr>
                <w:b/>
                <w:bCs/>
                <w:color w:val="000000"/>
              </w:rPr>
            </w:pP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b/>
                <w:bCs/>
              </w:rPr>
            </w:pPr>
            <w:r w:rsidRPr="007001F1">
              <w:rPr>
                <w:b/>
                <w:bCs/>
                <w:sz w:val="22"/>
                <w:szCs w:val="22"/>
              </w:rPr>
              <w:t>Kontrolu vykonal</w:t>
            </w:r>
            <w:r w:rsidR="00A90B4D">
              <w:rPr>
                <w:rStyle w:val="Odkaznapoznmkupodiarou"/>
                <w:b/>
                <w:bCs/>
                <w:sz w:val="22"/>
                <w:szCs w:val="22"/>
              </w:rPr>
              <w:footnoteReference w:customMarkFollows="1" w:id="26"/>
              <w:t>2</w:t>
            </w:r>
            <w:r w:rsidRPr="007001F1">
              <w:rPr>
                <w:b/>
                <w:bCs/>
                <w:sz w:val="22"/>
                <w:szCs w:val="22"/>
              </w:rPr>
              <w:t>:</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b/>
                <w:bCs/>
              </w:rPr>
            </w:pPr>
            <w:r w:rsidRPr="007001F1">
              <w:rPr>
                <w:b/>
                <w:bCs/>
                <w:sz w:val="22"/>
                <w:szCs w:val="22"/>
              </w:rPr>
              <w:t>Dátum:</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000000" w:fill="FFFFFF"/>
            <w:vAlign w:val="center"/>
            <w:hideMark/>
          </w:tcPr>
          <w:p w:rsidR="008031FE" w:rsidRPr="007001F1" w:rsidRDefault="008031FE" w:rsidP="00F92AC2">
            <w:pPr>
              <w:rPr>
                <w:b/>
                <w:bCs/>
              </w:rPr>
            </w:pPr>
            <w:r w:rsidRPr="007001F1">
              <w:rPr>
                <w:b/>
                <w:bCs/>
                <w:sz w:val="22"/>
                <w:szCs w:val="22"/>
              </w:rPr>
              <w:t>Podpis:</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9087" w:type="dxa"/>
            <w:gridSpan w:val="7"/>
            <w:shd w:val="clear" w:color="auto" w:fill="auto"/>
            <w:noWrap/>
            <w:vAlign w:val="bottom"/>
            <w:hideMark/>
          </w:tcPr>
          <w:p w:rsidR="008031FE" w:rsidRPr="007001F1" w:rsidRDefault="008031FE" w:rsidP="00F92AC2">
            <w:pPr>
              <w:jc w:val="center"/>
              <w:rPr>
                <w:color w:val="000000"/>
              </w:rPr>
            </w:pPr>
            <w:r w:rsidRPr="007001F1">
              <w:rPr>
                <w:color w:val="000000"/>
                <w:sz w:val="22"/>
                <w:szCs w:val="22"/>
              </w:rPr>
              <w:t> </w:t>
            </w:r>
          </w:p>
        </w:tc>
      </w:tr>
      <w:tr w:rsidR="008031FE" w:rsidRPr="007001F1" w:rsidTr="007261E4">
        <w:trPr>
          <w:trHeight w:val="300"/>
        </w:trPr>
        <w:tc>
          <w:tcPr>
            <w:tcW w:w="3559" w:type="dxa"/>
            <w:gridSpan w:val="2"/>
            <w:shd w:val="clear" w:color="000000" w:fill="FFFFFF"/>
            <w:vAlign w:val="center"/>
            <w:hideMark/>
          </w:tcPr>
          <w:p w:rsidR="008031FE" w:rsidRPr="007001F1" w:rsidRDefault="008031FE" w:rsidP="00F92AC2">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27"/>
              <w:t>3</w:t>
            </w:r>
            <w:r w:rsidRPr="007001F1">
              <w:rPr>
                <w:b/>
                <w:bCs/>
                <w:sz w:val="22"/>
                <w:szCs w:val="22"/>
              </w:rPr>
              <w:t>:</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000000" w:fill="FFFFFF"/>
            <w:vAlign w:val="center"/>
            <w:hideMark/>
          </w:tcPr>
          <w:p w:rsidR="008031FE" w:rsidRPr="007001F1" w:rsidRDefault="008031FE" w:rsidP="00F92AC2">
            <w:pPr>
              <w:rPr>
                <w:b/>
                <w:bCs/>
              </w:rPr>
            </w:pPr>
            <w:r w:rsidRPr="007001F1">
              <w:rPr>
                <w:b/>
                <w:bCs/>
                <w:sz w:val="22"/>
                <w:szCs w:val="22"/>
              </w:rPr>
              <w:t xml:space="preserve">Dátum: </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000000" w:fill="FFFFFF"/>
            <w:vAlign w:val="center"/>
            <w:hideMark/>
          </w:tcPr>
          <w:p w:rsidR="008031FE" w:rsidRPr="007001F1" w:rsidRDefault="008031FE" w:rsidP="00F92AC2">
            <w:pPr>
              <w:rPr>
                <w:b/>
                <w:bCs/>
              </w:rPr>
            </w:pPr>
            <w:r w:rsidRPr="007001F1">
              <w:rPr>
                <w:b/>
                <w:bCs/>
                <w:sz w:val="22"/>
                <w:szCs w:val="22"/>
              </w:rPr>
              <w:t>Podpis:</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bl>
    <w:p w:rsidR="006302BF" w:rsidRPr="007001F1" w:rsidRDefault="006302BF"/>
    <w:p w:rsidR="006302BF" w:rsidRPr="007001F1" w:rsidRDefault="006302B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302BF" w:rsidRPr="007001F1" w:rsidTr="007261E4">
        <w:trPr>
          <w:trHeight w:val="645"/>
        </w:trPr>
        <w:tc>
          <w:tcPr>
            <w:tcW w:w="9087" w:type="dxa"/>
            <w:gridSpan w:val="7"/>
            <w:shd w:val="clear" w:color="000000" w:fill="60497A"/>
            <w:vAlign w:val="center"/>
            <w:hideMark/>
          </w:tcPr>
          <w:p w:rsidR="006302BF" w:rsidRPr="007001F1" w:rsidRDefault="006302BF" w:rsidP="00F92AC2">
            <w:pPr>
              <w:jc w:val="center"/>
              <w:rPr>
                <w:b/>
                <w:bCs/>
                <w:color w:val="FFFFFF"/>
              </w:rPr>
            </w:pPr>
            <w:r w:rsidRPr="007001F1">
              <w:rPr>
                <w:b/>
                <w:bCs/>
                <w:color w:val="FFFFFF"/>
              </w:rPr>
              <w:lastRenderedPageBreak/>
              <w:t>Kontrolný zoznam k finančnej kontrole VO</w:t>
            </w:r>
            <w:r w:rsidRPr="007001F1">
              <w:rPr>
                <w:b/>
                <w:bCs/>
                <w:color w:val="FFFFFF"/>
              </w:rPr>
              <w:br/>
            </w:r>
            <w:bookmarkStart w:id="10" w:name="KZ_9"/>
            <w:r w:rsidRPr="007001F1">
              <w:rPr>
                <w:b/>
                <w:bCs/>
                <w:color w:val="FFFFFF"/>
              </w:rPr>
              <w:t xml:space="preserve">Nadlimitná zákazka realizovaná cez elektronické trhovisko - </w:t>
            </w:r>
            <w:r w:rsidR="00144756" w:rsidRPr="007001F1">
              <w:rPr>
                <w:b/>
                <w:bCs/>
                <w:color w:val="FFFFFF"/>
              </w:rPr>
              <w:t>prvá</w:t>
            </w:r>
            <w:r w:rsidRPr="007001F1">
              <w:rPr>
                <w:b/>
                <w:bCs/>
                <w:color w:val="FFFFFF"/>
              </w:rPr>
              <w:t xml:space="preserve"> ex</w:t>
            </w:r>
            <w:r w:rsidR="001E1E89">
              <w:rPr>
                <w:b/>
                <w:bCs/>
                <w:color w:val="FFFFFF"/>
              </w:rPr>
              <w:t xml:space="preserve"> </w:t>
            </w:r>
            <w:r w:rsidRPr="007001F1">
              <w:rPr>
                <w:b/>
                <w:bCs/>
                <w:color w:val="FFFFFF"/>
              </w:rPr>
              <w:t>ante kontrola</w:t>
            </w:r>
            <w:bookmarkEnd w:id="10"/>
          </w:p>
        </w:tc>
      </w:tr>
      <w:tr w:rsidR="006302BF" w:rsidRPr="007001F1" w:rsidTr="007261E4">
        <w:trPr>
          <w:trHeight w:val="330"/>
        </w:trPr>
        <w:tc>
          <w:tcPr>
            <w:tcW w:w="9087" w:type="dxa"/>
            <w:gridSpan w:val="7"/>
            <w:shd w:val="clear" w:color="auto" w:fill="auto"/>
            <w:vAlign w:val="center"/>
            <w:hideMark/>
          </w:tcPr>
          <w:p w:rsidR="006302BF" w:rsidRPr="007001F1" w:rsidRDefault="006302BF" w:rsidP="00F92AC2">
            <w:pPr>
              <w:jc w:val="center"/>
              <w:rPr>
                <w:b/>
                <w:bCs/>
                <w:color w:val="000000"/>
              </w:rPr>
            </w:pPr>
            <w:r w:rsidRPr="007001F1">
              <w:rPr>
                <w:b/>
                <w:bCs/>
                <w:color w:val="000000"/>
                <w:sz w:val="22"/>
                <w:szCs w:val="22"/>
              </w:rPr>
              <w:t>Identifikácia programu</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Názov programu</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66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30"/>
        </w:trPr>
        <w:tc>
          <w:tcPr>
            <w:tcW w:w="9087" w:type="dxa"/>
            <w:gridSpan w:val="7"/>
            <w:shd w:val="clear" w:color="auto" w:fill="auto"/>
            <w:vAlign w:val="center"/>
            <w:hideMark/>
          </w:tcPr>
          <w:p w:rsidR="006302BF" w:rsidRPr="007001F1" w:rsidRDefault="006302BF" w:rsidP="00F92AC2">
            <w:pPr>
              <w:jc w:val="center"/>
              <w:rPr>
                <w:b/>
                <w:bCs/>
                <w:color w:val="000000"/>
              </w:rPr>
            </w:pPr>
            <w:r w:rsidRPr="007001F1">
              <w:rPr>
                <w:b/>
                <w:bCs/>
                <w:color w:val="000000"/>
                <w:sz w:val="22"/>
                <w:szCs w:val="22"/>
              </w:rPr>
              <w:t>Identifikácia projektu a prijímateľa</w:t>
            </w:r>
          </w:p>
        </w:tc>
      </w:tr>
      <w:tr w:rsidR="006302BF" w:rsidRPr="007001F1" w:rsidTr="007261E4">
        <w:trPr>
          <w:trHeight w:val="33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Názov projektu</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30"/>
        </w:trPr>
        <w:tc>
          <w:tcPr>
            <w:tcW w:w="9087" w:type="dxa"/>
            <w:gridSpan w:val="7"/>
            <w:shd w:val="clear" w:color="auto" w:fill="auto"/>
            <w:vAlign w:val="center"/>
            <w:hideMark/>
          </w:tcPr>
          <w:p w:rsidR="006302BF" w:rsidRPr="007001F1" w:rsidRDefault="006302BF" w:rsidP="00F92AC2">
            <w:pPr>
              <w:jc w:val="center"/>
              <w:rPr>
                <w:b/>
                <w:bCs/>
                <w:color w:val="000000"/>
              </w:rPr>
            </w:pPr>
            <w:r w:rsidRPr="007001F1">
              <w:rPr>
                <w:b/>
                <w:bCs/>
                <w:color w:val="000000"/>
                <w:sz w:val="22"/>
                <w:szCs w:val="22"/>
              </w:rPr>
              <w:t>Identifikácia zákazky</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Nadlimitná zákazka</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xml:space="preserve">Nadlimitná verejná súťaž s využitím elektronického trhoviska  </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302BF" w:rsidRPr="007001F1" w:rsidRDefault="006302BF" w:rsidP="00F92AC2">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F92AC2">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F92AC2">
            <w:pPr>
              <w:rPr>
                <w:color w:val="000000"/>
              </w:rPr>
            </w:pP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Typ kontroly</w:t>
            </w:r>
          </w:p>
        </w:tc>
        <w:tc>
          <w:tcPr>
            <w:tcW w:w="5528" w:type="dxa"/>
            <w:gridSpan w:val="5"/>
            <w:shd w:val="clear" w:color="auto" w:fill="auto"/>
            <w:vAlign w:val="center"/>
            <w:hideMark/>
          </w:tcPr>
          <w:p w:rsidR="006302BF" w:rsidRPr="007001F1" w:rsidRDefault="00144756" w:rsidP="00F92AC2">
            <w:pPr>
              <w:rPr>
                <w:color w:val="000000"/>
              </w:rPr>
            </w:pPr>
            <w:r w:rsidRPr="007001F1">
              <w:rPr>
                <w:color w:val="000000"/>
                <w:sz w:val="22"/>
                <w:szCs w:val="22"/>
              </w:rPr>
              <w:t>prvá</w:t>
            </w:r>
            <w:r w:rsidR="006302BF" w:rsidRPr="007001F1">
              <w:rPr>
                <w:color w:val="000000"/>
                <w:sz w:val="22"/>
                <w:szCs w:val="22"/>
              </w:rPr>
              <w:t xml:space="preserve"> ex</w:t>
            </w:r>
            <w:r w:rsidR="00316514">
              <w:rPr>
                <w:color w:val="000000"/>
                <w:sz w:val="22"/>
                <w:szCs w:val="22"/>
              </w:rPr>
              <w:t xml:space="preserve"> </w:t>
            </w:r>
            <w:r w:rsidR="006302BF" w:rsidRPr="007001F1">
              <w:rPr>
                <w:color w:val="000000"/>
                <w:sz w:val="22"/>
                <w:szCs w:val="22"/>
              </w:rPr>
              <w:t>ante kontrola</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Názov zákazky</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15"/>
        </w:trPr>
        <w:tc>
          <w:tcPr>
            <w:tcW w:w="582" w:type="dxa"/>
            <w:shd w:val="clear" w:color="000000" w:fill="60497A"/>
            <w:vAlign w:val="center"/>
            <w:hideMark/>
          </w:tcPr>
          <w:p w:rsidR="006302BF" w:rsidRPr="007001F1" w:rsidRDefault="006302BF" w:rsidP="00F92AC2">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302BF" w:rsidRPr="007001F1" w:rsidRDefault="006302BF" w:rsidP="00F92AC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302BF" w:rsidRPr="007001F1" w:rsidRDefault="006302BF" w:rsidP="00F92AC2">
            <w:pPr>
              <w:jc w:val="center"/>
              <w:rPr>
                <w:b/>
                <w:bCs/>
                <w:color w:val="FFFFFF"/>
              </w:rPr>
            </w:pPr>
            <w:r w:rsidRPr="007001F1">
              <w:rPr>
                <w:b/>
                <w:bCs/>
                <w:color w:val="FFFFFF"/>
                <w:sz w:val="22"/>
                <w:szCs w:val="22"/>
              </w:rPr>
              <w:t>áno</w:t>
            </w:r>
          </w:p>
        </w:tc>
        <w:tc>
          <w:tcPr>
            <w:tcW w:w="567" w:type="dxa"/>
            <w:shd w:val="clear" w:color="000000" w:fill="60497A"/>
            <w:vAlign w:val="center"/>
            <w:hideMark/>
          </w:tcPr>
          <w:p w:rsidR="006302BF" w:rsidRPr="007001F1" w:rsidRDefault="006302BF" w:rsidP="00F92AC2">
            <w:pPr>
              <w:jc w:val="center"/>
              <w:rPr>
                <w:b/>
                <w:bCs/>
                <w:color w:val="FFFFFF"/>
              </w:rPr>
            </w:pPr>
            <w:r w:rsidRPr="007001F1">
              <w:rPr>
                <w:b/>
                <w:bCs/>
                <w:color w:val="FFFFFF"/>
                <w:sz w:val="22"/>
                <w:szCs w:val="22"/>
              </w:rPr>
              <w:t>nie</w:t>
            </w:r>
          </w:p>
        </w:tc>
        <w:tc>
          <w:tcPr>
            <w:tcW w:w="776" w:type="dxa"/>
            <w:shd w:val="clear" w:color="000000" w:fill="60497A"/>
            <w:vAlign w:val="center"/>
            <w:hideMark/>
          </w:tcPr>
          <w:p w:rsidR="006302BF" w:rsidRPr="007001F1" w:rsidRDefault="006302BF" w:rsidP="00F92AC2">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302BF" w:rsidRPr="007001F1" w:rsidRDefault="006302BF" w:rsidP="00F92AC2">
            <w:pPr>
              <w:jc w:val="center"/>
              <w:rPr>
                <w:b/>
                <w:bCs/>
                <w:color w:val="FFFFFF"/>
              </w:rPr>
            </w:pPr>
            <w:r w:rsidRPr="007001F1">
              <w:rPr>
                <w:b/>
                <w:bCs/>
                <w:color w:val="FFFFFF"/>
                <w:sz w:val="22"/>
                <w:szCs w:val="22"/>
              </w:rPr>
              <w:t>Poznámka</w:t>
            </w:r>
          </w:p>
        </w:tc>
      </w:tr>
      <w:tr w:rsidR="009C7ADB" w:rsidRPr="007001F1" w:rsidTr="007261E4">
        <w:trPr>
          <w:trHeight w:val="20"/>
        </w:trPr>
        <w:tc>
          <w:tcPr>
            <w:tcW w:w="582" w:type="dxa"/>
            <w:vMerge w:val="restart"/>
            <w:shd w:val="clear" w:color="auto" w:fill="auto"/>
            <w:noWrap/>
            <w:vAlign w:val="center"/>
            <w:hideMark/>
          </w:tcPr>
          <w:p w:rsidR="009C7ADB" w:rsidRPr="007001F1" w:rsidRDefault="009C7ADB" w:rsidP="00F92AC2">
            <w:pPr>
              <w:jc w:val="center"/>
              <w:rPr>
                <w:color w:val="000000"/>
              </w:rPr>
            </w:pPr>
            <w:r w:rsidRPr="007001F1">
              <w:rPr>
                <w:color w:val="000000"/>
                <w:sz w:val="22"/>
                <w:szCs w:val="22"/>
              </w:rPr>
              <w:t>1</w:t>
            </w:r>
          </w:p>
        </w:tc>
        <w:tc>
          <w:tcPr>
            <w:tcW w:w="4820" w:type="dxa"/>
            <w:gridSpan w:val="2"/>
            <w:shd w:val="clear" w:color="auto" w:fill="auto"/>
            <w:vAlign w:val="center"/>
            <w:hideMark/>
          </w:tcPr>
          <w:p w:rsidR="009C7ADB" w:rsidRPr="007001F1" w:rsidRDefault="009C7ADB" w:rsidP="003F3D85">
            <w:pPr>
              <w:jc w:val="both"/>
              <w:rPr>
                <w:color w:val="000000"/>
              </w:rPr>
            </w:pPr>
            <w:r>
              <w:rPr>
                <w:color w:val="000000"/>
                <w:sz w:val="22"/>
                <w:szCs w:val="22"/>
              </w:rPr>
              <w:t xml:space="preserve">a) </w:t>
            </w:r>
            <w:r w:rsidRPr="007001F1">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rsidR="009C7ADB" w:rsidRPr="007001F1" w:rsidRDefault="009C7ADB"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9C7ADB" w:rsidRPr="007001F1" w:rsidRDefault="009C7ADB"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9C7ADB" w:rsidRPr="007001F1" w:rsidRDefault="009C7ADB"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9C7ADB" w:rsidRPr="007001F1" w:rsidRDefault="009C7ADB" w:rsidP="003F3D85">
            <w:pPr>
              <w:jc w:val="both"/>
              <w:rPr>
                <w:b/>
                <w:bCs/>
                <w:color w:val="000000"/>
              </w:rPr>
            </w:pPr>
            <w:r w:rsidRPr="007001F1">
              <w:rPr>
                <w:b/>
                <w:bCs/>
                <w:color w:val="000000"/>
                <w:sz w:val="22"/>
                <w:szCs w:val="22"/>
              </w:rPr>
              <w:t> </w:t>
            </w:r>
          </w:p>
        </w:tc>
      </w:tr>
      <w:tr w:rsidR="009C7ADB" w:rsidRPr="007001F1" w:rsidTr="007261E4">
        <w:trPr>
          <w:trHeight w:val="20"/>
        </w:trPr>
        <w:tc>
          <w:tcPr>
            <w:tcW w:w="582" w:type="dxa"/>
            <w:vMerge/>
            <w:shd w:val="clear" w:color="auto" w:fill="auto"/>
            <w:noWrap/>
            <w:vAlign w:val="center"/>
          </w:tcPr>
          <w:p w:rsidR="009C7ADB" w:rsidRPr="007001F1" w:rsidRDefault="009C7ADB" w:rsidP="00F92AC2">
            <w:pPr>
              <w:jc w:val="center"/>
              <w:rPr>
                <w:color w:val="000000"/>
                <w:sz w:val="22"/>
                <w:szCs w:val="22"/>
              </w:rPr>
            </w:pPr>
          </w:p>
        </w:tc>
        <w:tc>
          <w:tcPr>
            <w:tcW w:w="4820" w:type="dxa"/>
            <w:gridSpan w:val="2"/>
            <w:shd w:val="clear" w:color="auto" w:fill="auto"/>
            <w:vAlign w:val="center"/>
          </w:tcPr>
          <w:p w:rsidR="009C7ADB" w:rsidRPr="007001F1" w:rsidRDefault="009C7ADB" w:rsidP="003F3D85">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9C7ADB" w:rsidRPr="007001F1" w:rsidRDefault="009C7ADB" w:rsidP="003F3D85">
            <w:pPr>
              <w:jc w:val="both"/>
              <w:rPr>
                <w:b/>
                <w:bCs/>
                <w:color w:val="000000"/>
                <w:sz w:val="22"/>
                <w:szCs w:val="22"/>
              </w:rPr>
            </w:pPr>
          </w:p>
        </w:tc>
        <w:tc>
          <w:tcPr>
            <w:tcW w:w="567" w:type="dxa"/>
            <w:shd w:val="clear" w:color="auto" w:fill="auto"/>
            <w:vAlign w:val="center"/>
          </w:tcPr>
          <w:p w:rsidR="009C7ADB" w:rsidRPr="007001F1" w:rsidRDefault="009C7ADB" w:rsidP="003F3D85">
            <w:pPr>
              <w:jc w:val="both"/>
              <w:rPr>
                <w:b/>
                <w:bCs/>
                <w:color w:val="000000"/>
                <w:sz w:val="22"/>
                <w:szCs w:val="22"/>
              </w:rPr>
            </w:pPr>
          </w:p>
        </w:tc>
        <w:tc>
          <w:tcPr>
            <w:tcW w:w="776" w:type="dxa"/>
            <w:shd w:val="clear" w:color="auto" w:fill="auto"/>
            <w:vAlign w:val="center"/>
          </w:tcPr>
          <w:p w:rsidR="009C7ADB" w:rsidRPr="007001F1" w:rsidRDefault="009C7ADB" w:rsidP="003F3D85">
            <w:pPr>
              <w:jc w:val="both"/>
              <w:rPr>
                <w:b/>
                <w:bCs/>
                <w:color w:val="000000"/>
                <w:sz w:val="22"/>
                <w:szCs w:val="22"/>
              </w:rPr>
            </w:pPr>
          </w:p>
        </w:tc>
        <w:tc>
          <w:tcPr>
            <w:tcW w:w="1775" w:type="dxa"/>
            <w:shd w:val="clear" w:color="auto" w:fill="auto"/>
            <w:vAlign w:val="center"/>
          </w:tcPr>
          <w:p w:rsidR="009C7ADB" w:rsidRPr="007001F1" w:rsidRDefault="009C7ADB" w:rsidP="003F3D85">
            <w:pPr>
              <w:jc w:val="both"/>
              <w:rPr>
                <w:b/>
                <w:bCs/>
                <w:color w:val="000000"/>
                <w:sz w:val="22"/>
                <w:szCs w:val="22"/>
              </w:rPr>
            </w:pPr>
          </w:p>
        </w:tc>
      </w:tr>
      <w:tr w:rsidR="00776C6E" w:rsidRPr="007001F1" w:rsidTr="00312388">
        <w:trPr>
          <w:trHeight w:val="288"/>
        </w:trPr>
        <w:tc>
          <w:tcPr>
            <w:tcW w:w="582" w:type="dxa"/>
            <w:vMerge w:val="restart"/>
            <w:shd w:val="clear" w:color="auto" w:fill="auto"/>
            <w:noWrap/>
            <w:vAlign w:val="center"/>
            <w:hideMark/>
          </w:tcPr>
          <w:p w:rsidR="00776C6E" w:rsidRPr="007001F1" w:rsidRDefault="00776C6E" w:rsidP="00F92AC2">
            <w:pPr>
              <w:jc w:val="center"/>
              <w:rPr>
                <w:color w:val="000000"/>
              </w:rPr>
            </w:pPr>
            <w:r w:rsidRPr="007001F1">
              <w:rPr>
                <w:color w:val="000000"/>
                <w:sz w:val="22"/>
                <w:szCs w:val="22"/>
              </w:rPr>
              <w:t>2</w:t>
            </w:r>
          </w:p>
        </w:tc>
        <w:tc>
          <w:tcPr>
            <w:tcW w:w="4820" w:type="dxa"/>
            <w:gridSpan w:val="2"/>
            <w:shd w:val="clear" w:color="auto" w:fill="auto"/>
            <w:vAlign w:val="center"/>
            <w:hideMark/>
          </w:tcPr>
          <w:p w:rsidR="00776C6E" w:rsidRPr="007001F1" w:rsidRDefault="00776C6E" w:rsidP="003F3D85">
            <w:pPr>
              <w:jc w:val="both"/>
              <w:rPr>
                <w:color w:val="000000"/>
              </w:rPr>
            </w:pPr>
            <w:r w:rsidRPr="007001F1">
              <w:rPr>
                <w:color w:val="000000"/>
                <w:sz w:val="22"/>
                <w:szCs w:val="22"/>
              </w:rPr>
              <w:t>a) Bola</w:t>
            </w:r>
            <w:r w:rsidR="00312388" w:rsidRPr="007001F1">
              <w:rPr>
                <w:color w:val="000000"/>
                <w:sz w:val="22"/>
                <w:szCs w:val="22"/>
              </w:rPr>
              <w:t xml:space="preserve"> PHZ určená ako cena bez DPH?</w:t>
            </w:r>
          </w:p>
        </w:tc>
        <w:tc>
          <w:tcPr>
            <w:tcW w:w="567"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r>
      <w:tr w:rsidR="00776C6E" w:rsidRPr="007001F1" w:rsidTr="007261E4">
        <w:trPr>
          <w:trHeight w:val="727"/>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Del="00776C6E" w:rsidRDefault="00776C6E" w:rsidP="003F3D85">
            <w:pPr>
              <w:jc w:val="both"/>
              <w:rPr>
                <w:color w:val="000000"/>
              </w:rPr>
            </w:pPr>
            <w:r w:rsidRPr="007001F1">
              <w:rPr>
                <w:color w:val="000000"/>
                <w:sz w:val="22"/>
                <w:szCs w:val="22"/>
              </w:rPr>
              <w:t>b) Bola určená PHZ podľa podmienok platných v čase odoslania oznámenia o vyhlásení verejného obstarávania?</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776C6E" w:rsidRPr="007001F1" w:rsidTr="007261E4">
        <w:trPr>
          <w:trHeight w:val="727"/>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Del="00776C6E" w:rsidRDefault="00776C6E" w:rsidP="003F3D85">
            <w:pPr>
              <w:jc w:val="both"/>
              <w:rPr>
                <w:color w:val="000000"/>
              </w:rPr>
            </w:pPr>
            <w:r w:rsidRPr="007001F1">
              <w:rPr>
                <w:color w:val="000000"/>
                <w:sz w:val="22"/>
                <w:szCs w:val="22"/>
              </w:rPr>
              <w:t xml:space="preserve">c) Bola PHZ určená tak, že zahŕňa PHZ </w:t>
            </w:r>
            <w:r w:rsidR="00442C37">
              <w:rPr>
                <w:color w:val="000000"/>
                <w:sz w:val="22"/>
                <w:szCs w:val="22"/>
              </w:rPr>
              <w:t xml:space="preserve">pre </w:t>
            </w:r>
            <w:r w:rsidRPr="007001F1">
              <w:rPr>
                <w:color w:val="000000"/>
                <w:sz w:val="22"/>
                <w:szCs w:val="22"/>
              </w:rPr>
              <w:t>všetky časti zákazky, vrátane opakovaných plnení, odmien a opcií?</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776C6E" w:rsidRPr="007001F1" w:rsidTr="007261E4">
        <w:trPr>
          <w:trHeight w:val="727"/>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Del="00776C6E" w:rsidRDefault="00776C6E" w:rsidP="003F3D85">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776C6E" w:rsidRPr="007001F1" w:rsidTr="007261E4">
        <w:trPr>
          <w:trHeight w:val="727"/>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Del="00776C6E" w:rsidRDefault="00776C6E" w:rsidP="003F3D85">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776C6E" w:rsidRPr="007001F1" w:rsidTr="00312388">
        <w:trPr>
          <w:trHeight w:val="299"/>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Del="00776C6E" w:rsidRDefault="00776C6E" w:rsidP="003F3D85">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776C6E" w:rsidRPr="007001F1" w:rsidTr="00312388">
        <w:trPr>
          <w:trHeight w:val="559"/>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Del="00776C6E" w:rsidRDefault="00776C6E" w:rsidP="003F3D85">
            <w:pPr>
              <w:jc w:val="both"/>
              <w:rPr>
                <w:color w:val="000000"/>
              </w:rPr>
            </w:pPr>
            <w:r w:rsidRPr="007001F1">
              <w:rPr>
                <w:sz w:val="22"/>
                <w:szCs w:val="22"/>
              </w:rPr>
              <w:t>g)Stanovil verejný obstarávateľ PHZ v zmysle  ostatných ustanovení § 6 ZVO?</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6302BF" w:rsidRPr="007001F1" w:rsidTr="007261E4">
        <w:trPr>
          <w:trHeight w:val="20"/>
        </w:trPr>
        <w:tc>
          <w:tcPr>
            <w:tcW w:w="582" w:type="dxa"/>
            <w:shd w:val="clear" w:color="auto" w:fill="auto"/>
            <w:noWrap/>
            <w:vAlign w:val="center"/>
            <w:hideMark/>
          </w:tcPr>
          <w:p w:rsidR="006302BF" w:rsidRPr="007001F1" w:rsidRDefault="006302BF" w:rsidP="00F92AC2">
            <w:pPr>
              <w:jc w:val="center"/>
              <w:rPr>
                <w:color w:val="000000"/>
              </w:rPr>
            </w:pPr>
            <w:r w:rsidRPr="007001F1">
              <w:rPr>
                <w:color w:val="000000"/>
                <w:sz w:val="22"/>
                <w:szCs w:val="22"/>
              </w:rPr>
              <w:t>3</w:t>
            </w:r>
          </w:p>
        </w:tc>
        <w:tc>
          <w:tcPr>
            <w:tcW w:w="4820" w:type="dxa"/>
            <w:gridSpan w:val="2"/>
            <w:shd w:val="clear" w:color="auto" w:fill="auto"/>
            <w:vAlign w:val="center"/>
            <w:hideMark/>
          </w:tcPr>
          <w:p w:rsidR="006302BF" w:rsidRPr="007001F1" w:rsidRDefault="006302BF" w:rsidP="003F3D85">
            <w:pPr>
              <w:jc w:val="both"/>
              <w:rPr>
                <w:color w:val="000000"/>
              </w:rPr>
            </w:pPr>
            <w:r w:rsidRPr="007001F1">
              <w:rPr>
                <w:color w:val="000000"/>
                <w:sz w:val="22"/>
                <w:szCs w:val="22"/>
              </w:rPr>
              <w:t>Bol dodržaný postup zadávania nadlimitnej verejnej súťaže s využitím elektronického trhoviska v súlade s § 66 ods. 8 ZVO?</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r>
      <w:tr w:rsidR="00E5404D" w:rsidRPr="007001F1" w:rsidTr="007261E4">
        <w:trPr>
          <w:trHeight w:val="20"/>
        </w:trPr>
        <w:tc>
          <w:tcPr>
            <w:tcW w:w="582" w:type="dxa"/>
            <w:vMerge w:val="restart"/>
            <w:shd w:val="clear" w:color="auto" w:fill="auto"/>
            <w:noWrap/>
            <w:vAlign w:val="center"/>
            <w:hideMark/>
          </w:tcPr>
          <w:p w:rsidR="00E5404D" w:rsidRPr="007001F1" w:rsidRDefault="00E5404D" w:rsidP="00F92AC2">
            <w:pPr>
              <w:jc w:val="center"/>
              <w:rPr>
                <w:color w:val="000000"/>
              </w:rPr>
            </w:pPr>
            <w:r w:rsidRPr="007001F1">
              <w:rPr>
                <w:color w:val="000000"/>
                <w:sz w:val="22"/>
                <w:szCs w:val="22"/>
              </w:rPr>
              <w:t>4</w:t>
            </w:r>
          </w:p>
        </w:tc>
        <w:tc>
          <w:tcPr>
            <w:tcW w:w="4820" w:type="dxa"/>
            <w:gridSpan w:val="2"/>
            <w:shd w:val="clear" w:color="auto" w:fill="auto"/>
            <w:vAlign w:val="center"/>
            <w:hideMark/>
          </w:tcPr>
          <w:p w:rsidR="00E5404D" w:rsidRPr="00E5404D" w:rsidRDefault="00B4707E" w:rsidP="00B4707E">
            <w:pPr>
              <w:pStyle w:val="Odsekzoznamu"/>
              <w:ind w:left="0"/>
              <w:jc w:val="both"/>
              <w:rPr>
                <w:color w:val="000000"/>
              </w:rPr>
            </w:pPr>
            <w:r>
              <w:rPr>
                <w:color w:val="000000"/>
                <w:sz w:val="22"/>
                <w:szCs w:val="22"/>
              </w:rPr>
              <w:t xml:space="preserve">a) </w:t>
            </w:r>
            <w:r w:rsidR="00E5404D" w:rsidRPr="00E5404D">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hideMark/>
          </w:tcPr>
          <w:p w:rsidR="00E5404D" w:rsidRPr="007001F1" w:rsidRDefault="00E5404D"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E5404D" w:rsidRPr="007001F1" w:rsidRDefault="00E5404D"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E5404D" w:rsidRPr="007001F1" w:rsidRDefault="00E5404D"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E5404D" w:rsidRPr="007001F1" w:rsidRDefault="00E5404D" w:rsidP="003F3D85">
            <w:pPr>
              <w:jc w:val="both"/>
              <w:rPr>
                <w:b/>
                <w:bCs/>
                <w:color w:val="000000"/>
              </w:rPr>
            </w:pPr>
            <w:r w:rsidRPr="007001F1">
              <w:rPr>
                <w:b/>
                <w:bCs/>
                <w:color w:val="000000"/>
                <w:sz w:val="22"/>
                <w:szCs w:val="22"/>
              </w:rPr>
              <w:t> </w:t>
            </w:r>
          </w:p>
        </w:tc>
      </w:tr>
      <w:tr w:rsidR="00E5404D" w:rsidRPr="007001F1" w:rsidTr="007261E4">
        <w:trPr>
          <w:trHeight w:val="20"/>
        </w:trPr>
        <w:tc>
          <w:tcPr>
            <w:tcW w:w="582" w:type="dxa"/>
            <w:vMerge/>
            <w:shd w:val="clear" w:color="auto" w:fill="auto"/>
            <w:noWrap/>
            <w:vAlign w:val="center"/>
          </w:tcPr>
          <w:p w:rsidR="00E5404D" w:rsidRPr="007001F1" w:rsidRDefault="00E5404D" w:rsidP="00F92AC2">
            <w:pPr>
              <w:jc w:val="center"/>
              <w:rPr>
                <w:color w:val="000000"/>
              </w:rPr>
            </w:pPr>
          </w:p>
        </w:tc>
        <w:tc>
          <w:tcPr>
            <w:tcW w:w="4820" w:type="dxa"/>
            <w:gridSpan w:val="2"/>
            <w:shd w:val="clear" w:color="auto" w:fill="auto"/>
            <w:vAlign w:val="center"/>
          </w:tcPr>
          <w:p w:rsidR="00E5404D" w:rsidRPr="00E5404D" w:rsidRDefault="00B4707E" w:rsidP="00B4707E">
            <w:pPr>
              <w:pStyle w:val="Odsekzoznamu"/>
              <w:ind w:left="0"/>
              <w:jc w:val="both"/>
              <w:rPr>
                <w:color w:val="000000"/>
              </w:rPr>
            </w:pPr>
            <w:r>
              <w:rPr>
                <w:color w:val="000000"/>
                <w:sz w:val="22"/>
                <w:szCs w:val="22"/>
              </w:rPr>
              <w:t xml:space="preserve">b) </w:t>
            </w:r>
            <w:r w:rsidR="00E5404D" w:rsidRPr="00E5404D">
              <w:rPr>
                <w:color w:val="000000"/>
                <w:sz w:val="22"/>
                <w:szCs w:val="22"/>
              </w:rPr>
              <w:t>Je predmet zákazky opísaný jednoznačne, úplne a nestranne?</w:t>
            </w:r>
          </w:p>
        </w:tc>
        <w:tc>
          <w:tcPr>
            <w:tcW w:w="567" w:type="dxa"/>
            <w:shd w:val="clear" w:color="auto" w:fill="auto"/>
            <w:vAlign w:val="center"/>
          </w:tcPr>
          <w:p w:rsidR="00E5404D" w:rsidRPr="007001F1" w:rsidRDefault="00E5404D" w:rsidP="003F3D85">
            <w:pPr>
              <w:jc w:val="both"/>
              <w:rPr>
                <w:b/>
                <w:bCs/>
                <w:color w:val="000000"/>
              </w:rPr>
            </w:pPr>
          </w:p>
        </w:tc>
        <w:tc>
          <w:tcPr>
            <w:tcW w:w="567" w:type="dxa"/>
            <w:shd w:val="clear" w:color="auto" w:fill="auto"/>
            <w:vAlign w:val="center"/>
          </w:tcPr>
          <w:p w:rsidR="00E5404D" w:rsidRPr="007001F1" w:rsidRDefault="00E5404D" w:rsidP="003F3D85">
            <w:pPr>
              <w:jc w:val="both"/>
              <w:rPr>
                <w:b/>
                <w:bCs/>
                <w:color w:val="000000"/>
              </w:rPr>
            </w:pPr>
          </w:p>
        </w:tc>
        <w:tc>
          <w:tcPr>
            <w:tcW w:w="776" w:type="dxa"/>
            <w:shd w:val="clear" w:color="auto" w:fill="auto"/>
            <w:vAlign w:val="center"/>
          </w:tcPr>
          <w:p w:rsidR="00E5404D" w:rsidRPr="007001F1" w:rsidRDefault="00E5404D" w:rsidP="003F3D85">
            <w:pPr>
              <w:jc w:val="both"/>
              <w:rPr>
                <w:b/>
                <w:bCs/>
                <w:color w:val="000000"/>
              </w:rPr>
            </w:pPr>
          </w:p>
        </w:tc>
        <w:tc>
          <w:tcPr>
            <w:tcW w:w="1775" w:type="dxa"/>
            <w:shd w:val="clear" w:color="auto" w:fill="auto"/>
            <w:vAlign w:val="center"/>
          </w:tcPr>
          <w:p w:rsidR="00E5404D" w:rsidRPr="007001F1" w:rsidRDefault="00E5404D" w:rsidP="003F3D85">
            <w:pPr>
              <w:jc w:val="both"/>
              <w:rPr>
                <w:b/>
                <w:bCs/>
                <w:color w:val="000000"/>
              </w:rPr>
            </w:pPr>
          </w:p>
        </w:tc>
      </w:tr>
      <w:tr w:rsidR="00776C6E" w:rsidRPr="007001F1" w:rsidTr="007261E4">
        <w:trPr>
          <w:trHeight w:val="503"/>
        </w:trPr>
        <w:tc>
          <w:tcPr>
            <w:tcW w:w="582" w:type="dxa"/>
            <w:vMerge w:val="restart"/>
            <w:shd w:val="clear" w:color="auto" w:fill="auto"/>
            <w:noWrap/>
            <w:vAlign w:val="center"/>
            <w:hideMark/>
          </w:tcPr>
          <w:p w:rsidR="00776C6E" w:rsidRPr="007001F1" w:rsidRDefault="00776C6E" w:rsidP="00F92AC2">
            <w:pPr>
              <w:jc w:val="center"/>
              <w:rPr>
                <w:color w:val="000000"/>
              </w:rPr>
            </w:pPr>
            <w:r w:rsidRPr="007001F1">
              <w:rPr>
                <w:color w:val="000000"/>
                <w:sz w:val="22"/>
                <w:szCs w:val="22"/>
              </w:rPr>
              <w:t>5</w:t>
            </w:r>
          </w:p>
        </w:tc>
        <w:tc>
          <w:tcPr>
            <w:tcW w:w="4820" w:type="dxa"/>
            <w:gridSpan w:val="2"/>
            <w:shd w:val="clear" w:color="auto" w:fill="auto"/>
            <w:vAlign w:val="center"/>
            <w:hideMark/>
          </w:tcPr>
          <w:p w:rsidR="00776C6E" w:rsidRPr="007001F1" w:rsidRDefault="00776C6E" w:rsidP="003F3D85">
            <w:pPr>
              <w:jc w:val="both"/>
              <w:rPr>
                <w:color w:val="000000"/>
              </w:rPr>
            </w:pPr>
            <w:r w:rsidRPr="007001F1">
              <w:rPr>
                <w:color w:val="000000"/>
                <w:sz w:val="22"/>
                <w:szCs w:val="22"/>
              </w:rPr>
              <w:t>a) Vzhľadom na predmet zákazky bol zvolený správny vzor vš</w:t>
            </w:r>
            <w:r w:rsidR="003F3D85" w:rsidRPr="007001F1">
              <w:rPr>
                <w:color w:val="000000"/>
                <w:sz w:val="22"/>
                <w:szCs w:val="22"/>
              </w:rPr>
              <w:t>eobecných  zmluvných podmienok?</w:t>
            </w:r>
          </w:p>
        </w:tc>
        <w:tc>
          <w:tcPr>
            <w:tcW w:w="567"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r>
      <w:tr w:rsidR="00776C6E" w:rsidRPr="007001F1" w:rsidTr="007261E4">
        <w:trPr>
          <w:trHeight w:val="502"/>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RDefault="00776C6E" w:rsidP="003F3D85">
            <w:pPr>
              <w:jc w:val="both"/>
              <w:rPr>
                <w:color w:val="000000"/>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6302BF" w:rsidRPr="007001F1" w:rsidTr="007261E4">
        <w:trPr>
          <w:trHeight w:val="20"/>
        </w:trPr>
        <w:tc>
          <w:tcPr>
            <w:tcW w:w="582" w:type="dxa"/>
            <w:shd w:val="clear" w:color="auto" w:fill="auto"/>
            <w:noWrap/>
            <w:vAlign w:val="center"/>
            <w:hideMark/>
          </w:tcPr>
          <w:p w:rsidR="006302BF" w:rsidRPr="007001F1" w:rsidRDefault="001C09CB" w:rsidP="00F92AC2">
            <w:pPr>
              <w:jc w:val="center"/>
              <w:rPr>
                <w:color w:val="000000"/>
              </w:rPr>
            </w:pPr>
            <w:r w:rsidRPr="007001F1">
              <w:rPr>
                <w:color w:val="000000"/>
                <w:sz w:val="22"/>
                <w:szCs w:val="22"/>
              </w:rPr>
              <w:t>6</w:t>
            </w:r>
          </w:p>
        </w:tc>
        <w:tc>
          <w:tcPr>
            <w:tcW w:w="4820" w:type="dxa"/>
            <w:gridSpan w:val="2"/>
            <w:shd w:val="clear" w:color="auto" w:fill="auto"/>
            <w:vAlign w:val="center"/>
            <w:hideMark/>
          </w:tcPr>
          <w:p w:rsidR="006302BF" w:rsidRPr="007001F1" w:rsidRDefault="006302BF" w:rsidP="003F3D85">
            <w:pPr>
              <w:jc w:val="both"/>
              <w:rPr>
                <w:color w:val="000000"/>
              </w:rPr>
            </w:pPr>
            <w:r w:rsidRPr="007001F1">
              <w:rPr>
                <w:color w:val="000000"/>
                <w:sz w:val="22"/>
                <w:szCs w:val="22"/>
              </w:rPr>
              <w:t>Objednávkové atribúty, zmluvné špecifikácie a podmienky súťaže, ktoré boli doplnené</w:t>
            </w:r>
            <w:r w:rsidR="00442C37">
              <w:rPr>
                <w:color w:val="000000"/>
                <w:sz w:val="22"/>
                <w:szCs w:val="22"/>
              </w:rPr>
              <w:t>,</w:t>
            </w:r>
            <w:r w:rsidRPr="007001F1">
              <w:rPr>
                <w:color w:val="000000"/>
                <w:sz w:val="22"/>
                <w:szCs w:val="22"/>
              </w:rPr>
              <w:t xml:space="preserve"> sú v súlade s princípmi verejného obstarávania a podporujú čestnú hospodársku súťaž?</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r>
      <w:tr w:rsidR="006302BF" w:rsidRPr="007001F1" w:rsidTr="007261E4">
        <w:trPr>
          <w:trHeight w:val="20"/>
        </w:trPr>
        <w:tc>
          <w:tcPr>
            <w:tcW w:w="582" w:type="dxa"/>
            <w:shd w:val="clear" w:color="auto" w:fill="auto"/>
            <w:noWrap/>
            <w:vAlign w:val="center"/>
            <w:hideMark/>
          </w:tcPr>
          <w:p w:rsidR="006302BF" w:rsidRPr="007001F1" w:rsidRDefault="001C09CB" w:rsidP="00F92AC2">
            <w:pPr>
              <w:jc w:val="center"/>
              <w:rPr>
                <w:color w:val="000000"/>
              </w:rPr>
            </w:pPr>
            <w:r w:rsidRPr="007001F1">
              <w:rPr>
                <w:color w:val="000000"/>
                <w:sz w:val="22"/>
                <w:szCs w:val="22"/>
              </w:rPr>
              <w:t>7</w:t>
            </w:r>
          </w:p>
        </w:tc>
        <w:tc>
          <w:tcPr>
            <w:tcW w:w="4820" w:type="dxa"/>
            <w:gridSpan w:val="2"/>
            <w:shd w:val="clear" w:color="auto" w:fill="auto"/>
            <w:vAlign w:val="center"/>
            <w:hideMark/>
          </w:tcPr>
          <w:p w:rsidR="006302BF" w:rsidRPr="007001F1" w:rsidRDefault="006302BF" w:rsidP="003F3D85">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r>
      <w:tr w:rsidR="006302BF" w:rsidRPr="007001F1" w:rsidTr="007261E4">
        <w:trPr>
          <w:trHeight w:val="20"/>
        </w:trPr>
        <w:tc>
          <w:tcPr>
            <w:tcW w:w="582" w:type="dxa"/>
            <w:shd w:val="clear" w:color="auto" w:fill="auto"/>
            <w:noWrap/>
            <w:vAlign w:val="center"/>
            <w:hideMark/>
          </w:tcPr>
          <w:p w:rsidR="006302BF" w:rsidRPr="007001F1" w:rsidRDefault="001C09CB" w:rsidP="00F92AC2">
            <w:pPr>
              <w:jc w:val="center"/>
              <w:rPr>
                <w:color w:val="000000"/>
              </w:rPr>
            </w:pPr>
            <w:r w:rsidRPr="007001F1">
              <w:rPr>
                <w:color w:val="000000"/>
                <w:sz w:val="22"/>
                <w:szCs w:val="22"/>
              </w:rPr>
              <w:t>8</w:t>
            </w:r>
          </w:p>
        </w:tc>
        <w:tc>
          <w:tcPr>
            <w:tcW w:w="4820" w:type="dxa"/>
            <w:gridSpan w:val="2"/>
            <w:shd w:val="clear" w:color="auto" w:fill="auto"/>
            <w:vAlign w:val="center"/>
            <w:hideMark/>
          </w:tcPr>
          <w:p w:rsidR="006302BF" w:rsidRPr="007001F1" w:rsidRDefault="006302BF" w:rsidP="003F3D85">
            <w:pPr>
              <w:jc w:val="both"/>
              <w:rPr>
                <w:color w:val="000000"/>
              </w:rPr>
            </w:pPr>
            <w:r w:rsidRPr="007001F1">
              <w:rPr>
                <w:color w:val="000000"/>
                <w:sz w:val="22"/>
                <w:szCs w:val="22"/>
              </w:rPr>
              <w:t xml:space="preserve">Boli pri </w:t>
            </w:r>
            <w:r w:rsidR="00B64DBA" w:rsidRPr="007001F1">
              <w:rPr>
                <w:color w:val="000000"/>
                <w:sz w:val="22"/>
                <w:szCs w:val="22"/>
              </w:rPr>
              <w:t xml:space="preserve">stanovení podmienok </w:t>
            </w:r>
            <w:r w:rsidRPr="007001F1">
              <w:rPr>
                <w:color w:val="000000"/>
                <w:sz w:val="22"/>
                <w:szCs w:val="22"/>
              </w:rPr>
              <w:t>zadávan</w:t>
            </w:r>
            <w:r w:rsidR="00B64DBA" w:rsidRPr="007001F1">
              <w:rPr>
                <w:color w:val="000000"/>
                <w:sz w:val="22"/>
                <w:szCs w:val="22"/>
              </w:rPr>
              <w:t>ia</w:t>
            </w:r>
            <w:r w:rsidRPr="007001F1">
              <w:rPr>
                <w:color w:val="000000"/>
                <w:sz w:val="22"/>
                <w:szCs w:val="22"/>
              </w:rPr>
              <w:t xml:space="preserve"> zákazky uplatnené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r>
      <w:tr w:rsidR="006302BF" w:rsidRPr="007001F1" w:rsidTr="007261E4">
        <w:trPr>
          <w:trHeight w:val="20"/>
        </w:trPr>
        <w:tc>
          <w:tcPr>
            <w:tcW w:w="582" w:type="dxa"/>
            <w:shd w:val="clear" w:color="auto" w:fill="auto"/>
            <w:noWrap/>
            <w:vAlign w:val="center"/>
            <w:hideMark/>
          </w:tcPr>
          <w:p w:rsidR="006302BF" w:rsidRPr="007001F1" w:rsidRDefault="001C09CB" w:rsidP="00F92AC2">
            <w:pPr>
              <w:jc w:val="center"/>
              <w:rPr>
                <w:color w:val="000000"/>
              </w:rPr>
            </w:pPr>
            <w:r w:rsidRPr="007001F1">
              <w:rPr>
                <w:color w:val="000000"/>
                <w:sz w:val="22"/>
                <w:szCs w:val="22"/>
              </w:rPr>
              <w:t>9</w:t>
            </w:r>
          </w:p>
        </w:tc>
        <w:tc>
          <w:tcPr>
            <w:tcW w:w="4820" w:type="dxa"/>
            <w:gridSpan w:val="2"/>
            <w:shd w:val="clear" w:color="auto" w:fill="auto"/>
            <w:vAlign w:val="center"/>
            <w:hideMark/>
          </w:tcPr>
          <w:p w:rsidR="006302BF" w:rsidRPr="007001F1" w:rsidRDefault="006302BF" w:rsidP="003F3D85">
            <w:pPr>
              <w:jc w:val="both"/>
              <w:rPr>
                <w:color w:val="000000"/>
              </w:rPr>
            </w:pPr>
            <w:r w:rsidRPr="007001F1">
              <w:rPr>
                <w:color w:val="000000"/>
                <w:sz w:val="22"/>
                <w:szCs w:val="22"/>
              </w:rPr>
              <w:t>Bol zamestnanec vykonávajúci kontrolu oboznámený s rizikovými indikátormi</w:t>
            </w:r>
            <w:r w:rsidR="00A46C76">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A46C76">
              <w:rPr>
                <w:color w:val="000000"/>
                <w:sz w:val="22"/>
                <w:szCs w:val="22"/>
              </w:rPr>
              <w:t xml:space="preserve"> </w:t>
            </w:r>
            <w:r w:rsidR="00B64DBA"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r>
      <w:tr w:rsidR="00776C6E" w:rsidRPr="007001F1" w:rsidTr="00312388">
        <w:trPr>
          <w:trHeight w:val="342"/>
        </w:trPr>
        <w:tc>
          <w:tcPr>
            <w:tcW w:w="582" w:type="dxa"/>
            <w:vMerge w:val="restart"/>
            <w:shd w:val="clear" w:color="auto" w:fill="auto"/>
            <w:noWrap/>
            <w:vAlign w:val="center"/>
          </w:tcPr>
          <w:p w:rsidR="00776C6E" w:rsidRPr="007001F1" w:rsidRDefault="00776C6E" w:rsidP="00F92AC2">
            <w:pPr>
              <w:jc w:val="center"/>
              <w:rPr>
                <w:color w:val="000000"/>
              </w:rPr>
            </w:pPr>
            <w:r w:rsidRPr="007001F1">
              <w:rPr>
                <w:color w:val="000000"/>
                <w:sz w:val="22"/>
                <w:szCs w:val="22"/>
              </w:rPr>
              <w:t>10</w:t>
            </w:r>
          </w:p>
        </w:tc>
        <w:tc>
          <w:tcPr>
            <w:tcW w:w="4820" w:type="dxa"/>
            <w:gridSpan w:val="2"/>
            <w:shd w:val="clear" w:color="auto" w:fill="auto"/>
            <w:vAlign w:val="center"/>
          </w:tcPr>
          <w:p w:rsidR="00776C6E" w:rsidRPr="007001F1" w:rsidRDefault="00776C6E" w:rsidP="003F3D85">
            <w:pPr>
              <w:jc w:val="both"/>
            </w:pPr>
            <w:r w:rsidRPr="007001F1">
              <w:rPr>
                <w:sz w:val="22"/>
                <w:szCs w:val="22"/>
              </w:rPr>
              <w:t>a) Nebol pred vyhlásením VO identifikovaný konflikt záujmov podľa § 23 ZVO?</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776C6E" w:rsidRPr="007001F1" w:rsidTr="007261E4">
        <w:trPr>
          <w:trHeight w:val="630"/>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RDefault="00776C6E" w:rsidP="003F3D85">
            <w:pPr>
              <w:jc w:val="both"/>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8F6E20" w:rsidRPr="007001F1" w:rsidTr="007261E4">
        <w:trPr>
          <w:trHeight w:val="20"/>
        </w:trPr>
        <w:tc>
          <w:tcPr>
            <w:tcW w:w="582" w:type="dxa"/>
            <w:shd w:val="clear" w:color="auto" w:fill="auto"/>
            <w:noWrap/>
            <w:vAlign w:val="center"/>
          </w:tcPr>
          <w:p w:rsidR="008F6E20" w:rsidRPr="007001F1" w:rsidRDefault="001C09CB" w:rsidP="00F92AC2">
            <w:pPr>
              <w:jc w:val="center"/>
              <w:rPr>
                <w:color w:val="000000"/>
              </w:rPr>
            </w:pPr>
            <w:r w:rsidRPr="007001F1">
              <w:rPr>
                <w:color w:val="000000"/>
                <w:sz w:val="22"/>
                <w:szCs w:val="22"/>
              </w:rPr>
              <w:t>11</w:t>
            </w:r>
          </w:p>
        </w:tc>
        <w:tc>
          <w:tcPr>
            <w:tcW w:w="4820" w:type="dxa"/>
            <w:gridSpan w:val="2"/>
            <w:shd w:val="clear" w:color="auto" w:fill="auto"/>
            <w:vAlign w:val="center"/>
          </w:tcPr>
          <w:p w:rsidR="008F6E20" w:rsidRPr="007001F1" w:rsidRDefault="008F6E20" w:rsidP="003F3D85">
            <w:pPr>
              <w:jc w:val="both"/>
            </w:pPr>
            <w:r w:rsidRPr="007001F1">
              <w:rPr>
                <w:sz w:val="22"/>
                <w:szCs w:val="22"/>
              </w:rPr>
              <w:t>V prípade, ak verejný obstarávateľ nerozdelil zákazku na časti, uviedol v</w:t>
            </w:r>
            <w:r w:rsidR="003025C1">
              <w:rPr>
                <w:sz w:val="22"/>
                <w:szCs w:val="22"/>
              </w:rPr>
              <w:t xml:space="preserve"> návrhu </w:t>
            </w:r>
            <w:r w:rsidRPr="007001F1">
              <w:rPr>
                <w:sz w:val="22"/>
                <w:szCs w:val="22"/>
              </w:rPr>
              <w:t>oznámen</w:t>
            </w:r>
            <w:r w:rsidR="003025C1">
              <w:rPr>
                <w:sz w:val="22"/>
                <w:szCs w:val="22"/>
              </w:rPr>
              <w:t>ia</w:t>
            </w:r>
            <w:r w:rsidRPr="007001F1">
              <w:rPr>
                <w:sz w:val="22"/>
                <w:szCs w:val="22"/>
              </w:rPr>
              <w:t xml:space="preserve"> o vyhlásení verejného obstarávania odôvodnenie</w:t>
            </w:r>
            <w:r w:rsidR="009D24C8">
              <w:rPr>
                <w:sz w:val="22"/>
                <w:szCs w:val="22"/>
              </w:rPr>
              <w:t xml:space="preserve"> v zmysle § 28 ods. 2 ZVO</w:t>
            </w:r>
            <w:r w:rsidRPr="007001F1">
              <w:rPr>
                <w:sz w:val="22"/>
                <w:szCs w:val="22"/>
              </w:rPr>
              <w:t>?</w:t>
            </w:r>
          </w:p>
        </w:tc>
        <w:tc>
          <w:tcPr>
            <w:tcW w:w="567" w:type="dxa"/>
            <w:shd w:val="clear" w:color="auto" w:fill="auto"/>
            <w:vAlign w:val="center"/>
          </w:tcPr>
          <w:p w:rsidR="008F6E20" w:rsidRPr="007001F1" w:rsidRDefault="008F6E20" w:rsidP="003F3D85">
            <w:pPr>
              <w:jc w:val="both"/>
              <w:rPr>
                <w:b/>
                <w:bCs/>
                <w:color w:val="000000"/>
              </w:rPr>
            </w:pPr>
          </w:p>
        </w:tc>
        <w:tc>
          <w:tcPr>
            <w:tcW w:w="567" w:type="dxa"/>
            <w:shd w:val="clear" w:color="auto" w:fill="auto"/>
            <w:vAlign w:val="center"/>
          </w:tcPr>
          <w:p w:rsidR="008F6E20" w:rsidRPr="007001F1" w:rsidRDefault="008F6E20" w:rsidP="003F3D85">
            <w:pPr>
              <w:jc w:val="both"/>
              <w:rPr>
                <w:b/>
                <w:bCs/>
                <w:color w:val="000000"/>
              </w:rPr>
            </w:pPr>
          </w:p>
        </w:tc>
        <w:tc>
          <w:tcPr>
            <w:tcW w:w="776" w:type="dxa"/>
            <w:shd w:val="clear" w:color="auto" w:fill="auto"/>
            <w:vAlign w:val="center"/>
          </w:tcPr>
          <w:p w:rsidR="008F6E20" w:rsidRPr="007001F1" w:rsidRDefault="008F6E20" w:rsidP="003F3D85">
            <w:pPr>
              <w:jc w:val="both"/>
              <w:rPr>
                <w:b/>
                <w:bCs/>
                <w:color w:val="000000"/>
              </w:rPr>
            </w:pPr>
          </w:p>
        </w:tc>
        <w:tc>
          <w:tcPr>
            <w:tcW w:w="1775" w:type="dxa"/>
            <w:shd w:val="clear" w:color="auto" w:fill="auto"/>
            <w:vAlign w:val="center"/>
          </w:tcPr>
          <w:p w:rsidR="008F6E20" w:rsidRPr="007001F1" w:rsidRDefault="008F6E20" w:rsidP="003F3D85">
            <w:pPr>
              <w:jc w:val="both"/>
              <w:rPr>
                <w:b/>
                <w:bCs/>
                <w:color w:val="000000"/>
              </w:rPr>
            </w:pPr>
          </w:p>
        </w:tc>
      </w:tr>
      <w:tr w:rsidR="006302BF" w:rsidRPr="007001F1" w:rsidTr="007261E4">
        <w:trPr>
          <w:trHeight w:val="20"/>
        </w:trPr>
        <w:tc>
          <w:tcPr>
            <w:tcW w:w="582" w:type="dxa"/>
            <w:shd w:val="clear" w:color="auto" w:fill="auto"/>
            <w:noWrap/>
            <w:vAlign w:val="center"/>
            <w:hideMark/>
          </w:tcPr>
          <w:p w:rsidR="006302BF" w:rsidRPr="007001F1" w:rsidRDefault="001C09CB" w:rsidP="001C09CB">
            <w:pPr>
              <w:jc w:val="center"/>
              <w:rPr>
                <w:color w:val="000000"/>
              </w:rPr>
            </w:pPr>
            <w:r w:rsidRPr="007001F1">
              <w:rPr>
                <w:color w:val="000000"/>
                <w:sz w:val="22"/>
                <w:szCs w:val="22"/>
              </w:rPr>
              <w:t>12</w:t>
            </w:r>
          </w:p>
        </w:tc>
        <w:tc>
          <w:tcPr>
            <w:tcW w:w="4820" w:type="dxa"/>
            <w:gridSpan w:val="2"/>
            <w:shd w:val="clear" w:color="auto" w:fill="auto"/>
            <w:vAlign w:val="center"/>
            <w:hideMark/>
          </w:tcPr>
          <w:p w:rsidR="006302BF" w:rsidRPr="007001F1" w:rsidRDefault="006302BF"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r>
      <w:tr w:rsidR="006302BF" w:rsidRPr="007001F1" w:rsidTr="007261E4">
        <w:trPr>
          <w:trHeight w:val="300"/>
        </w:trPr>
        <w:tc>
          <w:tcPr>
            <w:tcW w:w="9087" w:type="dxa"/>
            <w:gridSpan w:val="7"/>
            <w:shd w:val="clear" w:color="auto" w:fill="auto"/>
            <w:noWrap/>
            <w:vAlign w:val="center"/>
          </w:tcPr>
          <w:p w:rsidR="006302BF" w:rsidRPr="007001F1" w:rsidRDefault="006302BF" w:rsidP="00F92AC2">
            <w:pPr>
              <w:jc w:val="both"/>
              <w:rPr>
                <w:b/>
                <w:sz w:val="20"/>
                <w:szCs w:val="20"/>
              </w:rPr>
            </w:pPr>
            <w:r w:rsidRPr="007001F1">
              <w:rPr>
                <w:b/>
                <w:sz w:val="20"/>
                <w:szCs w:val="20"/>
              </w:rPr>
              <w:t>VYJADRENIE</w:t>
            </w:r>
          </w:p>
          <w:p w:rsidR="006302BF" w:rsidRPr="007001F1" w:rsidRDefault="006302BF" w:rsidP="00F92AC2">
            <w:pPr>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28"/>
              <w:t>[1]</w:t>
            </w:r>
          </w:p>
          <w:p w:rsidR="006302BF" w:rsidRPr="007001F1" w:rsidRDefault="006302BF" w:rsidP="00F92AC2">
            <w:pPr>
              <w:rPr>
                <w:b/>
                <w:bCs/>
                <w:color w:val="000000"/>
              </w:rPr>
            </w:pP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b/>
                <w:bCs/>
              </w:rPr>
            </w:pPr>
            <w:r w:rsidRPr="007001F1">
              <w:rPr>
                <w:b/>
                <w:bCs/>
                <w:sz w:val="22"/>
                <w:szCs w:val="22"/>
              </w:rPr>
              <w:lastRenderedPageBreak/>
              <w:t>Kontrolu vykonal</w:t>
            </w:r>
            <w:r w:rsidR="00A90B4D">
              <w:rPr>
                <w:rStyle w:val="Odkaznapoznmkupodiarou"/>
                <w:b/>
                <w:bCs/>
                <w:sz w:val="22"/>
                <w:szCs w:val="22"/>
              </w:rPr>
              <w:footnoteReference w:customMarkFollows="1" w:id="29"/>
              <w:t>2</w:t>
            </w:r>
            <w:r w:rsidRPr="007001F1">
              <w:rPr>
                <w:b/>
                <w:bCs/>
                <w:sz w:val="22"/>
                <w:szCs w:val="22"/>
              </w:rPr>
              <w:t>:</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b/>
                <w:bCs/>
              </w:rPr>
            </w:pPr>
            <w:r w:rsidRPr="007001F1">
              <w:rPr>
                <w:b/>
                <w:bCs/>
                <w:sz w:val="22"/>
                <w:szCs w:val="22"/>
              </w:rPr>
              <w:t>Dátum:</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3559" w:type="dxa"/>
            <w:gridSpan w:val="2"/>
            <w:shd w:val="clear" w:color="000000" w:fill="FFFFFF"/>
            <w:vAlign w:val="center"/>
            <w:hideMark/>
          </w:tcPr>
          <w:p w:rsidR="006302BF" w:rsidRPr="007001F1" w:rsidRDefault="006302BF" w:rsidP="00F92AC2">
            <w:pPr>
              <w:rPr>
                <w:b/>
                <w:bCs/>
              </w:rPr>
            </w:pPr>
            <w:r w:rsidRPr="007001F1">
              <w:rPr>
                <w:b/>
                <w:bCs/>
                <w:sz w:val="22"/>
                <w:szCs w:val="22"/>
              </w:rPr>
              <w:t>Podpis:</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9087" w:type="dxa"/>
            <w:gridSpan w:val="7"/>
            <w:shd w:val="clear" w:color="auto" w:fill="auto"/>
            <w:noWrap/>
            <w:vAlign w:val="bottom"/>
            <w:hideMark/>
          </w:tcPr>
          <w:p w:rsidR="006302BF" w:rsidRPr="007001F1" w:rsidRDefault="006302BF" w:rsidP="00F92AC2">
            <w:pPr>
              <w:jc w:val="center"/>
              <w:rPr>
                <w:color w:val="000000"/>
              </w:rPr>
            </w:pPr>
            <w:r w:rsidRPr="007001F1">
              <w:rPr>
                <w:color w:val="000000"/>
                <w:sz w:val="22"/>
                <w:szCs w:val="22"/>
              </w:rPr>
              <w:t> </w:t>
            </w:r>
          </w:p>
        </w:tc>
      </w:tr>
      <w:tr w:rsidR="006302BF" w:rsidRPr="007001F1" w:rsidTr="007261E4">
        <w:trPr>
          <w:trHeight w:val="300"/>
        </w:trPr>
        <w:tc>
          <w:tcPr>
            <w:tcW w:w="3559" w:type="dxa"/>
            <w:gridSpan w:val="2"/>
            <w:shd w:val="clear" w:color="000000" w:fill="FFFFFF"/>
            <w:vAlign w:val="center"/>
            <w:hideMark/>
          </w:tcPr>
          <w:p w:rsidR="006302BF" w:rsidRPr="007001F1" w:rsidRDefault="006302BF" w:rsidP="00F92AC2">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30"/>
              <w:t>3</w:t>
            </w:r>
            <w:r w:rsidRPr="007001F1">
              <w:rPr>
                <w:b/>
                <w:bCs/>
                <w:sz w:val="22"/>
                <w:szCs w:val="22"/>
              </w:rPr>
              <w:t>:</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3559" w:type="dxa"/>
            <w:gridSpan w:val="2"/>
            <w:shd w:val="clear" w:color="000000" w:fill="FFFFFF"/>
            <w:vAlign w:val="center"/>
            <w:hideMark/>
          </w:tcPr>
          <w:p w:rsidR="006302BF" w:rsidRPr="007001F1" w:rsidRDefault="006302BF" w:rsidP="00F92AC2">
            <w:pPr>
              <w:rPr>
                <w:b/>
                <w:bCs/>
              </w:rPr>
            </w:pPr>
            <w:r w:rsidRPr="007001F1">
              <w:rPr>
                <w:b/>
                <w:bCs/>
                <w:sz w:val="22"/>
                <w:szCs w:val="22"/>
              </w:rPr>
              <w:t xml:space="preserve">Dátum: </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3559" w:type="dxa"/>
            <w:gridSpan w:val="2"/>
            <w:shd w:val="clear" w:color="000000" w:fill="FFFFFF"/>
            <w:vAlign w:val="center"/>
            <w:hideMark/>
          </w:tcPr>
          <w:p w:rsidR="006302BF" w:rsidRPr="007001F1" w:rsidRDefault="006302BF" w:rsidP="00F92AC2">
            <w:pPr>
              <w:rPr>
                <w:b/>
                <w:bCs/>
              </w:rPr>
            </w:pPr>
            <w:r w:rsidRPr="007001F1">
              <w:rPr>
                <w:b/>
                <w:bCs/>
                <w:sz w:val="22"/>
                <w:szCs w:val="22"/>
              </w:rPr>
              <w:t>Podpis:</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bl>
    <w:p w:rsidR="006302BF" w:rsidRPr="007001F1" w:rsidRDefault="006302BF" w:rsidP="006302BF"/>
    <w:p w:rsidR="00F92AC2" w:rsidRPr="007001F1" w:rsidRDefault="00F92AC2">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775"/>
      </w:tblGrid>
      <w:tr w:rsidR="00F92AC2" w:rsidRPr="007001F1" w:rsidTr="002D20F9">
        <w:trPr>
          <w:trHeight w:val="645"/>
        </w:trPr>
        <w:tc>
          <w:tcPr>
            <w:tcW w:w="9020" w:type="dxa"/>
            <w:gridSpan w:val="7"/>
            <w:shd w:val="clear" w:color="000000" w:fill="60497A"/>
            <w:vAlign w:val="center"/>
            <w:hideMark/>
          </w:tcPr>
          <w:p w:rsidR="00F92AC2" w:rsidRPr="007001F1" w:rsidRDefault="00F92AC2" w:rsidP="00F92AC2">
            <w:pPr>
              <w:jc w:val="center"/>
              <w:rPr>
                <w:b/>
                <w:bCs/>
                <w:color w:val="FFFFFF"/>
              </w:rPr>
            </w:pPr>
            <w:r w:rsidRPr="007001F1">
              <w:rPr>
                <w:b/>
                <w:bCs/>
                <w:color w:val="FFFFFF"/>
              </w:rPr>
              <w:lastRenderedPageBreak/>
              <w:t>Kontrolný zoznam k finančnej kontrole VO</w:t>
            </w:r>
            <w:r w:rsidRPr="007001F1">
              <w:rPr>
                <w:b/>
                <w:bCs/>
                <w:color w:val="FFFFFF"/>
              </w:rPr>
              <w:br/>
            </w:r>
            <w:bookmarkStart w:id="11" w:name="KZ_10"/>
            <w:r w:rsidRPr="007001F1">
              <w:rPr>
                <w:b/>
                <w:bCs/>
                <w:color w:val="FFFFFF"/>
              </w:rPr>
              <w:t xml:space="preserve">Nadlimitná zákazka realizovaná cez elektronické trhovisko - </w:t>
            </w:r>
            <w:r w:rsidR="00144756" w:rsidRPr="007001F1">
              <w:rPr>
                <w:b/>
                <w:bCs/>
                <w:color w:val="FFFFFF"/>
              </w:rPr>
              <w:t>druhá</w:t>
            </w:r>
            <w:r w:rsidRPr="007001F1">
              <w:rPr>
                <w:b/>
                <w:bCs/>
                <w:color w:val="FFFFFF"/>
              </w:rPr>
              <w:t xml:space="preserve"> ex</w:t>
            </w:r>
            <w:r w:rsidR="00F742F7">
              <w:rPr>
                <w:b/>
                <w:bCs/>
                <w:color w:val="FFFFFF"/>
              </w:rPr>
              <w:t xml:space="preserve"> </w:t>
            </w:r>
            <w:r w:rsidRPr="007001F1">
              <w:rPr>
                <w:b/>
                <w:bCs/>
                <w:color w:val="FFFFFF"/>
              </w:rPr>
              <w:t>ante kontrola</w:t>
            </w:r>
            <w:bookmarkEnd w:id="11"/>
          </w:p>
        </w:tc>
      </w:tr>
      <w:tr w:rsidR="00F92AC2" w:rsidRPr="007001F1" w:rsidTr="002D20F9">
        <w:trPr>
          <w:trHeight w:val="330"/>
        </w:trPr>
        <w:tc>
          <w:tcPr>
            <w:tcW w:w="9020" w:type="dxa"/>
            <w:gridSpan w:val="7"/>
            <w:shd w:val="clear" w:color="auto" w:fill="auto"/>
            <w:vAlign w:val="center"/>
            <w:hideMark/>
          </w:tcPr>
          <w:p w:rsidR="00F92AC2" w:rsidRPr="007001F1" w:rsidRDefault="00F92AC2" w:rsidP="00F92AC2">
            <w:pPr>
              <w:jc w:val="center"/>
              <w:rPr>
                <w:b/>
                <w:bCs/>
                <w:color w:val="000000"/>
              </w:rPr>
            </w:pPr>
            <w:r w:rsidRPr="007001F1">
              <w:rPr>
                <w:b/>
                <w:bCs/>
                <w:color w:val="000000"/>
                <w:sz w:val="22"/>
                <w:szCs w:val="22"/>
              </w:rPr>
              <w:t>Identifikácia programu</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Názov programu</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558"/>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30"/>
        </w:trPr>
        <w:tc>
          <w:tcPr>
            <w:tcW w:w="9020" w:type="dxa"/>
            <w:gridSpan w:val="7"/>
            <w:shd w:val="clear" w:color="auto" w:fill="auto"/>
            <w:vAlign w:val="center"/>
            <w:hideMark/>
          </w:tcPr>
          <w:p w:rsidR="00F92AC2" w:rsidRPr="007001F1" w:rsidRDefault="00F92AC2" w:rsidP="00F92AC2">
            <w:pPr>
              <w:jc w:val="center"/>
              <w:rPr>
                <w:b/>
                <w:bCs/>
                <w:color w:val="000000"/>
              </w:rPr>
            </w:pPr>
            <w:r w:rsidRPr="007001F1">
              <w:rPr>
                <w:b/>
                <w:bCs/>
                <w:color w:val="000000"/>
                <w:sz w:val="22"/>
                <w:szCs w:val="22"/>
              </w:rPr>
              <w:t>Identifikácia projektu a prijímateľa</w:t>
            </w:r>
          </w:p>
        </w:tc>
      </w:tr>
      <w:tr w:rsidR="00F92AC2" w:rsidRPr="007001F1" w:rsidTr="002D20F9">
        <w:trPr>
          <w:trHeight w:val="33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Názov projektu</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Názov/Meno a adresa sídla prijímateľa</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Druh verejného obstarávateľa / obstarávateľa podľa ZVO</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30"/>
        </w:trPr>
        <w:tc>
          <w:tcPr>
            <w:tcW w:w="9020" w:type="dxa"/>
            <w:gridSpan w:val="7"/>
            <w:shd w:val="clear" w:color="auto" w:fill="auto"/>
            <w:vAlign w:val="center"/>
            <w:hideMark/>
          </w:tcPr>
          <w:p w:rsidR="00F92AC2" w:rsidRPr="007001F1" w:rsidRDefault="00F92AC2" w:rsidP="00F92AC2">
            <w:pPr>
              <w:jc w:val="center"/>
              <w:rPr>
                <w:b/>
                <w:bCs/>
                <w:color w:val="000000"/>
              </w:rPr>
            </w:pPr>
            <w:r w:rsidRPr="007001F1">
              <w:rPr>
                <w:b/>
                <w:bCs/>
                <w:color w:val="000000"/>
                <w:sz w:val="22"/>
                <w:szCs w:val="22"/>
              </w:rPr>
              <w:t>Identifikácia zákazky</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Druh zákazky podľa predpokladanej hodnoty zákazky</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Nadlimitná zákazka</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Druh zákazky podľa postupu</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Nadlimitná verejná súťaž s využitím elektronického trhoviska</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Druh zákazky podľa predmetu obstarania</w:t>
            </w:r>
          </w:p>
        </w:tc>
        <w:tc>
          <w:tcPr>
            <w:tcW w:w="5461" w:type="dxa"/>
            <w:gridSpan w:val="5"/>
            <w:shd w:val="clear" w:color="auto" w:fill="auto"/>
            <w:vAlign w:val="center"/>
            <w:hideMark/>
          </w:tcPr>
          <w:p w:rsidR="00F92AC2" w:rsidRPr="007001F1" w:rsidRDefault="00F92AC2" w:rsidP="00F92AC2">
            <w:pPr>
              <w:rPr>
                <w:color w:val="000000"/>
                <w:szCs w:val="20"/>
              </w:rPr>
            </w:pPr>
          </w:p>
        </w:tc>
      </w:tr>
      <w:tr w:rsidR="004D0B9F" w:rsidRPr="007001F1" w:rsidTr="002D20F9">
        <w:trPr>
          <w:trHeight w:val="300"/>
        </w:trPr>
        <w:tc>
          <w:tcPr>
            <w:tcW w:w="3559" w:type="dxa"/>
            <w:gridSpan w:val="2"/>
            <w:shd w:val="clear" w:color="auto" w:fill="auto"/>
            <w:vAlign w:val="center"/>
          </w:tcPr>
          <w:p w:rsidR="004D0B9F" w:rsidRPr="007001F1" w:rsidRDefault="004D0B9F" w:rsidP="00F92AC2">
            <w:pPr>
              <w:rPr>
                <w:color w:val="000000"/>
              </w:rPr>
            </w:pPr>
            <w:r w:rsidRPr="007001F1">
              <w:rPr>
                <w:color w:val="000000"/>
                <w:sz w:val="22"/>
                <w:szCs w:val="22"/>
              </w:rPr>
              <w:t>Identifikátor zákazky v ITMS2014+</w:t>
            </w:r>
          </w:p>
        </w:tc>
        <w:tc>
          <w:tcPr>
            <w:tcW w:w="5461" w:type="dxa"/>
            <w:gridSpan w:val="5"/>
            <w:shd w:val="clear" w:color="auto" w:fill="auto"/>
            <w:vAlign w:val="center"/>
          </w:tcPr>
          <w:p w:rsidR="004D0B9F" w:rsidRPr="007001F1" w:rsidRDefault="004D0B9F" w:rsidP="00F92AC2">
            <w:pPr>
              <w:rPr>
                <w:color w:val="000000"/>
                <w:szCs w:val="20"/>
              </w:rPr>
            </w:pP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Typ kontroly</w:t>
            </w:r>
          </w:p>
        </w:tc>
        <w:tc>
          <w:tcPr>
            <w:tcW w:w="5461" w:type="dxa"/>
            <w:gridSpan w:val="5"/>
            <w:shd w:val="clear" w:color="auto" w:fill="auto"/>
            <w:vAlign w:val="center"/>
            <w:hideMark/>
          </w:tcPr>
          <w:p w:rsidR="00F92AC2" w:rsidRPr="007001F1" w:rsidRDefault="00144756" w:rsidP="00F92AC2">
            <w:pPr>
              <w:rPr>
                <w:color w:val="000000"/>
                <w:szCs w:val="20"/>
              </w:rPr>
            </w:pPr>
            <w:r w:rsidRPr="007001F1">
              <w:rPr>
                <w:color w:val="000000"/>
                <w:sz w:val="22"/>
                <w:szCs w:val="20"/>
              </w:rPr>
              <w:t>druhá</w:t>
            </w:r>
            <w:r w:rsidR="00F92AC2" w:rsidRPr="007001F1">
              <w:rPr>
                <w:color w:val="000000"/>
                <w:sz w:val="22"/>
                <w:szCs w:val="20"/>
              </w:rPr>
              <w:t xml:space="preserve"> ex</w:t>
            </w:r>
            <w:r w:rsidR="00F742F7">
              <w:rPr>
                <w:color w:val="000000"/>
                <w:sz w:val="22"/>
                <w:szCs w:val="20"/>
              </w:rPr>
              <w:t xml:space="preserve"> </w:t>
            </w:r>
            <w:r w:rsidR="00F92AC2" w:rsidRPr="007001F1">
              <w:rPr>
                <w:color w:val="000000"/>
                <w:sz w:val="22"/>
                <w:szCs w:val="20"/>
              </w:rPr>
              <w:t>ante kontrola</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Názov zákazky</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Číslo oznámenia vo vestníku VO</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Názov dodávateľa</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IČO dodávateľa</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Predpokladaná hodnota zákazky</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Hodnota zákazky bez DPH</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Hodnota zákazky s DPH</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Oprávnené výdavky z hodnoty zákazky</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15"/>
        </w:trPr>
        <w:tc>
          <w:tcPr>
            <w:tcW w:w="582" w:type="dxa"/>
            <w:shd w:val="clear" w:color="000000" w:fill="60497A"/>
            <w:vAlign w:val="center"/>
            <w:hideMark/>
          </w:tcPr>
          <w:p w:rsidR="00F92AC2" w:rsidRPr="007001F1" w:rsidRDefault="00F92AC2" w:rsidP="00F92AC2">
            <w:pPr>
              <w:jc w:val="center"/>
              <w:rPr>
                <w:b/>
                <w:bCs/>
                <w:color w:val="FFFFFF"/>
              </w:rPr>
            </w:pPr>
            <w:r w:rsidRPr="007001F1">
              <w:rPr>
                <w:b/>
                <w:bCs/>
                <w:color w:val="FFFFFF"/>
              </w:rPr>
              <w:t>P. č.</w:t>
            </w:r>
          </w:p>
        </w:tc>
        <w:tc>
          <w:tcPr>
            <w:tcW w:w="4820" w:type="dxa"/>
            <w:gridSpan w:val="2"/>
            <w:shd w:val="clear" w:color="000000" w:fill="60497A"/>
            <w:vAlign w:val="center"/>
            <w:hideMark/>
          </w:tcPr>
          <w:p w:rsidR="00F92AC2" w:rsidRPr="007001F1" w:rsidRDefault="00F92AC2" w:rsidP="00F92AC2">
            <w:pPr>
              <w:jc w:val="center"/>
              <w:rPr>
                <w:b/>
                <w:bCs/>
                <w:color w:val="FFFFFF"/>
              </w:rPr>
            </w:pPr>
            <w:r w:rsidRPr="007001F1">
              <w:rPr>
                <w:b/>
                <w:bCs/>
                <w:color w:val="FFFFFF"/>
              </w:rPr>
              <w:t>Kontrolné otázky</w:t>
            </w:r>
          </w:p>
        </w:tc>
        <w:tc>
          <w:tcPr>
            <w:tcW w:w="567" w:type="dxa"/>
            <w:shd w:val="clear" w:color="000000" w:fill="60497A"/>
            <w:vAlign w:val="center"/>
            <w:hideMark/>
          </w:tcPr>
          <w:p w:rsidR="00F92AC2" w:rsidRPr="007001F1" w:rsidRDefault="00F92AC2" w:rsidP="00F92AC2">
            <w:pPr>
              <w:jc w:val="center"/>
              <w:rPr>
                <w:b/>
                <w:bCs/>
                <w:color w:val="FFFFFF"/>
              </w:rPr>
            </w:pPr>
            <w:r w:rsidRPr="007001F1">
              <w:rPr>
                <w:b/>
                <w:bCs/>
                <w:color w:val="FFFFFF"/>
              </w:rPr>
              <w:t>áno</w:t>
            </w:r>
          </w:p>
        </w:tc>
        <w:tc>
          <w:tcPr>
            <w:tcW w:w="567" w:type="dxa"/>
            <w:shd w:val="clear" w:color="000000" w:fill="60497A"/>
            <w:vAlign w:val="center"/>
            <w:hideMark/>
          </w:tcPr>
          <w:p w:rsidR="00F92AC2" w:rsidRPr="007001F1" w:rsidRDefault="00F92AC2" w:rsidP="00F92AC2">
            <w:pPr>
              <w:jc w:val="center"/>
              <w:rPr>
                <w:b/>
                <w:bCs/>
                <w:color w:val="FFFFFF"/>
              </w:rPr>
            </w:pPr>
            <w:r w:rsidRPr="007001F1">
              <w:rPr>
                <w:b/>
                <w:bCs/>
                <w:color w:val="FFFFFF"/>
              </w:rPr>
              <w:t>nie</w:t>
            </w:r>
          </w:p>
        </w:tc>
        <w:tc>
          <w:tcPr>
            <w:tcW w:w="709" w:type="dxa"/>
            <w:shd w:val="clear" w:color="000000" w:fill="60497A"/>
            <w:vAlign w:val="center"/>
            <w:hideMark/>
          </w:tcPr>
          <w:p w:rsidR="00F92AC2" w:rsidRPr="007001F1" w:rsidRDefault="00F92AC2" w:rsidP="00F92AC2">
            <w:pPr>
              <w:jc w:val="center"/>
              <w:rPr>
                <w:b/>
                <w:bCs/>
                <w:color w:val="FFFFFF"/>
              </w:rPr>
            </w:pPr>
            <w:r w:rsidRPr="007001F1">
              <w:rPr>
                <w:b/>
                <w:bCs/>
                <w:color w:val="FFFFFF"/>
              </w:rPr>
              <w:t>netýka sa</w:t>
            </w:r>
          </w:p>
        </w:tc>
        <w:tc>
          <w:tcPr>
            <w:tcW w:w="1775" w:type="dxa"/>
            <w:shd w:val="clear" w:color="000000" w:fill="60497A"/>
            <w:vAlign w:val="center"/>
            <w:hideMark/>
          </w:tcPr>
          <w:p w:rsidR="00F92AC2" w:rsidRPr="007001F1" w:rsidRDefault="00F92AC2" w:rsidP="00F92AC2">
            <w:pPr>
              <w:jc w:val="center"/>
              <w:rPr>
                <w:b/>
                <w:bCs/>
                <w:color w:val="FFFFFF"/>
              </w:rPr>
            </w:pPr>
            <w:r w:rsidRPr="007001F1">
              <w:rPr>
                <w:b/>
                <w:bCs/>
                <w:color w:val="FFFFFF"/>
              </w:rPr>
              <w:t>Poznámka</w:t>
            </w:r>
          </w:p>
        </w:tc>
      </w:tr>
      <w:tr w:rsidR="00F92AC2" w:rsidRPr="007001F1" w:rsidTr="002D20F9">
        <w:trPr>
          <w:trHeight w:val="20"/>
        </w:trPr>
        <w:tc>
          <w:tcPr>
            <w:tcW w:w="582" w:type="dxa"/>
            <w:shd w:val="clear" w:color="auto" w:fill="auto"/>
            <w:noWrap/>
            <w:vAlign w:val="center"/>
            <w:hideMark/>
          </w:tcPr>
          <w:p w:rsidR="00F92AC2" w:rsidRPr="007001F1" w:rsidRDefault="00F92AC2" w:rsidP="00F92AC2">
            <w:pPr>
              <w:jc w:val="center"/>
              <w:rPr>
                <w:color w:val="000000"/>
              </w:rPr>
            </w:pPr>
            <w:r w:rsidRPr="007001F1">
              <w:rPr>
                <w:color w:val="000000"/>
                <w:sz w:val="22"/>
                <w:szCs w:val="22"/>
              </w:rPr>
              <w:t>1</w:t>
            </w:r>
          </w:p>
        </w:tc>
        <w:tc>
          <w:tcPr>
            <w:tcW w:w="4820" w:type="dxa"/>
            <w:gridSpan w:val="2"/>
            <w:shd w:val="clear" w:color="auto" w:fill="auto"/>
            <w:vAlign w:val="center"/>
            <w:hideMark/>
          </w:tcPr>
          <w:p w:rsidR="00F92AC2" w:rsidRPr="007001F1" w:rsidRDefault="00F92AC2" w:rsidP="003F3D85">
            <w:pPr>
              <w:jc w:val="both"/>
              <w:rPr>
                <w:color w:val="000000"/>
              </w:rPr>
            </w:pPr>
            <w:r w:rsidRPr="007001F1">
              <w:rPr>
                <w:color w:val="000000"/>
                <w:sz w:val="22"/>
                <w:szCs w:val="22"/>
              </w:rPr>
              <w:t>Bola zákazka zverejnená v súlade s príslušnými ustanoveniami ZVO?</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709"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1775"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r>
      <w:tr w:rsidR="00F92AC2" w:rsidRPr="007001F1" w:rsidTr="002D20F9">
        <w:trPr>
          <w:trHeight w:val="20"/>
        </w:trPr>
        <w:tc>
          <w:tcPr>
            <w:tcW w:w="582" w:type="dxa"/>
            <w:shd w:val="clear" w:color="auto" w:fill="auto"/>
            <w:noWrap/>
            <w:vAlign w:val="center"/>
            <w:hideMark/>
          </w:tcPr>
          <w:p w:rsidR="00F92AC2" w:rsidRPr="007001F1" w:rsidRDefault="00F92AC2" w:rsidP="00F92AC2">
            <w:pPr>
              <w:jc w:val="center"/>
              <w:rPr>
                <w:color w:val="000000"/>
              </w:rPr>
            </w:pPr>
            <w:r w:rsidRPr="007001F1">
              <w:rPr>
                <w:color w:val="000000"/>
                <w:sz w:val="22"/>
                <w:szCs w:val="22"/>
              </w:rPr>
              <w:t>2</w:t>
            </w:r>
          </w:p>
        </w:tc>
        <w:tc>
          <w:tcPr>
            <w:tcW w:w="4820" w:type="dxa"/>
            <w:gridSpan w:val="2"/>
            <w:shd w:val="clear" w:color="auto" w:fill="auto"/>
            <w:vAlign w:val="center"/>
            <w:hideMark/>
          </w:tcPr>
          <w:p w:rsidR="00F92AC2"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r w:rsidR="00F92AC2" w:rsidRPr="007001F1">
              <w:rPr>
                <w:color w:val="000000"/>
                <w:sz w:val="22"/>
                <w:szCs w:val="22"/>
              </w:rPr>
              <w:t xml:space="preserve"> ?</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709"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1775"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r>
      <w:tr w:rsidR="00F92AC2" w:rsidRPr="007001F1" w:rsidTr="002D20F9">
        <w:trPr>
          <w:trHeight w:val="20"/>
        </w:trPr>
        <w:tc>
          <w:tcPr>
            <w:tcW w:w="582" w:type="dxa"/>
            <w:shd w:val="clear" w:color="auto" w:fill="auto"/>
            <w:noWrap/>
            <w:vAlign w:val="center"/>
            <w:hideMark/>
          </w:tcPr>
          <w:p w:rsidR="00F92AC2" w:rsidRPr="007001F1" w:rsidRDefault="00F92AC2" w:rsidP="00F92AC2">
            <w:pPr>
              <w:jc w:val="center"/>
              <w:rPr>
                <w:color w:val="000000"/>
              </w:rPr>
            </w:pPr>
            <w:r w:rsidRPr="007001F1">
              <w:rPr>
                <w:color w:val="000000"/>
                <w:sz w:val="22"/>
                <w:szCs w:val="22"/>
              </w:rPr>
              <w:t>3</w:t>
            </w:r>
          </w:p>
        </w:tc>
        <w:tc>
          <w:tcPr>
            <w:tcW w:w="4820" w:type="dxa"/>
            <w:gridSpan w:val="2"/>
            <w:shd w:val="clear" w:color="auto" w:fill="auto"/>
            <w:vAlign w:val="center"/>
            <w:hideMark/>
          </w:tcPr>
          <w:p w:rsidR="00F92AC2" w:rsidRPr="007001F1" w:rsidRDefault="00F92AC2" w:rsidP="003F3D85">
            <w:pPr>
              <w:jc w:val="both"/>
              <w:rPr>
                <w:color w:val="000000"/>
              </w:rPr>
            </w:pPr>
            <w:r w:rsidRPr="007001F1">
              <w:rPr>
                <w:color w:val="000000"/>
                <w:sz w:val="22"/>
                <w:szCs w:val="22"/>
              </w:rPr>
              <w:t>Bol zamestnanec vykonávajúci kontrolu oboznámený s rizikovými indikátormi</w:t>
            </w:r>
            <w:r w:rsidR="009411BC">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9411BC">
              <w:rPr>
                <w:color w:val="000000"/>
                <w:sz w:val="22"/>
                <w:szCs w:val="22"/>
              </w:rPr>
              <w:t xml:space="preserve"> </w:t>
            </w:r>
            <w:r w:rsidR="003754F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709"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1775"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r>
      <w:tr w:rsidR="00776C6E" w:rsidRPr="007001F1" w:rsidTr="002D20F9">
        <w:trPr>
          <w:trHeight w:val="157"/>
        </w:trPr>
        <w:tc>
          <w:tcPr>
            <w:tcW w:w="582" w:type="dxa"/>
            <w:vMerge w:val="restart"/>
            <w:shd w:val="clear" w:color="auto" w:fill="auto"/>
            <w:noWrap/>
            <w:vAlign w:val="center"/>
            <w:hideMark/>
          </w:tcPr>
          <w:p w:rsidR="00776C6E" w:rsidRPr="007001F1" w:rsidRDefault="00776C6E" w:rsidP="00F92AC2">
            <w:pPr>
              <w:jc w:val="center"/>
              <w:rPr>
                <w:color w:val="000000"/>
              </w:rPr>
            </w:pPr>
            <w:r w:rsidRPr="007001F1">
              <w:rPr>
                <w:color w:val="000000"/>
                <w:sz w:val="22"/>
                <w:szCs w:val="22"/>
              </w:rPr>
              <w:t>4</w:t>
            </w:r>
          </w:p>
        </w:tc>
        <w:tc>
          <w:tcPr>
            <w:tcW w:w="4820" w:type="dxa"/>
            <w:gridSpan w:val="2"/>
            <w:shd w:val="clear" w:color="auto" w:fill="auto"/>
            <w:vAlign w:val="center"/>
            <w:hideMark/>
          </w:tcPr>
          <w:p w:rsidR="00776C6E" w:rsidRPr="007001F1" w:rsidRDefault="00776C6E" w:rsidP="003F3D85">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776C6E" w:rsidRPr="007001F1" w:rsidRDefault="00776C6E" w:rsidP="003F3D85">
            <w:pPr>
              <w:jc w:val="both"/>
              <w:rPr>
                <w:color w:val="000000"/>
              </w:rPr>
            </w:pPr>
            <w:r w:rsidRPr="007001F1">
              <w:rPr>
                <w:color w:val="000000"/>
                <w:sz w:val="22"/>
                <w:szCs w:val="22"/>
              </w:rPr>
              <w:t> </w:t>
            </w:r>
          </w:p>
        </w:tc>
        <w:tc>
          <w:tcPr>
            <w:tcW w:w="567" w:type="dxa"/>
            <w:shd w:val="clear" w:color="auto" w:fill="auto"/>
            <w:vAlign w:val="center"/>
            <w:hideMark/>
          </w:tcPr>
          <w:p w:rsidR="00776C6E" w:rsidRPr="007001F1" w:rsidRDefault="00776C6E" w:rsidP="003F3D85">
            <w:pPr>
              <w:jc w:val="both"/>
              <w:rPr>
                <w:color w:val="000000"/>
              </w:rPr>
            </w:pPr>
            <w:r w:rsidRPr="007001F1">
              <w:rPr>
                <w:color w:val="000000"/>
                <w:sz w:val="22"/>
                <w:szCs w:val="22"/>
              </w:rPr>
              <w:t> </w:t>
            </w:r>
          </w:p>
        </w:tc>
        <w:tc>
          <w:tcPr>
            <w:tcW w:w="709" w:type="dxa"/>
            <w:shd w:val="clear" w:color="auto" w:fill="auto"/>
            <w:vAlign w:val="center"/>
            <w:hideMark/>
          </w:tcPr>
          <w:p w:rsidR="00776C6E" w:rsidRPr="007001F1" w:rsidRDefault="00776C6E" w:rsidP="003F3D85">
            <w:pPr>
              <w:jc w:val="both"/>
              <w:rPr>
                <w:color w:val="000000"/>
              </w:rPr>
            </w:pPr>
            <w:r w:rsidRPr="007001F1">
              <w:rPr>
                <w:color w:val="000000"/>
                <w:sz w:val="22"/>
                <w:szCs w:val="22"/>
              </w:rPr>
              <w:t> </w:t>
            </w:r>
          </w:p>
        </w:tc>
        <w:tc>
          <w:tcPr>
            <w:tcW w:w="1775" w:type="dxa"/>
            <w:shd w:val="clear" w:color="auto" w:fill="auto"/>
            <w:vAlign w:val="center"/>
            <w:hideMark/>
          </w:tcPr>
          <w:p w:rsidR="00776C6E" w:rsidRPr="007001F1" w:rsidRDefault="00776C6E" w:rsidP="003F3D85">
            <w:pPr>
              <w:jc w:val="both"/>
              <w:rPr>
                <w:color w:val="000000"/>
              </w:rPr>
            </w:pPr>
            <w:r w:rsidRPr="007001F1">
              <w:rPr>
                <w:color w:val="000000"/>
                <w:sz w:val="22"/>
                <w:szCs w:val="22"/>
              </w:rPr>
              <w:t> </w:t>
            </w:r>
          </w:p>
        </w:tc>
      </w:tr>
      <w:tr w:rsidR="00776C6E" w:rsidRPr="007001F1" w:rsidTr="002D20F9">
        <w:trPr>
          <w:trHeight w:val="675"/>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RDefault="00776C6E" w:rsidP="003F3D85">
            <w:pPr>
              <w:jc w:val="both"/>
            </w:pPr>
            <w:r w:rsidRPr="007001F1">
              <w:rPr>
                <w:sz w:val="22"/>
                <w:szCs w:val="22"/>
              </w:rPr>
              <w:t>b) Boli v prípade konfliktu záujmov prijaté primerané opatrenia a vykonaná náprav</w:t>
            </w:r>
            <w:r w:rsidR="00442C37">
              <w:rPr>
                <w:sz w:val="22"/>
                <w:szCs w:val="22"/>
              </w:rPr>
              <w:t>a</w:t>
            </w:r>
            <w:r w:rsidRPr="007001F1">
              <w:rPr>
                <w:sz w:val="22"/>
                <w:szCs w:val="22"/>
              </w:rPr>
              <w:t xml:space="preserve"> v zmysle        § 23 ods. 5 ZVO?</w:t>
            </w:r>
          </w:p>
        </w:tc>
        <w:tc>
          <w:tcPr>
            <w:tcW w:w="567" w:type="dxa"/>
            <w:shd w:val="clear" w:color="auto" w:fill="auto"/>
            <w:vAlign w:val="center"/>
          </w:tcPr>
          <w:p w:rsidR="00776C6E" w:rsidRPr="007001F1" w:rsidRDefault="00776C6E" w:rsidP="003F3D85">
            <w:pPr>
              <w:jc w:val="both"/>
              <w:rPr>
                <w:color w:val="000000"/>
              </w:rPr>
            </w:pPr>
          </w:p>
        </w:tc>
        <w:tc>
          <w:tcPr>
            <w:tcW w:w="567" w:type="dxa"/>
            <w:shd w:val="clear" w:color="auto" w:fill="auto"/>
            <w:vAlign w:val="center"/>
          </w:tcPr>
          <w:p w:rsidR="00776C6E" w:rsidRPr="007001F1" w:rsidRDefault="00776C6E" w:rsidP="003F3D85">
            <w:pPr>
              <w:jc w:val="both"/>
              <w:rPr>
                <w:color w:val="000000"/>
              </w:rPr>
            </w:pPr>
          </w:p>
        </w:tc>
        <w:tc>
          <w:tcPr>
            <w:tcW w:w="709" w:type="dxa"/>
            <w:shd w:val="clear" w:color="auto" w:fill="auto"/>
            <w:vAlign w:val="center"/>
          </w:tcPr>
          <w:p w:rsidR="00776C6E" w:rsidRPr="007001F1" w:rsidRDefault="00776C6E" w:rsidP="003F3D85">
            <w:pPr>
              <w:jc w:val="both"/>
              <w:rPr>
                <w:color w:val="000000"/>
              </w:rPr>
            </w:pPr>
          </w:p>
        </w:tc>
        <w:tc>
          <w:tcPr>
            <w:tcW w:w="1775" w:type="dxa"/>
            <w:shd w:val="clear" w:color="auto" w:fill="auto"/>
            <w:vAlign w:val="center"/>
          </w:tcPr>
          <w:p w:rsidR="00776C6E" w:rsidRPr="007001F1" w:rsidRDefault="00776C6E" w:rsidP="003F3D85">
            <w:pPr>
              <w:jc w:val="both"/>
              <w:rPr>
                <w:color w:val="000000"/>
              </w:rPr>
            </w:pPr>
          </w:p>
        </w:tc>
      </w:tr>
      <w:tr w:rsidR="00776C6E" w:rsidRPr="007001F1" w:rsidTr="002D20F9">
        <w:trPr>
          <w:trHeight w:val="675"/>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RDefault="00776C6E"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776C6E" w:rsidRPr="007001F1" w:rsidRDefault="00776C6E" w:rsidP="003F3D85">
            <w:pPr>
              <w:jc w:val="both"/>
              <w:rPr>
                <w:color w:val="000000"/>
              </w:rPr>
            </w:pPr>
          </w:p>
        </w:tc>
        <w:tc>
          <w:tcPr>
            <w:tcW w:w="567" w:type="dxa"/>
            <w:shd w:val="clear" w:color="auto" w:fill="auto"/>
            <w:vAlign w:val="center"/>
          </w:tcPr>
          <w:p w:rsidR="00776C6E" w:rsidRPr="007001F1" w:rsidRDefault="00776C6E" w:rsidP="003F3D85">
            <w:pPr>
              <w:jc w:val="both"/>
              <w:rPr>
                <w:color w:val="000000"/>
              </w:rPr>
            </w:pPr>
          </w:p>
        </w:tc>
        <w:tc>
          <w:tcPr>
            <w:tcW w:w="709" w:type="dxa"/>
            <w:shd w:val="clear" w:color="auto" w:fill="auto"/>
            <w:vAlign w:val="center"/>
          </w:tcPr>
          <w:p w:rsidR="00776C6E" w:rsidRPr="007001F1" w:rsidRDefault="00776C6E" w:rsidP="003F3D85">
            <w:pPr>
              <w:jc w:val="both"/>
              <w:rPr>
                <w:color w:val="000000"/>
              </w:rPr>
            </w:pPr>
          </w:p>
        </w:tc>
        <w:tc>
          <w:tcPr>
            <w:tcW w:w="1775" w:type="dxa"/>
            <w:shd w:val="clear" w:color="auto" w:fill="auto"/>
            <w:vAlign w:val="center"/>
          </w:tcPr>
          <w:p w:rsidR="00776C6E" w:rsidRPr="007001F1" w:rsidRDefault="00776C6E" w:rsidP="003F3D85">
            <w:pPr>
              <w:jc w:val="both"/>
              <w:rPr>
                <w:color w:val="000000"/>
              </w:rPr>
            </w:pPr>
          </w:p>
        </w:tc>
      </w:tr>
      <w:tr w:rsidR="00776C6E" w:rsidRPr="007001F1" w:rsidTr="002D20F9">
        <w:trPr>
          <w:trHeight w:val="1140"/>
        </w:trPr>
        <w:tc>
          <w:tcPr>
            <w:tcW w:w="582" w:type="dxa"/>
            <w:vMerge w:val="restart"/>
            <w:shd w:val="clear" w:color="auto" w:fill="auto"/>
            <w:noWrap/>
            <w:vAlign w:val="center"/>
            <w:hideMark/>
          </w:tcPr>
          <w:p w:rsidR="00776C6E" w:rsidRPr="007001F1" w:rsidRDefault="00776C6E" w:rsidP="00F92AC2">
            <w:pPr>
              <w:jc w:val="center"/>
              <w:rPr>
                <w:color w:val="000000"/>
              </w:rPr>
            </w:pPr>
            <w:r w:rsidRPr="007001F1">
              <w:rPr>
                <w:color w:val="000000"/>
                <w:sz w:val="22"/>
                <w:szCs w:val="22"/>
              </w:rPr>
              <w:t>5</w:t>
            </w:r>
          </w:p>
        </w:tc>
        <w:tc>
          <w:tcPr>
            <w:tcW w:w="4820" w:type="dxa"/>
            <w:gridSpan w:val="2"/>
            <w:shd w:val="clear" w:color="auto" w:fill="auto"/>
            <w:vAlign w:val="center"/>
            <w:hideMark/>
          </w:tcPr>
          <w:p w:rsidR="00776C6E" w:rsidRPr="007001F1" w:rsidRDefault="00776C6E" w:rsidP="003F3D85">
            <w:pPr>
              <w:jc w:val="both"/>
            </w:pPr>
            <w:r w:rsidRPr="007001F1">
              <w:rPr>
                <w:sz w:val="22"/>
                <w:szCs w:val="22"/>
              </w:rPr>
              <w:t>a) Je verejné obstarávanie  z pohľadu kontroly predmetu obstarávania, návrhu zmluvných podmienok a iných údajov vo vecnom súlade so schválenou žiadosťou o poskytnuti</w:t>
            </w:r>
            <w:r w:rsidR="003F3D85" w:rsidRPr="007001F1">
              <w:rPr>
                <w:sz w:val="22"/>
                <w:szCs w:val="22"/>
              </w:rPr>
              <w:t xml:space="preserve">e NFP a účinnou Zmluvou o NFP? </w:t>
            </w:r>
          </w:p>
        </w:tc>
        <w:tc>
          <w:tcPr>
            <w:tcW w:w="567" w:type="dxa"/>
            <w:shd w:val="clear" w:color="auto" w:fill="auto"/>
            <w:vAlign w:val="center"/>
            <w:hideMark/>
          </w:tcPr>
          <w:p w:rsidR="00776C6E" w:rsidRPr="007001F1" w:rsidRDefault="00776C6E" w:rsidP="003F3D85">
            <w:pPr>
              <w:jc w:val="both"/>
              <w:rPr>
                <w:color w:val="000000"/>
              </w:rPr>
            </w:pPr>
            <w:r w:rsidRPr="007001F1">
              <w:rPr>
                <w:color w:val="000000"/>
                <w:sz w:val="22"/>
                <w:szCs w:val="22"/>
              </w:rPr>
              <w:t> </w:t>
            </w:r>
          </w:p>
        </w:tc>
        <w:tc>
          <w:tcPr>
            <w:tcW w:w="567" w:type="dxa"/>
            <w:shd w:val="clear" w:color="auto" w:fill="auto"/>
            <w:vAlign w:val="center"/>
            <w:hideMark/>
          </w:tcPr>
          <w:p w:rsidR="00776C6E" w:rsidRPr="007001F1" w:rsidRDefault="00776C6E" w:rsidP="003F3D85">
            <w:pPr>
              <w:jc w:val="both"/>
              <w:rPr>
                <w:color w:val="000000"/>
              </w:rPr>
            </w:pPr>
            <w:r w:rsidRPr="007001F1">
              <w:rPr>
                <w:color w:val="000000"/>
                <w:sz w:val="22"/>
                <w:szCs w:val="22"/>
              </w:rPr>
              <w:t> </w:t>
            </w:r>
          </w:p>
        </w:tc>
        <w:tc>
          <w:tcPr>
            <w:tcW w:w="709" w:type="dxa"/>
            <w:shd w:val="clear" w:color="auto" w:fill="auto"/>
            <w:vAlign w:val="center"/>
            <w:hideMark/>
          </w:tcPr>
          <w:p w:rsidR="00776C6E" w:rsidRPr="007001F1" w:rsidRDefault="00776C6E" w:rsidP="003F3D85">
            <w:pPr>
              <w:jc w:val="both"/>
              <w:rPr>
                <w:color w:val="000000"/>
              </w:rPr>
            </w:pPr>
            <w:r w:rsidRPr="007001F1">
              <w:rPr>
                <w:color w:val="000000"/>
                <w:sz w:val="22"/>
                <w:szCs w:val="22"/>
              </w:rPr>
              <w:t> </w:t>
            </w:r>
          </w:p>
        </w:tc>
        <w:tc>
          <w:tcPr>
            <w:tcW w:w="1775" w:type="dxa"/>
            <w:shd w:val="clear" w:color="auto" w:fill="auto"/>
            <w:vAlign w:val="center"/>
            <w:hideMark/>
          </w:tcPr>
          <w:p w:rsidR="00776C6E" w:rsidRPr="007001F1" w:rsidRDefault="00776C6E" w:rsidP="003F3D85">
            <w:pPr>
              <w:jc w:val="both"/>
              <w:rPr>
                <w:color w:val="000000"/>
              </w:rPr>
            </w:pPr>
            <w:r w:rsidRPr="007001F1">
              <w:rPr>
                <w:color w:val="000000"/>
                <w:sz w:val="22"/>
                <w:szCs w:val="22"/>
              </w:rPr>
              <w:t> </w:t>
            </w:r>
          </w:p>
        </w:tc>
      </w:tr>
      <w:tr w:rsidR="00776C6E" w:rsidRPr="007001F1" w:rsidTr="002D20F9">
        <w:trPr>
          <w:trHeight w:val="1140"/>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RDefault="00776C6E" w:rsidP="00442C37">
            <w:pPr>
              <w:jc w:val="both"/>
            </w:pPr>
            <w:r w:rsidRPr="007001F1">
              <w:rPr>
                <w:sz w:val="22"/>
                <w:szCs w:val="22"/>
              </w:rPr>
              <w:t>b) Je kontrolované verejné obstarávanie v súlade so závermi vykonanej ex</w:t>
            </w:r>
            <w:r w:rsidR="00F742F7">
              <w:rPr>
                <w:sz w:val="22"/>
                <w:szCs w:val="22"/>
              </w:rPr>
              <w:t xml:space="preserve"> </w:t>
            </w:r>
            <w:r w:rsidRPr="007001F1">
              <w:rPr>
                <w:sz w:val="22"/>
                <w:szCs w:val="22"/>
              </w:rPr>
              <w:t>ante kontroly a dokumentáciou schválenou v rámci tejto ex</w:t>
            </w:r>
            <w:r w:rsidR="00F742F7">
              <w:rPr>
                <w:sz w:val="22"/>
                <w:szCs w:val="22"/>
              </w:rPr>
              <w:t xml:space="preserve"> </w:t>
            </w:r>
            <w:r w:rsidRPr="007001F1">
              <w:rPr>
                <w:sz w:val="22"/>
                <w:szCs w:val="22"/>
              </w:rPr>
              <w:t>ante kontroly?</w:t>
            </w:r>
          </w:p>
        </w:tc>
        <w:tc>
          <w:tcPr>
            <w:tcW w:w="567" w:type="dxa"/>
            <w:shd w:val="clear" w:color="auto" w:fill="auto"/>
            <w:vAlign w:val="center"/>
          </w:tcPr>
          <w:p w:rsidR="00776C6E" w:rsidRPr="007001F1" w:rsidRDefault="00776C6E" w:rsidP="003F3D85">
            <w:pPr>
              <w:jc w:val="both"/>
              <w:rPr>
                <w:color w:val="000000"/>
              </w:rPr>
            </w:pPr>
          </w:p>
        </w:tc>
        <w:tc>
          <w:tcPr>
            <w:tcW w:w="567" w:type="dxa"/>
            <w:shd w:val="clear" w:color="auto" w:fill="auto"/>
            <w:vAlign w:val="center"/>
          </w:tcPr>
          <w:p w:rsidR="00776C6E" w:rsidRPr="007001F1" w:rsidRDefault="00776C6E" w:rsidP="003F3D85">
            <w:pPr>
              <w:jc w:val="both"/>
              <w:rPr>
                <w:color w:val="000000"/>
              </w:rPr>
            </w:pPr>
          </w:p>
        </w:tc>
        <w:tc>
          <w:tcPr>
            <w:tcW w:w="709" w:type="dxa"/>
            <w:shd w:val="clear" w:color="auto" w:fill="auto"/>
            <w:vAlign w:val="center"/>
          </w:tcPr>
          <w:p w:rsidR="00776C6E" w:rsidRPr="007001F1" w:rsidRDefault="00776C6E" w:rsidP="003F3D85">
            <w:pPr>
              <w:jc w:val="both"/>
              <w:rPr>
                <w:color w:val="000000"/>
              </w:rPr>
            </w:pPr>
          </w:p>
        </w:tc>
        <w:tc>
          <w:tcPr>
            <w:tcW w:w="1775" w:type="dxa"/>
            <w:shd w:val="clear" w:color="auto" w:fill="auto"/>
            <w:vAlign w:val="center"/>
          </w:tcPr>
          <w:p w:rsidR="00776C6E" w:rsidRPr="007001F1" w:rsidRDefault="00776C6E" w:rsidP="003F3D85">
            <w:pPr>
              <w:jc w:val="both"/>
              <w:rPr>
                <w:color w:val="000000"/>
              </w:rPr>
            </w:pPr>
          </w:p>
        </w:tc>
      </w:tr>
      <w:tr w:rsidR="00F92AC2" w:rsidRPr="007001F1" w:rsidTr="002D20F9">
        <w:trPr>
          <w:trHeight w:val="20"/>
        </w:trPr>
        <w:tc>
          <w:tcPr>
            <w:tcW w:w="582" w:type="dxa"/>
            <w:shd w:val="clear" w:color="auto" w:fill="auto"/>
            <w:noWrap/>
            <w:vAlign w:val="center"/>
            <w:hideMark/>
          </w:tcPr>
          <w:p w:rsidR="00F92AC2" w:rsidRPr="007001F1" w:rsidRDefault="00F92AC2" w:rsidP="00F92AC2">
            <w:pPr>
              <w:jc w:val="center"/>
              <w:rPr>
                <w:color w:val="000000"/>
              </w:rPr>
            </w:pPr>
            <w:r w:rsidRPr="007001F1">
              <w:rPr>
                <w:color w:val="000000"/>
                <w:sz w:val="22"/>
                <w:szCs w:val="22"/>
              </w:rPr>
              <w:t>6</w:t>
            </w:r>
          </w:p>
        </w:tc>
        <w:tc>
          <w:tcPr>
            <w:tcW w:w="4820" w:type="dxa"/>
            <w:gridSpan w:val="2"/>
            <w:shd w:val="clear" w:color="auto" w:fill="auto"/>
            <w:vAlign w:val="center"/>
            <w:hideMark/>
          </w:tcPr>
          <w:p w:rsidR="00F92AC2" w:rsidRPr="007001F1" w:rsidRDefault="00F92AC2" w:rsidP="003F3D85">
            <w:pPr>
              <w:jc w:val="both"/>
              <w:rPr>
                <w:color w:val="000000"/>
              </w:rPr>
            </w:pPr>
            <w:r w:rsidRPr="007001F1">
              <w:rPr>
                <w:color w:val="000000"/>
                <w:sz w:val="22"/>
                <w:szCs w:val="22"/>
              </w:rPr>
              <w:t>Bol dodržaný postup zadávania nadlimitnej verejnej súťaže s využitím elektronického trhoviska v súlade s § 66 ods. 8 ZVO?</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709"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1775"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r>
      <w:tr w:rsidR="006A6C49" w:rsidRPr="007001F1" w:rsidTr="002D20F9">
        <w:trPr>
          <w:trHeight w:val="539"/>
        </w:trPr>
        <w:tc>
          <w:tcPr>
            <w:tcW w:w="582" w:type="dxa"/>
            <w:vMerge w:val="restart"/>
            <w:shd w:val="clear" w:color="auto" w:fill="auto"/>
            <w:noWrap/>
            <w:vAlign w:val="center"/>
            <w:hideMark/>
          </w:tcPr>
          <w:p w:rsidR="006A6C49" w:rsidRPr="007001F1" w:rsidRDefault="006A6C49" w:rsidP="00274846">
            <w:pPr>
              <w:jc w:val="center"/>
              <w:rPr>
                <w:color w:val="000000"/>
              </w:rPr>
            </w:pPr>
            <w:r w:rsidRPr="007001F1">
              <w:rPr>
                <w:color w:val="000000"/>
                <w:sz w:val="22"/>
                <w:szCs w:val="22"/>
              </w:rPr>
              <w:t>7</w:t>
            </w:r>
          </w:p>
        </w:tc>
        <w:tc>
          <w:tcPr>
            <w:tcW w:w="4820" w:type="dxa"/>
            <w:gridSpan w:val="2"/>
            <w:shd w:val="clear" w:color="auto" w:fill="auto"/>
            <w:vAlign w:val="center"/>
            <w:hideMark/>
          </w:tcPr>
          <w:p w:rsidR="006A6C49" w:rsidRPr="007001F1" w:rsidRDefault="006A6C49" w:rsidP="003F3D85">
            <w:pPr>
              <w:jc w:val="both"/>
              <w:rPr>
                <w:color w:val="000000"/>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rsidR="006A6C49" w:rsidRPr="007001F1" w:rsidRDefault="006A6C49" w:rsidP="003F3D85">
            <w:pPr>
              <w:jc w:val="both"/>
              <w:rPr>
                <w:color w:val="000000"/>
              </w:rPr>
            </w:pPr>
            <w:r w:rsidRPr="007001F1">
              <w:rPr>
                <w:color w:val="000000"/>
                <w:sz w:val="22"/>
                <w:szCs w:val="22"/>
              </w:rPr>
              <w:t> </w:t>
            </w:r>
          </w:p>
        </w:tc>
        <w:tc>
          <w:tcPr>
            <w:tcW w:w="567" w:type="dxa"/>
            <w:shd w:val="clear" w:color="auto" w:fill="auto"/>
            <w:vAlign w:val="center"/>
            <w:hideMark/>
          </w:tcPr>
          <w:p w:rsidR="006A6C49" w:rsidRPr="007001F1" w:rsidRDefault="006A6C49" w:rsidP="003F3D85">
            <w:pPr>
              <w:jc w:val="both"/>
              <w:rPr>
                <w:color w:val="000000"/>
              </w:rPr>
            </w:pPr>
            <w:r w:rsidRPr="007001F1">
              <w:rPr>
                <w:color w:val="000000"/>
                <w:sz w:val="22"/>
                <w:szCs w:val="22"/>
              </w:rPr>
              <w:t> </w:t>
            </w:r>
          </w:p>
        </w:tc>
        <w:tc>
          <w:tcPr>
            <w:tcW w:w="709" w:type="dxa"/>
            <w:shd w:val="clear" w:color="auto" w:fill="auto"/>
            <w:vAlign w:val="center"/>
            <w:hideMark/>
          </w:tcPr>
          <w:p w:rsidR="006A6C49" w:rsidRPr="007001F1" w:rsidRDefault="006A6C49" w:rsidP="003F3D85">
            <w:pPr>
              <w:jc w:val="both"/>
              <w:rPr>
                <w:color w:val="000000"/>
              </w:rPr>
            </w:pPr>
            <w:r w:rsidRPr="007001F1">
              <w:rPr>
                <w:color w:val="000000"/>
                <w:sz w:val="22"/>
                <w:szCs w:val="22"/>
              </w:rPr>
              <w:t> </w:t>
            </w:r>
          </w:p>
        </w:tc>
        <w:tc>
          <w:tcPr>
            <w:tcW w:w="1775" w:type="dxa"/>
            <w:shd w:val="clear" w:color="auto" w:fill="auto"/>
            <w:vAlign w:val="center"/>
            <w:hideMark/>
          </w:tcPr>
          <w:p w:rsidR="006A6C49" w:rsidRPr="007001F1" w:rsidRDefault="006A6C49" w:rsidP="003F3D85">
            <w:pPr>
              <w:jc w:val="both"/>
              <w:rPr>
                <w:color w:val="000000"/>
              </w:rPr>
            </w:pPr>
            <w:r w:rsidRPr="007001F1">
              <w:rPr>
                <w:color w:val="000000"/>
                <w:sz w:val="22"/>
                <w:szCs w:val="22"/>
              </w:rPr>
              <w:t> </w:t>
            </w:r>
          </w:p>
        </w:tc>
      </w:tr>
      <w:tr w:rsidR="006A6C49" w:rsidRPr="007001F1" w:rsidTr="002D20F9">
        <w:trPr>
          <w:trHeight w:val="1076"/>
        </w:trPr>
        <w:tc>
          <w:tcPr>
            <w:tcW w:w="582" w:type="dxa"/>
            <w:vMerge/>
            <w:shd w:val="clear" w:color="auto" w:fill="auto"/>
            <w:noWrap/>
            <w:vAlign w:val="center"/>
          </w:tcPr>
          <w:p w:rsidR="006A6C49" w:rsidRPr="007001F1" w:rsidRDefault="006A6C49" w:rsidP="00274846">
            <w:pPr>
              <w:jc w:val="center"/>
              <w:rPr>
                <w:color w:val="000000"/>
              </w:rPr>
            </w:pPr>
          </w:p>
        </w:tc>
        <w:tc>
          <w:tcPr>
            <w:tcW w:w="4820" w:type="dxa"/>
            <w:gridSpan w:val="2"/>
            <w:shd w:val="clear" w:color="auto" w:fill="auto"/>
            <w:vAlign w:val="center"/>
          </w:tcPr>
          <w:p w:rsidR="006A6C49" w:rsidRPr="007001F1" w:rsidRDefault="006A6C49" w:rsidP="003F3D85">
            <w:pPr>
              <w:jc w:val="both"/>
              <w:rPr>
                <w:color w:val="000000"/>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rsidR="006A6C49" w:rsidRPr="007001F1" w:rsidRDefault="006A6C49" w:rsidP="003F3D85">
            <w:pPr>
              <w:jc w:val="both"/>
              <w:rPr>
                <w:color w:val="000000"/>
              </w:rPr>
            </w:pPr>
          </w:p>
        </w:tc>
        <w:tc>
          <w:tcPr>
            <w:tcW w:w="567" w:type="dxa"/>
            <w:shd w:val="clear" w:color="auto" w:fill="auto"/>
            <w:vAlign w:val="center"/>
          </w:tcPr>
          <w:p w:rsidR="006A6C49" w:rsidRPr="007001F1" w:rsidRDefault="006A6C49" w:rsidP="003F3D85">
            <w:pPr>
              <w:jc w:val="both"/>
              <w:rPr>
                <w:color w:val="000000"/>
              </w:rPr>
            </w:pPr>
          </w:p>
        </w:tc>
        <w:tc>
          <w:tcPr>
            <w:tcW w:w="709" w:type="dxa"/>
            <w:shd w:val="clear" w:color="auto" w:fill="auto"/>
            <w:vAlign w:val="center"/>
          </w:tcPr>
          <w:p w:rsidR="006A6C49" w:rsidRPr="007001F1" w:rsidRDefault="006A6C49" w:rsidP="003F3D85">
            <w:pPr>
              <w:jc w:val="both"/>
              <w:rPr>
                <w:color w:val="000000"/>
              </w:rPr>
            </w:pPr>
          </w:p>
        </w:tc>
        <w:tc>
          <w:tcPr>
            <w:tcW w:w="1775" w:type="dxa"/>
            <w:shd w:val="clear" w:color="auto" w:fill="auto"/>
            <w:vAlign w:val="center"/>
          </w:tcPr>
          <w:p w:rsidR="006A6C49" w:rsidRPr="007001F1" w:rsidRDefault="006A6C49" w:rsidP="003F3D85">
            <w:pPr>
              <w:jc w:val="both"/>
              <w:rPr>
                <w:color w:val="000000"/>
              </w:rPr>
            </w:pPr>
          </w:p>
        </w:tc>
      </w:tr>
      <w:tr w:rsidR="006A6C49" w:rsidRPr="007001F1" w:rsidTr="002D20F9">
        <w:trPr>
          <w:trHeight w:val="540"/>
        </w:trPr>
        <w:tc>
          <w:tcPr>
            <w:tcW w:w="582" w:type="dxa"/>
            <w:vMerge/>
            <w:shd w:val="clear" w:color="auto" w:fill="auto"/>
            <w:noWrap/>
            <w:vAlign w:val="center"/>
          </w:tcPr>
          <w:p w:rsidR="006A6C49" w:rsidRPr="007001F1" w:rsidRDefault="006A6C49" w:rsidP="00274846">
            <w:pPr>
              <w:jc w:val="center"/>
              <w:rPr>
                <w:color w:val="000000"/>
              </w:rPr>
            </w:pPr>
          </w:p>
        </w:tc>
        <w:tc>
          <w:tcPr>
            <w:tcW w:w="4820" w:type="dxa"/>
            <w:gridSpan w:val="2"/>
            <w:shd w:val="clear" w:color="auto" w:fill="auto"/>
            <w:vAlign w:val="center"/>
          </w:tcPr>
          <w:p w:rsidR="006A6C49" w:rsidRPr="007001F1" w:rsidRDefault="003F1367" w:rsidP="003F3D85">
            <w:pPr>
              <w:jc w:val="both"/>
              <w:rPr>
                <w:color w:val="000000"/>
              </w:rPr>
            </w:pPr>
            <w:r>
              <w:rPr>
                <w:color w:val="000000"/>
                <w:sz w:val="22"/>
                <w:szCs w:val="22"/>
              </w:rPr>
              <w:t>c</w:t>
            </w:r>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6A6C49" w:rsidRPr="007001F1" w:rsidRDefault="006A6C49" w:rsidP="003F3D85">
            <w:pPr>
              <w:jc w:val="both"/>
              <w:rPr>
                <w:color w:val="000000"/>
              </w:rPr>
            </w:pPr>
          </w:p>
        </w:tc>
        <w:tc>
          <w:tcPr>
            <w:tcW w:w="567" w:type="dxa"/>
            <w:shd w:val="clear" w:color="auto" w:fill="auto"/>
            <w:vAlign w:val="center"/>
          </w:tcPr>
          <w:p w:rsidR="006A6C49" w:rsidRPr="007001F1" w:rsidRDefault="006A6C49" w:rsidP="003F3D85">
            <w:pPr>
              <w:jc w:val="both"/>
              <w:rPr>
                <w:color w:val="000000"/>
              </w:rPr>
            </w:pPr>
          </w:p>
        </w:tc>
        <w:tc>
          <w:tcPr>
            <w:tcW w:w="709" w:type="dxa"/>
            <w:shd w:val="clear" w:color="auto" w:fill="auto"/>
            <w:vAlign w:val="center"/>
          </w:tcPr>
          <w:p w:rsidR="006A6C49" w:rsidRPr="007001F1" w:rsidRDefault="006A6C49" w:rsidP="003F3D85">
            <w:pPr>
              <w:jc w:val="both"/>
              <w:rPr>
                <w:color w:val="000000"/>
              </w:rPr>
            </w:pPr>
          </w:p>
        </w:tc>
        <w:tc>
          <w:tcPr>
            <w:tcW w:w="1775" w:type="dxa"/>
            <w:shd w:val="clear" w:color="auto" w:fill="auto"/>
            <w:vAlign w:val="center"/>
          </w:tcPr>
          <w:p w:rsidR="006A6C49" w:rsidRPr="007001F1" w:rsidRDefault="006A6C49" w:rsidP="003F3D85">
            <w:pPr>
              <w:jc w:val="both"/>
              <w:rPr>
                <w:color w:val="000000"/>
              </w:rPr>
            </w:pPr>
          </w:p>
        </w:tc>
      </w:tr>
      <w:tr w:rsidR="006A6C49" w:rsidRPr="007001F1" w:rsidTr="002D20F9">
        <w:trPr>
          <w:trHeight w:val="540"/>
        </w:trPr>
        <w:tc>
          <w:tcPr>
            <w:tcW w:w="582" w:type="dxa"/>
            <w:vMerge/>
            <w:shd w:val="clear" w:color="auto" w:fill="auto"/>
            <w:noWrap/>
            <w:vAlign w:val="center"/>
          </w:tcPr>
          <w:p w:rsidR="006A6C49" w:rsidRPr="007001F1" w:rsidRDefault="006A6C49" w:rsidP="00274846">
            <w:pPr>
              <w:jc w:val="center"/>
              <w:rPr>
                <w:color w:val="000000"/>
              </w:rPr>
            </w:pPr>
          </w:p>
        </w:tc>
        <w:tc>
          <w:tcPr>
            <w:tcW w:w="4820" w:type="dxa"/>
            <w:gridSpan w:val="2"/>
            <w:shd w:val="clear" w:color="auto" w:fill="auto"/>
            <w:vAlign w:val="center"/>
          </w:tcPr>
          <w:p w:rsidR="006A6C49" w:rsidRPr="007001F1" w:rsidRDefault="00242F65" w:rsidP="003F3D85">
            <w:pPr>
              <w:jc w:val="both"/>
              <w:rPr>
                <w:color w:val="000000"/>
              </w:rPr>
            </w:pPr>
            <w:r>
              <w:rPr>
                <w:color w:val="000000"/>
                <w:sz w:val="22"/>
                <w:szCs w:val="22"/>
              </w:rPr>
              <w:t>d</w:t>
            </w:r>
            <w:r w:rsidR="006A6C49" w:rsidRPr="007001F1">
              <w:rPr>
                <w:color w:val="000000"/>
                <w:sz w:val="22"/>
                <w:szCs w:val="22"/>
              </w:rPr>
              <w:t>)Bola použitá elektronická aukcia v súlade s ostatnými ustanoveniami § 54  ZVO</w:t>
            </w:r>
          </w:p>
        </w:tc>
        <w:tc>
          <w:tcPr>
            <w:tcW w:w="567" w:type="dxa"/>
            <w:shd w:val="clear" w:color="auto" w:fill="auto"/>
            <w:vAlign w:val="center"/>
          </w:tcPr>
          <w:p w:rsidR="006A6C49" w:rsidRPr="007001F1" w:rsidRDefault="006A6C49" w:rsidP="003F3D85">
            <w:pPr>
              <w:jc w:val="both"/>
              <w:rPr>
                <w:color w:val="000000"/>
              </w:rPr>
            </w:pPr>
          </w:p>
        </w:tc>
        <w:tc>
          <w:tcPr>
            <w:tcW w:w="567" w:type="dxa"/>
            <w:shd w:val="clear" w:color="auto" w:fill="auto"/>
            <w:vAlign w:val="center"/>
          </w:tcPr>
          <w:p w:rsidR="006A6C49" w:rsidRPr="007001F1" w:rsidRDefault="006A6C49" w:rsidP="003F3D85">
            <w:pPr>
              <w:jc w:val="both"/>
              <w:rPr>
                <w:color w:val="000000"/>
              </w:rPr>
            </w:pPr>
          </w:p>
        </w:tc>
        <w:tc>
          <w:tcPr>
            <w:tcW w:w="709" w:type="dxa"/>
            <w:shd w:val="clear" w:color="auto" w:fill="auto"/>
            <w:vAlign w:val="center"/>
          </w:tcPr>
          <w:p w:rsidR="006A6C49" w:rsidRPr="007001F1" w:rsidRDefault="006A6C49" w:rsidP="003F3D85">
            <w:pPr>
              <w:jc w:val="both"/>
              <w:rPr>
                <w:color w:val="000000"/>
              </w:rPr>
            </w:pPr>
          </w:p>
        </w:tc>
        <w:tc>
          <w:tcPr>
            <w:tcW w:w="1775" w:type="dxa"/>
            <w:shd w:val="clear" w:color="auto" w:fill="auto"/>
            <w:vAlign w:val="center"/>
          </w:tcPr>
          <w:p w:rsidR="006A6C49" w:rsidRPr="007001F1" w:rsidRDefault="006A6C49" w:rsidP="003F3D85">
            <w:pPr>
              <w:jc w:val="both"/>
              <w:rPr>
                <w:color w:val="000000"/>
              </w:rPr>
            </w:pPr>
          </w:p>
        </w:tc>
      </w:tr>
      <w:tr w:rsidR="00E94B70" w:rsidRPr="007001F1" w:rsidTr="002D20F9">
        <w:trPr>
          <w:trHeight w:val="448"/>
        </w:trPr>
        <w:tc>
          <w:tcPr>
            <w:tcW w:w="582" w:type="dxa"/>
            <w:vMerge w:val="restart"/>
            <w:shd w:val="clear" w:color="auto" w:fill="auto"/>
            <w:noWrap/>
            <w:vAlign w:val="center"/>
          </w:tcPr>
          <w:p w:rsidR="00E94B70" w:rsidRPr="007001F1" w:rsidRDefault="00E94B70" w:rsidP="00F92AC2">
            <w:pPr>
              <w:jc w:val="center"/>
              <w:rPr>
                <w:color w:val="000000"/>
              </w:rPr>
            </w:pPr>
            <w:r w:rsidRPr="007001F1">
              <w:rPr>
                <w:color w:val="000000"/>
                <w:sz w:val="22"/>
                <w:szCs w:val="22"/>
              </w:rPr>
              <w:t>8</w:t>
            </w:r>
          </w:p>
        </w:tc>
        <w:tc>
          <w:tcPr>
            <w:tcW w:w="4820" w:type="dxa"/>
            <w:gridSpan w:val="2"/>
            <w:shd w:val="clear" w:color="auto" w:fill="auto"/>
            <w:vAlign w:val="center"/>
          </w:tcPr>
          <w:p w:rsidR="00E94B70" w:rsidRPr="007001F1" w:rsidRDefault="00E94B70" w:rsidP="003F3D85">
            <w:pPr>
              <w:jc w:val="both"/>
            </w:pPr>
            <w:r w:rsidRPr="007001F1">
              <w:rPr>
                <w:sz w:val="22"/>
                <w:szCs w:val="22"/>
              </w:rPr>
              <w:t>a) Je úspešný uchádzač zapísaný v registri partnerov verejného sektora?</w:t>
            </w:r>
          </w:p>
        </w:tc>
        <w:tc>
          <w:tcPr>
            <w:tcW w:w="567" w:type="dxa"/>
            <w:shd w:val="clear" w:color="auto" w:fill="auto"/>
            <w:vAlign w:val="center"/>
          </w:tcPr>
          <w:p w:rsidR="00E94B70" w:rsidRPr="007001F1" w:rsidRDefault="00E94B70" w:rsidP="003F3D85">
            <w:pPr>
              <w:jc w:val="both"/>
              <w:rPr>
                <w:color w:val="000000"/>
              </w:rPr>
            </w:pPr>
          </w:p>
        </w:tc>
        <w:tc>
          <w:tcPr>
            <w:tcW w:w="567" w:type="dxa"/>
            <w:shd w:val="clear" w:color="auto" w:fill="auto"/>
            <w:vAlign w:val="center"/>
          </w:tcPr>
          <w:p w:rsidR="00E94B70" w:rsidRPr="007001F1" w:rsidRDefault="00E94B70" w:rsidP="003F3D85">
            <w:pPr>
              <w:jc w:val="both"/>
              <w:rPr>
                <w:color w:val="000000"/>
              </w:rPr>
            </w:pPr>
          </w:p>
        </w:tc>
        <w:tc>
          <w:tcPr>
            <w:tcW w:w="709" w:type="dxa"/>
            <w:shd w:val="clear" w:color="auto" w:fill="auto"/>
            <w:vAlign w:val="center"/>
          </w:tcPr>
          <w:p w:rsidR="00E94B70" w:rsidRPr="007001F1" w:rsidRDefault="00E94B70" w:rsidP="003F3D85">
            <w:pPr>
              <w:jc w:val="both"/>
              <w:rPr>
                <w:color w:val="000000"/>
              </w:rPr>
            </w:pPr>
          </w:p>
        </w:tc>
        <w:tc>
          <w:tcPr>
            <w:tcW w:w="1775" w:type="dxa"/>
            <w:shd w:val="clear" w:color="auto" w:fill="auto"/>
            <w:vAlign w:val="center"/>
          </w:tcPr>
          <w:p w:rsidR="00E94B70" w:rsidRPr="007001F1" w:rsidRDefault="00E94B70" w:rsidP="003F3D85">
            <w:pPr>
              <w:jc w:val="both"/>
              <w:rPr>
                <w:color w:val="000000"/>
              </w:rPr>
            </w:pPr>
          </w:p>
        </w:tc>
      </w:tr>
      <w:tr w:rsidR="00E94B70" w:rsidRPr="007001F1" w:rsidTr="002D20F9">
        <w:trPr>
          <w:trHeight w:val="845"/>
        </w:trPr>
        <w:tc>
          <w:tcPr>
            <w:tcW w:w="582" w:type="dxa"/>
            <w:vMerge/>
            <w:shd w:val="clear" w:color="auto" w:fill="auto"/>
            <w:noWrap/>
            <w:vAlign w:val="center"/>
          </w:tcPr>
          <w:p w:rsidR="00E94B70" w:rsidRPr="007001F1" w:rsidRDefault="00E94B70" w:rsidP="00F92AC2">
            <w:pPr>
              <w:jc w:val="center"/>
              <w:rPr>
                <w:color w:val="000000"/>
              </w:rPr>
            </w:pPr>
          </w:p>
        </w:tc>
        <w:tc>
          <w:tcPr>
            <w:tcW w:w="4820" w:type="dxa"/>
            <w:gridSpan w:val="2"/>
            <w:shd w:val="clear" w:color="auto" w:fill="auto"/>
            <w:vAlign w:val="center"/>
          </w:tcPr>
          <w:p w:rsidR="00E94B70" w:rsidRPr="007001F1" w:rsidRDefault="00E94B70" w:rsidP="003F3D85">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rsidR="00E94B70" w:rsidRPr="007001F1" w:rsidRDefault="00E94B70" w:rsidP="003F3D85">
            <w:pPr>
              <w:jc w:val="both"/>
              <w:rPr>
                <w:color w:val="000000"/>
              </w:rPr>
            </w:pPr>
          </w:p>
        </w:tc>
        <w:tc>
          <w:tcPr>
            <w:tcW w:w="567" w:type="dxa"/>
            <w:shd w:val="clear" w:color="auto" w:fill="auto"/>
            <w:vAlign w:val="center"/>
          </w:tcPr>
          <w:p w:rsidR="00E94B70" w:rsidRPr="007001F1" w:rsidRDefault="00E94B70" w:rsidP="003F3D85">
            <w:pPr>
              <w:jc w:val="both"/>
              <w:rPr>
                <w:color w:val="000000"/>
              </w:rPr>
            </w:pPr>
          </w:p>
        </w:tc>
        <w:tc>
          <w:tcPr>
            <w:tcW w:w="709" w:type="dxa"/>
            <w:shd w:val="clear" w:color="auto" w:fill="auto"/>
            <w:vAlign w:val="center"/>
          </w:tcPr>
          <w:p w:rsidR="00E94B70" w:rsidRPr="007001F1" w:rsidRDefault="00E94B70" w:rsidP="003F3D85">
            <w:pPr>
              <w:jc w:val="both"/>
              <w:rPr>
                <w:color w:val="000000"/>
              </w:rPr>
            </w:pPr>
          </w:p>
        </w:tc>
        <w:tc>
          <w:tcPr>
            <w:tcW w:w="1775" w:type="dxa"/>
            <w:shd w:val="clear" w:color="auto" w:fill="auto"/>
            <w:vAlign w:val="center"/>
          </w:tcPr>
          <w:p w:rsidR="00E94B70" w:rsidRPr="007001F1" w:rsidRDefault="00E94B70" w:rsidP="003F3D85">
            <w:pPr>
              <w:jc w:val="both"/>
              <w:rPr>
                <w:color w:val="000000"/>
              </w:rPr>
            </w:pPr>
          </w:p>
        </w:tc>
      </w:tr>
      <w:tr w:rsidR="00881840" w:rsidRPr="007001F1" w:rsidTr="002D20F9">
        <w:trPr>
          <w:trHeight w:val="20"/>
        </w:trPr>
        <w:tc>
          <w:tcPr>
            <w:tcW w:w="582" w:type="dxa"/>
            <w:shd w:val="clear" w:color="auto" w:fill="auto"/>
            <w:noWrap/>
            <w:vAlign w:val="center"/>
          </w:tcPr>
          <w:p w:rsidR="00881840" w:rsidRPr="007001F1" w:rsidRDefault="00881840" w:rsidP="00410560">
            <w:pPr>
              <w:jc w:val="center"/>
              <w:rPr>
                <w:color w:val="000000"/>
              </w:rPr>
            </w:pPr>
            <w:r>
              <w:rPr>
                <w:color w:val="000000"/>
                <w:sz w:val="22"/>
                <w:szCs w:val="22"/>
              </w:rPr>
              <w:t>9</w:t>
            </w:r>
          </w:p>
        </w:tc>
        <w:tc>
          <w:tcPr>
            <w:tcW w:w="4820" w:type="dxa"/>
            <w:gridSpan w:val="2"/>
            <w:shd w:val="clear" w:color="auto" w:fill="auto"/>
            <w:vAlign w:val="center"/>
          </w:tcPr>
          <w:p w:rsidR="00881840" w:rsidRPr="007001F1" w:rsidRDefault="00881840" w:rsidP="00410560">
            <w:pPr>
              <w:jc w:val="both"/>
            </w:pPr>
            <w:r w:rsidRPr="007001F1">
              <w:rPr>
                <w:sz w:val="22"/>
                <w:szCs w:val="22"/>
              </w:rPr>
              <w:t>V prípade, ak verejný obstarávateľ nerozdelil zákazku na časti, uviedol v oznámení o vyhlásení verejného obstarávania odôvodnenie</w:t>
            </w:r>
            <w:r>
              <w:rPr>
                <w:sz w:val="22"/>
                <w:szCs w:val="22"/>
              </w:rPr>
              <w:t xml:space="preserve"> v zmysle § 28 ods. 2 ZVO</w:t>
            </w:r>
            <w:r w:rsidRPr="007001F1">
              <w:rPr>
                <w:sz w:val="22"/>
                <w:szCs w:val="22"/>
              </w:rPr>
              <w:t>?</w:t>
            </w:r>
          </w:p>
        </w:tc>
        <w:tc>
          <w:tcPr>
            <w:tcW w:w="567" w:type="dxa"/>
            <w:shd w:val="clear" w:color="auto" w:fill="auto"/>
            <w:vAlign w:val="center"/>
          </w:tcPr>
          <w:p w:rsidR="00881840" w:rsidRPr="007001F1" w:rsidRDefault="00881840" w:rsidP="00410560">
            <w:pPr>
              <w:jc w:val="both"/>
              <w:rPr>
                <w:b/>
                <w:bCs/>
                <w:color w:val="000000"/>
              </w:rPr>
            </w:pPr>
          </w:p>
        </w:tc>
        <w:tc>
          <w:tcPr>
            <w:tcW w:w="567" w:type="dxa"/>
            <w:shd w:val="clear" w:color="auto" w:fill="auto"/>
            <w:vAlign w:val="center"/>
          </w:tcPr>
          <w:p w:rsidR="00881840" w:rsidRPr="007001F1" w:rsidRDefault="00881840" w:rsidP="00410560">
            <w:pPr>
              <w:jc w:val="both"/>
              <w:rPr>
                <w:b/>
                <w:bCs/>
                <w:color w:val="000000"/>
              </w:rPr>
            </w:pPr>
          </w:p>
        </w:tc>
        <w:tc>
          <w:tcPr>
            <w:tcW w:w="709" w:type="dxa"/>
            <w:shd w:val="clear" w:color="auto" w:fill="auto"/>
            <w:vAlign w:val="center"/>
          </w:tcPr>
          <w:p w:rsidR="00881840" w:rsidRPr="007001F1" w:rsidRDefault="00881840" w:rsidP="00410560">
            <w:pPr>
              <w:jc w:val="both"/>
              <w:rPr>
                <w:b/>
                <w:bCs/>
                <w:color w:val="000000"/>
              </w:rPr>
            </w:pPr>
          </w:p>
        </w:tc>
        <w:tc>
          <w:tcPr>
            <w:tcW w:w="1775" w:type="dxa"/>
            <w:shd w:val="clear" w:color="auto" w:fill="auto"/>
            <w:vAlign w:val="center"/>
          </w:tcPr>
          <w:p w:rsidR="00881840" w:rsidRPr="007001F1" w:rsidRDefault="00881840" w:rsidP="00410560">
            <w:pPr>
              <w:jc w:val="both"/>
              <w:rPr>
                <w:b/>
                <w:bCs/>
                <w:color w:val="000000"/>
              </w:rPr>
            </w:pPr>
          </w:p>
        </w:tc>
      </w:tr>
      <w:tr w:rsidR="00E5404D" w:rsidRPr="007001F1" w:rsidTr="002D20F9">
        <w:trPr>
          <w:trHeight w:val="20"/>
        </w:trPr>
        <w:tc>
          <w:tcPr>
            <w:tcW w:w="582" w:type="dxa"/>
            <w:shd w:val="clear" w:color="auto" w:fill="auto"/>
            <w:noWrap/>
            <w:vAlign w:val="center"/>
          </w:tcPr>
          <w:p w:rsidR="00E5404D" w:rsidRDefault="00E5404D" w:rsidP="00410560">
            <w:pPr>
              <w:jc w:val="center"/>
              <w:rPr>
                <w:color w:val="000000"/>
              </w:rPr>
            </w:pPr>
            <w:r>
              <w:rPr>
                <w:color w:val="000000"/>
                <w:sz w:val="22"/>
                <w:szCs w:val="22"/>
              </w:rPr>
              <w:t>10</w:t>
            </w:r>
          </w:p>
        </w:tc>
        <w:tc>
          <w:tcPr>
            <w:tcW w:w="4820" w:type="dxa"/>
            <w:gridSpan w:val="2"/>
            <w:shd w:val="clear" w:color="auto" w:fill="auto"/>
            <w:vAlign w:val="center"/>
          </w:tcPr>
          <w:p w:rsidR="00E5404D" w:rsidRPr="007001F1" w:rsidRDefault="00E5404D" w:rsidP="00410560">
            <w:pPr>
              <w:jc w:val="both"/>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tcPr>
          <w:p w:rsidR="00E5404D" w:rsidRPr="007001F1" w:rsidRDefault="00E5404D" w:rsidP="00410560">
            <w:pPr>
              <w:jc w:val="both"/>
              <w:rPr>
                <w:b/>
                <w:bCs/>
                <w:color w:val="000000"/>
              </w:rPr>
            </w:pPr>
          </w:p>
        </w:tc>
        <w:tc>
          <w:tcPr>
            <w:tcW w:w="567" w:type="dxa"/>
            <w:shd w:val="clear" w:color="auto" w:fill="auto"/>
            <w:vAlign w:val="center"/>
          </w:tcPr>
          <w:p w:rsidR="00E5404D" w:rsidRPr="007001F1" w:rsidRDefault="00E5404D" w:rsidP="00410560">
            <w:pPr>
              <w:jc w:val="both"/>
              <w:rPr>
                <w:b/>
                <w:bCs/>
                <w:color w:val="000000"/>
              </w:rPr>
            </w:pPr>
          </w:p>
        </w:tc>
        <w:tc>
          <w:tcPr>
            <w:tcW w:w="709" w:type="dxa"/>
            <w:shd w:val="clear" w:color="auto" w:fill="auto"/>
            <w:vAlign w:val="center"/>
          </w:tcPr>
          <w:p w:rsidR="00E5404D" w:rsidRPr="007001F1" w:rsidRDefault="00E5404D" w:rsidP="00410560">
            <w:pPr>
              <w:jc w:val="both"/>
              <w:rPr>
                <w:b/>
                <w:bCs/>
                <w:color w:val="000000"/>
              </w:rPr>
            </w:pPr>
          </w:p>
        </w:tc>
        <w:tc>
          <w:tcPr>
            <w:tcW w:w="1775" w:type="dxa"/>
            <w:shd w:val="clear" w:color="auto" w:fill="auto"/>
            <w:vAlign w:val="center"/>
          </w:tcPr>
          <w:p w:rsidR="00E5404D" w:rsidRPr="007001F1" w:rsidRDefault="00E5404D" w:rsidP="00410560">
            <w:pPr>
              <w:jc w:val="both"/>
              <w:rPr>
                <w:b/>
                <w:bCs/>
                <w:color w:val="000000"/>
              </w:rPr>
            </w:pPr>
          </w:p>
        </w:tc>
      </w:tr>
      <w:tr w:rsidR="00F92AC2" w:rsidRPr="007001F1" w:rsidTr="002D20F9">
        <w:trPr>
          <w:trHeight w:val="20"/>
        </w:trPr>
        <w:tc>
          <w:tcPr>
            <w:tcW w:w="582" w:type="dxa"/>
            <w:shd w:val="clear" w:color="auto" w:fill="auto"/>
            <w:noWrap/>
            <w:vAlign w:val="center"/>
            <w:hideMark/>
          </w:tcPr>
          <w:p w:rsidR="00F92AC2" w:rsidRPr="007001F1" w:rsidRDefault="00881840" w:rsidP="00F92AC2">
            <w:pPr>
              <w:jc w:val="center"/>
              <w:rPr>
                <w:color w:val="000000"/>
              </w:rPr>
            </w:pPr>
            <w:r>
              <w:rPr>
                <w:color w:val="000000"/>
                <w:sz w:val="22"/>
                <w:szCs w:val="22"/>
              </w:rPr>
              <w:t>1</w:t>
            </w:r>
            <w:r w:rsidR="00E5404D">
              <w:rPr>
                <w:color w:val="000000"/>
                <w:sz w:val="22"/>
                <w:szCs w:val="22"/>
              </w:rPr>
              <w:t>1</w:t>
            </w:r>
          </w:p>
        </w:tc>
        <w:tc>
          <w:tcPr>
            <w:tcW w:w="4820" w:type="dxa"/>
            <w:gridSpan w:val="2"/>
            <w:shd w:val="clear" w:color="auto" w:fill="auto"/>
            <w:vAlign w:val="center"/>
            <w:hideMark/>
          </w:tcPr>
          <w:p w:rsidR="00F92AC2" w:rsidRPr="007001F1" w:rsidRDefault="00F92AC2"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709"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1775"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r>
      <w:tr w:rsidR="00F92AC2" w:rsidRPr="007001F1" w:rsidTr="002D20F9">
        <w:trPr>
          <w:trHeight w:val="300"/>
        </w:trPr>
        <w:tc>
          <w:tcPr>
            <w:tcW w:w="9020" w:type="dxa"/>
            <w:gridSpan w:val="7"/>
            <w:shd w:val="clear" w:color="auto" w:fill="auto"/>
            <w:noWrap/>
            <w:vAlign w:val="center"/>
          </w:tcPr>
          <w:p w:rsidR="00F92AC2" w:rsidRPr="007001F1" w:rsidRDefault="00F92AC2" w:rsidP="00F92AC2">
            <w:pPr>
              <w:jc w:val="both"/>
              <w:rPr>
                <w:b/>
                <w:sz w:val="20"/>
                <w:szCs w:val="20"/>
              </w:rPr>
            </w:pPr>
            <w:r w:rsidRPr="007001F1">
              <w:rPr>
                <w:b/>
                <w:sz w:val="20"/>
                <w:szCs w:val="20"/>
              </w:rPr>
              <w:t>VYJADRENIE</w:t>
            </w:r>
          </w:p>
          <w:p w:rsidR="00F92AC2" w:rsidRPr="007001F1" w:rsidRDefault="00F92AC2" w:rsidP="00F92AC2">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31"/>
              <w:t>[1]</w:t>
            </w:r>
          </w:p>
          <w:p w:rsidR="00F92AC2" w:rsidRPr="007001F1" w:rsidRDefault="00F92AC2" w:rsidP="00F92AC2"/>
          <w:p w:rsidR="00F92AC2" w:rsidRPr="007001F1" w:rsidRDefault="00F92AC2" w:rsidP="00F92AC2">
            <w:pPr>
              <w:rPr>
                <w:b/>
                <w:bCs/>
                <w:color w:val="000000"/>
              </w:rPr>
            </w:pP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b/>
                <w:bCs/>
              </w:rPr>
            </w:pPr>
            <w:r w:rsidRPr="007001F1">
              <w:rPr>
                <w:b/>
                <w:bCs/>
                <w:sz w:val="22"/>
                <w:szCs w:val="22"/>
              </w:rPr>
              <w:lastRenderedPageBreak/>
              <w:t>Kontrolu vykonal</w:t>
            </w:r>
            <w:r w:rsidR="00A90B4D">
              <w:rPr>
                <w:rStyle w:val="Odkaznapoznmkupodiarou"/>
                <w:b/>
                <w:bCs/>
                <w:sz w:val="22"/>
                <w:szCs w:val="22"/>
              </w:rPr>
              <w:footnoteReference w:customMarkFollows="1" w:id="32"/>
              <w:t>2</w:t>
            </w:r>
            <w:r w:rsidRPr="007001F1">
              <w:rPr>
                <w:b/>
                <w:bCs/>
                <w:sz w:val="22"/>
                <w:szCs w:val="22"/>
              </w:rPr>
              <w:t>:</w:t>
            </w:r>
          </w:p>
        </w:tc>
        <w:tc>
          <w:tcPr>
            <w:tcW w:w="5461" w:type="dxa"/>
            <w:gridSpan w:val="5"/>
            <w:shd w:val="clear" w:color="auto" w:fill="auto"/>
            <w:vAlign w:val="center"/>
            <w:hideMark/>
          </w:tcPr>
          <w:p w:rsidR="00F92AC2" w:rsidRPr="007001F1" w:rsidRDefault="00F92AC2" w:rsidP="00F92AC2">
            <w:pPr>
              <w:rPr>
                <w:color w:val="000000"/>
              </w:rPr>
            </w:pPr>
            <w:r w:rsidRPr="007001F1">
              <w:rPr>
                <w:color w:val="000000"/>
                <w:sz w:val="22"/>
                <w:szCs w:val="22"/>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b/>
                <w:bCs/>
              </w:rPr>
            </w:pPr>
            <w:r w:rsidRPr="007001F1">
              <w:rPr>
                <w:b/>
                <w:bCs/>
                <w:sz w:val="22"/>
                <w:szCs w:val="22"/>
              </w:rPr>
              <w:t>Dátum:</w:t>
            </w:r>
          </w:p>
        </w:tc>
        <w:tc>
          <w:tcPr>
            <w:tcW w:w="5461" w:type="dxa"/>
            <w:gridSpan w:val="5"/>
            <w:shd w:val="clear" w:color="auto" w:fill="auto"/>
            <w:vAlign w:val="center"/>
            <w:hideMark/>
          </w:tcPr>
          <w:p w:rsidR="00F92AC2" w:rsidRPr="007001F1" w:rsidRDefault="00F92AC2" w:rsidP="00F92AC2">
            <w:pPr>
              <w:rPr>
                <w:color w:val="000000"/>
              </w:rPr>
            </w:pPr>
            <w:r w:rsidRPr="007001F1">
              <w:rPr>
                <w:color w:val="000000"/>
                <w:sz w:val="22"/>
                <w:szCs w:val="22"/>
              </w:rPr>
              <w:t> </w:t>
            </w:r>
          </w:p>
        </w:tc>
      </w:tr>
      <w:tr w:rsidR="00F92AC2" w:rsidRPr="007001F1" w:rsidTr="002D20F9">
        <w:trPr>
          <w:trHeight w:val="300"/>
        </w:trPr>
        <w:tc>
          <w:tcPr>
            <w:tcW w:w="3559" w:type="dxa"/>
            <w:gridSpan w:val="2"/>
            <w:shd w:val="clear" w:color="000000" w:fill="FFFFFF"/>
            <w:vAlign w:val="center"/>
            <w:hideMark/>
          </w:tcPr>
          <w:p w:rsidR="00F92AC2" w:rsidRPr="007001F1" w:rsidRDefault="00F92AC2" w:rsidP="00F92AC2">
            <w:pPr>
              <w:rPr>
                <w:b/>
                <w:bCs/>
              </w:rPr>
            </w:pPr>
            <w:r w:rsidRPr="007001F1">
              <w:rPr>
                <w:b/>
                <w:bCs/>
                <w:sz w:val="22"/>
                <w:szCs w:val="22"/>
              </w:rPr>
              <w:t>Podpis:</w:t>
            </w:r>
          </w:p>
        </w:tc>
        <w:tc>
          <w:tcPr>
            <w:tcW w:w="5461" w:type="dxa"/>
            <w:gridSpan w:val="5"/>
            <w:shd w:val="clear" w:color="auto" w:fill="auto"/>
            <w:vAlign w:val="center"/>
            <w:hideMark/>
          </w:tcPr>
          <w:p w:rsidR="00F92AC2" w:rsidRPr="007001F1" w:rsidRDefault="00F92AC2" w:rsidP="00F92AC2">
            <w:pPr>
              <w:rPr>
                <w:color w:val="000000"/>
              </w:rPr>
            </w:pPr>
            <w:r w:rsidRPr="007001F1">
              <w:rPr>
                <w:color w:val="000000"/>
                <w:sz w:val="22"/>
                <w:szCs w:val="22"/>
              </w:rPr>
              <w:t> </w:t>
            </w:r>
          </w:p>
        </w:tc>
      </w:tr>
      <w:tr w:rsidR="00F92AC2" w:rsidRPr="007001F1" w:rsidTr="002D20F9">
        <w:trPr>
          <w:trHeight w:val="300"/>
        </w:trPr>
        <w:tc>
          <w:tcPr>
            <w:tcW w:w="9020" w:type="dxa"/>
            <w:gridSpan w:val="7"/>
            <w:shd w:val="clear" w:color="auto" w:fill="auto"/>
            <w:noWrap/>
            <w:vAlign w:val="bottom"/>
            <w:hideMark/>
          </w:tcPr>
          <w:p w:rsidR="00F92AC2" w:rsidRPr="007001F1" w:rsidRDefault="00F92AC2" w:rsidP="00F92AC2">
            <w:pPr>
              <w:jc w:val="center"/>
              <w:rPr>
                <w:color w:val="000000"/>
              </w:rPr>
            </w:pPr>
            <w:r w:rsidRPr="007001F1">
              <w:rPr>
                <w:color w:val="000000"/>
                <w:sz w:val="22"/>
                <w:szCs w:val="22"/>
              </w:rPr>
              <w:t> </w:t>
            </w:r>
          </w:p>
        </w:tc>
      </w:tr>
      <w:tr w:rsidR="00F92AC2" w:rsidRPr="007001F1" w:rsidTr="002D20F9">
        <w:trPr>
          <w:trHeight w:val="300"/>
        </w:trPr>
        <w:tc>
          <w:tcPr>
            <w:tcW w:w="3559" w:type="dxa"/>
            <w:gridSpan w:val="2"/>
            <w:shd w:val="clear" w:color="000000" w:fill="FFFFFF"/>
            <w:vAlign w:val="center"/>
            <w:hideMark/>
          </w:tcPr>
          <w:p w:rsidR="00F92AC2" w:rsidRPr="007001F1" w:rsidRDefault="00F92AC2" w:rsidP="00F92AC2">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33"/>
              <w:t>3</w:t>
            </w:r>
            <w:r w:rsidRPr="007001F1">
              <w:rPr>
                <w:b/>
                <w:bCs/>
                <w:sz w:val="22"/>
                <w:szCs w:val="22"/>
              </w:rPr>
              <w:t>:</w:t>
            </w:r>
          </w:p>
        </w:tc>
        <w:tc>
          <w:tcPr>
            <w:tcW w:w="5461" w:type="dxa"/>
            <w:gridSpan w:val="5"/>
            <w:shd w:val="clear" w:color="auto" w:fill="auto"/>
            <w:vAlign w:val="center"/>
            <w:hideMark/>
          </w:tcPr>
          <w:p w:rsidR="00F92AC2" w:rsidRPr="007001F1" w:rsidRDefault="00F92AC2" w:rsidP="00F92AC2">
            <w:pPr>
              <w:rPr>
                <w:color w:val="000000"/>
              </w:rPr>
            </w:pPr>
            <w:r w:rsidRPr="007001F1">
              <w:rPr>
                <w:color w:val="000000"/>
                <w:sz w:val="22"/>
                <w:szCs w:val="22"/>
              </w:rPr>
              <w:t> </w:t>
            </w:r>
          </w:p>
        </w:tc>
      </w:tr>
      <w:tr w:rsidR="00F92AC2" w:rsidRPr="007001F1" w:rsidTr="002D20F9">
        <w:trPr>
          <w:trHeight w:val="300"/>
        </w:trPr>
        <w:tc>
          <w:tcPr>
            <w:tcW w:w="3559" w:type="dxa"/>
            <w:gridSpan w:val="2"/>
            <w:shd w:val="clear" w:color="000000" w:fill="FFFFFF"/>
            <w:vAlign w:val="center"/>
            <w:hideMark/>
          </w:tcPr>
          <w:p w:rsidR="00F92AC2" w:rsidRPr="007001F1" w:rsidRDefault="00F92AC2" w:rsidP="00F92AC2">
            <w:pPr>
              <w:rPr>
                <w:b/>
                <w:bCs/>
              </w:rPr>
            </w:pPr>
            <w:r w:rsidRPr="007001F1">
              <w:rPr>
                <w:b/>
                <w:bCs/>
                <w:sz w:val="22"/>
                <w:szCs w:val="22"/>
              </w:rPr>
              <w:t xml:space="preserve">Dátum: </w:t>
            </w:r>
          </w:p>
        </w:tc>
        <w:tc>
          <w:tcPr>
            <w:tcW w:w="5461" w:type="dxa"/>
            <w:gridSpan w:val="5"/>
            <w:shd w:val="clear" w:color="auto" w:fill="auto"/>
            <w:vAlign w:val="center"/>
            <w:hideMark/>
          </w:tcPr>
          <w:p w:rsidR="00F92AC2" w:rsidRPr="007001F1" w:rsidRDefault="00F92AC2" w:rsidP="00F92AC2">
            <w:pPr>
              <w:rPr>
                <w:color w:val="000000"/>
              </w:rPr>
            </w:pPr>
            <w:r w:rsidRPr="007001F1">
              <w:rPr>
                <w:color w:val="000000"/>
                <w:sz w:val="22"/>
                <w:szCs w:val="22"/>
              </w:rPr>
              <w:t> </w:t>
            </w:r>
          </w:p>
        </w:tc>
      </w:tr>
      <w:tr w:rsidR="00F92AC2" w:rsidRPr="007001F1" w:rsidTr="002D20F9">
        <w:trPr>
          <w:trHeight w:val="300"/>
        </w:trPr>
        <w:tc>
          <w:tcPr>
            <w:tcW w:w="3559" w:type="dxa"/>
            <w:gridSpan w:val="2"/>
            <w:shd w:val="clear" w:color="000000" w:fill="FFFFFF"/>
            <w:vAlign w:val="center"/>
            <w:hideMark/>
          </w:tcPr>
          <w:p w:rsidR="00F92AC2" w:rsidRPr="007001F1" w:rsidRDefault="00F92AC2" w:rsidP="00F92AC2">
            <w:pPr>
              <w:rPr>
                <w:b/>
                <w:bCs/>
              </w:rPr>
            </w:pPr>
            <w:r w:rsidRPr="007001F1">
              <w:rPr>
                <w:b/>
                <w:bCs/>
                <w:sz w:val="22"/>
                <w:szCs w:val="22"/>
              </w:rPr>
              <w:t>Podpis:</w:t>
            </w:r>
          </w:p>
        </w:tc>
        <w:tc>
          <w:tcPr>
            <w:tcW w:w="5461" w:type="dxa"/>
            <w:gridSpan w:val="5"/>
            <w:shd w:val="clear" w:color="auto" w:fill="auto"/>
            <w:vAlign w:val="center"/>
            <w:hideMark/>
          </w:tcPr>
          <w:p w:rsidR="00F92AC2" w:rsidRPr="007001F1" w:rsidRDefault="00F92AC2" w:rsidP="00F92AC2">
            <w:pPr>
              <w:rPr>
                <w:color w:val="000000"/>
              </w:rPr>
            </w:pPr>
            <w:r w:rsidRPr="007001F1">
              <w:rPr>
                <w:color w:val="000000"/>
                <w:sz w:val="22"/>
                <w:szCs w:val="22"/>
              </w:rPr>
              <w:t> </w:t>
            </w:r>
          </w:p>
        </w:tc>
      </w:tr>
    </w:tbl>
    <w:p w:rsidR="005365A3" w:rsidRPr="007001F1" w:rsidRDefault="005365A3">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5365A3" w:rsidRPr="007001F1" w:rsidTr="007261E4">
        <w:trPr>
          <w:trHeight w:val="645"/>
        </w:trPr>
        <w:tc>
          <w:tcPr>
            <w:tcW w:w="9087" w:type="dxa"/>
            <w:gridSpan w:val="7"/>
            <w:shd w:val="clear" w:color="000000" w:fill="60497A"/>
            <w:vAlign w:val="center"/>
            <w:hideMark/>
          </w:tcPr>
          <w:p w:rsidR="005365A3" w:rsidRPr="007001F1" w:rsidRDefault="005365A3" w:rsidP="00901910">
            <w:pPr>
              <w:jc w:val="center"/>
              <w:rPr>
                <w:b/>
                <w:bCs/>
                <w:color w:val="FFFFFF"/>
              </w:rPr>
            </w:pPr>
            <w:r w:rsidRPr="007001F1">
              <w:rPr>
                <w:b/>
                <w:bCs/>
                <w:color w:val="FFFFFF"/>
              </w:rPr>
              <w:lastRenderedPageBreak/>
              <w:t>Kontrolný zoznam k finančnej kontrole VO</w:t>
            </w:r>
            <w:r w:rsidRPr="007001F1">
              <w:rPr>
                <w:b/>
                <w:bCs/>
                <w:color w:val="FFFFFF"/>
              </w:rPr>
              <w:br/>
            </w:r>
            <w:bookmarkStart w:id="12" w:name="KZ_11"/>
            <w:r w:rsidRPr="007001F1">
              <w:rPr>
                <w:b/>
                <w:bCs/>
                <w:color w:val="FFFFFF"/>
              </w:rPr>
              <w:t>Nadlimitná zákazka realizovaná cez elektronické trhovisko - následná ex</w:t>
            </w:r>
            <w:r w:rsidR="009411BC">
              <w:rPr>
                <w:b/>
                <w:bCs/>
                <w:color w:val="FFFFFF"/>
              </w:rPr>
              <w:t xml:space="preserve"> </w:t>
            </w:r>
            <w:r w:rsidRPr="007001F1">
              <w:rPr>
                <w:b/>
                <w:bCs/>
                <w:color w:val="FFFFFF"/>
              </w:rPr>
              <w:t>post kontrola</w:t>
            </w:r>
            <w:bookmarkEnd w:id="12"/>
          </w:p>
        </w:tc>
      </w:tr>
      <w:tr w:rsidR="005365A3" w:rsidRPr="007001F1" w:rsidTr="007261E4">
        <w:trPr>
          <w:trHeight w:val="330"/>
        </w:trPr>
        <w:tc>
          <w:tcPr>
            <w:tcW w:w="9087" w:type="dxa"/>
            <w:gridSpan w:val="7"/>
            <w:shd w:val="clear" w:color="auto" w:fill="auto"/>
            <w:vAlign w:val="center"/>
            <w:hideMark/>
          </w:tcPr>
          <w:p w:rsidR="005365A3" w:rsidRPr="007001F1" w:rsidRDefault="005365A3" w:rsidP="00901910">
            <w:pPr>
              <w:jc w:val="center"/>
              <w:rPr>
                <w:b/>
                <w:bCs/>
                <w:color w:val="000000"/>
              </w:rPr>
            </w:pPr>
            <w:r w:rsidRPr="007001F1">
              <w:rPr>
                <w:b/>
                <w:bCs/>
                <w:color w:val="000000"/>
                <w:sz w:val="22"/>
                <w:szCs w:val="22"/>
              </w:rPr>
              <w:t>Identifikácia programu</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Názov programu</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66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30"/>
        </w:trPr>
        <w:tc>
          <w:tcPr>
            <w:tcW w:w="9087" w:type="dxa"/>
            <w:gridSpan w:val="7"/>
            <w:shd w:val="clear" w:color="auto" w:fill="auto"/>
            <w:vAlign w:val="center"/>
            <w:hideMark/>
          </w:tcPr>
          <w:p w:rsidR="005365A3" w:rsidRPr="007001F1" w:rsidRDefault="005365A3" w:rsidP="00901910">
            <w:pPr>
              <w:jc w:val="center"/>
              <w:rPr>
                <w:b/>
                <w:bCs/>
                <w:color w:val="000000"/>
              </w:rPr>
            </w:pPr>
            <w:r w:rsidRPr="007001F1">
              <w:rPr>
                <w:b/>
                <w:bCs/>
                <w:color w:val="000000"/>
                <w:sz w:val="22"/>
                <w:szCs w:val="22"/>
              </w:rPr>
              <w:t>Identifikácia projektu a prijímateľa</w:t>
            </w:r>
          </w:p>
        </w:tc>
      </w:tr>
      <w:tr w:rsidR="005365A3" w:rsidRPr="007001F1" w:rsidTr="007261E4">
        <w:trPr>
          <w:trHeight w:val="33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Názov projektu</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30"/>
        </w:trPr>
        <w:tc>
          <w:tcPr>
            <w:tcW w:w="9087" w:type="dxa"/>
            <w:gridSpan w:val="7"/>
            <w:shd w:val="clear" w:color="auto" w:fill="auto"/>
            <w:vAlign w:val="center"/>
            <w:hideMark/>
          </w:tcPr>
          <w:p w:rsidR="005365A3" w:rsidRPr="007001F1" w:rsidRDefault="005365A3" w:rsidP="00901910">
            <w:pPr>
              <w:jc w:val="center"/>
              <w:rPr>
                <w:b/>
                <w:bCs/>
                <w:color w:val="000000"/>
              </w:rPr>
            </w:pPr>
            <w:r w:rsidRPr="007001F1">
              <w:rPr>
                <w:b/>
                <w:bCs/>
                <w:color w:val="000000"/>
                <w:sz w:val="22"/>
                <w:szCs w:val="22"/>
              </w:rPr>
              <w:t>Identifikácia zákazky</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Nadlimitná zákazka</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Nadlimitná verejná súťaž s využitím elektronického trhoviska</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5365A3" w:rsidRPr="007001F1" w:rsidRDefault="005365A3" w:rsidP="00901910">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901910">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901910">
            <w:pPr>
              <w:rPr>
                <w:color w:val="000000"/>
              </w:rPr>
            </w:pP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Typ kontroly</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Následná ex</w:t>
            </w:r>
            <w:r w:rsidR="009411BC">
              <w:rPr>
                <w:color w:val="000000"/>
                <w:sz w:val="22"/>
                <w:szCs w:val="22"/>
              </w:rPr>
              <w:t xml:space="preserve"> </w:t>
            </w:r>
            <w:r w:rsidRPr="007001F1">
              <w:rPr>
                <w:color w:val="000000"/>
                <w:sz w:val="22"/>
                <w:szCs w:val="22"/>
              </w:rPr>
              <w:t>post kontrola</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Názov zákazky</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Názov dodávateľa</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IČO dodávateľa</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Hodnota zákazky bez DPH</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Hodnota zákazky s DPH</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15"/>
        </w:trPr>
        <w:tc>
          <w:tcPr>
            <w:tcW w:w="582" w:type="dxa"/>
            <w:shd w:val="clear" w:color="000000" w:fill="60497A"/>
            <w:vAlign w:val="center"/>
            <w:hideMark/>
          </w:tcPr>
          <w:p w:rsidR="005365A3" w:rsidRPr="007001F1" w:rsidRDefault="005365A3" w:rsidP="00901910">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5365A3" w:rsidRPr="007001F1" w:rsidRDefault="005365A3" w:rsidP="00901910">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5365A3" w:rsidRPr="007001F1" w:rsidRDefault="005365A3" w:rsidP="00901910">
            <w:pPr>
              <w:jc w:val="center"/>
              <w:rPr>
                <w:b/>
                <w:bCs/>
                <w:color w:val="FFFFFF"/>
              </w:rPr>
            </w:pPr>
            <w:r w:rsidRPr="007001F1">
              <w:rPr>
                <w:b/>
                <w:bCs/>
                <w:color w:val="FFFFFF"/>
                <w:sz w:val="22"/>
                <w:szCs w:val="22"/>
              </w:rPr>
              <w:t>áno</w:t>
            </w:r>
          </w:p>
        </w:tc>
        <w:tc>
          <w:tcPr>
            <w:tcW w:w="567" w:type="dxa"/>
            <w:shd w:val="clear" w:color="000000" w:fill="60497A"/>
            <w:vAlign w:val="center"/>
            <w:hideMark/>
          </w:tcPr>
          <w:p w:rsidR="005365A3" w:rsidRPr="007001F1" w:rsidRDefault="005365A3" w:rsidP="00901910">
            <w:pPr>
              <w:jc w:val="center"/>
              <w:rPr>
                <w:b/>
                <w:bCs/>
                <w:color w:val="FFFFFF"/>
              </w:rPr>
            </w:pPr>
            <w:r w:rsidRPr="007001F1">
              <w:rPr>
                <w:b/>
                <w:bCs/>
                <w:color w:val="FFFFFF"/>
                <w:sz w:val="22"/>
                <w:szCs w:val="22"/>
              </w:rPr>
              <w:t>nie</w:t>
            </w:r>
          </w:p>
        </w:tc>
        <w:tc>
          <w:tcPr>
            <w:tcW w:w="776" w:type="dxa"/>
            <w:shd w:val="clear" w:color="000000" w:fill="60497A"/>
            <w:vAlign w:val="center"/>
            <w:hideMark/>
          </w:tcPr>
          <w:p w:rsidR="005365A3" w:rsidRPr="007001F1" w:rsidRDefault="005365A3" w:rsidP="00901910">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5365A3" w:rsidRPr="007001F1" w:rsidRDefault="005365A3" w:rsidP="00901910">
            <w:pPr>
              <w:jc w:val="center"/>
              <w:rPr>
                <w:b/>
                <w:bCs/>
                <w:color w:val="FFFFFF"/>
              </w:rPr>
            </w:pPr>
            <w:r w:rsidRPr="007001F1">
              <w:rPr>
                <w:b/>
                <w:bCs/>
                <w:color w:val="FFFFFF"/>
                <w:sz w:val="22"/>
                <w:szCs w:val="22"/>
              </w:rPr>
              <w:t>Poznámka</w:t>
            </w:r>
          </w:p>
        </w:tc>
      </w:tr>
      <w:tr w:rsidR="005365A3" w:rsidRPr="007001F1" w:rsidTr="007261E4">
        <w:trPr>
          <w:trHeight w:val="20"/>
        </w:trPr>
        <w:tc>
          <w:tcPr>
            <w:tcW w:w="582" w:type="dxa"/>
            <w:shd w:val="clear" w:color="auto" w:fill="auto"/>
            <w:noWrap/>
            <w:vAlign w:val="center"/>
            <w:hideMark/>
          </w:tcPr>
          <w:p w:rsidR="005365A3" w:rsidRPr="007001F1" w:rsidRDefault="005365A3" w:rsidP="00901910">
            <w:pPr>
              <w:jc w:val="center"/>
              <w:rPr>
                <w:color w:val="000000"/>
              </w:rPr>
            </w:pPr>
            <w:r w:rsidRPr="007001F1">
              <w:rPr>
                <w:color w:val="000000"/>
                <w:sz w:val="22"/>
                <w:szCs w:val="22"/>
              </w:rPr>
              <w:t>1</w:t>
            </w:r>
          </w:p>
        </w:tc>
        <w:tc>
          <w:tcPr>
            <w:tcW w:w="4820" w:type="dxa"/>
            <w:gridSpan w:val="2"/>
            <w:shd w:val="clear" w:color="auto" w:fill="auto"/>
            <w:vAlign w:val="center"/>
            <w:hideMark/>
          </w:tcPr>
          <w:p w:rsidR="005365A3"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r w:rsidR="005365A3" w:rsidRPr="007001F1">
              <w:rPr>
                <w:color w:val="000000"/>
                <w:sz w:val="22"/>
                <w:szCs w:val="22"/>
              </w:rPr>
              <w:t xml:space="preserve"> ?</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776"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1775"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r>
      <w:tr w:rsidR="005365A3" w:rsidRPr="007001F1" w:rsidTr="007261E4">
        <w:trPr>
          <w:trHeight w:val="20"/>
        </w:trPr>
        <w:tc>
          <w:tcPr>
            <w:tcW w:w="582" w:type="dxa"/>
            <w:shd w:val="clear" w:color="auto" w:fill="auto"/>
            <w:noWrap/>
            <w:vAlign w:val="center"/>
            <w:hideMark/>
          </w:tcPr>
          <w:p w:rsidR="005365A3" w:rsidRPr="007001F1" w:rsidRDefault="005365A3" w:rsidP="00901910">
            <w:pPr>
              <w:jc w:val="center"/>
              <w:rPr>
                <w:color w:val="000000"/>
              </w:rPr>
            </w:pPr>
            <w:r w:rsidRPr="007001F1">
              <w:rPr>
                <w:color w:val="000000"/>
                <w:sz w:val="22"/>
                <w:szCs w:val="22"/>
              </w:rPr>
              <w:t>2</w:t>
            </w:r>
          </w:p>
        </w:tc>
        <w:tc>
          <w:tcPr>
            <w:tcW w:w="4820" w:type="dxa"/>
            <w:gridSpan w:val="2"/>
            <w:shd w:val="clear" w:color="auto" w:fill="auto"/>
            <w:vAlign w:val="center"/>
            <w:hideMark/>
          </w:tcPr>
          <w:p w:rsidR="005365A3" w:rsidRPr="007001F1" w:rsidRDefault="005365A3" w:rsidP="003F3D85">
            <w:pPr>
              <w:jc w:val="both"/>
              <w:rPr>
                <w:color w:val="000000"/>
              </w:rPr>
            </w:pPr>
            <w:r w:rsidRPr="007001F1">
              <w:rPr>
                <w:color w:val="000000"/>
                <w:sz w:val="22"/>
                <w:szCs w:val="22"/>
              </w:rPr>
              <w:t>Bol zamestnanec vykonávajúci kontrolu oboznámený s rizikovými indikátormi</w:t>
            </w:r>
            <w:r w:rsidR="009411BC">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9411BC">
              <w:rPr>
                <w:color w:val="000000"/>
                <w:sz w:val="22"/>
                <w:szCs w:val="22"/>
              </w:rPr>
              <w:t xml:space="preserve"> </w:t>
            </w:r>
            <w:r w:rsidR="00A71FC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776"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1775"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r>
      <w:tr w:rsidR="00E94B70" w:rsidRPr="007001F1" w:rsidTr="007261E4">
        <w:trPr>
          <w:trHeight w:val="505"/>
        </w:trPr>
        <w:tc>
          <w:tcPr>
            <w:tcW w:w="582" w:type="dxa"/>
            <w:vMerge w:val="restart"/>
            <w:shd w:val="clear" w:color="auto" w:fill="auto"/>
            <w:noWrap/>
            <w:vAlign w:val="center"/>
            <w:hideMark/>
          </w:tcPr>
          <w:p w:rsidR="00E94B70" w:rsidRPr="007001F1" w:rsidRDefault="00E94B70" w:rsidP="00901910">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rsidR="00E94B70" w:rsidRPr="007001F1" w:rsidRDefault="00E94B70" w:rsidP="003F3D85">
            <w:pPr>
              <w:jc w:val="both"/>
              <w:rPr>
                <w:color w:val="000000"/>
              </w:rPr>
            </w:pPr>
            <w:r w:rsidRPr="007001F1">
              <w:rPr>
                <w:color w:val="000000"/>
                <w:sz w:val="22"/>
                <w:szCs w:val="22"/>
              </w:rPr>
              <w:t>a) Je zmluva uzavretá v súlade so súťažnými podkladmi a ponukou predloženou úspešným uch</w:t>
            </w:r>
            <w:r w:rsidR="003F3D85" w:rsidRPr="007001F1">
              <w:rPr>
                <w:color w:val="000000"/>
                <w:sz w:val="22"/>
                <w:szCs w:val="22"/>
              </w:rPr>
              <w:t>ádzačom?</w:t>
            </w:r>
          </w:p>
        </w:tc>
        <w:tc>
          <w:tcPr>
            <w:tcW w:w="567" w:type="dxa"/>
            <w:shd w:val="clear" w:color="auto" w:fill="auto"/>
            <w:vAlign w:val="center"/>
            <w:hideMark/>
          </w:tcPr>
          <w:p w:rsidR="00E94B70" w:rsidRPr="007001F1" w:rsidRDefault="00E94B70" w:rsidP="00901910">
            <w:pPr>
              <w:jc w:val="center"/>
              <w:rPr>
                <w:color w:val="000000"/>
              </w:rPr>
            </w:pPr>
            <w:r w:rsidRPr="007001F1">
              <w:rPr>
                <w:color w:val="000000"/>
                <w:sz w:val="22"/>
                <w:szCs w:val="22"/>
              </w:rPr>
              <w:t> </w:t>
            </w:r>
          </w:p>
        </w:tc>
        <w:tc>
          <w:tcPr>
            <w:tcW w:w="567" w:type="dxa"/>
            <w:shd w:val="clear" w:color="auto" w:fill="auto"/>
            <w:vAlign w:val="center"/>
            <w:hideMark/>
          </w:tcPr>
          <w:p w:rsidR="00E94B70" w:rsidRPr="007001F1" w:rsidRDefault="00E94B70" w:rsidP="00901910">
            <w:pPr>
              <w:jc w:val="center"/>
              <w:rPr>
                <w:color w:val="000000"/>
              </w:rPr>
            </w:pPr>
            <w:r w:rsidRPr="007001F1">
              <w:rPr>
                <w:color w:val="000000"/>
                <w:sz w:val="22"/>
                <w:szCs w:val="22"/>
              </w:rPr>
              <w:t> </w:t>
            </w:r>
          </w:p>
        </w:tc>
        <w:tc>
          <w:tcPr>
            <w:tcW w:w="776" w:type="dxa"/>
            <w:shd w:val="clear" w:color="auto" w:fill="auto"/>
            <w:vAlign w:val="center"/>
            <w:hideMark/>
          </w:tcPr>
          <w:p w:rsidR="00E94B70" w:rsidRPr="007001F1" w:rsidRDefault="00E94B70" w:rsidP="00901910">
            <w:pPr>
              <w:jc w:val="center"/>
              <w:rPr>
                <w:color w:val="000000"/>
              </w:rPr>
            </w:pPr>
            <w:r w:rsidRPr="007001F1">
              <w:rPr>
                <w:color w:val="000000"/>
                <w:sz w:val="22"/>
                <w:szCs w:val="22"/>
              </w:rPr>
              <w:t> </w:t>
            </w:r>
          </w:p>
        </w:tc>
        <w:tc>
          <w:tcPr>
            <w:tcW w:w="1775" w:type="dxa"/>
            <w:shd w:val="clear" w:color="auto" w:fill="auto"/>
            <w:vAlign w:val="center"/>
            <w:hideMark/>
          </w:tcPr>
          <w:p w:rsidR="00E94B70" w:rsidRPr="007001F1" w:rsidRDefault="00E94B70" w:rsidP="00901910">
            <w:pPr>
              <w:jc w:val="center"/>
              <w:rPr>
                <w:color w:val="000000"/>
              </w:rPr>
            </w:pPr>
            <w:r w:rsidRPr="007001F1">
              <w:rPr>
                <w:color w:val="000000"/>
                <w:sz w:val="22"/>
                <w:szCs w:val="22"/>
              </w:rPr>
              <w:t> </w:t>
            </w:r>
          </w:p>
        </w:tc>
      </w:tr>
      <w:tr w:rsidR="00E94B70" w:rsidRPr="007001F1" w:rsidTr="002B4A5C">
        <w:trPr>
          <w:trHeight w:val="289"/>
        </w:trPr>
        <w:tc>
          <w:tcPr>
            <w:tcW w:w="582" w:type="dxa"/>
            <w:vMerge/>
            <w:shd w:val="clear" w:color="auto" w:fill="auto"/>
            <w:noWrap/>
            <w:vAlign w:val="center"/>
          </w:tcPr>
          <w:p w:rsidR="00E94B70" w:rsidRPr="007001F1" w:rsidRDefault="00E94B70" w:rsidP="00901910">
            <w:pPr>
              <w:jc w:val="center"/>
              <w:rPr>
                <w:color w:val="000000"/>
              </w:rPr>
            </w:pPr>
          </w:p>
        </w:tc>
        <w:tc>
          <w:tcPr>
            <w:tcW w:w="4820" w:type="dxa"/>
            <w:gridSpan w:val="2"/>
            <w:shd w:val="clear" w:color="auto" w:fill="auto"/>
            <w:vAlign w:val="center"/>
          </w:tcPr>
          <w:p w:rsidR="00E94B70" w:rsidRPr="007001F1" w:rsidRDefault="00E94B70" w:rsidP="003F3D85">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E94B70" w:rsidRPr="007001F1" w:rsidRDefault="00E94B70" w:rsidP="00901910">
            <w:pPr>
              <w:jc w:val="center"/>
              <w:rPr>
                <w:color w:val="000000"/>
              </w:rPr>
            </w:pPr>
          </w:p>
        </w:tc>
        <w:tc>
          <w:tcPr>
            <w:tcW w:w="567" w:type="dxa"/>
            <w:shd w:val="clear" w:color="auto" w:fill="auto"/>
            <w:vAlign w:val="center"/>
          </w:tcPr>
          <w:p w:rsidR="00E94B70" w:rsidRPr="007001F1" w:rsidRDefault="00E94B70" w:rsidP="00901910">
            <w:pPr>
              <w:jc w:val="center"/>
              <w:rPr>
                <w:color w:val="000000"/>
              </w:rPr>
            </w:pPr>
          </w:p>
        </w:tc>
        <w:tc>
          <w:tcPr>
            <w:tcW w:w="776" w:type="dxa"/>
            <w:shd w:val="clear" w:color="auto" w:fill="auto"/>
            <w:vAlign w:val="center"/>
          </w:tcPr>
          <w:p w:rsidR="00E94B70" w:rsidRPr="007001F1" w:rsidRDefault="00E94B70" w:rsidP="00901910">
            <w:pPr>
              <w:jc w:val="center"/>
              <w:rPr>
                <w:color w:val="000000"/>
              </w:rPr>
            </w:pPr>
          </w:p>
        </w:tc>
        <w:tc>
          <w:tcPr>
            <w:tcW w:w="1775" w:type="dxa"/>
            <w:shd w:val="clear" w:color="auto" w:fill="auto"/>
            <w:vAlign w:val="center"/>
          </w:tcPr>
          <w:p w:rsidR="00E94B70" w:rsidRPr="007001F1" w:rsidRDefault="00E94B70" w:rsidP="00901910">
            <w:pPr>
              <w:jc w:val="center"/>
              <w:rPr>
                <w:color w:val="000000"/>
              </w:rPr>
            </w:pPr>
          </w:p>
        </w:tc>
      </w:tr>
      <w:tr w:rsidR="00E94B70" w:rsidRPr="007001F1" w:rsidTr="007261E4">
        <w:trPr>
          <w:trHeight w:val="505"/>
        </w:trPr>
        <w:tc>
          <w:tcPr>
            <w:tcW w:w="582" w:type="dxa"/>
            <w:vMerge/>
            <w:shd w:val="clear" w:color="auto" w:fill="auto"/>
            <w:noWrap/>
            <w:vAlign w:val="center"/>
          </w:tcPr>
          <w:p w:rsidR="00E94B70" w:rsidRPr="007001F1" w:rsidRDefault="00E94B70" w:rsidP="00901910">
            <w:pPr>
              <w:jc w:val="center"/>
              <w:rPr>
                <w:color w:val="000000"/>
              </w:rPr>
            </w:pPr>
          </w:p>
        </w:tc>
        <w:tc>
          <w:tcPr>
            <w:tcW w:w="4820" w:type="dxa"/>
            <w:gridSpan w:val="2"/>
            <w:shd w:val="clear" w:color="auto" w:fill="auto"/>
            <w:vAlign w:val="center"/>
          </w:tcPr>
          <w:p w:rsidR="00E94B70" w:rsidRPr="007001F1" w:rsidRDefault="00E94B70" w:rsidP="003F3D85">
            <w:pPr>
              <w:jc w:val="both"/>
              <w:rPr>
                <w:color w:val="000000"/>
              </w:rPr>
            </w:pPr>
            <w:r w:rsidRPr="007001F1">
              <w:rPr>
                <w:color w:val="000000"/>
                <w:sz w:val="22"/>
                <w:szCs w:val="22"/>
              </w:rPr>
              <w:t>c) Je výsledná zmluva zverejnená v súlade so zákonom o slobodnom prístupe k informáciám?</w:t>
            </w:r>
          </w:p>
        </w:tc>
        <w:tc>
          <w:tcPr>
            <w:tcW w:w="567" w:type="dxa"/>
            <w:shd w:val="clear" w:color="auto" w:fill="auto"/>
            <w:vAlign w:val="center"/>
          </w:tcPr>
          <w:p w:rsidR="00E94B70" w:rsidRPr="007001F1" w:rsidRDefault="00E94B70" w:rsidP="00901910">
            <w:pPr>
              <w:jc w:val="center"/>
              <w:rPr>
                <w:color w:val="000000"/>
              </w:rPr>
            </w:pPr>
          </w:p>
        </w:tc>
        <w:tc>
          <w:tcPr>
            <w:tcW w:w="567" w:type="dxa"/>
            <w:shd w:val="clear" w:color="auto" w:fill="auto"/>
            <w:vAlign w:val="center"/>
          </w:tcPr>
          <w:p w:rsidR="00E94B70" w:rsidRPr="007001F1" w:rsidRDefault="00E94B70" w:rsidP="00901910">
            <w:pPr>
              <w:jc w:val="center"/>
              <w:rPr>
                <w:color w:val="000000"/>
              </w:rPr>
            </w:pPr>
          </w:p>
        </w:tc>
        <w:tc>
          <w:tcPr>
            <w:tcW w:w="776" w:type="dxa"/>
            <w:shd w:val="clear" w:color="auto" w:fill="auto"/>
            <w:vAlign w:val="center"/>
          </w:tcPr>
          <w:p w:rsidR="00E94B70" w:rsidRPr="007001F1" w:rsidRDefault="00E94B70" w:rsidP="00901910">
            <w:pPr>
              <w:jc w:val="center"/>
              <w:rPr>
                <w:color w:val="000000"/>
              </w:rPr>
            </w:pPr>
          </w:p>
        </w:tc>
        <w:tc>
          <w:tcPr>
            <w:tcW w:w="1775" w:type="dxa"/>
            <w:shd w:val="clear" w:color="auto" w:fill="auto"/>
            <w:vAlign w:val="center"/>
          </w:tcPr>
          <w:p w:rsidR="00E94B70" w:rsidRPr="007001F1" w:rsidRDefault="00E94B70" w:rsidP="00901910">
            <w:pPr>
              <w:jc w:val="center"/>
              <w:rPr>
                <w:color w:val="000000"/>
              </w:rPr>
            </w:pPr>
          </w:p>
        </w:tc>
      </w:tr>
      <w:tr w:rsidR="005365A3" w:rsidRPr="007001F1" w:rsidTr="007261E4">
        <w:trPr>
          <w:trHeight w:val="20"/>
        </w:trPr>
        <w:tc>
          <w:tcPr>
            <w:tcW w:w="582" w:type="dxa"/>
            <w:shd w:val="clear" w:color="auto" w:fill="auto"/>
            <w:noWrap/>
            <w:vAlign w:val="center"/>
            <w:hideMark/>
          </w:tcPr>
          <w:p w:rsidR="005365A3" w:rsidRPr="007001F1" w:rsidRDefault="005365A3" w:rsidP="00901910">
            <w:pPr>
              <w:jc w:val="center"/>
              <w:rPr>
                <w:color w:val="000000"/>
              </w:rPr>
            </w:pPr>
            <w:r w:rsidRPr="007001F1">
              <w:rPr>
                <w:color w:val="000000"/>
                <w:sz w:val="22"/>
                <w:szCs w:val="22"/>
              </w:rPr>
              <w:t>4</w:t>
            </w:r>
          </w:p>
        </w:tc>
        <w:tc>
          <w:tcPr>
            <w:tcW w:w="4820" w:type="dxa"/>
            <w:gridSpan w:val="2"/>
            <w:shd w:val="clear" w:color="auto" w:fill="auto"/>
            <w:vAlign w:val="center"/>
            <w:hideMark/>
          </w:tcPr>
          <w:p w:rsidR="005365A3" w:rsidRPr="007001F1" w:rsidRDefault="005365A3" w:rsidP="003F3D85">
            <w:pPr>
              <w:jc w:val="both"/>
              <w:rPr>
                <w:color w:val="000000"/>
              </w:rPr>
            </w:pPr>
            <w:r w:rsidRPr="007001F1">
              <w:rPr>
                <w:color w:val="000000"/>
                <w:sz w:val="22"/>
                <w:szCs w:val="22"/>
              </w:rPr>
              <w:t xml:space="preserve">Je kontrolované verejné obstarávanie v súlade so závermi vykonanej </w:t>
            </w:r>
            <w:r w:rsidR="00A71FC1" w:rsidRPr="007001F1">
              <w:rPr>
                <w:color w:val="000000"/>
                <w:sz w:val="22"/>
                <w:szCs w:val="22"/>
              </w:rPr>
              <w:t>prvej</w:t>
            </w:r>
            <w:r w:rsidRPr="007001F1">
              <w:rPr>
                <w:color w:val="000000"/>
                <w:sz w:val="22"/>
                <w:szCs w:val="22"/>
              </w:rPr>
              <w:t xml:space="preserve"> a </w:t>
            </w:r>
            <w:r w:rsidR="00A71FC1" w:rsidRPr="007001F1">
              <w:rPr>
                <w:color w:val="000000"/>
                <w:sz w:val="22"/>
                <w:szCs w:val="22"/>
              </w:rPr>
              <w:t>druhej</w:t>
            </w:r>
            <w:r w:rsidRPr="007001F1">
              <w:rPr>
                <w:color w:val="000000"/>
                <w:sz w:val="22"/>
                <w:szCs w:val="22"/>
              </w:rPr>
              <w:t xml:space="preserve"> ex</w:t>
            </w:r>
            <w:r w:rsidR="009411BC">
              <w:rPr>
                <w:color w:val="000000"/>
                <w:sz w:val="22"/>
                <w:szCs w:val="22"/>
              </w:rPr>
              <w:t xml:space="preserve"> </w:t>
            </w:r>
            <w:r w:rsidRPr="007001F1">
              <w:rPr>
                <w:color w:val="000000"/>
                <w:sz w:val="22"/>
                <w:szCs w:val="22"/>
              </w:rPr>
              <w:t>ante kontroly a dokumentáciou schválenou v rámci týchto ex</w:t>
            </w:r>
            <w:r w:rsidR="009411BC">
              <w:rPr>
                <w:color w:val="000000"/>
                <w:sz w:val="22"/>
                <w:szCs w:val="22"/>
              </w:rPr>
              <w:t xml:space="preserve"> </w:t>
            </w:r>
            <w:r w:rsidRPr="007001F1">
              <w:rPr>
                <w:color w:val="000000"/>
                <w:sz w:val="22"/>
                <w:szCs w:val="22"/>
              </w:rPr>
              <w:t>ante kontrol?</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776"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1775"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r>
      <w:tr w:rsidR="005365A3" w:rsidRPr="007001F1" w:rsidTr="007261E4">
        <w:trPr>
          <w:trHeight w:val="20"/>
        </w:trPr>
        <w:tc>
          <w:tcPr>
            <w:tcW w:w="582" w:type="dxa"/>
            <w:shd w:val="clear" w:color="auto" w:fill="auto"/>
            <w:noWrap/>
            <w:vAlign w:val="center"/>
            <w:hideMark/>
          </w:tcPr>
          <w:p w:rsidR="005365A3" w:rsidRPr="007001F1" w:rsidRDefault="005365A3" w:rsidP="00901910">
            <w:pPr>
              <w:jc w:val="center"/>
              <w:rPr>
                <w:color w:val="000000"/>
              </w:rPr>
            </w:pPr>
            <w:r w:rsidRPr="007001F1">
              <w:rPr>
                <w:color w:val="000000"/>
                <w:sz w:val="22"/>
                <w:szCs w:val="22"/>
              </w:rPr>
              <w:t>5</w:t>
            </w:r>
          </w:p>
        </w:tc>
        <w:tc>
          <w:tcPr>
            <w:tcW w:w="4820" w:type="dxa"/>
            <w:gridSpan w:val="2"/>
            <w:shd w:val="clear" w:color="auto" w:fill="auto"/>
            <w:vAlign w:val="center"/>
            <w:hideMark/>
          </w:tcPr>
          <w:p w:rsidR="005365A3" w:rsidRPr="007001F1" w:rsidRDefault="005365A3" w:rsidP="003F3D85">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776"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1775"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r>
      <w:tr w:rsidR="00E94B70" w:rsidRPr="007001F1" w:rsidTr="002B4A5C">
        <w:trPr>
          <w:trHeight w:val="382"/>
        </w:trPr>
        <w:tc>
          <w:tcPr>
            <w:tcW w:w="582" w:type="dxa"/>
            <w:vMerge w:val="restart"/>
            <w:shd w:val="clear" w:color="auto" w:fill="auto"/>
            <w:noWrap/>
            <w:vAlign w:val="center"/>
          </w:tcPr>
          <w:p w:rsidR="00E94B70" w:rsidRPr="007001F1" w:rsidRDefault="00E94B70" w:rsidP="00901910">
            <w:pPr>
              <w:jc w:val="center"/>
              <w:rPr>
                <w:color w:val="000000"/>
              </w:rPr>
            </w:pPr>
            <w:r w:rsidRPr="007001F1">
              <w:rPr>
                <w:color w:val="000000"/>
                <w:sz w:val="22"/>
                <w:szCs w:val="22"/>
              </w:rPr>
              <w:t>6</w:t>
            </w:r>
          </w:p>
        </w:tc>
        <w:tc>
          <w:tcPr>
            <w:tcW w:w="4820" w:type="dxa"/>
            <w:gridSpan w:val="2"/>
            <w:shd w:val="clear" w:color="auto" w:fill="auto"/>
            <w:vAlign w:val="center"/>
          </w:tcPr>
          <w:p w:rsidR="00E94B70" w:rsidRPr="007001F1" w:rsidRDefault="00E94B70" w:rsidP="003F3D85">
            <w:pPr>
              <w:jc w:val="both"/>
              <w:rPr>
                <w:color w:val="000000"/>
              </w:rPr>
            </w:pPr>
            <w:r w:rsidRPr="007001F1">
              <w:rPr>
                <w:color w:val="000000"/>
                <w:sz w:val="22"/>
                <w:szCs w:val="22"/>
              </w:rPr>
              <w:t>a) Nebol pri zadávaní zákazky identifikovaný k</w:t>
            </w:r>
            <w:r w:rsidR="003F3D85" w:rsidRPr="007001F1">
              <w:rPr>
                <w:color w:val="000000"/>
                <w:sz w:val="22"/>
                <w:szCs w:val="22"/>
              </w:rPr>
              <w:t>onflikt záujmov podľa § 23 ZVO?</w:t>
            </w:r>
          </w:p>
        </w:tc>
        <w:tc>
          <w:tcPr>
            <w:tcW w:w="567" w:type="dxa"/>
            <w:shd w:val="clear" w:color="auto" w:fill="auto"/>
            <w:vAlign w:val="center"/>
          </w:tcPr>
          <w:p w:rsidR="00E94B70" w:rsidRPr="007001F1" w:rsidRDefault="00E94B70" w:rsidP="00901910">
            <w:pPr>
              <w:jc w:val="center"/>
              <w:rPr>
                <w:color w:val="000000"/>
              </w:rPr>
            </w:pPr>
          </w:p>
        </w:tc>
        <w:tc>
          <w:tcPr>
            <w:tcW w:w="567" w:type="dxa"/>
            <w:shd w:val="clear" w:color="auto" w:fill="auto"/>
            <w:vAlign w:val="center"/>
          </w:tcPr>
          <w:p w:rsidR="00E94B70" w:rsidRPr="007001F1" w:rsidRDefault="00E94B70" w:rsidP="00901910">
            <w:pPr>
              <w:jc w:val="center"/>
              <w:rPr>
                <w:color w:val="000000"/>
              </w:rPr>
            </w:pPr>
          </w:p>
        </w:tc>
        <w:tc>
          <w:tcPr>
            <w:tcW w:w="776" w:type="dxa"/>
            <w:shd w:val="clear" w:color="auto" w:fill="auto"/>
            <w:vAlign w:val="center"/>
          </w:tcPr>
          <w:p w:rsidR="00E94B70" w:rsidRPr="007001F1" w:rsidRDefault="00E94B70" w:rsidP="00901910">
            <w:pPr>
              <w:jc w:val="center"/>
              <w:rPr>
                <w:color w:val="000000"/>
              </w:rPr>
            </w:pPr>
          </w:p>
        </w:tc>
        <w:tc>
          <w:tcPr>
            <w:tcW w:w="1775" w:type="dxa"/>
            <w:shd w:val="clear" w:color="auto" w:fill="auto"/>
            <w:vAlign w:val="center"/>
          </w:tcPr>
          <w:p w:rsidR="00E94B70" w:rsidRPr="007001F1" w:rsidRDefault="00E94B70" w:rsidP="00901910">
            <w:pPr>
              <w:jc w:val="center"/>
              <w:rPr>
                <w:color w:val="000000"/>
              </w:rPr>
            </w:pPr>
          </w:p>
        </w:tc>
      </w:tr>
      <w:tr w:rsidR="00E94B70" w:rsidRPr="007001F1" w:rsidTr="007261E4">
        <w:trPr>
          <w:trHeight w:val="675"/>
        </w:trPr>
        <w:tc>
          <w:tcPr>
            <w:tcW w:w="582" w:type="dxa"/>
            <w:vMerge/>
            <w:shd w:val="clear" w:color="auto" w:fill="auto"/>
            <w:noWrap/>
            <w:vAlign w:val="center"/>
          </w:tcPr>
          <w:p w:rsidR="00E94B70" w:rsidRPr="007001F1" w:rsidRDefault="00E94B70" w:rsidP="00901910">
            <w:pPr>
              <w:jc w:val="center"/>
              <w:rPr>
                <w:color w:val="000000"/>
              </w:rPr>
            </w:pPr>
          </w:p>
        </w:tc>
        <w:tc>
          <w:tcPr>
            <w:tcW w:w="4820" w:type="dxa"/>
            <w:gridSpan w:val="2"/>
            <w:shd w:val="clear" w:color="auto" w:fill="auto"/>
            <w:vAlign w:val="center"/>
          </w:tcPr>
          <w:p w:rsidR="00E94B70" w:rsidRPr="007001F1" w:rsidRDefault="002E3A48" w:rsidP="003F3D85">
            <w:pPr>
              <w:jc w:val="both"/>
              <w:rPr>
                <w:color w:val="000000"/>
              </w:rPr>
            </w:pPr>
            <w:r w:rsidRPr="007001F1">
              <w:rPr>
                <w:color w:val="000000"/>
                <w:sz w:val="22"/>
                <w:szCs w:val="22"/>
              </w:rPr>
              <w:t>b) Boli v prípade konfliktu záujmov prijaté primerané opatrenia a vykonaná ná</w:t>
            </w:r>
            <w:r w:rsidR="003F3D85" w:rsidRPr="007001F1">
              <w:rPr>
                <w:color w:val="000000"/>
                <w:sz w:val="22"/>
                <w:szCs w:val="22"/>
              </w:rPr>
              <w:t>prav</w:t>
            </w:r>
            <w:r w:rsidR="00912D75">
              <w:rPr>
                <w:color w:val="000000"/>
                <w:sz w:val="22"/>
                <w:szCs w:val="22"/>
              </w:rPr>
              <w:t>a</w:t>
            </w:r>
            <w:r w:rsidR="003F3D85" w:rsidRPr="007001F1">
              <w:rPr>
                <w:color w:val="000000"/>
                <w:sz w:val="22"/>
                <w:szCs w:val="22"/>
              </w:rPr>
              <w:t xml:space="preserve"> v zmysle § 23 ods. 5 ZVO?</w:t>
            </w:r>
          </w:p>
        </w:tc>
        <w:tc>
          <w:tcPr>
            <w:tcW w:w="567" w:type="dxa"/>
            <w:shd w:val="clear" w:color="auto" w:fill="auto"/>
            <w:vAlign w:val="center"/>
          </w:tcPr>
          <w:p w:rsidR="00E94B70" w:rsidRPr="007001F1" w:rsidRDefault="00E94B70" w:rsidP="00901910">
            <w:pPr>
              <w:jc w:val="center"/>
              <w:rPr>
                <w:color w:val="000000"/>
              </w:rPr>
            </w:pPr>
          </w:p>
        </w:tc>
        <w:tc>
          <w:tcPr>
            <w:tcW w:w="567" w:type="dxa"/>
            <w:shd w:val="clear" w:color="auto" w:fill="auto"/>
            <w:vAlign w:val="center"/>
          </w:tcPr>
          <w:p w:rsidR="00E94B70" w:rsidRPr="007001F1" w:rsidRDefault="00E94B70" w:rsidP="00901910">
            <w:pPr>
              <w:jc w:val="center"/>
              <w:rPr>
                <w:color w:val="000000"/>
              </w:rPr>
            </w:pPr>
          </w:p>
        </w:tc>
        <w:tc>
          <w:tcPr>
            <w:tcW w:w="776" w:type="dxa"/>
            <w:shd w:val="clear" w:color="auto" w:fill="auto"/>
            <w:vAlign w:val="center"/>
          </w:tcPr>
          <w:p w:rsidR="00E94B70" w:rsidRPr="007001F1" w:rsidRDefault="00E94B70" w:rsidP="00901910">
            <w:pPr>
              <w:jc w:val="center"/>
              <w:rPr>
                <w:color w:val="000000"/>
              </w:rPr>
            </w:pPr>
          </w:p>
        </w:tc>
        <w:tc>
          <w:tcPr>
            <w:tcW w:w="1775" w:type="dxa"/>
            <w:shd w:val="clear" w:color="auto" w:fill="auto"/>
            <w:vAlign w:val="center"/>
          </w:tcPr>
          <w:p w:rsidR="00E94B70" w:rsidRPr="007001F1" w:rsidRDefault="00E94B70" w:rsidP="00901910">
            <w:pPr>
              <w:jc w:val="center"/>
              <w:rPr>
                <w:color w:val="000000"/>
              </w:rPr>
            </w:pPr>
          </w:p>
        </w:tc>
      </w:tr>
      <w:tr w:rsidR="00E94B70" w:rsidRPr="007001F1" w:rsidTr="007261E4">
        <w:trPr>
          <w:trHeight w:val="675"/>
        </w:trPr>
        <w:tc>
          <w:tcPr>
            <w:tcW w:w="582" w:type="dxa"/>
            <w:vMerge/>
            <w:shd w:val="clear" w:color="auto" w:fill="auto"/>
            <w:noWrap/>
            <w:vAlign w:val="center"/>
          </w:tcPr>
          <w:p w:rsidR="00E94B70" w:rsidRPr="007001F1" w:rsidRDefault="00E94B70" w:rsidP="00901910">
            <w:pPr>
              <w:jc w:val="center"/>
              <w:rPr>
                <w:color w:val="000000"/>
              </w:rPr>
            </w:pPr>
          </w:p>
        </w:tc>
        <w:tc>
          <w:tcPr>
            <w:tcW w:w="4820" w:type="dxa"/>
            <w:gridSpan w:val="2"/>
            <w:shd w:val="clear" w:color="auto" w:fill="auto"/>
            <w:vAlign w:val="center"/>
          </w:tcPr>
          <w:p w:rsidR="00E94B70" w:rsidRPr="007001F1" w:rsidRDefault="002E3A48" w:rsidP="003F3D85">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E94B70" w:rsidRPr="007001F1" w:rsidRDefault="00E94B70" w:rsidP="00901910">
            <w:pPr>
              <w:jc w:val="center"/>
              <w:rPr>
                <w:color w:val="000000"/>
              </w:rPr>
            </w:pPr>
          </w:p>
        </w:tc>
        <w:tc>
          <w:tcPr>
            <w:tcW w:w="567" w:type="dxa"/>
            <w:shd w:val="clear" w:color="auto" w:fill="auto"/>
            <w:vAlign w:val="center"/>
          </w:tcPr>
          <w:p w:rsidR="00E94B70" w:rsidRPr="007001F1" w:rsidRDefault="00E94B70" w:rsidP="00901910">
            <w:pPr>
              <w:jc w:val="center"/>
              <w:rPr>
                <w:color w:val="000000"/>
              </w:rPr>
            </w:pPr>
          </w:p>
        </w:tc>
        <w:tc>
          <w:tcPr>
            <w:tcW w:w="776" w:type="dxa"/>
            <w:shd w:val="clear" w:color="auto" w:fill="auto"/>
            <w:vAlign w:val="center"/>
          </w:tcPr>
          <w:p w:rsidR="00E94B70" w:rsidRPr="007001F1" w:rsidRDefault="00E94B70" w:rsidP="00901910">
            <w:pPr>
              <w:jc w:val="center"/>
              <w:rPr>
                <w:color w:val="000000"/>
              </w:rPr>
            </w:pPr>
          </w:p>
        </w:tc>
        <w:tc>
          <w:tcPr>
            <w:tcW w:w="1775" w:type="dxa"/>
            <w:shd w:val="clear" w:color="auto" w:fill="auto"/>
            <w:vAlign w:val="center"/>
          </w:tcPr>
          <w:p w:rsidR="00E94B70" w:rsidRPr="007001F1" w:rsidRDefault="00E94B70" w:rsidP="00901910">
            <w:pPr>
              <w:jc w:val="center"/>
              <w:rPr>
                <w:color w:val="000000"/>
              </w:rPr>
            </w:pPr>
          </w:p>
        </w:tc>
      </w:tr>
      <w:tr w:rsidR="00827195" w:rsidRPr="007001F1" w:rsidTr="007261E4">
        <w:trPr>
          <w:trHeight w:val="675"/>
        </w:trPr>
        <w:tc>
          <w:tcPr>
            <w:tcW w:w="582" w:type="dxa"/>
            <w:vMerge w:val="restart"/>
            <w:shd w:val="clear" w:color="auto" w:fill="auto"/>
            <w:noWrap/>
            <w:vAlign w:val="center"/>
          </w:tcPr>
          <w:p w:rsidR="00827195" w:rsidRPr="007001F1" w:rsidRDefault="00827195" w:rsidP="00901910">
            <w:pPr>
              <w:jc w:val="center"/>
              <w:rPr>
                <w:color w:val="000000"/>
              </w:rPr>
            </w:pPr>
            <w:r>
              <w:rPr>
                <w:color w:val="000000"/>
              </w:rPr>
              <w:t>7</w:t>
            </w:r>
          </w:p>
        </w:tc>
        <w:tc>
          <w:tcPr>
            <w:tcW w:w="4820" w:type="dxa"/>
            <w:gridSpan w:val="2"/>
            <w:shd w:val="clear" w:color="auto" w:fill="auto"/>
            <w:vAlign w:val="center"/>
          </w:tcPr>
          <w:p w:rsidR="00827195" w:rsidRPr="007001F1" w:rsidRDefault="00827195" w:rsidP="003F3D85">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827195" w:rsidRPr="007001F1" w:rsidRDefault="00827195" w:rsidP="00901910">
            <w:pPr>
              <w:jc w:val="center"/>
              <w:rPr>
                <w:color w:val="000000"/>
              </w:rPr>
            </w:pPr>
          </w:p>
        </w:tc>
        <w:tc>
          <w:tcPr>
            <w:tcW w:w="567" w:type="dxa"/>
            <w:shd w:val="clear" w:color="auto" w:fill="auto"/>
            <w:vAlign w:val="center"/>
          </w:tcPr>
          <w:p w:rsidR="00827195" w:rsidRPr="007001F1" w:rsidRDefault="00827195" w:rsidP="00901910">
            <w:pPr>
              <w:jc w:val="center"/>
              <w:rPr>
                <w:color w:val="000000"/>
              </w:rPr>
            </w:pPr>
          </w:p>
        </w:tc>
        <w:tc>
          <w:tcPr>
            <w:tcW w:w="776" w:type="dxa"/>
            <w:shd w:val="clear" w:color="auto" w:fill="auto"/>
            <w:vAlign w:val="center"/>
          </w:tcPr>
          <w:p w:rsidR="00827195" w:rsidRPr="007001F1" w:rsidRDefault="00827195" w:rsidP="00901910">
            <w:pPr>
              <w:jc w:val="center"/>
              <w:rPr>
                <w:color w:val="000000"/>
              </w:rPr>
            </w:pPr>
          </w:p>
        </w:tc>
        <w:tc>
          <w:tcPr>
            <w:tcW w:w="1775" w:type="dxa"/>
            <w:shd w:val="clear" w:color="auto" w:fill="auto"/>
            <w:vAlign w:val="center"/>
          </w:tcPr>
          <w:p w:rsidR="00827195" w:rsidRPr="007001F1" w:rsidRDefault="00827195" w:rsidP="00901910">
            <w:pPr>
              <w:jc w:val="center"/>
              <w:rPr>
                <w:color w:val="000000"/>
              </w:rPr>
            </w:pPr>
          </w:p>
        </w:tc>
      </w:tr>
      <w:tr w:rsidR="00827195" w:rsidRPr="007001F1" w:rsidTr="007261E4">
        <w:trPr>
          <w:trHeight w:val="675"/>
        </w:trPr>
        <w:tc>
          <w:tcPr>
            <w:tcW w:w="582" w:type="dxa"/>
            <w:vMerge/>
            <w:shd w:val="clear" w:color="auto" w:fill="auto"/>
            <w:noWrap/>
            <w:vAlign w:val="center"/>
          </w:tcPr>
          <w:p w:rsidR="00827195" w:rsidRPr="007001F1" w:rsidRDefault="00827195" w:rsidP="00901910">
            <w:pPr>
              <w:jc w:val="center"/>
              <w:rPr>
                <w:color w:val="000000"/>
              </w:rPr>
            </w:pPr>
          </w:p>
        </w:tc>
        <w:tc>
          <w:tcPr>
            <w:tcW w:w="4820" w:type="dxa"/>
            <w:gridSpan w:val="2"/>
            <w:shd w:val="clear" w:color="auto" w:fill="auto"/>
            <w:vAlign w:val="center"/>
          </w:tcPr>
          <w:p w:rsidR="00827195" w:rsidRPr="007001F1" w:rsidRDefault="00827195" w:rsidP="003F3D85">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827195" w:rsidRPr="007001F1" w:rsidRDefault="00827195" w:rsidP="00901910">
            <w:pPr>
              <w:jc w:val="center"/>
              <w:rPr>
                <w:color w:val="000000"/>
              </w:rPr>
            </w:pPr>
          </w:p>
        </w:tc>
        <w:tc>
          <w:tcPr>
            <w:tcW w:w="567" w:type="dxa"/>
            <w:shd w:val="clear" w:color="auto" w:fill="auto"/>
            <w:vAlign w:val="center"/>
          </w:tcPr>
          <w:p w:rsidR="00827195" w:rsidRPr="007001F1" w:rsidRDefault="00827195" w:rsidP="00901910">
            <w:pPr>
              <w:jc w:val="center"/>
              <w:rPr>
                <w:color w:val="000000"/>
              </w:rPr>
            </w:pPr>
          </w:p>
        </w:tc>
        <w:tc>
          <w:tcPr>
            <w:tcW w:w="776" w:type="dxa"/>
            <w:shd w:val="clear" w:color="auto" w:fill="auto"/>
            <w:vAlign w:val="center"/>
          </w:tcPr>
          <w:p w:rsidR="00827195" w:rsidRPr="007001F1" w:rsidRDefault="00827195" w:rsidP="00901910">
            <w:pPr>
              <w:jc w:val="center"/>
              <w:rPr>
                <w:color w:val="000000"/>
              </w:rPr>
            </w:pPr>
          </w:p>
        </w:tc>
        <w:tc>
          <w:tcPr>
            <w:tcW w:w="1775" w:type="dxa"/>
            <w:shd w:val="clear" w:color="auto" w:fill="auto"/>
            <w:vAlign w:val="center"/>
          </w:tcPr>
          <w:p w:rsidR="00827195" w:rsidRPr="007001F1" w:rsidRDefault="00827195" w:rsidP="00901910">
            <w:pPr>
              <w:jc w:val="center"/>
              <w:rPr>
                <w:color w:val="000000"/>
              </w:rPr>
            </w:pPr>
          </w:p>
        </w:tc>
      </w:tr>
      <w:tr w:rsidR="00386476" w:rsidRPr="007001F1" w:rsidTr="007261E4">
        <w:trPr>
          <w:trHeight w:val="675"/>
        </w:trPr>
        <w:tc>
          <w:tcPr>
            <w:tcW w:w="582" w:type="dxa"/>
            <w:shd w:val="clear" w:color="auto" w:fill="auto"/>
            <w:noWrap/>
            <w:vAlign w:val="center"/>
          </w:tcPr>
          <w:p w:rsidR="00386476" w:rsidRPr="007001F1" w:rsidRDefault="00386476" w:rsidP="00901910">
            <w:pPr>
              <w:jc w:val="center"/>
              <w:rPr>
                <w:color w:val="000000"/>
              </w:rPr>
            </w:pPr>
            <w:r>
              <w:rPr>
                <w:color w:val="000000"/>
              </w:rPr>
              <w:t>8</w:t>
            </w:r>
          </w:p>
        </w:tc>
        <w:tc>
          <w:tcPr>
            <w:tcW w:w="4820" w:type="dxa"/>
            <w:gridSpan w:val="2"/>
            <w:shd w:val="clear" w:color="auto" w:fill="auto"/>
            <w:vAlign w:val="center"/>
          </w:tcPr>
          <w:p w:rsidR="00386476" w:rsidRPr="007001F1" w:rsidRDefault="00386476" w:rsidP="003F3D85">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386476" w:rsidRPr="007001F1" w:rsidRDefault="00386476" w:rsidP="00901910">
            <w:pPr>
              <w:jc w:val="center"/>
              <w:rPr>
                <w:color w:val="000000"/>
              </w:rPr>
            </w:pPr>
          </w:p>
        </w:tc>
        <w:tc>
          <w:tcPr>
            <w:tcW w:w="567" w:type="dxa"/>
            <w:shd w:val="clear" w:color="auto" w:fill="auto"/>
            <w:vAlign w:val="center"/>
          </w:tcPr>
          <w:p w:rsidR="00386476" w:rsidRPr="007001F1" w:rsidRDefault="00386476" w:rsidP="00901910">
            <w:pPr>
              <w:jc w:val="center"/>
              <w:rPr>
                <w:color w:val="000000"/>
              </w:rPr>
            </w:pPr>
          </w:p>
        </w:tc>
        <w:tc>
          <w:tcPr>
            <w:tcW w:w="776" w:type="dxa"/>
            <w:shd w:val="clear" w:color="auto" w:fill="auto"/>
            <w:vAlign w:val="center"/>
          </w:tcPr>
          <w:p w:rsidR="00386476" w:rsidRPr="007001F1" w:rsidRDefault="00386476" w:rsidP="00901910">
            <w:pPr>
              <w:jc w:val="center"/>
              <w:rPr>
                <w:color w:val="000000"/>
              </w:rPr>
            </w:pPr>
          </w:p>
        </w:tc>
        <w:tc>
          <w:tcPr>
            <w:tcW w:w="1775" w:type="dxa"/>
            <w:shd w:val="clear" w:color="auto" w:fill="auto"/>
            <w:vAlign w:val="center"/>
          </w:tcPr>
          <w:p w:rsidR="00386476" w:rsidRPr="007001F1" w:rsidRDefault="00386476" w:rsidP="00901910">
            <w:pPr>
              <w:jc w:val="center"/>
              <w:rPr>
                <w:color w:val="000000"/>
              </w:rPr>
            </w:pPr>
          </w:p>
        </w:tc>
      </w:tr>
      <w:tr w:rsidR="00827195" w:rsidRPr="007001F1" w:rsidTr="007261E4">
        <w:trPr>
          <w:trHeight w:val="20"/>
        </w:trPr>
        <w:tc>
          <w:tcPr>
            <w:tcW w:w="582" w:type="dxa"/>
            <w:shd w:val="clear" w:color="auto" w:fill="auto"/>
            <w:noWrap/>
            <w:vAlign w:val="center"/>
            <w:hideMark/>
          </w:tcPr>
          <w:p w:rsidR="00827195" w:rsidRPr="007001F1" w:rsidRDefault="00386476" w:rsidP="00901910">
            <w:pPr>
              <w:jc w:val="center"/>
              <w:rPr>
                <w:color w:val="000000"/>
              </w:rPr>
            </w:pPr>
            <w:r>
              <w:rPr>
                <w:color w:val="000000"/>
                <w:sz w:val="22"/>
                <w:szCs w:val="22"/>
              </w:rPr>
              <w:t>9</w:t>
            </w:r>
          </w:p>
        </w:tc>
        <w:tc>
          <w:tcPr>
            <w:tcW w:w="4820" w:type="dxa"/>
            <w:gridSpan w:val="2"/>
            <w:shd w:val="clear" w:color="auto" w:fill="auto"/>
            <w:vAlign w:val="center"/>
            <w:hideMark/>
          </w:tcPr>
          <w:p w:rsidR="00827195" w:rsidRPr="007001F1" w:rsidRDefault="00827195" w:rsidP="003F3D85">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827195" w:rsidRPr="007001F1" w:rsidRDefault="00827195" w:rsidP="00901910">
            <w:pPr>
              <w:jc w:val="center"/>
              <w:rPr>
                <w:color w:val="000000"/>
              </w:rPr>
            </w:pPr>
            <w:r w:rsidRPr="007001F1">
              <w:rPr>
                <w:color w:val="000000"/>
                <w:sz w:val="22"/>
                <w:szCs w:val="22"/>
              </w:rPr>
              <w:t> </w:t>
            </w:r>
          </w:p>
        </w:tc>
        <w:tc>
          <w:tcPr>
            <w:tcW w:w="567" w:type="dxa"/>
            <w:shd w:val="clear" w:color="auto" w:fill="auto"/>
            <w:vAlign w:val="center"/>
            <w:hideMark/>
          </w:tcPr>
          <w:p w:rsidR="00827195" w:rsidRPr="007001F1" w:rsidRDefault="00827195" w:rsidP="00901910">
            <w:pPr>
              <w:jc w:val="center"/>
              <w:rPr>
                <w:color w:val="000000"/>
              </w:rPr>
            </w:pPr>
            <w:r w:rsidRPr="007001F1">
              <w:rPr>
                <w:color w:val="000000"/>
                <w:sz w:val="22"/>
                <w:szCs w:val="22"/>
              </w:rPr>
              <w:t> </w:t>
            </w:r>
          </w:p>
        </w:tc>
        <w:tc>
          <w:tcPr>
            <w:tcW w:w="776" w:type="dxa"/>
            <w:shd w:val="clear" w:color="auto" w:fill="auto"/>
            <w:vAlign w:val="center"/>
            <w:hideMark/>
          </w:tcPr>
          <w:p w:rsidR="00827195" w:rsidRPr="007001F1" w:rsidRDefault="00827195" w:rsidP="00901910">
            <w:pPr>
              <w:jc w:val="center"/>
              <w:rPr>
                <w:color w:val="000000"/>
              </w:rPr>
            </w:pPr>
            <w:r w:rsidRPr="007001F1">
              <w:rPr>
                <w:color w:val="000000"/>
                <w:sz w:val="22"/>
                <w:szCs w:val="22"/>
              </w:rPr>
              <w:t> </w:t>
            </w:r>
          </w:p>
        </w:tc>
        <w:tc>
          <w:tcPr>
            <w:tcW w:w="1775" w:type="dxa"/>
            <w:shd w:val="clear" w:color="auto" w:fill="auto"/>
            <w:vAlign w:val="center"/>
            <w:hideMark/>
          </w:tcPr>
          <w:p w:rsidR="00827195" w:rsidRPr="007001F1" w:rsidRDefault="00827195" w:rsidP="00901910">
            <w:pPr>
              <w:jc w:val="center"/>
              <w:rPr>
                <w:color w:val="000000"/>
              </w:rPr>
            </w:pPr>
            <w:r w:rsidRPr="007001F1">
              <w:rPr>
                <w:color w:val="000000"/>
                <w:sz w:val="22"/>
                <w:szCs w:val="22"/>
              </w:rPr>
              <w:t> </w:t>
            </w:r>
          </w:p>
        </w:tc>
      </w:tr>
      <w:tr w:rsidR="00827195" w:rsidRPr="007001F1" w:rsidTr="007261E4">
        <w:trPr>
          <w:trHeight w:val="300"/>
        </w:trPr>
        <w:tc>
          <w:tcPr>
            <w:tcW w:w="9087" w:type="dxa"/>
            <w:gridSpan w:val="7"/>
            <w:shd w:val="clear" w:color="auto" w:fill="auto"/>
            <w:noWrap/>
            <w:vAlign w:val="center"/>
          </w:tcPr>
          <w:p w:rsidR="00827195" w:rsidRPr="007001F1" w:rsidRDefault="00827195" w:rsidP="00901910">
            <w:pPr>
              <w:jc w:val="both"/>
              <w:rPr>
                <w:b/>
                <w:sz w:val="20"/>
                <w:szCs w:val="20"/>
              </w:rPr>
            </w:pPr>
            <w:r w:rsidRPr="007001F1">
              <w:rPr>
                <w:b/>
                <w:sz w:val="20"/>
                <w:szCs w:val="20"/>
              </w:rPr>
              <w:t>VYJADRENIE</w:t>
            </w:r>
          </w:p>
          <w:p w:rsidR="00827195" w:rsidRPr="007001F1" w:rsidRDefault="00827195" w:rsidP="00901910">
            <w:pPr>
              <w:jc w:val="both"/>
              <w:rPr>
                <w:sz w:val="20"/>
                <w:szCs w:val="20"/>
              </w:rPr>
            </w:pPr>
          </w:p>
          <w:p w:rsidR="00827195" w:rsidRPr="00A20234" w:rsidRDefault="00827195"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34"/>
              <w:t>[1]</w:t>
            </w:r>
          </w:p>
          <w:p w:rsidR="00827195" w:rsidRPr="007001F1" w:rsidRDefault="00827195" w:rsidP="00901910">
            <w:pPr>
              <w:rPr>
                <w:b/>
                <w:bCs/>
                <w:color w:val="000000"/>
              </w:rPr>
            </w:pPr>
          </w:p>
        </w:tc>
      </w:tr>
      <w:tr w:rsidR="00827195" w:rsidRPr="007001F1" w:rsidTr="007261E4">
        <w:trPr>
          <w:trHeight w:val="300"/>
        </w:trPr>
        <w:tc>
          <w:tcPr>
            <w:tcW w:w="3559" w:type="dxa"/>
            <w:gridSpan w:val="2"/>
            <w:shd w:val="clear" w:color="auto" w:fill="auto"/>
            <w:vAlign w:val="center"/>
            <w:hideMark/>
          </w:tcPr>
          <w:p w:rsidR="00827195" w:rsidRPr="007001F1" w:rsidRDefault="00827195" w:rsidP="00901910">
            <w:pPr>
              <w:rPr>
                <w:b/>
                <w:bCs/>
              </w:rPr>
            </w:pPr>
            <w:r w:rsidRPr="007001F1">
              <w:rPr>
                <w:b/>
                <w:bCs/>
                <w:sz w:val="22"/>
                <w:szCs w:val="22"/>
              </w:rPr>
              <w:t>Kontrolu vykonal</w:t>
            </w:r>
            <w:r>
              <w:rPr>
                <w:rStyle w:val="Odkaznapoznmkupodiarou"/>
                <w:b/>
                <w:bCs/>
                <w:sz w:val="22"/>
                <w:szCs w:val="22"/>
              </w:rPr>
              <w:footnoteReference w:customMarkFollows="1" w:id="35"/>
              <w:t>2</w:t>
            </w:r>
            <w:r w:rsidRPr="007001F1">
              <w:rPr>
                <w:b/>
                <w:bCs/>
                <w:sz w:val="22"/>
                <w:szCs w:val="22"/>
              </w:rPr>
              <w:t>:</w:t>
            </w:r>
          </w:p>
        </w:tc>
        <w:tc>
          <w:tcPr>
            <w:tcW w:w="5528" w:type="dxa"/>
            <w:gridSpan w:val="5"/>
            <w:shd w:val="clear" w:color="auto" w:fill="auto"/>
            <w:vAlign w:val="center"/>
            <w:hideMark/>
          </w:tcPr>
          <w:p w:rsidR="00827195" w:rsidRPr="007001F1" w:rsidRDefault="00827195" w:rsidP="00901910">
            <w:pPr>
              <w:rPr>
                <w:color w:val="000000"/>
              </w:rPr>
            </w:pPr>
            <w:r w:rsidRPr="007001F1">
              <w:rPr>
                <w:color w:val="000000"/>
                <w:sz w:val="22"/>
                <w:szCs w:val="22"/>
              </w:rPr>
              <w:t> </w:t>
            </w:r>
          </w:p>
        </w:tc>
      </w:tr>
      <w:tr w:rsidR="00827195" w:rsidRPr="007001F1" w:rsidTr="007261E4">
        <w:trPr>
          <w:trHeight w:val="300"/>
        </w:trPr>
        <w:tc>
          <w:tcPr>
            <w:tcW w:w="3559" w:type="dxa"/>
            <w:gridSpan w:val="2"/>
            <w:shd w:val="clear" w:color="auto" w:fill="auto"/>
            <w:vAlign w:val="center"/>
            <w:hideMark/>
          </w:tcPr>
          <w:p w:rsidR="00827195" w:rsidRPr="007001F1" w:rsidRDefault="00827195" w:rsidP="00901910">
            <w:pPr>
              <w:rPr>
                <w:b/>
                <w:bCs/>
              </w:rPr>
            </w:pPr>
            <w:r w:rsidRPr="007001F1">
              <w:rPr>
                <w:b/>
                <w:bCs/>
                <w:sz w:val="22"/>
                <w:szCs w:val="22"/>
              </w:rPr>
              <w:t>Dátum:</w:t>
            </w:r>
          </w:p>
        </w:tc>
        <w:tc>
          <w:tcPr>
            <w:tcW w:w="5528" w:type="dxa"/>
            <w:gridSpan w:val="5"/>
            <w:shd w:val="clear" w:color="auto" w:fill="auto"/>
            <w:vAlign w:val="center"/>
            <w:hideMark/>
          </w:tcPr>
          <w:p w:rsidR="00827195" w:rsidRPr="007001F1" w:rsidRDefault="00827195" w:rsidP="00901910">
            <w:pPr>
              <w:rPr>
                <w:color w:val="000000"/>
              </w:rPr>
            </w:pPr>
            <w:r w:rsidRPr="007001F1">
              <w:rPr>
                <w:color w:val="000000"/>
                <w:sz w:val="22"/>
                <w:szCs w:val="22"/>
              </w:rPr>
              <w:t> </w:t>
            </w:r>
          </w:p>
        </w:tc>
      </w:tr>
      <w:tr w:rsidR="00827195" w:rsidRPr="007001F1" w:rsidTr="007261E4">
        <w:trPr>
          <w:trHeight w:val="300"/>
        </w:trPr>
        <w:tc>
          <w:tcPr>
            <w:tcW w:w="3559" w:type="dxa"/>
            <w:gridSpan w:val="2"/>
            <w:shd w:val="clear" w:color="000000" w:fill="FFFFFF"/>
            <w:vAlign w:val="center"/>
            <w:hideMark/>
          </w:tcPr>
          <w:p w:rsidR="00827195" w:rsidRPr="007001F1" w:rsidRDefault="00827195" w:rsidP="00901910">
            <w:pPr>
              <w:rPr>
                <w:b/>
                <w:bCs/>
              </w:rPr>
            </w:pPr>
            <w:r w:rsidRPr="007001F1">
              <w:rPr>
                <w:b/>
                <w:bCs/>
                <w:sz w:val="22"/>
                <w:szCs w:val="22"/>
              </w:rPr>
              <w:t>Podpis:</w:t>
            </w:r>
          </w:p>
        </w:tc>
        <w:tc>
          <w:tcPr>
            <w:tcW w:w="5528" w:type="dxa"/>
            <w:gridSpan w:val="5"/>
            <w:shd w:val="clear" w:color="auto" w:fill="auto"/>
            <w:vAlign w:val="center"/>
            <w:hideMark/>
          </w:tcPr>
          <w:p w:rsidR="00827195" w:rsidRPr="007001F1" w:rsidRDefault="00827195" w:rsidP="00901910">
            <w:pPr>
              <w:rPr>
                <w:color w:val="000000"/>
              </w:rPr>
            </w:pPr>
            <w:r w:rsidRPr="007001F1">
              <w:rPr>
                <w:color w:val="000000"/>
                <w:sz w:val="22"/>
                <w:szCs w:val="22"/>
              </w:rPr>
              <w:t> </w:t>
            </w:r>
          </w:p>
        </w:tc>
      </w:tr>
      <w:tr w:rsidR="00827195" w:rsidRPr="007001F1" w:rsidTr="007261E4">
        <w:trPr>
          <w:trHeight w:val="300"/>
        </w:trPr>
        <w:tc>
          <w:tcPr>
            <w:tcW w:w="9087" w:type="dxa"/>
            <w:gridSpan w:val="7"/>
            <w:shd w:val="clear" w:color="auto" w:fill="auto"/>
            <w:noWrap/>
            <w:vAlign w:val="bottom"/>
            <w:hideMark/>
          </w:tcPr>
          <w:p w:rsidR="00827195" w:rsidRPr="007001F1" w:rsidRDefault="00827195" w:rsidP="00901910">
            <w:pPr>
              <w:jc w:val="center"/>
              <w:rPr>
                <w:color w:val="000000"/>
              </w:rPr>
            </w:pPr>
            <w:r w:rsidRPr="007001F1">
              <w:rPr>
                <w:color w:val="000000"/>
                <w:sz w:val="22"/>
                <w:szCs w:val="22"/>
              </w:rPr>
              <w:lastRenderedPageBreak/>
              <w:t> </w:t>
            </w:r>
          </w:p>
        </w:tc>
      </w:tr>
      <w:tr w:rsidR="00827195" w:rsidRPr="007001F1" w:rsidTr="007261E4">
        <w:trPr>
          <w:trHeight w:val="300"/>
        </w:trPr>
        <w:tc>
          <w:tcPr>
            <w:tcW w:w="3559" w:type="dxa"/>
            <w:gridSpan w:val="2"/>
            <w:shd w:val="clear" w:color="000000" w:fill="FFFFFF"/>
            <w:vAlign w:val="center"/>
            <w:hideMark/>
          </w:tcPr>
          <w:p w:rsidR="00827195" w:rsidRPr="007001F1" w:rsidRDefault="00827195" w:rsidP="00901910">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Pr>
                <w:rStyle w:val="Odkaznapoznmkupodiarou"/>
                <w:b/>
                <w:bCs/>
                <w:sz w:val="22"/>
                <w:szCs w:val="22"/>
              </w:rPr>
              <w:footnoteReference w:customMarkFollows="1" w:id="36"/>
              <w:t>3</w:t>
            </w:r>
            <w:r w:rsidRPr="007001F1">
              <w:rPr>
                <w:b/>
                <w:bCs/>
                <w:sz w:val="22"/>
                <w:szCs w:val="22"/>
              </w:rPr>
              <w:t>:</w:t>
            </w:r>
          </w:p>
        </w:tc>
        <w:tc>
          <w:tcPr>
            <w:tcW w:w="5528" w:type="dxa"/>
            <w:gridSpan w:val="5"/>
            <w:shd w:val="clear" w:color="auto" w:fill="auto"/>
            <w:vAlign w:val="center"/>
            <w:hideMark/>
          </w:tcPr>
          <w:p w:rsidR="00827195" w:rsidRPr="007001F1" w:rsidRDefault="00827195" w:rsidP="00901910">
            <w:pPr>
              <w:rPr>
                <w:color w:val="000000"/>
              </w:rPr>
            </w:pPr>
            <w:r w:rsidRPr="007001F1">
              <w:rPr>
                <w:color w:val="000000"/>
                <w:sz w:val="22"/>
                <w:szCs w:val="22"/>
              </w:rPr>
              <w:t> </w:t>
            </w:r>
          </w:p>
        </w:tc>
      </w:tr>
      <w:tr w:rsidR="00827195" w:rsidRPr="007001F1" w:rsidTr="007261E4">
        <w:trPr>
          <w:trHeight w:val="300"/>
        </w:trPr>
        <w:tc>
          <w:tcPr>
            <w:tcW w:w="3559" w:type="dxa"/>
            <w:gridSpan w:val="2"/>
            <w:shd w:val="clear" w:color="000000" w:fill="FFFFFF"/>
            <w:vAlign w:val="center"/>
            <w:hideMark/>
          </w:tcPr>
          <w:p w:rsidR="00827195" w:rsidRPr="007001F1" w:rsidRDefault="00827195" w:rsidP="00901910">
            <w:pPr>
              <w:rPr>
                <w:b/>
                <w:bCs/>
              </w:rPr>
            </w:pPr>
            <w:r w:rsidRPr="007001F1">
              <w:rPr>
                <w:b/>
                <w:bCs/>
                <w:sz w:val="22"/>
                <w:szCs w:val="22"/>
              </w:rPr>
              <w:t xml:space="preserve">Dátum: </w:t>
            </w:r>
          </w:p>
        </w:tc>
        <w:tc>
          <w:tcPr>
            <w:tcW w:w="5528" w:type="dxa"/>
            <w:gridSpan w:val="5"/>
            <w:shd w:val="clear" w:color="auto" w:fill="auto"/>
            <w:vAlign w:val="center"/>
            <w:hideMark/>
          </w:tcPr>
          <w:p w:rsidR="00827195" w:rsidRPr="007001F1" w:rsidRDefault="00827195" w:rsidP="00901910">
            <w:pPr>
              <w:rPr>
                <w:color w:val="000000"/>
              </w:rPr>
            </w:pPr>
            <w:r w:rsidRPr="007001F1">
              <w:rPr>
                <w:color w:val="000000"/>
                <w:sz w:val="22"/>
                <w:szCs w:val="22"/>
              </w:rPr>
              <w:t> </w:t>
            </w:r>
          </w:p>
        </w:tc>
      </w:tr>
      <w:tr w:rsidR="00827195" w:rsidRPr="007001F1" w:rsidTr="007261E4">
        <w:trPr>
          <w:trHeight w:val="300"/>
        </w:trPr>
        <w:tc>
          <w:tcPr>
            <w:tcW w:w="3559" w:type="dxa"/>
            <w:gridSpan w:val="2"/>
            <w:shd w:val="clear" w:color="000000" w:fill="FFFFFF"/>
            <w:vAlign w:val="center"/>
            <w:hideMark/>
          </w:tcPr>
          <w:p w:rsidR="00827195" w:rsidRPr="007001F1" w:rsidRDefault="00827195" w:rsidP="00901910">
            <w:pPr>
              <w:rPr>
                <w:b/>
                <w:bCs/>
              </w:rPr>
            </w:pPr>
            <w:r w:rsidRPr="007001F1">
              <w:rPr>
                <w:b/>
                <w:bCs/>
                <w:sz w:val="22"/>
                <w:szCs w:val="22"/>
              </w:rPr>
              <w:t>Podpis:</w:t>
            </w:r>
          </w:p>
        </w:tc>
        <w:tc>
          <w:tcPr>
            <w:tcW w:w="5528" w:type="dxa"/>
            <w:gridSpan w:val="5"/>
            <w:shd w:val="clear" w:color="auto" w:fill="auto"/>
            <w:vAlign w:val="center"/>
            <w:hideMark/>
          </w:tcPr>
          <w:p w:rsidR="00827195" w:rsidRPr="007001F1" w:rsidRDefault="00827195" w:rsidP="00901910">
            <w:pPr>
              <w:rPr>
                <w:color w:val="000000"/>
              </w:rPr>
            </w:pPr>
            <w:r w:rsidRPr="007001F1">
              <w:rPr>
                <w:color w:val="000000"/>
                <w:sz w:val="22"/>
                <w:szCs w:val="22"/>
              </w:rPr>
              <w:t> </w:t>
            </w:r>
          </w:p>
        </w:tc>
      </w:tr>
    </w:tbl>
    <w:p w:rsidR="008F29BE" w:rsidRPr="007001F1" w:rsidRDefault="008F29BE"/>
    <w:p w:rsidR="008F29BE" w:rsidRPr="007001F1" w:rsidRDefault="008F29BE">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F29BE" w:rsidRPr="007001F1" w:rsidTr="007261E4">
        <w:trPr>
          <w:trHeight w:val="645"/>
        </w:trPr>
        <w:tc>
          <w:tcPr>
            <w:tcW w:w="9087" w:type="dxa"/>
            <w:gridSpan w:val="7"/>
            <w:shd w:val="clear" w:color="000000" w:fill="60497A"/>
            <w:vAlign w:val="center"/>
            <w:hideMark/>
          </w:tcPr>
          <w:p w:rsidR="008F29BE" w:rsidRPr="007001F1" w:rsidRDefault="008F29BE" w:rsidP="00901910">
            <w:pPr>
              <w:jc w:val="center"/>
              <w:rPr>
                <w:b/>
                <w:bCs/>
                <w:color w:val="FFFFFF"/>
              </w:rPr>
            </w:pPr>
            <w:r w:rsidRPr="007001F1">
              <w:rPr>
                <w:b/>
                <w:bCs/>
                <w:color w:val="FFFFFF"/>
              </w:rPr>
              <w:lastRenderedPageBreak/>
              <w:t>Kontrolný zoznam k finančnej kontrole VO</w:t>
            </w:r>
            <w:r w:rsidRPr="007001F1">
              <w:rPr>
                <w:b/>
                <w:bCs/>
                <w:color w:val="FFFFFF"/>
              </w:rPr>
              <w:br/>
            </w:r>
            <w:bookmarkStart w:id="13" w:name="KZ_12"/>
            <w:r w:rsidRPr="007001F1">
              <w:rPr>
                <w:b/>
                <w:bCs/>
                <w:color w:val="FFFFFF"/>
              </w:rPr>
              <w:t>Nadlimitná zákazka realizovaná cez elektronické trhovisko - štandardná ex</w:t>
            </w:r>
            <w:r w:rsidR="009411BC">
              <w:rPr>
                <w:b/>
                <w:bCs/>
                <w:color w:val="FFFFFF"/>
              </w:rPr>
              <w:t xml:space="preserve"> </w:t>
            </w:r>
            <w:r w:rsidRPr="007001F1">
              <w:rPr>
                <w:b/>
                <w:bCs/>
                <w:color w:val="FFFFFF"/>
              </w:rPr>
              <w:t>post kontrola</w:t>
            </w:r>
            <w:bookmarkEnd w:id="13"/>
          </w:p>
        </w:tc>
      </w:tr>
      <w:tr w:rsidR="008F29BE" w:rsidRPr="007001F1" w:rsidTr="007261E4">
        <w:trPr>
          <w:trHeight w:val="330"/>
        </w:trPr>
        <w:tc>
          <w:tcPr>
            <w:tcW w:w="9087" w:type="dxa"/>
            <w:gridSpan w:val="7"/>
            <w:shd w:val="clear" w:color="auto" w:fill="auto"/>
            <w:vAlign w:val="center"/>
            <w:hideMark/>
          </w:tcPr>
          <w:p w:rsidR="008F29BE" w:rsidRPr="007001F1" w:rsidRDefault="008F29BE" w:rsidP="00901910">
            <w:pPr>
              <w:jc w:val="center"/>
              <w:rPr>
                <w:b/>
                <w:bCs/>
                <w:color w:val="000000"/>
              </w:rPr>
            </w:pPr>
            <w:r w:rsidRPr="007001F1">
              <w:rPr>
                <w:b/>
                <w:bCs/>
                <w:color w:val="000000"/>
                <w:sz w:val="22"/>
                <w:szCs w:val="22"/>
              </w:rPr>
              <w:t>Identifikácia programu</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Názov programu</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66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30"/>
        </w:trPr>
        <w:tc>
          <w:tcPr>
            <w:tcW w:w="9087" w:type="dxa"/>
            <w:gridSpan w:val="7"/>
            <w:shd w:val="clear" w:color="auto" w:fill="auto"/>
            <w:vAlign w:val="center"/>
            <w:hideMark/>
          </w:tcPr>
          <w:p w:rsidR="008F29BE" w:rsidRPr="007001F1" w:rsidRDefault="008F29BE" w:rsidP="00901910">
            <w:pPr>
              <w:jc w:val="center"/>
              <w:rPr>
                <w:b/>
                <w:bCs/>
                <w:color w:val="000000"/>
              </w:rPr>
            </w:pPr>
            <w:r w:rsidRPr="007001F1">
              <w:rPr>
                <w:b/>
                <w:bCs/>
                <w:color w:val="000000"/>
                <w:sz w:val="22"/>
                <w:szCs w:val="22"/>
              </w:rPr>
              <w:t>Identifikácia projektu a prijímateľa</w:t>
            </w:r>
          </w:p>
        </w:tc>
      </w:tr>
      <w:tr w:rsidR="008F29BE" w:rsidRPr="007001F1" w:rsidTr="007261E4">
        <w:trPr>
          <w:trHeight w:val="33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Názov projektu</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30"/>
        </w:trPr>
        <w:tc>
          <w:tcPr>
            <w:tcW w:w="9087" w:type="dxa"/>
            <w:gridSpan w:val="7"/>
            <w:shd w:val="clear" w:color="auto" w:fill="auto"/>
            <w:vAlign w:val="center"/>
            <w:hideMark/>
          </w:tcPr>
          <w:p w:rsidR="008F29BE" w:rsidRPr="007001F1" w:rsidRDefault="008F29BE" w:rsidP="00901910">
            <w:pPr>
              <w:jc w:val="center"/>
              <w:rPr>
                <w:b/>
                <w:bCs/>
                <w:color w:val="000000"/>
              </w:rPr>
            </w:pPr>
            <w:r w:rsidRPr="007001F1">
              <w:rPr>
                <w:b/>
                <w:bCs/>
                <w:color w:val="000000"/>
                <w:sz w:val="22"/>
                <w:szCs w:val="22"/>
              </w:rPr>
              <w:t>Identifikácia zákazky</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Nadlimitná zákazka</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Nadlimitná verejná súťaž s využitím elektronického trhoviska</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8F29BE" w:rsidRPr="007001F1" w:rsidRDefault="008F29BE" w:rsidP="00901910">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901910">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901910">
            <w:pPr>
              <w:rPr>
                <w:color w:val="000000"/>
              </w:rPr>
            </w:pP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Typ kontroly</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Štandardná ex</w:t>
            </w:r>
            <w:r w:rsidR="009411BC">
              <w:rPr>
                <w:color w:val="000000"/>
                <w:sz w:val="22"/>
                <w:szCs w:val="22"/>
              </w:rPr>
              <w:t xml:space="preserve"> </w:t>
            </w:r>
            <w:r w:rsidRPr="007001F1">
              <w:rPr>
                <w:color w:val="000000"/>
                <w:sz w:val="22"/>
                <w:szCs w:val="22"/>
              </w:rPr>
              <w:t>post kontrola</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Názov zákazky</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Názov dodávateľa</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IČO dodávateľa</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Hodnota zákazky bez DPH</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Hodnota zákazky s DPH</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15"/>
        </w:trPr>
        <w:tc>
          <w:tcPr>
            <w:tcW w:w="582" w:type="dxa"/>
            <w:shd w:val="clear" w:color="000000" w:fill="60497A"/>
            <w:vAlign w:val="center"/>
            <w:hideMark/>
          </w:tcPr>
          <w:p w:rsidR="008F29BE" w:rsidRPr="007001F1" w:rsidRDefault="008F29BE" w:rsidP="00901910">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8F29BE" w:rsidRPr="007001F1" w:rsidRDefault="008F29BE" w:rsidP="00901910">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8F29BE" w:rsidRPr="007001F1" w:rsidRDefault="008F29BE" w:rsidP="00901910">
            <w:pPr>
              <w:jc w:val="center"/>
              <w:rPr>
                <w:b/>
                <w:bCs/>
                <w:color w:val="FFFFFF"/>
              </w:rPr>
            </w:pPr>
            <w:r w:rsidRPr="007001F1">
              <w:rPr>
                <w:b/>
                <w:bCs/>
                <w:color w:val="FFFFFF"/>
                <w:sz w:val="22"/>
                <w:szCs w:val="22"/>
              </w:rPr>
              <w:t>áno</w:t>
            </w:r>
          </w:p>
        </w:tc>
        <w:tc>
          <w:tcPr>
            <w:tcW w:w="567" w:type="dxa"/>
            <w:shd w:val="clear" w:color="000000" w:fill="60497A"/>
            <w:vAlign w:val="center"/>
            <w:hideMark/>
          </w:tcPr>
          <w:p w:rsidR="008F29BE" w:rsidRPr="007001F1" w:rsidRDefault="008F29BE" w:rsidP="00901910">
            <w:pPr>
              <w:jc w:val="center"/>
              <w:rPr>
                <w:b/>
                <w:bCs/>
                <w:color w:val="FFFFFF"/>
              </w:rPr>
            </w:pPr>
            <w:r w:rsidRPr="007001F1">
              <w:rPr>
                <w:b/>
                <w:bCs/>
                <w:color w:val="FFFFFF"/>
                <w:sz w:val="22"/>
                <w:szCs w:val="22"/>
              </w:rPr>
              <w:t>nie</w:t>
            </w:r>
          </w:p>
        </w:tc>
        <w:tc>
          <w:tcPr>
            <w:tcW w:w="776" w:type="dxa"/>
            <w:shd w:val="clear" w:color="000000" w:fill="60497A"/>
            <w:vAlign w:val="center"/>
            <w:hideMark/>
          </w:tcPr>
          <w:p w:rsidR="008F29BE" w:rsidRPr="007001F1" w:rsidRDefault="008F29BE" w:rsidP="00901910">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8F29BE" w:rsidRPr="007001F1" w:rsidRDefault="008F29BE" w:rsidP="00901910">
            <w:pPr>
              <w:jc w:val="center"/>
              <w:rPr>
                <w:b/>
                <w:bCs/>
                <w:color w:val="FFFFFF"/>
              </w:rPr>
            </w:pPr>
            <w:r w:rsidRPr="007001F1">
              <w:rPr>
                <w:b/>
                <w:bCs/>
                <w:color w:val="FFFFFF"/>
                <w:sz w:val="22"/>
                <w:szCs w:val="22"/>
              </w:rPr>
              <w:t>Poznámka</w:t>
            </w:r>
          </w:p>
        </w:tc>
      </w:tr>
      <w:tr w:rsidR="009C7ADB" w:rsidRPr="007001F1" w:rsidTr="007261E4">
        <w:trPr>
          <w:trHeight w:val="20"/>
        </w:trPr>
        <w:tc>
          <w:tcPr>
            <w:tcW w:w="582" w:type="dxa"/>
            <w:vMerge w:val="restart"/>
            <w:shd w:val="clear" w:color="auto" w:fill="auto"/>
            <w:noWrap/>
            <w:vAlign w:val="center"/>
            <w:hideMark/>
          </w:tcPr>
          <w:p w:rsidR="009C7ADB" w:rsidRPr="007001F1" w:rsidRDefault="009C7ADB" w:rsidP="00901910">
            <w:pPr>
              <w:jc w:val="center"/>
              <w:rPr>
                <w:color w:val="000000"/>
              </w:rPr>
            </w:pPr>
            <w:r w:rsidRPr="007001F1">
              <w:rPr>
                <w:color w:val="000000"/>
                <w:sz w:val="22"/>
                <w:szCs w:val="22"/>
              </w:rPr>
              <w:t>1</w:t>
            </w:r>
          </w:p>
        </w:tc>
        <w:tc>
          <w:tcPr>
            <w:tcW w:w="4820" w:type="dxa"/>
            <w:gridSpan w:val="2"/>
            <w:shd w:val="clear" w:color="auto" w:fill="auto"/>
            <w:vAlign w:val="center"/>
            <w:hideMark/>
          </w:tcPr>
          <w:p w:rsidR="009C7ADB" w:rsidRPr="007001F1" w:rsidRDefault="009C7ADB" w:rsidP="003F3D85">
            <w:pPr>
              <w:jc w:val="both"/>
              <w:rPr>
                <w:color w:val="000000"/>
              </w:rPr>
            </w:pPr>
            <w:r>
              <w:rPr>
                <w:color w:val="000000"/>
                <w:sz w:val="22"/>
                <w:szCs w:val="22"/>
              </w:rPr>
              <w:t xml:space="preserve">a) </w:t>
            </w:r>
            <w:r w:rsidRPr="007001F1">
              <w:rPr>
                <w:color w:val="000000"/>
                <w:sz w:val="22"/>
                <w:szCs w:val="22"/>
              </w:rPr>
              <w:t>Bola zákazka zadávaná v súlade s §  66 ods. 8 ZVO?</w:t>
            </w:r>
          </w:p>
        </w:tc>
        <w:tc>
          <w:tcPr>
            <w:tcW w:w="567" w:type="dxa"/>
            <w:shd w:val="clear" w:color="auto" w:fill="auto"/>
            <w:hideMark/>
          </w:tcPr>
          <w:p w:rsidR="009C7ADB" w:rsidRPr="007001F1" w:rsidRDefault="009C7ADB" w:rsidP="00901910">
            <w:pPr>
              <w:jc w:val="both"/>
              <w:rPr>
                <w:b/>
                <w:bCs/>
                <w:color w:val="000000"/>
              </w:rPr>
            </w:pPr>
            <w:r w:rsidRPr="007001F1">
              <w:rPr>
                <w:b/>
                <w:bCs/>
                <w:color w:val="000000"/>
                <w:sz w:val="22"/>
                <w:szCs w:val="22"/>
              </w:rPr>
              <w:t> </w:t>
            </w:r>
          </w:p>
        </w:tc>
        <w:tc>
          <w:tcPr>
            <w:tcW w:w="567" w:type="dxa"/>
            <w:shd w:val="clear" w:color="auto" w:fill="auto"/>
            <w:hideMark/>
          </w:tcPr>
          <w:p w:rsidR="009C7ADB" w:rsidRPr="007001F1" w:rsidRDefault="009C7ADB" w:rsidP="00901910">
            <w:pPr>
              <w:jc w:val="both"/>
              <w:rPr>
                <w:b/>
                <w:bCs/>
                <w:color w:val="000000"/>
              </w:rPr>
            </w:pPr>
            <w:r w:rsidRPr="007001F1">
              <w:rPr>
                <w:b/>
                <w:bCs/>
                <w:color w:val="000000"/>
                <w:sz w:val="22"/>
                <w:szCs w:val="22"/>
              </w:rPr>
              <w:t> </w:t>
            </w:r>
          </w:p>
        </w:tc>
        <w:tc>
          <w:tcPr>
            <w:tcW w:w="776" w:type="dxa"/>
            <w:shd w:val="clear" w:color="auto" w:fill="auto"/>
            <w:hideMark/>
          </w:tcPr>
          <w:p w:rsidR="009C7ADB" w:rsidRPr="007001F1" w:rsidRDefault="009C7ADB" w:rsidP="00901910">
            <w:pPr>
              <w:jc w:val="both"/>
              <w:rPr>
                <w:b/>
                <w:bCs/>
                <w:color w:val="000000"/>
              </w:rPr>
            </w:pPr>
            <w:r w:rsidRPr="007001F1">
              <w:rPr>
                <w:b/>
                <w:bCs/>
                <w:color w:val="000000"/>
                <w:sz w:val="22"/>
                <w:szCs w:val="22"/>
              </w:rPr>
              <w:t> </w:t>
            </w:r>
          </w:p>
        </w:tc>
        <w:tc>
          <w:tcPr>
            <w:tcW w:w="1775" w:type="dxa"/>
            <w:shd w:val="clear" w:color="auto" w:fill="auto"/>
            <w:hideMark/>
          </w:tcPr>
          <w:p w:rsidR="009C7ADB" w:rsidRPr="007001F1" w:rsidRDefault="009C7ADB" w:rsidP="00901910">
            <w:pPr>
              <w:jc w:val="both"/>
              <w:rPr>
                <w:b/>
                <w:bCs/>
                <w:color w:val="000000"/>
              </w:rPr>
            </w:pPr>
            <w:r w:rsidRPr="007001F1">
              <w:rPr>
                <w:b/>
                <w:bCs/>
                <w:color w:val="000000"/>
                <w:sz w:val="22"/>
                <w:szCs w:val="22"/>
              </w:rPr>
              <w:t> </w:t>
            </w:r>
          </w:p>
        </w:tc>
      </w:tr>
      <w:tr w:rsidR="009C7ADB" w:rsidRPr="007001F1" w:rsidTr="007261E4">
        <w:trPr>
          <w:trHeight w:val="20"/>
        </w:trPr>
        <w:tc>
          <w:tcPr>
            <w:tcW w:w="582" w:type="dxa"/>
            <w:vMerge/>
            <w:shd w:val="clear" w:color="auto" w:fill="auto"/>
            <w:noWrap/>
            <w:vAlign w:val="center"/>
          </w:tcPr>
          <w:p w:rsidR="009C7ADB" w:rsidRPr="007001F1" w:rsidRDefault="009C7ADB" w:rsidP="00901910">
            <w:pPr>
              <w:jc w:val="center"/>
              <w:rPr>
                <w:color w:val="000000"/>
                <w:sz w:val="22"/>
                <w:szCs w:val="22"/>
              </w:rPr>
            </w:pPr>
          </w:p>
        </w:tc>
        <w:tc>
          <w:tcPr>
            <w:tcW w:w="4820" w:type="dxa"/>
            <w:gridSpan w:val="2"/>
            <w:shd w:val="clear" w:color="auto" w:fill="auto"/>
            <w:vAlign w:val="center"/>
          </w:tcPr>
          <w:p w:rsidR="009C7ADB" w:rsidRPr="007001F1" w:rsidRDefault="009C7ADB" w:rsidP="003F3D85">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tcPr>
          <w:p w:rsidR="009C7ADB" w:rsidRPr="007001F1" w:rsidRDefault="009C7ADB" w:rsidP="00901910">
            <w:pPr>
              <w:jc w:val="both"/>
              <w:rPr>
                <w:b/>
                <w:bCs/>
                <w:color w:val="000000"/>
                <w:sz w:val="22"/>
                <w:szCs w:val="22"/>
              </w:rPr>
            </w:pPr>
          </w:p>
        </w:tc>
        <w:tc>
          <w:tcPr>
            <w:tcW w:w="567" w:type="dxa"/>
            <w:shd w:val="clear" w:color="auto" w:fill="auto"/>
          </w:tcPr>
          <w:p w:rsidR="009C7ADB" w:rsidRPr="007001F1" w:rsidRDefault="009C7ADB" w:rsidP="00901910">
            <w:pPr>
              <w:jc w:val="both"/>
              <w:rPr>
                <w:b/>
                <w:bCs/>
                <w:color w:val="000000"/>
                <w:sz w:val="22"/>
                <w:szCs w:val="22"/>
              </w:rPr>
            </w:pPr>
          </w:p>
        </w:tc>
        <w:tc>
          <w:tcPr>
            <w:tcW w:w="776" w:type="dxa"/>
            <w:shd w:val="clear" w:color="auto" w:fill="auto"/>
          </w:tcPr>
          <w:p w:rsidR="009C7ADB" w:rsidRPr="007001F1" w:rsidRDefault="009C7ADB" w:rsidP="00901910">
            <w:pPr>
              <w:jc w:val="both"/>
              <w:rPr>
                <w:b/>
                <w:bCs/>
                <w:color w:val="000000"/>
                <w:sz w:val="22"/>
                <w:szCs w:val="22"/>
              </w:rPr>
            </w:pPr>
          </w:p>
        </w:tc>
        <w:tc>
          <w:tcPr>
            <w:tcW w:w="1775" w:type="dxa"/>
            <w:shd w:val="clear" w:color="auto" w:fill="auto"/>
          </w:tcPr>
          <w:p w:rsidR="009C7ADB" w:rsidRPr="007001F1" w:rsidRDefault="009C7ADB" w:rsidP="00901910">
            <w:pPr>
              <w:jc w:val="both"/>
              <w:rPr>
                <w:b/>
                <w:bCs/>
                <w:color w:val="000000"/>
                <w:sz w:val="22"/>
                <w:szCs w:val="22"/>
              </w:rPr>
            </w:pPr>
          </w:p>
        </w:tc>
      </w:tr>
      <w:tr w:rsidR="00BD0EAF" w:rsidRPr="007001F1" w:rsidTr="007261E4">
        <w:trPr>
          <w:trHeight w:val="20"/>
        </w:trPr>
        <w:tc>
          <w:tcPr>
            <w:tcW w:w="582" w:type="dxa"/>
            <w:shd w:val="clear" w:color="auto" w:fill="auto"/>
            <w:noWrap/>
            <w:vAlign w:val="center"/>
            <w:hideMark/>
          </w:tcPr>
          <w:p w:rsidR="00BD0EAF" w:rsidRPr="007001F1" w:rsidRDefault="00C769FE" w:rsidP="000D4BC4">
            <w:pPr>
              <w:jc w:val="center"/>
              <w:rPr>
                <w:color w:val="000000"/>
              </w:rPr>
            </w:pPr>
            <w:r w:rsidRPr="007001F1">
              <w:rPr>
                <w:color w:val="000000"/>
                <w:sz w:val="22"/>
                <w:szCs w:val="22"/>
              </w:rPr>
              <w:t>2</w:t>
            </w:r>
          </w:p>
        </w:tc>
        <w:tc>
          <w:tcPr>
            <w:tcW w:w="4820" w:type="dxa"/>
            <w:gridSpan w:val="2"/>
            <w:shd w:val="clear" w:color="auto" w:fill="auto"/>
            <w:vAlign w:val="center"/>
            <w:hideMark/>
          </w:tcPr>
          <w:p w:rsidR="00BD0EAF" w:rsidRPr="007001F1" w:rsidRDefault="00BD0EAF" w:rsidP="003F3D85">
            <w:pPr>
              <w:jc w:val="both"/>
              <w:rPr>
                <w:color w:val="000000"/>
              </w:rPr>
            </w:pPr>
            <w:r w:rsidRPr="007001F1">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567"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776"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1775"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r>
      <w:tr w:rsidR="002E3A48" w:rsidRPr="007001F1" w:rsidTr="002B4A5C">
        <w:trPr>
          <w:trHeight w:val="157"/>
        </w:trPr>
        <w:tc>
          <w:tcPr>
            <w:tcW w:w="582" w:type="dxa"/>
            <w:vMerge w:val="restart"/>
            <w:shd w:val="clear" w:color="auto" w:fill="auto"/>
            <w:noWrap/>
            <w:vAlign w:val="center"/>
            <w:hideMark/>
          </w:tcPr>
          <w:p w:rsidR="002E3A48" w:rsidRPr="007001F1" w:rsidRDefault="002E3A48" w:rsidP="000D4BC4">
            <w:pPr>
              <w:jc w:val="center"/>
              <w:rPr>
                <w:color w:val="000000"/>
              </w:rPr>
            </w:pPr>
            <w:r w:rsidRPr="007001F1">
              <w:rPr>
                <w:color w:val="000000"/>
                <w:sz w:val="22"/>
                <w:szCs w:val="22"/>
              </w:rPr>
              <w:t>3</w:t>
            </w:r>
          </w:p>
        </w:tc>
        <w:tc>
          <w:tcPr>
            <w:tcW w:w="4820" w:type="dxa"/>
            <w:gridSpan w:val="2"/>
            <w:shd w:val="clear" w:color="auto" w:fill="auto"/>
            <w:vAlign w:val="center"/>
            <w:hideMark/>
          </w:tcPr>
          <w:p w:rsidR="002E3A48" w:rsidRPr="007001F1" w:rsidRDefault="002E3A48" w:rsidP="002B4A5C">
            <w:pPr>
              <w:jc w:val="both"/>
              <w:rPr>
                <w:color w:val="000000"/>
              </w:rPr>
            </w:pPr>
            <w:r w:rsidRPr="007001F1">
              <w:rPr>
                <w:color w:val="000000"/>
                <w:sz w:val="22"/>
                <w:szCs w:val="22"/>
              </w:rPr>
              <w:t>a) Bola</w:t>
            </w:r>
            <w:r w:rsidR="003F3D85" w:rsidRPr="007001F1">
              <w:rPr>
                <w:color w:val="000000"/>
                <w:sz w:val="22"/>
                <w:szCs w:val="22"/>
              </w:rPr>
              <w:t xml:space="preserve"> PHZ určená ako cena bez DPH?</w:t>
            </w:r>
          </w:p>
        </w:tc>
        <w:tc>
          <w:tcPr>
            <w:tcW w:w="567"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c>
          <w:tcPr>
            <w:tcW w:w="567"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c>
          <w:tcPr>
            <w:tcW w:w="776"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c>
          <w:tcPr>
            <w:tcW w:w="1775"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r>
      <w:tr w:rsidR="002E3A48" w:rsidRPr="007001F1" w:rsidTr="007261E4">
        <w:trPr>
          <w:trHeight w:val="831"/>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Del="002E3A48" w:rsidRDefault="002E3A48" w:rsidP="003F3D85">
            <w:pPr>
              <w:jc w:val="both"/>
              <w:rPr>
                <w:color w:val="000000"/>
              </w:rPr>
            </w:pPr>
            <w:r w:rsidRPr="007001F1">
              <w:rPr>
                <w:color w:val="000000"/>
                <w:sz w:val="22"/>
                <w:szCs w:val="22"/>
              </w:rPr>
              <w:t>b) Bola určená PHZ podľa podmienok platných v čase odoslania oznámenia o vyhlásení verejného obstarávania?</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2E3A48" w:rsidRPr="007001F1" w:rsidTr="007261E4">
        <w:trPr>
          <w:trHeight w:val="831"/>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Del="002E3A48" w:rsidRDefault="002E3A48" w:rsidP="003F3D85">
            <w:pPr>
              <w:jc w:val="both"/>
              <w:rPr>
                <w:color w:val="000000"/>
              </w:rPr>
            </w:pPr>
            <w:r w:rsidRPr="007001F1">
              <w:rPr>
                <w:color w:val="000000"/>
                <w:sz w:val="22"/>
                <w:szCs w:val="22"/>
              </w:rPr>
              <w:t xml:space="preserve">c) Bola PHZ určená tak, že zahŕňa PHZ </w:t>
            </w:r>
            <w:r w:rsidR="00442C37">
              <w:rPr>
                <w:color w:val="000000"/>
                <w:sz w:val="22"/>
                <w:szCs w:val="22"/>
              </w:rPr>
              <w:t xml:space="preserve">pre </w:t>
            </w:r>
            <w:r w:rsidRPr="007001F1">
              <w:rPr>
                <w:color w:val="000000"/>
                <w:sz w:val="22"/>
                <w:szCs w:val="22"/>
              </w:rPr>
              <w:t>všetky časti zákazky, vrátane opakovaných plnení, odmien a opcií?</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2E3A48" w:rsidRPr="007001F1" w:rsidTr="007261E4">
        <w:trPr>
          <w:trHeight w:val="831"/>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Del="002E3A48" w:rsidRDefault="002E3A48" w:rsidP="003F3D85">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2E3A48" w:rsidRPr="007001F1" w:rsidTr="007261E4">
        <w:trPr>
          <w:trHeight w:val="831"/>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Del="002E3A48" w:rsidRDefault="002E3A48" w:rsidP="003F3D85">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2E3A48" w:rsidRPr="007001F1" w:rsidTr="002B4A5C">
        <w:trPr>
          <w:trHeight w:val="497"/>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Del="002E3A48" w:rsidRDefault="002E3A48" w:rsidP="003F3D85">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2E3A48" w:rsidRPr="007001F1" w:rsidTr="002B4A5C">
        <w:trPr>
          <w:trHeight w:val="406"/>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Del="002E3A48" w:rsidRDefault="002E3A48" w:rsidP="003F3D85">
            <w:pPr>
              <w:jc w:val="both"/>
              <w:rPr>
                <w:color w:val="000000"/>
              </w:rPr>
            </w:pPr>
            <w:r w:rsidRPr="007001F1">
              <w:rPr>
                <w:sz w:val="22"/>
                <w:szCs w:val="22"/>
              </w:rPr>
              <w:t>g)Stanovil verejný obstarávateľ PHZ v zmysle  ostatných ustanovení § 6 ZVO?</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BD0EAF" w:rsidRPr="007001F1" w:rsidTr="007261E4">
        <w:trPr>
          <w:trHeight w:val="20"/>
        </w:trPr>
        <w:tc>
          <w:tcPr>
            <w:tcW w:w="582" w:type="dxa"/>
            <w:shd w:val="clear" w:color="auto" w:fill="auto"/>
            <w:noWrap/>
            <w:vAlign w:val="center"/>
            <w:hideMark/>
          </w:tcPr>
          <w:p w:rsidR="00BD0EAF" w:rsidRPr="007001F1" w:rsidRDefault="00C769FE" w:rsidP="000D4BC4">
            <w:pPr>
              <w:jc w:val="center"/>
              <w:rPr>
                <w:color w:val="000000"/>
              </w:rPr>
            </w:pPr>
            <w:r w:rsidRPr="007001F1">
              <w:rPr>
                <w:color w:val="000000"/>
                <w:sz w:val="22"/>
                <w:szCs w:val="22"/>
              </w:rPr>
              <w:t>4</w:t>
            </w:r>
          </w:p>
        </w:tc>
        <w:tc>
          <w:tcPr>
            <w:tcW w:w="4820" w:type="dxa"/>
            <w:gridSpan w:val="2"/>
            <w:shd w:val="clear" w:color="auto" w:fill="auto"/>
            <w:vAlign w:val="center"/>
            <w:hideMark/>
          </w:tcPr>
          <w:p w:rsidR="00BD0EAF" w:rsidRPr="007001F1" w:rsidRDefault="00BD0EAF" w:rsidP="003F3D85">
            <w:pPr>
              <w:jc w:val="both"/>
              <w:rPr>
                <w:color w:val="000000"/>
              </w:rPr>
            </w:pPr>
            <w:r w:rsidRPr="007001F1">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567"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776"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1775"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r>
      <w:tr w:rsidR="002E3A48" w:rsidRPr="007001F1" w:rsidTr="007261E4">
        <w:trPr>
          <w:trHeight w:val="503"/>
        </w:trPr>
        <w:tc>
          <w:tcPr>
            <w:tcW w:w="582" w:type="dxa"/>
            <w:vMerge w:val="restart"/>
            <w:shd w:val="clear" w:color="auto" w:fill="auto"/>
            <w:noWrap/>
            <w:vAlign w:val="center"/>
            <w:hideMark/>
          </w:tcPr>
          <w:p w:rsidR="002E3A48" w:rsidRPr="007001F1" w:rsidRDefault="002E3A48" w:rsidP="000D4BC4">
            <w:pPr>
              <w:jc w:val="center"/>
              <w:rPr>
                <w:color w:val="000000"/>
              </w:rPr>
            </w:pPr>
            <w:r w:rsidRPr="007001F1">
              <w:rPr>
                <w:color w:val="000000"/>
                <w:sz w:val="22"/>
                <w:szCs w:val="22"/>
              </w:rPr>
              <w:t>5</w:t>
            </w:r>
          </w:p>
        </w:tc>
        <w:tc>
          <w:tcPr>
            <w:tcW w:w="4820" w:type="dxa"/>
            <w:gridSpan w:val="2"/>
            <w:shd w:val="clear" w:color="auto" w:fill="auto"/>
            <w:vAlign w:val="center"/>
            <w:hideMark/>
          </w:tcPr>
          <w:p w:rsidR="002E3A48" w:rsidRPr="007001F1" w:rsidRDefault="002E3A48" w:rsidP="003F3D85">
            <w:pPr>
              <w:jc w:val="both"/>
              <w:rPr>
                <w:color w:val="000000"/>
              </w:rPr>
            </w:pPr>
            <w:r w:rsidRPr="007001F1">
              <w:rPr>
                <w:color w:val="000000"/>
                <w:sz w:val="22"/>
                <w:szCs w:val="22"/>
              </w:rPr>
              <w:t>a) Vzhľadom na predmet zákazky bol zvolený správny vzor vš</w:t>
            </w:r>
            <w:r w:rsidR="003F3D85" w:rsidRPr="007001F1">
              <w:rPr>
                <w:color w:val="000000"/>
                <w:sz w:val="22"/>
                <w:szCs w:val="22"/>
              </w:rPr>
              <w:t>eobecných  zmluvných podmienok?</w:t>
            </w:r>
          </w:p>
        </w:tc>
        <w:tc>
          <w:tcPr>
            <w:tcW w:w="567"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c>
          <w:tcPr>
            <w:tcW w:w="567"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c>
          <w:tcPr>
            <w:tcW w:w="776"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c>
          <w:tcPr>
            <w:tcW w:w="1775"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r>
      <w:tr w:rsidR="002E3A48" w:rsidRPr="007001F1" w:rsidTr="007261E4">
        <w:trPr>
          <w:trHeight w:val="502"/>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RDefault="002E3A48" w:rsidP="003F3D85">
            <w:pPr>
              <w:jc w:val="both"/>
              <w:rPr>
                <w:color w:val="000000"/>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BD0EAF" w:rsidRPr="007001F1" w:rsidTr="007261E4">
        <w:trPr>
          <w:trHeight w:val="20"/>
        </w:trPr>
        <w:tc>
          <w:tcPr>
            <w:tcW w:w="582" w:type="dxa"/>
            <w:shd w:val="clear" w:color="auto" w:fill="auto"/>
            <w:noWrap/>
            <w:vAlign w:val="center"/>
            <w:hideMark/>
          </w:tcPr>
          <w:p w:rsidR="00BD0EAF" w:rsidRPr="007001F1" w:rsidRDefault="00C769FE" w:rsidP="000D4BC4">
            <w:pPr>
              <w:jc w:val="center"/>
              <w:rPr>
                <w:color w:val="000000"/>
              </w:rPr>
            </w:pPr>
            <w:r w:rsidRPr="007001F1">
              <w:rPr>
                <w:color w:val="000000"/>
                <w:sz w:val="22"/>
                <w:szCs w:val="22"/>
              </w:rPr>
              <w:t>6</w:t>
            </w:r>
          </w:p>
        </w:tc>
        <w:tc>
          <w:tcPr>
            <w:tcW w:w="4820" w:type="dxa"/>
            <w:gridSpan w:val="2"/>
            <w:shd w:val="clear" w:color="auto" w:fill="auto"/>
            <w:vAlign w:val="center"/>
            <w:hideMark/>
          </w:tcPr>
          <w:p w:rsidR="00BD0EAF" w:rsidRPr="007001F1" w:rsidRDefault="00BD0EAF" w:rsidP="003F3D85">
            <w:pPr>
              <w:jc w:val="both"/>
              <w:rPr>
                <w:color w:val="000000"/>
              </w:rPr>
            </w:pPr>
            <w:r w:rsidRPr="007001F1">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567"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776"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1775"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r>
      <w:tr w:rsidR="002E3A48" w:rsidRPr="007001F1" w:rsidTr="007261E4">
        <w:trPr>
          <w:trHeight w:val="758"/>
        </w:trPr>
        <w:tc>
          <w:tcPr>
            <w:tcW w:w="582" w:type="dxa"/>
            <w:vMerge w:val="restart"/>
            <w:shd w:val="clear" w:color="auto" w:fill="auto"/>
            <w:noWrap/>
            <w:vAlign w:val="center"/>
          </w:tcPr>
          <w:p w:rsidR="002E3A48" w:rsidRPr="007001F1" w:rsidRDefault="002E3A48" w:rsidP="000D4BC4">
            <w:pPr>
              <w:jc w:val="center"/>
              <w:rPr>
                <w:color w:val="000000"/>
              </w:rPr>
            </w:pPr>
            <w:r w:rsidRPr="007001F1">
              <w:rPr>
                <w:color w:val="000000"/>
                <w:sz w:val="22"/>
                <w:szCs w:val="22"/>
              </w:rPr>
              <w:t>7</w:t>
            </w:r>
          </w:p>
        </w:tc>
        <w:tc>
          <w:tcPr>
            <w:tcW w:w="4820" w:type="dxa"/>
            <w:gridSpan w:val="2"/>
            <w:shd w:val="clear" w:color="auto" w:fill="auto"/>
            <w:vAlign w:val="center"/>
          </w:tcPr>
          <w:p w:rsidR="002E3A48" w:rsidRPr="007001F1" w:rsidRDefault="002E3A48" w:rsidP="003F3D85">
            <w:pPr>
              <w:jc w:val="both"/>
            </w:pPr>
            <w:r w:rsidRPr="007001F1">
              <w:rPr>
                <w:sz w:val="22"/>
                <w:szCs w:val="22"/>
              </w:rPr>
              <w:t xml:space="preserve">a) V prípade, ak rozdelil verejný obstarávateľ zákazku na samostatné časti, dodržal všetky ustanovenia §28 ZVO? </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2E3A48" w:rsidRPr="007001F1" w:rsidTr="007261E4">
        <w:trPr>
          <w:trHeight w:val="757"/>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RDefault="002E3A48" w:rsidP="003F3D85">
            <w:pPr>
              <w:jc w:val="both"/>
            </w:pPr>
            <w:r w:rsidRPr="007001F1">
              <w:rPr>
                <w:sz w:val="22"/>
                <w:szCs w:val="22"/>
              </w:rPr>
              <w:t xml:space="preserve">b) V prípade, ak verejný obstarávateľ nerozdelil zákazku na časti, uviedol v oznámení o vyhlásení verejného obstarávania </w:t>
            </w:r>
            <w:r w:rsidR="007F62A7">
              <w:rPr>
                <w:color w:val="000000"/>
                <w:sz w:val="22"/>
                <w:szCs w:val="22"/>
              </w:rPr>
              <w:t xml:space="preserve">alebo v správe o zákazke </w:t>
            </w:r>
            <w:r w:rsidRPr="007001F1">
              <w:rPr>
                <w:sz w:val="22"/>
                <w:szCs w:val="22"/>
              </w:rPr>
              <w:t>odôvodnenie?</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8F29BE" w:rsidRPr="007001F1" w:rsidTr="007261E4">
        <w:trPr>
          <w:trHeight w:val="20"/>
        </w:trPr>
        <w:tc>
          <w:tcPr>
            <w:tcW w:w="582" w:type="dxa"/>
            <w:shd w:val="clear" w:color="auto" w:fill="auto"/>
            <w:noWrap/>
            <w:vAlign w:val="center"/>
            <w:hideMark/>
          </w:tcPr>
          <w:p w:rsidR="008F29BE" w:rsidRPr="007001F1" w:rsidRDefault="00936525" w:rsidP="00901910">
            <w:pPr>
              <w:jc w:val="center"/>
              <w:rPr>
                <w:color w:val="000000"/>
              </w:rPr>
            </w:pPr>
            <w:r>
              <w:rPr>
                <w:color w:val="000000"/>
                <w:sz w:val="22"/>
                <w:szCs w:val="22"/>
              </w:rPr>
              <w:t>8</w:t>
            </w:r>
          </w:p>
        </w:tc>
        <w:tc>
          <w:tcPr>
            <w:tcW w:w="4820" w:type="dxa"/>
            <w:gridSpan w:val="2"/>
            <w:shd w:val="clear" w:color="auto" w:fill="auto"/>
            <w:vAlign w:val="center"/>
            <w:hideMark/>
          </w:tcPr>
          <w:p w:rsidR="008F29BE"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567"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776"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1775"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r>
      <w:tr w:rsidR="008F29BE" w:rsidRPr="007001F1" w:rsidTr="007261E4">
        <w:trPr>
          <w:trHeight w:val="20"/>
        </w:trPr>
        <w:tc>
          <w:tcPr>
            <w:tcW w:w="582" w:type="dxa"/>
            <w:shd w:val="clear" w:color="auto" w:fill="auto"/>
            <w:noWrap/>
            <w:vAlign w:val="center"/>
            <w:hideMark/>
          </w:tcPr>
          <w:p w:rsidR="008F29BE" w:rsidRPr="007001F1" w:rsidRDefault="00936525" w:rsidP="00901910">
            <w:pPr>
              <w:jc w:val="center"/>
              <w:rPr>
                <w:color w:val="000000"/>
              </w:rPr>
            </w:pPr>
            <w:r>
              <w:rPr>
                <w:color w:val="000000"/>
                <w:sz w:val="22"/>
                <w:szCs w:val="22"/>
              </w:rPr>
              <w:t>9</w:t>
            </w:r>
          </w:p>
        </w:tc>
        <w:tc>
          <w:tcPr>
            <w:tcW w:w="4820" w:type="dxa"/>
            <w:gridSpan w:val="2"/>
            <w:shd w:val="clear" w:color="auto" w:fill="auto"/>
            <w:vAlign w:val="center"/>
            <w:hideMark/>
          </w:tcPr>
          <w:p w:rsidR="008F29BE" w:rsidRPr="007001F1" w:rsidRDefault="008F29BE" w:rsidP="003F3D85">
            <w:pPr>
              <w:jc w:val="both"/>
              <w:rPr>
                <w:color w:val="000000"/>
              </w:rPr>
            </w:pPr>
            <w:r w:rsidRPr="007001F1">
              <w:rPr>
                <w:color w:val="000000"/>
                <w:sz w:val="22"/>
                <w:szCs w:val="22"/>
              </w:rPr>
              <w:t>Bol zamestnanec vykonávajúci kontrolu oboznámený s rizikovými indikátormi</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A71FC1" w:rsidRPr="007001F1">
              <w:rPr>
                <w:color w:val="000000"/>
                <w:sz w:val="22"/>
                <w:szCs w:val="22"/>
              </w:rPr>
              <w:t>Neboli identifikované rizikové indikátory, ktoré môžu iniciovať spoluprácu s PMÚ alebo OČTK?</w:t>
            </w:r>
          </w:p>
        </w:tc>
        <w:tc>
          <w:tcPr>
            <w:tcW w:w="567"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567"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776"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1775"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r>
      <w:tr w:rsidR="002E3A48" w:rsidRPr="007001F1" w:rsidTr="002B4A5C">
        <w:trPr>
          <w:trHeight w:val="374"/>
        </w:trPr>
        <w:tc>
          <w:tcPr>
            <w:tcW w:w="582" w:type="dxa"/>
            <w:vMerge w:val="restart"/>
            <w:shd w:val="clear" w:color="auto" w:fill="auto"/>
            <w:noWrap/>
            <w:vAlign w:val="center"/>
            <w:hideMark/>
          </w:tcPr>
          <w:p w:rsidR="002E3A48" w:rsidRPr="007001F1" w:rsidRDefault="002E3A48" w:rsidP="00936525">
            <w:pPr>
              <w:jc w:val="center"/>
              <w:rPr>
                <w:color w:val="000000"/>
              </w:rPr>
            </w:pPr>
            <w:r w:rsidRPr="007001F1">
              <w:rPr>
                <w:color w:val="000000"/>
                <w:sz w:val="22"/>
                <w:szCs w:val="22"/>
              </w:rPr>
              <w:t>1</w:t>
            </w:r>
            <w:r w:rsidR="00936525">
              <w:rPr>
                <w:color w:val="000000"/>
                <w:sz w:val="22"/>
                <w:szCs w:val="22"/>
              </w:rPr>
              <w:t>0</w:t>
            </w:r>
          </w:p>
        </w:tc>
        <w:tc>
          <w:tcPr>
            <w:tcW w:w="4820" w:type="dxa"/>
            <w:gridSpan w:val="2"/>
            <w:shd w:val="clear" w:color="auto" w:fill="auto"/>
            <w:vAlign w:val="center"/>
            <w:hideMark/>
          </w:tcPr>
          <w:p w:rsidR="002E3A48" w:rsidRPr="007001F1" w:rsidRDefault="002E3A48" w:rsidP="003F3D85">
            <w:pPr>
              <w:jc w:val="both"/>
            </w:pPr>
            <w:r w:rsidRPr="007001F1">
              <w:rPr>
                <w:sz w:val="22"/>
                <w:szCs w:val="22"/>
              </w:rPr>
              <w:t>a) Nebol pri zadávaní zákazky identifikovaný k</w:t>
            </w:r>
            <w:r w:rsidR="003F3D85" w:rsidRPr="007001F1">
              <w:rPr>
                <w:sz w:val="22"/>
                <w:szCs w:val="22"/>
              </w:rPr>
              <w:t>onflikt záujmov podľa § 23 ZVO?</w:t>
            </w:r>
          </w:p>
        </w:tc>
        <w:tc>
          <w:tcPr>
            <w:tcW w:w="567" w:type="dxa"/>
            <w:shd w:val="clear" w:color="auto" w:fill="auto"/>
            <w:hideMark/>
          </w:tcPr>
          <w:p w:rsidR="002E3A48" w:rsidRPr="007001F1" w:rsidRDefault="002E3A48" w:rsidP="00901910">
            <w:pPr>
              <w:jc w:val="both"/>
              <w:rPr>
                <w:b/>
                <w:bCs/>
                <w:color w:val="000000"/>
              </w:rPr>
            </w:pPr>
            <w:r w:rsidRPr="007001F1">
              <w:rPr>
                <w:b/>
                <w:bCs/>
                <w:color w:val="000000"/>
                <w:sz w:val="22"/>
                <w:szCs w:val="22"/>
              </w:rPr>
              <w:t> </w:t>
            </w:r>
          </w:p>
        </w:tc>
        <w:tc>
          <w:tcPr>
            <w:tcW w:w="567" w:type="dxa"/>
            <w:shd w:val="clear" w:color="auto" w:fill="auto"/>
            <w:hideMark/>
          </w:tcPr>
          <w:p w:rsidR="002E3A48" w:rsidRPr="007001F1" w:rsidRDefault="002E3A48" w:rsidP="00901910">
            <w:pPr>
              <w:jc w:val="both"/>
              <w:rPr>
                <w:b/>
                <w:bCs/>
                <w:color w:val="000000"/>
              </w:rPr>
            </w:pPr>
            <w:r w:rsidRPr="007001F1">
              <w:rPr>
                <w:b/>
                <w:bCs/>
                <w:color w:val="000000"/>
                <w:sz w:val="22"/>
                <w:szCs w:val="22"/>
              </w:rPr>
              <w:t> </w:t>
            </w:r>
          </w:p>
        </w:tc>
        <w:tc>
          <w:tcPr>
            <w:tcW w:w="776" w:type="dxa"/>
            <w:shd w:val="clear" w:color="auto" w:fill="auto"/>
            <w:hideMark/>
          </w:tcPr>
          <w:p w:rsidR="002E3A48" w:rsidRPr="007001F1" w:rsidRDefault="002E3A48" w:rsidP="00901910">
            <w:pPr>
              <w:jc w:val="both"/>
              <w:rPr>
                <w:b/>
                <w:bCs/>
                <w:color w:val="000000"/>
              </w:rPr>
            </w:pPr>
            <w:r w:rsidRPr="007001F1">
              <w:rPr>
                <w:b/>
                <w:bCs/>
                <w:color w:val="000000"/>
                <w:sz w:val="22"/>
                <w:szCs w:val="22"/>
              </w:rPr>
              <w:t> </w:t>
            </w:r>
          </w:p>
        </w:tc>
        <w:tc>
          <w:tcPr>
            <w:tcW w:w="1775" w:type="dxa"/>
            <w:shd w:val="clear" w:color="auto" w:fill="auto"/>
            <w:hideMark/>
          </w:tcPr>
          <w:p w:rsidR="002E3A48" w:rsidRPr="007001F1" w:rsidRDefault="002E3A48" w:rsidP="00901910">
            <w:pPr>
              <w:jc w:val="both"/>
              <w:rPr>
                <w:b/>
                <w:bCs/>
                <w:color w:val="000000"/>
              </w:rPr>
            </w:pPr>
            <w:r w:rsidRPr="007001F1">
              <w:rPr>
                <w:b/>
                <w:bCs/>
                <w:color w:val="000000"/>
                <w:sz w:val="22"/>
                <w:szCs w:val="22"/>
              </w:rPr>
              <w:t> </w:t>
            </w:r>
          </w:p>
        </w:tc>
      </w:tr>
      <w:tr w:rsidR="002E3A48" w:rsidRPr="007001F1" w:rsidTr="007261E4">
        <w:trPr>
          <w:trHeight w:val="760"/>
        </w:trPr>
        <w:tc>
          <w:tcPr>
            <w:tcW w:w="582" w:type="dxa"/>
            <w:vMerge/>
            <w:shd w:val="clear" w:color="auto" w:fill="auto"/>
            <w:noWrap/>
            <w:vAlign w:val="center"/>
          </w:tcPr>
          <w:p w:rsidR="002E3A48" w:rsidRPr="007001F1" w:rsidRDefault="002E3A48" w:rsidP="00901910">
            <w:pPr>
              <w:jc w:val="center"/>
              <w:rPr>
                <w:color w:val="000000"/>
              </w:rPr>
            </w:pPr>
          </w:p>
        </w:tc>
        <w:tc>
          <w:tcPr>
            <w:tcW w:w="4820" w:type="dxa"/>
            <w:gridSpan w:val="2"/>
            <w:shd w:val="clear" w:color="auto" w:fill="auto"/>
            <w:vAlign w:val="center"/>
          </w:tcPr>
          <w:p w:rsidR="002E3A48" w:rsidRPr="007001F1" w:rsidRDefault="002E3A48" w:rsidP="003F3D85">
            <w:pPr>
              <w:jc w:val="both"/>
            </w:pPr>
            <w:r w:rsidRPr="007001F1">
              <w:rPr>
                <w:sz w:val="22"/>
                <w:szCs w:val="22"/>
              </w:rPr>
              <w:t>b) Boli v prípade konfliktu záujmov prijaté primerané opatrenia a vykonaná náprav</w:t>
            </w:r>
            <w:r w:rsidR="004460C7">
              <w:rPr>
                <w:sz w:val="22"/>
                <w:szCs w:val="22"/>
              </w:rPr>
              <w:t>a</w:t>
            </w:r>
            <w:r w:rsidRPr="007001F1">
              <w:rPr>
                <w:sz w:val="22"/>
                <w:szCs w:val="22"/>
              </w:rPr>
              <w:t xml:space="preserve"> v zmysle           </w:t>
            </w:r>
            <w:r w:rsidR="003F3D85" w:rsidRPr="007001F1">
              <w:rPr>
                <w:sz w:val="22"/>
                <w:szCs w:val="22"/>
              </w:rPr>
              <w:t>§ 23 ods. 5 ZVO?</w:t>
            </w:r>
          </w:p>
        </w:tc>
        <w:tc>
          <w:tcPr>
            <w:tcW w:w="567" w:type="dxa"/>
            <w:shd w:val="clear" w:color="auto" w:fill="auto"/>
          </w:tcPr>
          <w:p w:rsidR="002E3A48" w:rsidRPr="007001F1" w:rsidRDefault="002E3A48" w:rsidP="00901910">
            <w:pPr>
              <w:jc w:val="both"/>
              <w:rPr>
                <w:b/>
                <w:bCs/>
                <w:color w:val="000000"/>
              </w:rPr>
            </w:pPr>
          </w:p>
        </w:tc>
        <w:tc>
          <w:tcPr>
            <w:tcW w:w="567" w:type="dxa"/>
            <w:shd w:val="clear" w:color="auto" w:fill="auto"/>
          </w:tcPr>
          <w:p w:rsidR="002E3A48" w:rsidRPr="007001F1" w:rsidRDefault="002E3A48" w:rsidP="00901910">
            <w:pPr>
              <w:jc w:val="both"/>
              <w:rPr>
                <w:b/>
                <w:bCs/>
                <w:color w:val="000000"/>
              </w:rPr>
            </w:pPr>
          </w:p>
        </w:tc>
        <w:tc>
          <w:tcPr>
            <w:tcW w:w="776" w:type="dxa"/>
            <w:shd w:val="clear" w:color="auto" w:fill="auto"/>
          </w:tcPr>
          <w:p w:rsidR="002E3A48" w:rsidRPr="007001F1" w:rsidRDefault="002E3A48" w:rsidP="00901910">
            <w:pPr>
              <w:jc w:val="both"/>
              <w:rPr>
                <w:b/>
                <w:bCs/>
                <w:color w:val="000000"/>
              </w:rPr>
            </w:pPr>
          </w:p>
        </w:tc>
        <w:tc>
          <w:tcPr>
            <w:tcW w:w="1775" w:type="dxa"/>
            <w:shd w:val="clear" w:color="auto" w:fill="auto"/>
          </w:tcPr>
          <w:p w:rsidR="002E3A48" w:rsidRPr="007001F1" w:rsidRDefault="002E3A48" w:rsidP="00901910">
            <w:pPr>
              <w:jc w:val="both"/>
              <w:rPr>
                <w:b/>
                <w:bCs/>
                <w:color w:val="000000"/>
              </w:rPr>
            </w:pPr>
          </w:p>
        </w:tc>
      </w:tr>
      <w:tr w:rsidR="002E3A48" w:rsidRPr="007001F1" w:rsidTr="007261E4">
        <w:trPr>
          <w:trHeight w:val="760"/>
        </w:trPr>
        <w:tc>
          <w:tcPr>
            <w:tcW w:w="582" w:type="dxa"/>
            <w:vMerge/>
            <w:shd w:val="clear" w:color="auto" w:fill="auto"/>
            <w:noWrap/>
            <w:vAlign w:val="center"/>
          </w:tcPr>
          <w:p w:rsidR="002E3A48" w:rsidRPr="007001F1" w:rsidRDefault="002E3A48" w:rsidP="00901910">
            <w:pPr>
              <w:jc w:val="center"/>
              <w:rPr>
                <w:color w:val="000000"/>
              </w:rPr>
            </w:pPr>
          </w:p>
        </w:tc>
        <w:tc>
          <w:tcPr>
            <w:tcW w:w="4820" w:type="dxa"/>
            <w:gridSpan w:val="2"/>
            <w:shd w:val="clear" w:color="auto" w:fill="auto"/>
            <w:vAlign w:val="center"/>
          </w:tcPr>
          <w:p w:rsidR="002E3A48" w:rsidRPr="007001F1" w:rsidRDefault="002E3A48" w:rsidP="003F3D85">
            <w:pPr>
              <w:jc w:val="both"/>
            </w:pPr>
            <w:r w:rsidRPr="007001F1">
              <w:rPr>
                <w:sz w:val="22"/>
                <w:szCs w:val="22"/>
              </w:rPr>
              <w:t>c) Bol uchádzač alebo záujemca vylúčený podľa § 40 ods. 6 písm.f), ak konflikt záujmov nebolo možné odstrániť inými účinnými opatreniami?</w:t>
            </w:r>
          </w:p>
        </w:tc>
        <w:tc>
          <w:tcPr>
            <w:tcW w:w="567" w:type="dxa"/>
            <w:shd w:val="clear" w:color="auto" w:fill="auto"/>
          </w:tcPr>
          <w:p w:rsidR="002E3A48" w:rsidRPr="007001F1" w:rsidRDefault="002E3A48" w:rsidP="00901910">
            <w:pPr>
              <w:jc w:val="both"/>
              <w:rPr>
                <w:b/>
                <w:bCs/>
                <w:color w:val="000000"/>
              </w:rPr>
            </w:pPr>
          </w:p>
        </w:tc>
        <w:tc>
          <w:tcPr>
            <w:tcW w:w="567" w:type="dxa"/>
            <w:shd w:val="clear" w:color="auto" w:fill="auto"/>
          </w:tcPr>
          <w:p w:rsidR="002E3A48" w:rsidRPr="007001F1" w:rsidRDefault="002E3A48" w:rsidP="00901910">
            <w:pPr>
              <w:jc w:val="both"/>
              <w:rPr>
                <w:b/>
                <w:bCs/>
                <w:color w:val="000000"/>
              </w:rPr>
            </w:pPr>
          </w:p>
        </w:tc>
        <w:tc>
          <w:tcPr>
            <w:tcW w:w="776" w:type="dxa"/>
            <w:shd w:val="clear" w:color="auto" w:fill="auto"/>
          </w:tcPr>
          <w:p w:rsidR="002E3A48" w:rsidRPr="007001F1" w:rsidRDefault="002E3A48" w:rsidP="00901910">
            <w:pPr>
              <w:jc w:val="both"/>
              <w:rPr>
                <w:b/>
                <w:bCs/>
                <w:color w:val="000000"/>
              </w:rPr>
            </w:pPr>
          </w:p>
        </w:tc>
        <w:tc>
          <w:tcPr>
            <w:tcW w:w="1775" w:type="dxa"/>
            <w:shd w:val="clear" w:color="auto" w:fill="auto"/>
          </w:tcPr>
          <w:p w:rsidR="002E3A48" w:rsidRPr="007001F1" w:rsidRDefault="002E3A48" w:rsidP="00901910">
            <w:pPr>
              <w:jc w:val="both"/>
              <w:rPr>
                <w:b/>
                <w:bCs/>
                <w:color w:val="000000"/>
              </w:rPr>
            </w:pPr>
          </w:p>
        </w:tc>
      </w:tr>
      <w:tr w:rsidR="005D7C9D" w:rsidRPr="007001F1" w:rsidTr="007261E4">
        <w:trPr>
          <w:trHeight w:val="1140"/>
        </w:trPr>
        <w:tc>
          <w:tcPr>
            <w:tcW w:w="582" w:type="dxa"/>
            <w:vMerge w:val="restart"/>
            <w:shd w:val="clear" w:color="auto" w:fill="auto"/>
            <w:noWrap/>
            <w:vAlign w:val="center"/>
            <w:hideMark/>
          </w:tcPr>
          <w:p w:rsidR="005D7C9D" w:rsidRPr="007001F1" w:rsidRDefault="005D7C9D" w:rsidP="00901910">
            <w:pPr>
              <w:jc w:val="center"/>
              <w:rPr>
                <w:color w:val="000000"/>
              </w:rPr>
            </w:pPr>
            <w:r w:rsidRPr="007001F1">
              <w:rPr>
                <w:color w:val="000000"/>
                <w:sz w:val="22"/>
                <w:szCs w:val="22"/>
              </w:rPr>
              <w:t>1</w:t>
            </w:r>
            <w:r w:rsidR="00936525">
              <w:rPr>
                <w:color w:val="000000"/>
                <w:sz w:val="22"/>
                <w:szCs w:val="22"/>
              </w:rPr>
              <w:t>1</w:t>
            </w:r>
          </w:p>
        </w:tc>
        <w:tc>
          <w:tcPr>
            <w:tcW w:w="4820" w:type="dxa"/>
            <w:gridSpan w:val="2"/>
            <w:shd w:val="clear" w:color="auto" w:fill="auto"/>
            <w:vAlign w:val="center"/>
            <w:hideMark/>
          </w:tcPr>
          <w:p w:rsidR="005D7C9D" w:rsidRPr="007001F1" w:rsidRDefault="005D7C9D" w:rsidP="003F3D85">
            <w:pPr>
              <w:jc w:val="both"/>
            </w:pPr>
            <w:r w:rsidRPr="007001F1">
              <w:rPr>
                <w:sz w:val="22"/>
                <w:szCs w:val="22"/>
              </w:rPr>
              <w:t>a) Je verejné obstarávanie  z pohľadu kontroly predmetu obstarávania, návrhu zmluvných podmienok a iných údajov vo vecnom súlade so schválenou žiadosťou o poskytnutie NFP a</w:t>
            </w:r>
            <w:r w:rsidR="003F3D85" w:rsidRPr="007001F1">
              <w:rPr>
                <w:sz w:val="22"/>
                <w:szCs w:val="22"/>
              </w:rPr>
              <w:t xml:space="preserve"> účinnou Zmluvou o NFP? </w:t>
            </w:r>
          </w:p>
        </w:tc>
        <w:tc>
          <w:tcPr>
            <w:tcW w:w="567"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c>
          <w:tcPr>
            <w:tcW w:w="567"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c>
          <w:tcPr>
            <w:tcW w:w="776"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c>
          <w:tcPr>
            <w:tcW w:w="1775"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r>
      <w:tr w:rsidR="005D7C9D" w:rsidRPr="007001F1" w:rsidTr="002B4A5C">
        <w:trPr>
          <w:trHeight w:val="795"/>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pPr>
            <w:r w:rsidRPr="007001F1">
              <w:rPr>
                <w:sz w:val="22"/>
                <w:szCs w:val="22"/>
              </w:rPr>
              <w:t>b) Je kontrolované verejné obstarávanie v súlade so závermi vykonanej exante kontroly a dokumentáciou schválenou v rámci tejto exante kontroly?</w:t>
            </w:r>
          </w:p>
        </w:tc>
        <w:tc>
          <w:tcPr>
            <w:tcW w:w="567" w:type="dxa"/>
            <w:shd w:val="clear" w:color="auto" w:fill="auto"/>
          </w:tcPr>
          <w:p w:rsidR="005D7C9D" w:rsidRPr="007001F1" w:rsidRDefault="005D7C9D" w:rsidP="00901910">
            <w:pPr>
              <w:jc w:val="both"/>
              <w:rPr>
                <w:b/>
                <w:bCs/>
                <w:color w:val="000000"/>
              </w:rPr>
            </w:pPr>
          </w:p>
        </w:tc>
        <w:tc>
          <w:tcPr>
            <w:tcW w:w="567" w:type="dxa"/>
            <w:shd w:val="clear" w:color="auto" w:fill="auto"/>
          </w:tcPr>
          <w:p w:rsidR="005D7C9D" w:rsidRPr="007001F1" w:rsidRDefault="005D7C9D" w:rsidP="00901910">
            <w:pPr>
              <w:jc w:val="both"/>
              <w:rPr>
                <w:b/>
                <w:bCs/>
                <w:color w:val="000000"/>
              </w:rPr>
            </w:pPr>
          </w:p>
        </w:tc>
        <w:tc>
          <w:tcPr>
            <w:tcW w:w="776" w:type="dxa"/>
            <w:shd w:val="clear" w:color="auto" w:fill="auto"/>
          </w:tcPr>
          <w:p w:rsidR="005D7C9D" w:rsidRPr="007001F1" w:rsidRDefault="005D7C9D" w:rsidP="00901910">
            <w:pPr>
              <w:jc w:val="both"/>
              <w:rPr>
                <w:b/>
                <w:bCs/>
                <w:color w:val="000000"/>
              </w:rPr>
            </w:pPr>
          </w:p>
        </w:tc>
        <w:tc>
          <w:tcPr>
            <w:tcW w:w="1775" w:type="dxa"/>
            <w:shd w:val="clear" w:color="auto" w:fill="auto"/>
          </w:tcPr>
          <w:p w:rsidR="005D7C9D" w:rsidRPr="007001F1" w:rsidRDefault="005D7C9D" w:rsidP="00901910">
            <w:pPr>
              <w:jc w:val="both"/>
              <w:rPr>
                <w:b/>
                <w:bCs/>
                <w:color w:val="000000"/>
              </w:rPr>
            </w:pPr>
          </w:p>
        </w:tc>
      </w:tr>
      <w:tr w:rsidR="006A6C49" w:rsidRPr="007001F1" w:rsidTr="002B4A5C">
        <w:trPr>
          <w:trHeight w:val="363"/>
        </w:trPr>
        <w:tc>
          <w:tcPr>
            <w:tcW w:w="582" w:type="dxa"/>
            <w:vMerge w:val="restart"/>
            <w:shd w:val="clear" w:color="auto" w:fill="auto"/>
            <w:noWrap/>
            <w:vAlign w:val="center"/>
          </w:tcPr>
          <w:p w:rsidR="006A6C49" w:rsidRPr="007001F1" w:rsidRDefault="006A6C49" w:rsidP="00901910">
            <w:pPr>
              <w:jc w:val="center"/>
              <w:rPr>
                <w:color w:val="000000"/>
              </w:rPr>
            </w:pPr>
            <w:r w:rsidRPr="007001F1">
              <w:rPr>
                <w:color w:val="000000"/>
                <w:sz w:val="22"/>
                <w:szCs w:val="22"/>
              </w:rPr>
              <w:t>1</w:t>
            </w:r>
            <w:r w:rsidR="00936525">
              <w:rPr>
                <w:color w:val="000000"/>
                <w:sz w:val="22"/>
                <w:szCs w:val="22"/>
              </w:rPr>
              <w:t>2</w:t>
            </w:r>
          </w:p>
        </w:tc>
        <w:tc>
          <w:tcPr>
            <w:tcW w:w="4820" w:type="dxa"/>
            <w:gridSpan w:val="2"/>
            <w:shd w:val="clear" w:color="auto" w:fill="auto"/>
            <w:vAlign w:val="center"/>
          </w:tcPr>
          <w:p w:rsidR="006A6C49" w:rsidRPr="007001F1" w:rsidRDefault="006A6C49" w:rsidP="002B4A5C">
            <w:pPr>
              <w:jc w:val="both"/>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tcPr>
          <w:p w:rsidR="006A6C49" w:rsidRPr="007001F1" w:rsidRDefault="006A6C49" w:rsidP="00901910">
            <w:pPr>
              <w:jc w:val="both"/>
              <w:rPr>
                <w:b/>
                <w:bCs/>
                <w:color w:val="000000"/>
              </w:rPr>
            </w:pPr>
          </w:p>
        </w:tc>
        <w:tc>
          <w:tcPr>
            <w:tcW w:w="567" w:type="dxa"/>
            <w:shd w:val="clear" w:color="auto" w:fill="auto"/>
          </w:tcPr>
          <w:p w:rsidR="006A6C49" w:rsidRPr="007001F1" w:rsidRDefault="006A6C49" w:rsidP="00901910">
            <w:pPr>
              <w:jc w:val="both"/>
              <w:rPr>
                <w:b/>
                <w:bCs/>
                <w:color w:val="000000"/>
              </w:rPr>
            </w:pPr>
          </w:p>
        </w:tc>
        <w:tc>
          <w:tcPr>
            <w:tcW w:w="776" w:type="dxa"/>
            <w:shd w:val="clear" w:color="auto" w:fill="auto"/>
          </w:tcPr>
          <w:p w:rsidR="006A6C49" w:rsidRPr="007001F1" w:rsidRDefault="006A6C49" w:rsidP="00901910">
            <w:pPr>
              <w:jc w:val="both"/>
              <w:rPr>
                <w:b/>
                <w:bCs/>
                <w:color w:val="000000"/>
              </w:rPr>
            </w:pPr>
          </w:p>
        </w:tc>
        <w:tc>
          <w:tcPr>
            <w:tcW w:w="1775" w:type="dxa"/>
            <w:shd w:val="clear" w:color="auto" w:fill="auto"/>
          </w:tcPr>
          <w:p w:rsidR="006A6C49" w:rsidRPr="007001F1" w:rsidRDefault="006A6C49" w:rsidP="00901910">
            <w:pPr>
              <w:jc w:val="both"/>
              <w:rPr>
                <w:b/>
                <w:bCs/>
                <w:color w:val="000000"/>
              </w:rPr>
            </w:pPr>
          </w:p>
        </w:tc>
      </w:tr>
      <w:tr w:rsidR="006A6C49" w:rsidRPr="007001F1" w:rsidTr="007261E4">
        <w:trPr>
          <w:trHeight w:val="1076"/>
        </w:trPr>
        <w:tc>
          <w:tcPr>
            <w:tcW w:w="582" w:type="dxa"/>
            <w:vMerge/>
            <w:shd w:val="clear" w:color="auto" w:fill="auto"/>
            <w:noWrap/>
            <w:vAlign w:val="center"/>
          </w:tcPr>
          <w:p w:rsidR="006A6C49" w:rsidRPr="007001F1" w:rsidRDefault="006A6C49" w:rsidP="00901910">
            <w:pPr>
              <w:jc w:val="center"/>
              <w:rPr>
                <w:color w:val="000000"/>
              </w:rPr>
            </w:pPr>
          </w:p>
        </w:tc>
        <w:tc>
          <w:tcPr>
            <w:tcW w:w="4820" w:type="dxa"/>
            <w:gridSpan w:val="2"/>
            <w:shd w:val="clear" w:color="auto" w:fill="auto"/>
            <w:vAlign w:val="center"/>
          </w:tcPr>
          <w:p w:rsidR="006A6C49" w:rsidRPr="007001F1" w:rsidRDefault="006A6C49" w:rsidP="003F3D85">
            <w:pPr>
              <w:jc w:val="both"/>
              <w:rPr>
                <w:color w:val="000000"/>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tcPr>
          <w:p w:rsidR="006A6C49" w:rsidRPr="007001F1" w:rsidRDefault="006A6C49" w:rsidP="00901910">
            <w:pPr>
              <w:jc w:val="both"/>
              <w:rPr>
                <w:b/>
                <w:bCs/>
                <w:color w:val="000000"/>
              </w:rPr>
            </w:pPr>
          </w:p>
        </w:tc>
        <w:tc>
          <w:tcPr>
            <w:tcW w:w="567" w:type="dxa"/>
            <w:shd w:val="clear" w:color="auto" w:fill="auto"/>
          </w:tcPr>
          <w:p w:rsidR="006A6C49" w:rsidRPr="007001F1" w:rsidRDefault="006A6C49" w:rsidP="00901910">
            <w:pPr>
              <w:jc w:val="both"/>
              <w:rPr>
                <w:b/>
                <w:bCs/>
                <w:color w:val="000000"/>
              </w:rPr>
            </w:pPr>
          </w:p>
        </w:tc>
        <w:tc>
          <w:tcPr>
            <w:tcW w:w="776" w:type="dxa"/>
            <w:shd w:val="clear" w:color="auto" w:fill="auto"/>
          </w:tcPr>
          <w:p w:rsidR="006A6C49" w:rsidRPr="007001F1" w:rsidRDefault="006A6C49" w:rsidP="00901910">
            <w:pPr>
              <w:jc w:val="both"/>
              <w:rPr>
                <w:b/>
                <w:bCs/>
                <w:color w:val="000000"/>
              </w:rPr>
            </w:pPr>
          </w:p>
        </w:tc>
        <w:tc>
          <w:tcPr>
            <w:tcW w:w="1775" w:type="dxa"/>
            <w:shd w:val="clear" w:color="auto" w:fill="auto"/>
          </w:tcPr>
          <w:p w:rsidR="006A6C49" w:rsidRPr="007001F1" w:rsidRDefault="006A6C49" w:rsidP="00901910">
            <w:pPr>
              <w:jc w:val="both"/>
              <w:rPr>
                <w:b/>
                <w:bCs/>
                <w:color w:val="000000"/>
              </w:rPr>
            </w:pPr>
          </w:p>
        </w:tc>
      </w:tr>
      <w:tr w:rsidR="006A6C49" w:rsidRPr="007001F1" w:rsidTr="007261E4">
        <w:trPr>
          <w:trHeight w:val="540"/>
        </w:trPr>
        <w:tc>
          <w:tcPr>
            <w:tcW w:w="582" w:type="dxa"/>
            <w:vMerge/>
            <w:shd w:val="clear" w:color="auto" w:fill="auto"/>
            <w:noWrap/>
            <w:vAlign w:val="center"/>
          </w:tcPr>
          <w:p w:rsidR="006A6C49" w:rsidRPr="007001F1" w:rsidRDefault="006A6C49" w:rsidP="00901910">
            <w:pPr>
              <w:jc w:val="center"/>
              <w:rPr>
                <w:color w:val="000000"/>
              </w:rPr>
            </w:pPr>
          </w:p>
        </w:tc>
        <w:tc>
          <w:tcPr>
            <w:tcW w:w="4820" w:type="dxa"/>
            <w:gridSpan w:val="2"/>
            <w:shd w:val="clear" w:color="auto" w:fill="auto"/>
            <w:vAlign w:val="center"/>
          </w:tcPr>
          <w:p w:rsidR="006A6C49" w:rsidRPr="007001F1" w:rsidRDefault="003F1367" w:rsidP="003F3D85">
            <w:pPr>
              <w:jc w:val="both"/>
              <w:rPr>
                <w:color w:val="000000"/>
              </w:rPr>
            </w:pPr>
            <w:r>
              <w:rPr>
                <w:color w:val="000000"/>
                <w:sz w:val="22"/>
                <w:szCs w:val="22"/>
              </w:rPr>
              <w:t>c</w:t>
            </w:r>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tcPr>
          <w:p w:rsidR="006A6C49" w:rsidRPr="007001F1" w:rsidRDefault="006A6C49" w:rsidP="00901910">
            <w:pPr>
              <w:jc w:val="both"/>
              <w:rPr>
                <w:b/>
                <w:bCs/>
                <w:color w:val="000000"/>
              </w:rPr>
            </w:pPr>
          </w:p>
        </w:tc>
        <w:tc>
          <w:tcPr>
            <w:tcW w:w="567" w:type="dxa"/>
            <w:shd w:val="clear" w:color="auto" w:fill="auto"/>
          </w:tcPr>
          <w:p w:rsidR="006A6C49" w:rsidRPr="007001F1" w:rsidRDefault="006A6C49" w:rsidP="00901910">
            <w:pPr>
              <w:jc w:val="both"/>
              <w:rPr>
                <w:b/>
                <w:bCs/>
                <w:color w:val="000000"/>
              </w:rPr>
            </w:pPr>
          </w:p>
        </w:tc>
        <w:tc>
          <w:tcPr>
            <w:tcW w:w="776" w:type="dxa"/>
            <w:shd w:val="clear" w:color="auto" w:fill="auto"/>
          </w:tcPr>
          <w:p w:rsidR="006A6C49" w:rsidRPr="007001F1" w:rsidRDefault="006A6C49" w:rsidP="00901910">
            <w:pPr>
              <w:jc w:val="both"/>
              <w:rPr>
                <w:b/>
                <w:bCs/>
                <w:color w:val="000000"/>
              </w:rPr>
            </w:pPr>
          </w:p>
        </w:tc>
        <w:tc>
          <w:tcPr>
            <w:tcW w:w="1775" w:type="dxa"/>
            <w:shd w:val="clear" w:color="auto" w:fill="auto"/>
          </w:tcPr>
          <w:p w:rsidR="006A6C49" w:rsidRPr="007001F1" w:rsidRDefault="006A6C49" w:rsidP="00901910">
            <w:pPr>
              <w:jc w:val="both"/>
              <w:rPr>
                <w:b/>
                <w:bCs/>
                <w:color w:val="000000"/>
              </w:rPr>
            </w:pPr>
          </w:p>
        </w:tc>
      </w:tr>
      <w:tr w:rsidR="006A6C49" w:rsidRPr="007001F1" w:rsidTr="007261E4">
        <w:trPr>
          <w:trHeight w:val="540"/>
        </w:trPr>
        <w:tc>
          <w:tcPr>
            <w:tcW w:w="582" w:type="dxa"/>
            <w:vMerge/>
            <w:shd w:val="clear" w:color="auto" w:fill="auto"/>
            <w:noWrap/>
            <w:vAlign w:val="center"/>
          </w:tcPr>
          <w:p w:rsidR="006A6C49" w:rsidRPr="007001F1" w:rsidRDefault="006A6C49" w:rsidP="00901910">
            <w:pPr>
              <w:jc w:val="center"/>
              <w:rPr>
                <w:color w:val="000000"/>
              </w:rPr>
            </w:pPr>
          </w:p>
        </w:tc>
        <w:tc>
          <w:tcPr>
            <w:tcW w:w="4820" w:type="dxa"/>
            <w:gridSpan w:val="2"/>
            <w:shd w:val="clear" w:color="auto" w:fill="auto"/>
            <w:vAlign w:val="center"/>
          </w:tcPr>
          <w:p w:rsidR="006A6C49" w:rsidRPr="007001F1" w:rsidRDefault="00242F65" w:rsidP="003F3D85">
            <w:pPr>
              <w:jc w:val="both"/>
              <w:rPr>
                <w:color w:val="000000"/>
              </w:rPr>
            </w:pPr>
            <w:r>
              <w:rPr>
                <w:color w:val="000000"/>
                <w:sz w:val="22"/>
                <w:szCs w:val="22"/>
              </w:rPr>
              <w:t>d</w:t>
            </w:r>
            <w:r w:rsidR="006A6C49" w:rsidRPr="007001F1">
              <w:rPr>
                <w:color w:val="000000"/>
                <w:sz w:val="22"/>
                <w:szCs w:val="22"/>
              </w:rPr>
              <w:t>)Bola použitá elektronická aukcia v súlade s ostatnými ustanoveniami § 54  ZVO</w:t>
            </w:r>
          </w:p>
        </w:tc>
        <w:tc>
          <w:tcPr>
            <w:tcW w:w="567" w:type="dxa"/>
            <w:shd w:val="clear" w:color="auto" w:fill="auto"/>
          </w:tcPr>
          <w:p w:rsidR="006A6C49" w:rsidRPr="007001F1" w:rsidRDefault="006A6C49" w:rsidP="00901910">
            <w:pPr>
              <w:jc w:val="both"/>
              <w:rPr>
                <w:b/>
                <w:bCs/>
                <w:color w:val="000000"/>
              </w:rPr>
            </w:pPr>
          </w:p>
        </w:tc>
        <w:tc>
          <w:tcPr>
            <w:tcW w:w="567" w:type="dxa"/>
            <w:shd w:val="clear" w:color="auto" w:fill="auto"/>
          </w:tcPr>
          <w:p w:rsidR="006A6C49" w:rsidRPr="007001F1" w:rsidRDefault="006A6C49" w:rsidP="00901910">
            <w:pPr>
              <w:jc w:val="both"/>
              <w:rPr>
                <w:b/>
                <w:bCs/>
                <w:color w:val="000000"/>
              </w:rPr>
            </w:pPr>
          </w:p>
        </w:tc>
        <w:tc>
          <w:tcPr>
            <w:tcW w:w="776" w:type="dxa"/>
            <w:shd w:val="clear" w:color="auto" w:fill="auto"/>
          </w:tcPr>
          <w:p w:rsidR="006A6C49" w:rsidRPr="007001F1" w:rsidRDefault="006A6C49" w:rsidP="00901910">
            <w:pPr>
              <w:jc w:val="both"/>
              <w:rPr>
                <w:b/>
                <w:bCs/>
                <w:color w:val="000000"/>
              </w:rPr>
            </w:pPr>
          </w:p>
        </w:tc>
        <w:tc>
          <w:tcPr>
            <w:tcW w:w="1775" w:type="dxa"/>
            <w:shd w:val="clear" w:color="auto" w:fill="auto"/>
          </w:tcPr>
          <w:p w:rsidR="006A6C49" w:rsidRPr="007001F1" w:rsidRDefault="006A6C49" w:rsidP="00901910">
            <w:pPr>
              <w:jc w:val="both"/>
              <w:rPr>
                <w:b/>
                <w:bCs/>
                <w:color w:val="000000"/>
              </w:rPr>
            </w:pPr>
          </w:p>
        </w:tc>
      </w:tr>
      <w:tr w:rsidR="00E5404D" w:rsidRPr="007001F1" w:rsidTr="007261E4">
        <w:trPr>
          <w:trHeight w:val="540"/>
        </w:trPr>
        <w:tc>
          <w:tcPr>
            <w:tcW w:w="582" w:type="dxa"/>
            <w:shd w:val="clear" w:color="auto" w:fill="auto"/>
            <w:noWrap/>
            <w:vAlign w:val="center"/>
          </w:tcPr>
          <w:p w:rsidR="00E5404D" w:rsidRPr="007001F1" w:rsidRDefault="00E5404D" w:rsidP="00901910">
            <w:pPr>
              <w:jc w:val="center"/>
              <w:rPr>
                <w:color w:val="000000"/>
              </w:rPr>
            </w:pPr>
            <w:r>
              <w:rPr>
                <w:color w:val="000000"/>
                <w:sz w:val="22"/>
                <w:szCs w:val="22"/>
              </w:rPr>
              <w:t>13</w:t>
            </w:r>
          </w:p>
        </w:tc>
        <w:tc>
          <w:tcPr>
            <w:tcW w:w="4820" w:type="dxa"/>
            <w:gridSpan w:val="2"/>
            <w:shd w:val="clear" w:color="auto" w:fill="auto"/>
            <w:vAlign w:val="center"/>
          </w:tcPr>
          <w:p w:rsidR="00E5404D" w:rsidRDefault="00E5404D" w:rsidP="003F3D85">
            <w:pPr>
              <w:jc w:val="both"/>
              <w:rPr>
                <w:color w:val="000000"/>
              </w:rPr>
            </w:pPr>
            <w:r w:rsidRPr="00E5404D">
              <w:rPr>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tcPr>
          <w:p w:rsidR="00E5404D" w:rsidRPr="007001F1" w:rsidRDefault="00E5404D" w:rsidP="00901910">
            <w:pPr>
              <w:jc w:val="both"/>
              <w:rPr>
                <w:b/>
                <w:bCs/>
                <w:color w:val="000000"/>
              </w:rPr>
            </w:pPr>
          </w:p>
        </w:tc>
        <w:tc>
          <w:tcPr>
            <w:tcW w:w="567" w:type="dxa"/>
            <w:shd w:val="clear" w:color="auto" w:fill="auto"/>
          </w:tcPr>
          <w:p w:rsidR="00E5404D" w:rsidRPr="007001F1" w:rsidRDefault="00E5404D" w:rsidP="00901910">
            <w:pPr>
              <w:jc w:val="both"/>
              <w:rPr>
                <w:b/>
                <w:bCs/>
                <w:color w:val="000000"/>
              </w:rPr>
            </w:pPr>
          </w:p>
        </w:tc>
        <w:tc>
          <w:tcPr>
            <w:tcW w:w="776" w:type="dxa"/>
            <w:shd w:val="clear" w:color="auto" w:fill="auto"/>
          </w:tcPr>
          <w:p w:rsidR="00E5404D" w:rsidRPr="007001F1" w:rsidRDefault="00E5404D" w:rsidP="00901910">
            <w:pPr>
              <w:jc w:val="both"/>
              <w:rPr>
                <w:b/>
                <w:bCs/>
                <w:color w:val="000000"/>
              </w:rPr>
            </w:pPr>
          </w:p>
        </w:tc>
        <w:tc>
          <w:tcPr>
            <w:tcW w:w="1775" w:type="dxa"/>
            <w:shd w:val="clear" w:color="auto" w:fill="auto"/>
          </w:tcPr>
          <w:p w:rsidR="00E5404D" w:rsidRPr="007001F1" w:rsidRDefault="00E5404D" w:rsidP="00901910">
            <w:pPr>
              <w:jc w:val="both"/>
              <w:rPr>
                <w:b/>
                <w:bCs/>
                <w:color w:val="000000"/>
              </w:rPr>
            </w:pPr>
          </w:p>
        </w:tc>
      </w:tr>
      <w:tr w:rsidR="005D7C9D" w:rsidRPr="007001F1" w:rsidTr="002B4A5C">
        <w:trPr>
          <w:trHeight w:val="470"/>
        </w:trPr>
        <w:tc>
          <w:tcPr>
            <w:tcW w:w="582" w:type="dxa"/>
            <w:vMerge w:val="restart"/>
            <w:shd w:val="clear" w:color="auto" w:fill="auto"/>
            <w:noWrap/>
            <w:vAlign w:val="center"/>
          </w:tcPr>
          <w:p w:rsidR="005D7C9D" w:rsidRPr="007001F1" w:rsidDel="00C769FE" w:rsidRDefault="005D7C9D" w:rsidP="00901910">
            <w:pPr>
              <w:jc w:val="center"/>
              <w:rPr>
                <w:color w:val="000000"/>
              </w:rPr>
            </w:pPr>
            <w:r w:rsidRPr="007001F1">
              <w:rPr>
                <w:color w:val="000000"/>
                <w:sz w:val="22"/>
                <w:szCs w:val="22"/>
              </w:rPr>
              <w:t>1</w:t>
            </w:r>
            <w:r w:rsidR="00322CCF">
              <w:rPr>
                <w:color w:val="000000"/>
                <w:sz w:val="22"/>
                <w:szCs w:val="22"/>
              </w:rPr>
              <w:t>4</w:t>
            </w:r>
          </w:p>
        </w:tc>
        <w:tc>
          <w:tcPr>
            <w:tcW w:w="4820" w:type="dxa"/>
            <w:gridSpan w:val="2"/>
            <w:shd w:val="clear" w:color="auto" w:fill="auto"/>
            <w:vAlign w:val="center"/>
          </w:tcPr>
          <w:p w:rsidR="005D7C9D" w:rsidRPr="007001F1" w:rsidRDefault="005D7C9D" w:rsidP="003F3D85">
            <w:pPr>
              <w:jc w:val="both"/>
            </w:pPr>
            <w:r w:rsidRPr="007001F1">
              <w:rPr>
                <w:sz w:val="22"/>
                <w:szCs w:val="22"/>
              </w:rPr>
              <w:t>a) Je úspešný uchádzač zapísaný v regist</w:t>
            </w:r>
            <w:r w:rsidR="003F3D85" w:rsidRPr="007001F1">
              <w:rPr>
                <w:sz w:val="22"/>
                <w:szCs w:val="22"/>
              </w:rPr>
              <w:t>ri partnerov verejného sektora?</w:t>
            </w:r>
          </w:p>
        </w:tc>
        <w:tc>
          <w:tcPr>
            <w:tcW w:w="567" w:type="dxa"/>
            <w:shd w:val="clear" w:color="auto" w:fill="auto"/>
          </w:tcPr>
          <w:p w:rsidR="005D7C9D" w:rsidRPr="007001F1" w:rsidRDefault="005D7C9D" w:rsidP="00901910">
            <w:pPr>
              <w:jc w:val="both"/>
              <w:rPr>
                <w:b/>
                <w:bCs/>
                <w:color w:val="000000"/>
              </w:rPr>
            </w:pPr>
          </w:p>
        </w:tc>
        <w:tc>
          <w:tcPr>
            <w:tcW w:w="567" w:type="dxa"/>
            <w:shd w:val="clear" w:color="auto" w:fill="auto"/>
          </w:tcPr>
          <w:p w:rsidR="005D7C9D" w:rsidRPr="007001F1" w:rsidRDefault="005D7C9D" w:rsidP="00901910">
            <w:pPr>
              <w:jc w:val="both"/>
              <w:rPr>
                <w:b/>
                <w:bCs/>
                <w:color w:val="000000"/>
              </w:rPr>
            </w:pPr>
          </w:p>
        </w:tc>
        <w:tc>
          <w:tcPr>
            <w:tcW w:w="776" w:type="dxa"/>
            <w:shd w:val="clear" w:color="auto" w:fill="auto"/>
          </w:tcPr>
          <w:p w:rsidR="005D7C9D" w:rsidRPr="007001F1" w:rsidRDefault="005D7C9D" w:rsidP="00901910">
            <w:pPr>
              <w:jc w:val="both"/>
              <w:rPr>
                <w:b/>
                <w:bCs/>
                <w:color w:val="000000"/>
              </w:rPr>
            </w:pPr>
          </w:p>
        </w:tc>
        <w:tc>
          <w:tcPr>
            <w:tcW w:w="1775" w:type="dxa"/>
            <w:shd w:val="clear" w:color="auto" w:fill="auto"/>
          </w:tcPr>
          <w:p w:rsidR="005D7C9D" w:rsidRPr="007001F1" w:rsidRDefault="005D7C9D" w:rsidP="00901910">
            <w:pPr>
              <w:jc w:val="both"/>
              <w:rPr>
                <w:b/>
                <w:bCs/>
                <w:color w:val="000000"/>
              </w:rPr>
            </w:pPr>
          </w:p>
        </w:tc>
      </w:tr>
      <w:tr w:rsidR="005D7C9D" w:rsidRPr="007001F1" w:rsidTr="007261E4">
        <w:trPr>
          <w:trHeight w:val="845"/>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pPr>
            <w:r w:rsidRPr="007001F1">
              <w:rPr>
                <w:sz w:val="22"/>
                <w:szCs w:val="22"/>
              </w:rPr>
              <w:t>b) Sú subdodávatelia úspešného uchádzača, ktorí majú povinnosť zapisovať sa do registra partnerov verejného sektora, zapísaní v registri partnerov verejného sektora</w:t>
            </w:r>
            <w:r w:rsidR="008B2F6E">
              <w:rPr>
                <w:sz w:val="22"/>
                <w:szCs w:val="22"/>
              </w:rPr>
              <w:t xml:space="preserve"> (ak relevantné)</w:t>
            </w:r>
            <w:r w:rsidRPr="007001F1">
              <w:rPr>
                <w:sz w:val="22"/>
                <w:szCs w:val="22"/>
              </w:rPr>
              <w:t xml:space="preserve">?          </w:t>
            </w:r>
          </w:p>
        </w:tc>
        <w:tc>
          <w:tcPr>
            <w:tcW w:w="567" w:type="dxa"/>
            <w:shd w:val="clear" w:color="auto" w:fill="auto"/>
          </w:tcPr>
          <w:p w:rsidR="005D7C9D" w:rsidRPr="007001F1" w:rsidRDefault="005D7C9D" w:rsidP="00901910">
            <w:pPr>
              <w:jc w:val="both"/>
              <w:rPr>
                <w:b/>
                <w:bCs/>
                <w:color w:val="000000"/>
              </w:rPr>
            </w:pPr>
          </w:p>
        </w:tc>
        <w:tc>
          <w:tcPr>
            <w:tcW w:w="567" w:type="dxa"/>
            <w:shd w:val="clear" w:color="auto" w:fill="auto"/>
          </w:tcPr>
          <w:p w:rsidR="005D7C9D" w:rsidRPr="007001F1" w:rsidRDefault="005D7C9D" w:rsidP="00901910">
            <w:pPr>
              <w:jc w:val="both"/>
              <w:rPr>
                <w:b/>
                <w:bCs/>
                <w:color w:val="000000"/>
              </w:rPr>
            </w:pPr>
          </w:p>
        </w:tc>
        <w:tc>
          <w:tcPr>
            <w:tcW w:w="776" w:type="dxa"/>
            <w:shd w:val="clear" w:color="auto" w:fill="auto"/>
          </w:tcPr>
          <w:p w:rsidR="005D7C9D" w:rsidRPr="007001F1" w:rsidRDefault="005D7C9D" w:rsidP="00901910">
            <w:pPr>
              <w:jc w:val="both"/>
              <w:rPr>
                <w:b/>
                <w:bCs/>
                <w:color w:val="000000"/>
              </w:rPr>
            </w:pPr>
          </w:p>
        </w:tc>
        <w:tc>
          <w:tcPr>
            <w:tcW w:w="1775" w:type="dxa"/>
            <w:shd w:val="clear" w:color="auto" w:fill="auto"/>
          </w:tcPr>
          <w:p w:rsidR="005D7C9D" w:rsidRPr="007001F1" w:rsidRDefault="005D7C9D" w:rsidP="00901910">
            <w:pPr>
              <w:jc w:val="both"/>
              <w:rPr>
                <w:b/>
                <w:bCs/>
                <w:color w:val="000000"/>
              </w:rPr>
            </w:pPr>
          </w:p>
        </w:tc>
      </w:tr>
      <w:tr w:rsidR="008F29BE" w:rsidRPr="007001F1" w:rsidTr="007261E4">
        <w:trPr>
          <w:trHeight w:val="20"/>
        </w:trPr>
        <w:tc>
          <w:tcPr>
            <w:tcW w:w="582" w:type="dxa"/>
            <w:shd w:val="clear" w:color="auto" w:fill="auto"/>
            <w:noWrap/>
            <w:vAlign w:val="center"/>
            <w:hideMark/>
          </w:tcPr>
          <w:p w:rsidR="008F29BE" w:rsidRPr="007001F1" w:rsidRDefault="00C769FE" w:rsidP="00901910">
            <w:pPr>
              <w:jc w:val="center"/>
              <w:rPr>
                <w:color w:val="000000"/>
              </w:rPr>
            </w:pPr>
            <w:r w:rsidRPr="007001F1">
              <w:rPr>
                <w:color w:val="000000"/>
                <w:sz w:val="22"/>
                <w:szCs w:val="22"/>
              </w:rPr>
              <w:t>1</w:t>
            </w:r>
            <w:r w:rsidR="00322CCF">
              <w:rPr>
                <w:color w:val="000000"/>
                <w:sz w:val="22"/>
                <w:szCs w:val="22"/>
              </w:rPr>
              <w:t>5</w:t>
            </w:r>
          </w:p>
        </w:tc>
        <w:tc>
          <w:tcPr>
            <w:tcW w:w="4820" w:type="dxa"/>
            <w:gridSpan w:val="2"/>
            <w:shd w:val="clear" w:color="auto" w:fill="auto"/>
            <w:vAlign w:val="center"/>
            <w:hideMark/>
          </w:tcPr>
          <w:p w:rsidR="008F29BE" w:rsidRPr="007001F1" w:rsidRDefault="008F29BE" w:rsidP="003F3D85">
            <w:pPr>
              <w:jc w:val="both"/>
            </w:pPr>
            <w:r w:rsidRPr="007001F1">
              <w:rPr>
                <w:sz w:val="22"/>
                <w:szCs w:val="22"/>
              </w:rPr>
              <w:t>Neboli identifikované iné porušenia pravidiel a postupov verejného obstarávania?</w:t>
            </w:r>
          </w:p>
        </w:tc>
        <w:tc>
          <w:tcPr>
            <w:tcW w:w="567"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567"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776"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1775"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r>
      <w:tr w:rsidR="005D7C9D" w:rsidRPr="007001F1" w:rsidTr="007261E4">
        <w:trPr>
          <w:trHeight w:val="505"/>
        </w:trPr>
        <w:tc>
          <w:tcPr>
            <w:tcW w:w="582" w:type="dxa"/>
            <w:vMerge w:val="restart"/>
            <w:shd w:val="clear" w:color="auto" w:fill="auto"/>
            <w:noWrap/>
            <w:vAlign w:val="center"/>
            <w:hideMark/>
          </w:tcPr>
          <w:p w:rsidR="005D7C9D" w:rsidRPr="007001F1" w:rsidRDefault="005D7C9D" w:rsidP="00936525">
            <w:pPr>
              <w:jc w:val="center"/>
              <w:rPr>
                <w:color w:val="000000"/>
              </w:rPr>
            </w:pPr>
            <w:r w:rsidRPr="007001F1">
              <w:rPr>
                <w:color w:val="000000"/>
                <w:sz w:val="22"/>
                <w:szCs w:val="22"/>
              </w:rPr>
              <w:t>1</w:t>
            </w:r>
            <w:r w:rsidR="00322CCF">
              <w:rPr>
                <w:color w:val="000000"/>
                <w:sz w:val="22"/>
                <w:szCs w:val="22"/>
              </w:rPr>
              <w:t>6</w:t>
            </w:r>
          </w:p>
        </w:tc>
        <w:tc>
          <w:tcPr>
            <w:tcW w:w="4820" w:type="dxa"/>
            <w:gridSpan w:val="2"/>
            <w:shd w:val="clear" w:color="auto" w:fill="auto"/>
            <w:vAlign w:val="center"/>
            <w:hideMark/>
          </w:tcPr>
          <w:p w:rsidR="005D7C9D" w:rsidRPr="007001F1" w:rsidRDefault="005D7C9D" w:rsidP="003F3D85">
            <w:pPr>
              <w:jc w:val="both"/>
              <w:rPr>
                <w:color w:val="000000"/>
              </w:rPr>
            </w:pPr>
            <w:r w:rsidRPr="007001F1">
              <w:rPr>
                <w:color w:val="000000"/>
                <w:sz w:val="22"/>
                <w:szCs w:val="22"/>
              </w:rPr>
              <w:t>a) Je zmluva uzavretá v súlade so súťažnými podkladmi a ponukou pr</w:t>
            </w:r>
            <w:r w:rsidR="003F3D85" w:rsidRPr="007001F1">
              <w:rPr>
                <w:color w:val="000000"/>
                <w:sz w:val="22"/>
                <w:szCs w:val="22"/>
              </w:rPr>
              <w:t>edloženou úspešným uchádzačom?</w:t>
            </w:r>
          </w:p>
        </w:tc>
        <w:tc>
          <w:tcPr>
            <w:tcW w:w="567"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c>
          <w:tcPr>
            <w:tcW w:w="567"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c>
          <w:tcPr>
            <w:tcW w:w="776"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c>
          <w:tcPr>
            <w:tcW w:w="1775"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r>
      <w:tr w:rsidR="005D7C9D" w:rsidRPr="007001F1" w:rsidTr="002B4A5C">
        <w:trPr>
          <w:trHeight w:val="142"/>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rPr>
                <w:color w:val="000000"/>
              </w:rPr>
            </w:pPr>
            <w:r w:rsidRPr="007001F1">
              <w:rPr>
                <w:color w:val="000000"/>
                <w:sz w:val="22"/>
                <w:szCs w:val="22"/>
              </w:rPr>
              <w:t>b) Je zmluva podpísaná oprávnenými osobami?</w:t>
            </w:r>
          </w:p>
        </w:tc>
        <w:tc>
          <w:tcPr>
            <w:tcW w:w="567" w:type="dxa"/>
            <w:shd w:val="clear" w:color="auto" w:fill="auto"/>
          </w:tcPr>
          <w:p w:rsidR="005D7C9D" w:rsidRPr="007001F1" w:rsidRDefault="005D7C9D" w:rsidP="00901910">
            <w:pPr>
              <w:jc w:val="both"/>
              <w:rPr>
                <w:b/>
                <w:bCs/>
                <w:color w:val="000000"/>
              </w:rPr>
            </w:pPr>
          </w:p>
        </w:tc>
        <w:tc>
          <w:tcPr>
            <w:tcW w:w="567" w:type="dxa"/>
            <w:shd w:val="clear" w:color="auto" w:fill="auto"/>
          </w:tcPr>
          <w:p w:rsidR="005D7C9D" w:rsidRPr="007001F1" w:rsidRDefault="005D7C9D" w:rsidP="00901910">
            <w:pPr>
              <w:jc w:val="both"/>
              <w:rPr>
                <w:b/>
                <w:bCs/>
                <w:color w:val="000000"/>
              </w:rPr>
            </w:pPr>
          </w:p>
        </w:tc>
        <w:tc>
          <w:tcPr>
            <w:tcW w:w="776" w:type="dxa"/>
            <w:shd w:val="clear" w:color="auto" w:fill="auto"/>
          </w:tcPr>
          <w:p w:rsidR="005D7C9D" w:rsidRPr="007001F1" w:rsidRDefault="005D7C9D" w:rsidP="00901910">
            <w:pPr>
              <w:jc w:val="both"/>
              <w:rPr>
                <w:b/>
                <w:bCs/>
                <w:color w:val="000000"/>
              </w:rPr>
            </w:pPr>
          </w:p>
        </w:tc>
        <w:tc>
          <w:tcPr>
            <w:tcW w:w="1775" w:type="dxa"/>
            <w:shd w:val="clear" w:color="auto" w:fill="auto"/>
          </w:tcPr>
          <w:p w:rsidR="005D7C9D" w:rsidRPr="007001F1" w:rsidRDefault="005D7C9D" w:rsidP="00901910">
            <w:pPr>
              <w:jc w:val="both"/>
              <w:rPr>
                <w:b/>
                <w:bCs/>
                <w:color w:val="000000"/>
              </w:rPr>
            </w:pPr>
          </w:p>
        </w:tc>
      </w:tr>
      <w:tr w:rsidR="005D7C9D" w:rsidRPr="007001F1" w:rsidTr="007261E4">
        <w:trPr>
          <w:trHeight w:val="505"/>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rPr>
                <w:color w:val="000000"/>
              </w:rPr>
            </w:pPr>
            <w:r w:rsidRPr="007001F1">
              <w:rPr>
                <w:color w:val="000000"/>
                <w:sz w:val="22"/>
                <w:szCs w:val="22"/>
              </w:rPr>
              <w:t>c) Je výsledná zmluva zverejnená v súlade so zákonom o slobodnom prístupe k informáciám?</w:t>
            </w:r>
          </w:p>
        </w:tc>
        <w:tc>
          <w:tcPr>
            <w:tcW w:w="567" w:type="dxa"/>
            <w:shd w:val="clear" w:color="auto" w:fill="auto"/>
          </w:tcPr>
          <w:p w:rsidR="005D7C9D" w:rsidRPr="007001F1" w:rsidRDefault="005D7C9D" w:rsidP="00901910">
            <w:pPr>
              <w:jc w:val="both"/>
              <w:rPr>
                <w:b/>
                <w:bCs/>
                <w:color w:val="000000"/>
              </w:rPr>
            </w:pPr>
          </w:p>
        </w:tc>
        <w:tc>
          <w:tcPr>
            <w:tcW w:w="567" w:type="dxa"/>
            <w:shd w:val="clear" w:color="auto" w:fill="auto"/>
          </w:tcPr>
          <w:p w:rsidR="005D7C9D" w:rsidRPr="007001F1" w:rsidRDefault="005D7C9D" w:rsidP="00901910">
            <w:pPr>
              <w:jc w:val="both"/>
              <w:rPr>
                <w:b/>
                <w:bCs/>
                <w:color w:val="000000"/>
              </w:rPr>
            </w:pPr>
          </w:p>
        </w:tc>
        <w:tc>
          <w:tcPr>
            <w:tcW w:w="776" w:type="dxa"/>
            <w:shd w:val="clear" w:color="auto" w:fill="auto"/>
          </w:tcPr>
          <w:p w:rsidR="005D7C9D" w:rsidRPr="007001F1" w:rsidRDefault="005D7C9D" w:rsidP="00901910">
            <w:pPr>
              <w:jc w:val="both"/>
              <w:rPr>
                <w:b/>
                <w:bCs/>
                <w:color w:val="000000"/>
              </w:rPr>
            </w:pPr>
          </w:p>
        </w:tc>
        <w:tc>
          <w:tcPr>
            <w:tcW w:w="1775" w:type="dxa"/>
            <w:shd w:val="clear" w:color="auto" w:fill="auto"/>
          </w:tcPr>
          <w:p w:rsidR="005D7C9D" w:rsidRPr="007001F1" w:rsidRDefault="005D7C9D" w:rsidP="00901910">
            <w:pPr>
              <w:jc w:val="both"/>
              <w:rPr>
                <w:b/>
                <w:bCs/>
                <w:color w:val="000000"/>
              </w:rPr>
            </w:pPr>
          </w:p>
        </w:tc>
      </w:tr>
      <w:tr w:rsidR="007702DD" w:rsidRPr="007001F1" w:rsidTr="007261E4">
        <w:trPr>
          <w:trHeight w:val="505"/>
        </w:trPr>
        <w:tc>
          <w:tcPr>
            <w:tcW w:w="582" w:type="dxa"/>
            <w:shd w:val="clear" w:color="auto" w:fill="auto"/>
            <w:noWrap/>
            <w:vAlign w:val="center"/>
          </w:tcPr>
          <w:p w:rsidR="007702DD" w:rsidRPr="007001F1" w:rsidRDefault="007702DD" w:rsidP="00901910">
            <w:pPr>
              <w:jc w:val="center"/>
              <w:rPr>
                <w:color w:val="000000"/>
              </w:rPr>
            </w:pPr>
            <w:r>
              <w:rPr>
                <w:color w:val="000000"/>
              </w:rPr>
              <w:t>17</w:t>
            </w:r>
          </w:p>
        </w:tc>
        <w:tc>
          <w:tcPr>
            <w:tcW w:w="4820" w:type="dxa"/>
            <w:gridSpan w:val="2"/>
            <w:shd w:val="clear" w:color="auto" w:fill="auto"/>
            <w:vAlign w:val="center"/>
          </w:tcPr>
          <w:p w:rsidR="007702DD" w:rsidRPr="007001F1" w:rsidRDefault="007702DD" w:rsidP="003F3D85">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tcPr>
          <w:p w:rsidR="007702DD" w:rsidRPr="007001F1" w:rsidRDefault="007702DD" w:rsidP="00901910">
            <w:pPr>
              <w:jc w:val="both"/>
              <w:rPr>
                <w:b/>
                <w:bCs/>
                <w:color w:val="000000"/>
              </w:rPr>
            </w:pPr>
          </w:p>
        </w:tc>
        <w:tc>
          <w:tcPr>
            <w:tcW w:w="567" w:type="dxa"/>
            <w:shd w:val="clear" w:color="auto" w:fill="auto"/>
          </w:tcPr>
          <w:p w:rsidR="007702DD" w:rsidRPr="007001F1" w:rsidRDefault="007702DD" w:rsidP="00901910">
            <w:pPr>
              <w:jc w:val="both"/>
              <w:rPr>
                <w:b/>
                <w:bCs/>
                <w:color w:val="000000"/>
              </w:rPr>
            </w:pPr>
          </w:p>
        </w:tc>
        <w:tc>
          <w:tcPr>
            <w:tcW w:w="776" w:type="dxa"/>
            <w:shd w:val="clear" w:color="auto" w:fill="auto"/>
          </w:tcPr>
          <w:p w:rsidR="007702DD" w:rsidRPr="007001F1" w:rsidRDefault="007702DD" w:rsidP="00901910">
            <w:pPr>
              <w:jc w:val="both"/>
              <w:rPr>
                <w:b/>
                <w:bCs/>
                <w:color w:val="000000"/>
              </w:rPr>
            </w:pPr>
          </w:p>
        </w:tc>
        <w:tc>
          <w:tcPr>
            <w:tcW w:w="1775" w:type="dxa"/>
            <w:shd w:val="clear" w:color="auto" w:fill="auto"/>
          </w:tcPr>
          <w:p w:rsidR="007702DD" w:rsidRPr="007001F1" w:rsidRDefault="007702DD" w:rsidP="00901910">
            <w:pPr>
              <w:jc w:val="both"/>
              <w:rPr>
                <w:b/>
                <w:bCs/>
                <w:color w:val="000000"/>
              </w:rPr>
            </w:pPr>
          </w:p>
        </w:tc>
      </w:tr>
      <w:tr w:rsidR="008F29BE" w:rsidRPr="007001F1" w:rsidTr="007261E4">
        <w:trPr>
          <w:trHeight w:val="300"/>
        </w:trPr>
        <w:tc>
          <w:tcPr>
            <w:tcW w:w="9087" w:type="dxa"/>
            <w:gridSpan w:val="7"/>
            <w:shd w:val="clear" w:color="auto" w:fill="auto"/>
            <w:noWrap/>
            <w:vAlign w:val="center"/>
          </w:tcPr>
          <w:p w:rsidR="008F29BE" w:rsidRPr="007001F1" w:rsidRDefault="008F29BE" w:rsidP="008F29BE">
            <w:pPr>
              <w:jc w:val="both"/>
              <w:rPr>
                <w:b/>
                <w:sz w:val="20"/>
                <w:szCs w:val="20"/>
              </w:rPr>
            </w:pPr>
            <w:r w:rsidRPr="007001F1">
              <w:rPr>
                <w:b/>
                <w:sz w:val="20"/>
                <w:szCs w:val="20"/>
              </w:rPr>
              <w:t>VYJADRENIE</w:t>
            </w:r>
          </w:p>
          <w:p w:rsidR="008F29BE" w:rsidRPr="007001F1" w:rsidRDefault="008F29BE" w:rsidP="008F29BE">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37"/>
              <w:t>[1]</w:t>
            </w:r>
          </w:p>
          <w:p w:rsidR="008F29BE" w:rsidRPr="007001F1" w:rsidRDefault="008F29BE" w:rsidP="008F29BE">
            <w:pPr>
              <w:rPr>
                <w:b/>
                <w:bCs/>
                <w:color w:val="000000"/>
              </w:rPr>
            </w:pPr>
          </w:p>
        </w:tc>
      </w:tr>
      <w:tr w:rsidR="008F29BE" w:rsidRPr="007001F1" w:rsidTr="007261E4">
        <w:trPr>
          <w:trHeight w:val="300"/>
        </w:trPr>
        <w:tc>
          <w:tcPr>
            <w:tcW w:w="3559" w:type="dxa"/>
            <w:gridSpan w:val="2"/>
            <w:shd w:val="clear" w:color="auto" w:fill="auto"/>
            <w:vAlign w:val="center"/>
            <w:hideMark/>
          </w:tcPr>
          <w:p w:rsidR="008F29BE" w:rsidRDefault="008F29BE" w:rsidP="00A90B4D">
            <w:pPr>
              <w:rPr>
                <w:rStyle w:val="Odkaznapoznmkupodiarou"/>
                <w:b/>
                <w:bCs/>
                <w:sz w:val="20"/>
                <w:szCs w:val="20"/>
              </w:rPr>
            </w:pPr>
            <w:r w:rsidRPr="007001F1">
              <w:rPr>
                <w:b/>
                <w:bCs/>
                <w:sz w:val="22"/>
                <w:szCs w:val="22"/>
              </w:rPr>
              <w:lastRenderedPageBreak/>
              <w:t>Kontrolu vykonal</w:t>
            </w:r>
            <w:r w:rsidR="00A90B4D">
              <w:rPr>
                <w:rStyle w:val="Odkaznapoznmkupodiarou"/>
                <w:b/>
                <w:bCs/>
                <w:sz w:val="22"/>
                <w:szCs w:val="22"/>
              </w:rPr>
              <w:footnoteReference w:customMarkFollows="1" w:id="38"/>
              <w:t>2</w:t>
            </w:r>
            <w:r w:rsidRPr="007001F1">
              <w:rPr>
                <w:b/>
                <w:bCs/>
                <w:sz w:val="22"/>
                <w:szCs w:val="22"/>
              </w:rPr>
              <w:t>:</w:t>
            </w:r>
          </w:p>
          <w:p w:rsidR="00A90B4D" w:rsidRDefault="00A90B4D" w:rsidP="00A90B4D">
            <w:pPr>
              <w:rPr>
                <w:b/>
                <w:bCs/>
                <w:sz w:val="20"/>
                <w:szCs w:val="20"/>
              </w:rPr>
            </w:pPr>
          </w:p>
          <w:p w:rsidR="00A90B4D" w:rsidRPr="007001F1" w:rsidRDefault="00A90B4D" w:rsidP="00A90B4D">
            <w:pPr>
              <w:rPr>
                <w:b/>
                <w:bCs/>
              </w:rPr>
            </w:pPr>
          </w:p>
        </w:tc>
        <w:tc>
          <w:tcPr>
            <w:tcW w:w="5528" w:type="dxa"/>
            <w:gridSpan w:val="5"/>
            <w:shd w:val="clear" w:color="auto" w:fill="auto"/>
            <w:vAlign w:val="center"/>
            <w:hideMark/>
          </w:tcPr>
          <w:p w:rsidR="008F29BE" w:rsidRPr="007001F1" w:rsidRDefault="008F29BE" w:rsidP="008F29BE">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8F29BE">
            <w:pPr>
              <w:rPr>
                <w:b/>
                <w:bCs/>
              </w:rPr>
            </w:pPr>
            <w:r w:rsidRPr="007001F1">
              <w:rPr>
                <w:b/>
                <w:bCs/>
                <w:sz w:val="22"/>
                <w:szCs w:val="22"/>
              </w:rPr>
              <w:t>Dátum:</w:t>
            </w:r>
          </w:p>
        </w:tc>
        <w:tc>
          <w:tcPr>
            <w:tcW w:w="5528" w:type="dxa"/>
            <w:gridSpan w:val="5"/>
            <w:shd w:val="clear" w:color="auto" w:fill="auto"/>
            <w:vAlign w:val="center"/>
            <w:hideMark/>
          </w:tcPr>
          <w:p w:rsidR="008F29BE" w:rsidRPr="007001F1" w:rsidRDefault="008F29BE" w:rsidP="008F29BE">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000000" w:fill="FFFFFF"/>
            <w:vAlign w:val="center"/>
            <w:hideMark/>
          </w:tcPr>
          <w:p w:rsidR="008F29BE" w:rsidRPr="007001F1" w:rsidRDefault="008F29BE" w:rsidP="008F29BE">
            <w:pPr>
              <w:rPr>
                <w:b/>
                <w:bCs/>
              </w:rPr>
            </w:pPr>
            <w:r w:rsidRPr="007001F1">
              <w:rPr>
                <w:b/>
                <w:bCs/>
                <w:sz w:val="22"/>
                <w:szCs w:val="22"/>
              </w:rPr>
              <w:t>Podpis:</w:t>
            </w:r>
          </w:p>
        </w:tc>
        <w:tc>
          <w:tcPr>
            <w:tcW w:w="5528" w:type="dxa"/>
            <w:gridSpan w:val="5"/>
            <w:shd w:val="clear" w:color="auto" w:fill="auto"/>
            <w:vAlign w:val="center"/>
            <w:hideMark/>
          </w:tcPr>
          <w:p w:rsidR="008F29BE" w:rsidRPr="007001F1" w:rsidRDefault="008F29BE" w:rsidP="008F29BE">
            <w:pPr>
              <w:rPr>
                <w:color w:val="000000"/>
              </w:rPr>
            </w:pPr>
            <w:r w:rsidRPr="007001F1">
              <w:rPr>
                <w:color w:val="000000"/>
                <w:sz w:val="22"/>
                <w:szCs w:val="22"/>
              </w:rPr>
              <w:t> </w:t>
            </w:r>
          </w:p>
        </w:tc>
      </w:tr>
      <w:tr w:rsidR="008F29BE" w:rsidRPr="007001F1" w:rsidTr="007261E4">
        <w:trPr>
          <w:trHeight w:val="300"/>
        </w:trPr>
        <w:tc>
          <w:tcPr>
            <w:tcW w:w="9087" w:type="dxa"/>
            <w:gridSpan w:val="7"/>
            <w:shd w:val="clear" w:color="auto" w:fill="auto"/>
            <w:noWrap/>
            <w:vAlign w:val="bottom"/>
            <w:hideMark/>
          </w:tcPr>
          <w:p w:rsidR="008F29BE" w:rsidRPr="007001F1" w:rsidRDefault="008F29BE" w:rsidP="008F29BE">
            <w:pPr>
              <w:jc w:val="center"/>
              <w:rPr>
                <w:color w:val="000000"/>
              </w:rPr>
            </w:pPr>
            <w:r w:rsidRPr="007001F1">
              <w:rPr>
                <w:color w:val="000000"/>
                <w:sz w:val="22"/>
                <w:szCs w:val="22"/>
              </w:rPr>
              <w:t> </w:t>
            </w:r>
          </w:p>
        </w:tc>
      </w:tr>
      <w:tr w:rsidR="008F29BE" w:rsidRPr="007001F1" w:rsidTr="007261E4">
        <w:trPr>
          <w:trHeight w:val="300"/>
        </w:trPr>
        <w:tc>
          <w:tcPr>
            <w:tcW w:w="3559" w:type="dxa"/>
            <w:gridSpan w:val="2"/>
            <w:shd w:val="clear" w:color="000000" w:fill="FFFFFF"/>
            <w:vAlign w:val="center"/>
            <w:hideMark/>
          </w:tcPr>
          <w:p w:rsidR="008F29BE" w:rsidRPr="007001F1" w:rsidRDefault="008F29BE" w:rsidP="008F29BE">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39"/>
              <w:t>3</w:t>
            </w:r>
            <w:r w:rsidRPr="007001F1">
              <w:rPr>
                <w:b/>
                <w:bCs/>
                <w:sz w:val="22"/>
                <w:szCs w:val="22"/>
              </w:rPr>
              <w:t>:</w:t>
            </w:r>
          </w:p>
        </w:tc>
        <w:tc>
          <w:tcPr>
            <w:tcW w:w="5528" w:type="dxa"/>
            <w:gridSpan w:val="5"/>
            <w:shd w:val="clear" w:color="auto" w:fill="auto"/>
            <w:vAlign w:val="center"/>
            <w:hideMark/>
          </w:tcPr>
          <w:p w:rsidR="008F29BE" w:rsidRPr="007001F1" w:rsidRDefault="008F29BE" w:rsidP="008F29BE">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000000" w:fill="FFFFFF"/>
            <w:vAlign w:val="center"/>
            <w:hideMark/>
          </w:tcPr>
          <w:p w:rsidR="008F29BE" w:rsidRPr="007001F1" w:rsidRDefault="008F29BE" w:rsidP="008F29BE">
            <w:pPr>
              <w:rPr>
                <w:b/>
                <w:bCs/>
              </w:rPr>
            </w:pPr>
            <w:r w:rsidRPr="007001F1">
              <w:rPr>
                <w:b/>
                <w:bCs/>
                <w:sz w:val="22"/>
                <w:szCs w:val="22"/>
              </w:rPr>
              <w:t xml:space="preserve">Dátum: </w:t>
            </w:r>
          </w:p>
        </w:tc>
        <w:tc>
          <w:tcPr>
            <w:tcW w:w="5528" w:type="dxa"/>
            <w:gridSpan w:val="5"/>
            <w:shd w:val="clear" w:color="auto" w:fill="auto"/>
            <w:vAlign w:val="center"/>
            <w:hideMark/>
          </w:tcPr>
          <w:p w:rsidR="008F29BE" w:rsidRPr="007001F1" w:rsidRDefault="008F29BE" w:rsidP="008F29BE">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000000" w:fill="FFFFFF"/>
            <w:vAlign w:val="center"/>
            <w:hideMark/>
          </w:tcPr>
          <w:p w:rsidR="008F29BE" w:rsidRPr="007001F1" w:rsidRDefault="008F29BE" w:rsidP="008F29BE">
            <w:pPr>
              <w:rPr>
                <w:b/>
                <w:bCs/>
              </w:rPr>
            </w:pPr>
            <w:r w:rsidRPr="007001F1">
              <w:rPr>
                <w:b/>
                <w:bCs/>
                <w:sz w:val="22"/>
                <w:szCs w:val="22"/>
              </w:rPr>
              <w:t>Podpis:</w:t>
            </w:r>
          </w:p>
        </w:tc>
        <w:tc>
          <w:tcPr>
            <w:tcW w:w="5528" w:type="dxa"/>
            <w:gridSpan w:val="5"/>
            <w:shd w:val="clear" w:color="auto" w:fill="auto"/>
            <w:vAlign w:val="center"/>
            <w:hideMark/>
          </w:tcPr>
          <w:p w:rsidR="008F29BE" w:rsidRPr="007001F1" w:rsidRDefault="008F29BE" w:rsidP="008F29BE">
            <w:pPr>
              <w:rPr>
                <w:color w:val="000000"/>
              </w:rPr>
            </w:pPr>
            <w:r w:rsidRPr="007001F1">
              <w:rPr>
                <w:color w:val="000000"/>
                <w:sz w:val="22"/>
                <w:szCs w:val="22"/>
              </w:rPr>
              <w:t> </w:t>
            </w:r>
          </w:p>
        </w:tc>
      </w:tr>
    </w:tbl>
    <w:p w:rsidR="00901910" w:rsidRPr="007001F1" w:rsidRDefault="00901910"/>
    <w:p w:rsidR="00901910" w:rsidRPr="007001F1" w:rsidRDefault="00901910">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01910" w:rsidRPr="007001F1" w:rsidTr="007261E4">
        <w:trPr>
          <w:trHeight w:val="645"/>
        </w:trPr>
        <w:tc>
          <w:tcPr>
            <w:tcW w:w="9087" w:type="dxa"/>
            <w:gridSpan w:val="7"/>
            <w:shd w:val="clear" w:color="000000" w:fill="60497A"/>
            <w:vAlign w:val="center"/>
            <w:hideMark/>
          </w:tcPr>
          <w:p w:rsidR="00901910" w:rsidRPr="007001F1" w:rsidRDefault="00901910" w:rsidP="00901910">
            <w:pPr>
              <w:jc w:val="center"/>
              <w:rPr>
                <w:b/>
                <w:bCs/>
                <w:color w:val="FFFFFF"/>
              </w:rPr>
            </w:pPr>
            <w:r w:rsidRPr="007001F1">
              <w:rPr>
                <w:b/>
                <w:bCs/>
                <w:color w:val="FFFFFF"/>
              </w:rPr>
              <w:lastRenderedPageBreak/>
              <w:t>Kontrolný zoznam k finančnej kontrole VO</w:t>
            </w:r>
            <w:r w:rsidRPr="007001F1">
              <w:rPr>
                <w:b/>
                <w:bCs/>
                <w:color w:val="FFFFFF"/>
              </w:rPr>
              <w:br/>
            </w:r>
            <w:bookmarkStart w:id="15" w:name="KZ_13"/>
            <w:r w:rsidRPr="007001F1">
              <w:rPr>
                <w:b/>
                <w:bCs/>
                <w:color w:val="FFFFFF"/>
              </w:rPr>
              <w:t xml:space="preserve">Nadlimitná zákazka - užšia súťaž - </w:t>
            </w:r>
            <w:r w:rsidR="00144756" w:rsidRPr="007001F1">
              <w:rPr>
                <w:b/>
                <w:bCs/>
                <w:color w:val="FFFFFF"/>
              </w:rPr>
              <w:t>prvá</w:t>
            </w:r>
            <w:r w:rsidRPr="007001F1">
              <w:rPr>
                <w:b/>
                <w:bCs/>
                <w:color w:val="FFFFFF"/>
              </w:rPr>
              <w:t xml:space="preserve"> ex</w:t>
            </w:r>
            <w:r w:rsidR="00346308">
              <w:rPr>
                <w:b/>
                <w:bCs/>
                <w:color w:val="FFFFFF"/>
              </w:rPr>
              <w:t xml:space="preserve"> </w:t>
            </w:r>
            <w:r w:rsidRPr="007001F1">
              <w:rPr>
                <w:b/>
                <w:bCs/>
                <w:color w:val="FFFFFF"/>
              </w:rPr>
              <w:t>ante kontrola</w:t>
            </w:r>
            <w:bookmarkEnd w:id="15"/>
          </w:p>
        </w:tc>
      </w:tr>
      <w:tr w:rsidR="00901910" w:rsidRPr="007001F1" w:rsidTr="007261E4">
        <w:trPr>
          <w:trHeight w:val="330"/>
        </w:trPr>
        <w:tc>
          <w:tcPr>
            <w:tcW w:w="9087" w:type="dxa"/>
            <w:gridSpan w:val="7"/>
            <w:shd w:val="clear" w:color="auto" w:fill="auto"/>
            <w:vAlign w:val="center"/>
            <w:hideMark/>
          </w:tcPr>
          <w:p w:rsidR="00901910" w:rsidRPr="007001F1" w:rsidRDefault="00901910" w:rsidP="00901910">
            <w:pPr>
              <w:jc w:val="center"/>
              <w:rPr>
                <w:b/>
                <w:bCs/>
                <w:color w:val="000000"/>
              </w:rPr>
            </w:pPr>
            <w:r w:rsidRPr="007001F1">
              <w:rPr>
                <w:b/>
                <w:bCs/>
                <w:color w:val="000000"/>
                <w:sz w:val="22"/>
                <w:szCs w:val="22"/>
              </w:rPr>
              <w:t>Identifikácia programu</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programu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66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30"/>
        </w:trPr>
        <w:tc>
          <w:tcPr>
            <w:tcW w:w="9087" w:type="dxa"/>
            <w:gridSpan w:val="7"/>
            <w:shd w:val="clear" w:color="auto" w:fill="auto"/>
            <w:vAlign w:val="center"/>
            <w:hideMark/>
          </w:tcPr>
          <w:p w:rsidR="00901910" w:rsidRPr="007001F1" w:rsidRDefault="00901910" w:rsidP="00901910">
            <w:pPr>
              <w:jc w:val="center"/>
              <w:rPr>
                <w:b/>
                <w:bCs/>
                <w:color w:val="000000"/>
              </w:rPr>
            </w:pPr>
            <w:r w:rsidRPr="007001F1">
              <w:rPr>
                <w:b/>
                <w:bCs/>
                <w:color w:val="000000"/>
                <w:sz w:val="22"/>
                <w:szCs w:val="22"/>
              </w:rPr>
              <w:t>Identifikácia projektu a prijímateľa</w:t>
            </w:r>
          </w:p>
        </w:tc>
      </w:tr>
      <w:tr w:rsidR="00901910" w:rsidRPr="007001F1" w:rsidTr="007261E4">
        <w:trPr>
          <w:trHeight w:val="33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projektu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30"/>
        </w:trPr>
        <w:tc>
          <w:tcPr>
            <w:tcW w:w="9087" w:type="dxa"/>
            <w:gridSpan w:val="7"/>
            <w:shd w:val="clear" w:color="auto" w:fill="auto"/>
            <w:vAlign w:val="center"/>
            <w:hideMark/>
          </w:tcPr>
          <w:p w:rsidR="00901910" w:rsidRPr="007001F1" w:rsidRDefault="00901910" w:rsidP="00901910">
            <w:pPr>
              <w:jc w:val="center"/>
              <w:rPr>
                <w:b/>
                <w:bCs/>
                <w:color w:val="000000"/>
              </w:rPr>
            </w:pPr>
            <w:r w:rsidRPr="007001F1">
              <w:rPr>
                <w:b/>
                <w:bCs/>
                <w:color w:val="000000"/>
                <w:sz w:val="22"/>
                <w:szCs w:val="22"/>
              </w:rPr>
              <w:t>Identifikácia zákazky</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Nadlimitná zákazka</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Užšia súťaž</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901910" w:rsidRPr="007001F1" w:rsidRDefault="00901910" w:rsidP="00901910">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901910">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901910">
            <w:pPr>
              <w:rPr>
                <w:color w:val="000000"/>
              </w:rPr>
            </w:pP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Typ kontroly</w:t>
            </w:r>
          </w:p>
        </w:tc>
        <w:tc>
          <w:tcPr>
            <w:tcW w:w="5528" w:type="dxa"/>
            <w:gridSpan w:val="5"/>
            <w:shd w:val="clear" w:color="auto" w:fill="auto"/>
            <w:vAlign w:val="center"/>
            <w:hideMark/>
          </w:tcPr>
          <w:p w:rsidR="00901910" w:rsidRPr="007001F1" w:rsidRDefault="00144756" w:rsidP="00901910">
            <w:pPr>
              <w:rPr>
                <w:color w:val="000000"/>
              </w:rPr>
            </w:pPr>
            <w:r w:rsidRPr="007001F1">
              <w:rPr>
                <w:color w:val="000000"/>
                <w:sz w:val="22"/>
                <w:szCs w:val="22"/>
              </w:rPr>
              <w:t>prvá</w:t>
            </w:r>
            <w:r w:rsidR="00901910" w:rsidRPr="007001F1">
              <w:rPr>
                <w:color w:val="000000"/>
                <w:sz w:val="22"/>
                <w:szCs w:val="22"/>
              </w:rPr>
              <w:t xml:space="preserve"> ex</w:t>
            </w:r>
            <w:r w:rsidR="00346308">
              <w:rPr>
                <w:color w:val="000000"/>
                <w:sz w:val="22"/>
                <w:szCs w:val="22"/>
              </w:rPr>
              <w:t xml:space="preserve"> </w:t>
            </w:r>
            <w:r w:rsidR="00901910" w:rsidRPr="007001F1">
              <w:rPr>
                <w:color w:val="000000"/>
                <w:sz w:val="22"/>
                <w:szCs w:val="22"/>
              </w:rPr>
              <w:t>ante kontrola</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zákazky</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B0048C" w:rsidRPr="007001F1" w:rsidTr="007261E4">
        <w:trPr>
          <w:trHeight w:val="300"/>
        </w:trPr>
        <w:tc>
          <w:tcPr>
            <w:tcW w:w="3559" w:type="dxa"/>
            <w:gridSpan w:val="2"/>
            <w:shd w:val="clear" w:color="auto" w:fill="auto"/>
            <w:vAlign w:val="center"/>
          </w:tcPr>
          <w:p w:rsidR="00B0048C" w:rsidRPr="007001F1" w:rsidRDefault="00B0048C" w:rsidP="00901910">
            <w:pPr>
              <w:rPr>
                <w:color w:val="000000"/>
              </w:rPr>
            </w:pPr>
            <w:r w:rsidRPr="007001F1">
              <w:rPr>
                <w:color w:val="000000"/>
                <w:sz w:val="22"/>
                <w:szCs w:val="22"/>
              </w:rPr>
              <w:t>Elektronická aukcia áno/nie</w:t>
            </w:r>
          </w:p>
        </w:tc>
        <w:tc>
          <w:tcPr>
            <w:tcW w:w="5528" w:type="dxa"/>
            <w:gridSpan w:val="5"/>
            <w:shd w:val="clear" w:color="auto" w:fill="auto"/>
            <w:vAlign w:val="center"/>
          </w:tcPr>
          <w:p w:rsidR="00B0048C" w:rsidRPr="007001F1" w:rsidRDefault="00B0048C" w:rsidP="00901910">
            <w:pPr>
              <w:rPr>
                <w:color w:val="000000"/>
              </w:rPr>
            </w:pP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15"/>
        </w:trPr>
        <w:tc>
          <w:tcPr>
            <w:tcW w:w="582"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áno</w:t>
            </w:r>
          </w:p>
        </w:tc>
        <w:tc>
          <w:tcPr>
            <w:tcW w:w="567"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nie</w:t>
            </w:r>
          </w:p>
        </w:tc>
        <w:tc>
          <w:tcPr>
            <w:tcW w:w="776"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Poznámka</w:t>
            </w:r>
          </w:p>
        </w:tc>
      </w:tr>
      <w:tr w:rsidR="005D7C9D" w:rsidRPr="007001F1" w:rsidTr="002B4A5C">
        <w:trPr>
          <w:trHeight w:val="236"/>
        </w:trPr>
        <w:tc>
          <w:tcPr>
            <w:tcW w:w="582" w:type="dxa"/>
            <w:vMerge w:val="restart"/>
            <w:shd w:val="clear" w:color="auto" w:fill="auto"/>
            <w:noWrap/>
            <w:vAlign w:val="center"/>
            <w:hideMark/>
          </w:tcPr>
          <w:p w:rsidR="005D7C9D" w:rsidRPr="007001F1" w:rsidRDefault="005D7C9D" w:rsidP="00901910">
            <w:pPr>
              <w:jc w:val="center"/>
              <w:rPr>
                <w:color w:val="000000"/>
              </w:rPr>
            </w:pPr>
            <w:r w:rsidRPr="007001F1">
              <w:rPr>
                <w:color w:val="000000"/>
                <w:sz w:val="22"/>
                <w:szCs w:val="22"/>
              </w:rPr>
              <w:t>1</w:t>
            </w:r>
          </w:p>
        </w:tc>
        <w:tc>
          <w:tcPr>
            <w:tcW w:w="4820" w:type="dxa"/>
            <w:gridSpan w:val="2"/>
            <w:shd w:val="clear" w:color="auto" w:fill="auto"/>
            <w:vAlign w:val="center"/>
            <w:hideMark/>
          </w:tcPr>
          <w:p w:rsidR="005D7C9D" w:rsidRPr="007001F1" w:rsidRDefault="005D7C9D" w:rsidP="003F3D85">
            <w:pPr>
              <w:jc w:val="both"/>
              <w:rPr>
                <w:color w:val="000000"/>
              </w:rPr>
            </w:pPr>
            <w:r w:rsidRPr="007001F1">
              <w:rPr>
                <w:color w:val="000000"/>
                <w:sz w:val="22"/>
                <w:szCs w:val="22"/>
              </w:rPr>
              <w:t>a) Bola</w:t>
            </w:r>
            <w:r w:rsidR="003F3D85" w:rsidRPr="007001F1">
              <w:rPr>
                <w:color w:val="000000"/>
                <w:sz w:val="22"/>
                <w:szCs w:val="22"/>
              </w:rPr>
              <w:t xml:space="preserve"> PHZ určená ako cena bez DPH?</w:t>
            </w:r>
          </w:p>
        </w:tc>
        <w:tc>
          <w:tcPr>
            <w:tcW w:w="567"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567"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776"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1775"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r>
      <w:tr w:rsidR="005D7C9D" w:rsidRPr="007001F1" w:rsidTr="007261E4">
        <w:trPr>
          <w:trHeight w:val="831"/>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Del="005D7C9D" w:rsidRDefault="005D7C9D" w:rsidP="003F3D85">
            <w:pPr>
              <w:jc w:val="both"/>
              <w:rPr>
                <w:color w:val="000000"/>
              </w:rPr>
            </w:pPr>
            <w:r w:rsidRPr="007001F1">
              <w:rPr>
                <w:color w:val="000000"/>
                <w:sz w:val="22"/>
                <w:szCs w:val="22"/>
              </w:rPr>
              <w:t>b) Bola určená PHZ podľa podmienok platných v čase odoslania oznámenia o vyhlásení verejného obstarávania?</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7261E4">
        <w:trPr>
          <w:trHeight w:val="831"/>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Del="005D7C9D" w:rsidRDefault="005D7C9D" w:rsidP="003F3D85">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7261E4">
        <w:trPr>
          <w:trHeight w:val="831"/>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Del="005D7C9D" w:rsidRDefault="005D7C9D" w:rsidP="003F3D85">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7261E4">
        <w:trPr>
          <w:trHeight w:val="831"/>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Del="005D7C9D" w:rsidRDefault="005D7C9D" w:rsidP="003F3D85">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2B4A5C">
        <w:trPr>
          <w:trHeight w:val="312"/>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Del="005D7C9D" w:rsidRDefault="005D7C9D" w:rsidP="003F3D85">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2B4A5C">
        <w:trPr>
          <w:trHeight w:val="441"/>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Del="005D7C9D" w:rsidRDefault="005D7C9D" w:rsidP="003F3D85">
            <w:pPr>
              <w:jc w:val="both"/>
              <w:rPr>
                <w:color w:val="000000"/>
              </w:rPr>
            </w:pPr>
            <w:r w:rsidRPr="007001F1">
              <w:rPr>
                <w:sz w:val="22"/>
                <w:szCs w:val="22"/>
              </w:rPr>
              <w:t>g)</w:t>
            </w:r>
            <w:r w:rsidR="00346308">
              <w:rPr>
                <w:sz w:val="22"/>
                <w:szCs w:val="22"/>
              </w:rPr>
              <w:t xml:space="preserve"> </w:t>
            </w:r>
            <w:r w:rsidRPr="007001F1">
              <w:rPr>
                <w:sz w:val="22"/>
                <w:szCs w:val="22"/>
              </w:rPr>
              <w:t>Stanovil verejný obstarávateľ PHZ v zmysle  ostatných ustanovení § 6 ZVO?</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DC6FC2" w:rsidRPr="007001F1" w:rsidTr="007261E4">
        <w:trPr>
          <w:trHeight w:val="20"/>
        </w:trPr>
        <w:tc>
          <w:tcPr>
            <w:tcW w:w="582" w:type="dxa"/>
            <w:vMerge w:val="restart"/>
            <w:shd w:val="clear" w:color="auto" w:fill="auto"/>
            <w:noWrap/>
            <w:vAlign w:val="center"/>
            <w:hideMark/>
          </w:tcPr>
          <w:p w:rsidR="00DC6FC2" w:rsidRPr="007001F1" w:rsidRDefault="00DC6FC2" w:rsidP="00901910">
            <w:pPr>
              <w:jc w:val="center"/>
              <w:rPr>
                <w:color w:val="000000"/>
              </w:rPr>
            </w:pPr>
            <w:r w:rsidRPr="007001F1">
              <w:rPr>
                <w:color w:val="000000"/>
                <w:sz w:val="22"/>
                <w:szCs w:val="22"/>
              </w:rPr>
              <w:t>2</w:t>
            </w:r>
          </w:p>
        </w:tc>
        <w:tc>
          <w:tcPr>
            <w:tcW w:w="4820" w:type="dxa"/>
            <w:gridSpan w:val="2"/>
            <w:shd w:val="clear" w:color="auto" w:fill="auto"/>
            <w:vAlign w:val="center"/>
            <w:hideMark/>
          </w:tcPr>
          <w:p w:rsidR="00DC6FC2" w:rsidRPr="007001F1" w:rsidRDefault="00DC6FC2" w:rsidP="003F3D85">
            <w:pPr>
              <w:jc w:val="both"/>
              <w:rPr>
                <w:color w:val="000000"/>
              </w:rPr>
            </w:pPr>
            <w:r>
              <w:rPr>
                <w:color w:val="000000"/>
                <w:sz w:val="22"/>
                <w:szCs w:val="22"/>
              </w:rPr>
              <w:t xml:space="preserve">a) </w:t>
            </w: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DC6FC2" w:rsidRPr="007001F1" w:rsidRDefault="00DC6FC2" w:rsidP="003F3D85">
            <w:pPr>
              <w:jc w:val="both"/>
              <w:rPr>
                <w:color w:val="000000"/>
              </w:rPr>
            </w:pPr>
            <w:r w:rsidRPr="007001F1">
              <w:rPr>
                <w:color w:val="000000"/>
                <w:sz w:val="22"/>
                <w:szCs w:val="22"/>
              </w:rPr>
              <w:t> </w:t>
            </w:r>
          </w:p>
        </w:tc>
        <w:tc>
          <w:tcPr>
            <w:tcW w:w="567" w:type="dxa"/>
            <w:shd w:val="clear" w:color="auto" w:fill="auto"/>
            <w:vAlign w:val="center"/>
            <w:hideMark/>
          </w:tcPr>
          <w:p w:rsidR="00DC6FC2" w:rsidRPr="007001F1" w:rsidRDefault="00DC6FC2" w:rsidP="003F3D85">
            <w:pPr>
              <w:jc w:val="both"/>
              <w:rPr>
                <w:color w:val="000000"/>
              </w:rPr>
            </w:pPr>
            <w:r w:rsidRPr="007001F1">
              <w:rPr>
                <w:color w:val="000000"/>
                <w:sz w:val="22"/>
                <w:szCs w:val="22"/>
              </w:rPr>
              <w:t> </w:t>
            </w:r>
          </w:p>
        </w:tc>
        <w:tc>
          <w:tcPr>
            <w:tcW w:w="776" w:type="dxa"/>
            <w:shd w:val="clear" w:color="auto" w:fill="auto"/>
            <w:vAlign w:val="center"/>
            <w:hideMark/>
          </w:tcPr>
          <w:p w:rsidR="00DC6FC2" w:rsidRPr="007001F1" w:rsidRDefault="00DC6FC2" w:rsidP="003F3D85">
            <w:pPr>
              <w:jc w:val="both"/>
              <w:rPr>
                <w:color w:val="000000"/>
              </w:rPr>
            </w:pPr>
            <w:r w:rsidRPr="007001F1">
              <w:rPr>
                <w:color w:val="000000"/>
                <w:sz w:val="22"/>
                <w:szCs w:val="22"/>
              </w:rPr>
              <w:t> </w:t>
            </w:r>
          </w:p>
        </w:tc>
        <w:tc>
          <w:tcPr>
            <w:tcW w:w="1775" w:type="dxa"/>
            <w:shd w:val="clear" w:color="auto" w:fill="auto"/>
            <w:vAlign w:val="center"/>
            <w:hideMark/>
          </w:tcPr>
          <w:p w:rsidR="00DC6FC2" w:rsidRPr="007001F1" w:rsidRDefault="00DC6FC2" w:rsidP="003F3D85">
            <w:pPr>
              <w:jc w:val="both"/>
              <w:rPr>
                <w:color w:val="000000"/>
              </w:rPr>
            </w:pPr>
            <w:r w:rsidRPr="007001F1">
              <w:rPr>
                <w:color w:val="000000"/>
                <w:sz w:val="22"/>
                <w:szCs w:val="22"/>
              </w:rPr>
              <w:t> </w:t>
            </w:r>
          </w:p>
        </w:tc>
      </w:tr>
      <w:tr w:rsidR="00DC6FC2" w:rsidRPr="007001F1" w:rsidTr="007261E4">
        <w:trPr>
          <w:trHeight w:val="20"/>
        </w:trPr>
        <w:tc>
          <w:tcPr>
            <w:tcW w:w="582" w:type="dxa"/>
            <w:vMerge/>
            <w:shd w:val="clear" w:color="auto" w:fill="auto"/>
            <w:noWrap/>
            <w:vAlign w:val="center"/>
          </w:tcPr>
          <w:p w:rsidR="00DC6FC2" w:rsidRPr="007001F1" w:rsidRDefault="00DC6FC2" w:rsidP="00901910">
            <w:pPr>
              <w:jc w:val="center"/>
              <w:rPr>
                <w:color w:val="000000"/>
                <w:sz w:val="22"/>
                <w:szCs w:val="22"/>
              </w:rPr>
            </w:pPr>
          </w:p>
        </w:tc>
        <w:tc>
          <w:tcPr>
            <w:tcW w:w="4820" w:type="dxa"/>
            <w:gridSpan w:val="2"/>
            <w:shd w:val="clear" w:color="auto" w:fill="auto"/>
            <w:vAlign w:val="center"/>
          </w:tcPr>
          <w:p w:rsidR="00DC6FC2" w:rsidRPr="007001F1" w:rsidRDefault="00DC6FC2" w:rsidP="003F3D85">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DC6FC2" w:rsidRPr="007001F1" w:rsidRDefault="00DC6FC2" w:rsidP="003F3D85">
            <w:pPr>
              <w:jc w:val="both"/>
              <w:rPr>
                <w:color w:val="000000"/>
                <w:sz w:val="22"/>
                <w:szCs w:val="22"/>
              </w:rPr>
            </w:pPr>
          </w:p>
        </w:tc>
        <w:tc>
          <w:tcPr>
            <w:tcW w:w="567" w:type="dxa"/>
            <w:shd w:val="clear" w:color="auto" w:fill="auto"/>
            <w:vAlign w:val="center"/>
          </w:tcPr>
          <w:p w:rsidR="00DC6FC2" w:rsidRPr="007001F1" w:rsidRDefault="00DC6FC2" w:rsidP="003F3D85">
            <w:pPr>
              <w:jc w:val="both"/>
              <w:rPr>
                <w:color w:val="000000"/>
                <w:sz w:val="22"/>
                <w:szCs w:val="22"/>
              </w:rPr>
            </w:pPr>
          </w:p>
        </w:tc>
        <w:tc>
          <w:tcPr>
            <w:tcW w:w="776" w:type="dxa"/>
            <w:shd w:val="clear" w:color="auto" w:fill="auto"/>
            <w:vAlign w:val="center"/>
          </w:tcPr>
          <w:p w:rsidR="00DC6FC2" w:rsidRPr="007001F1" w:rsidRDefault="00DC6FC2" w:rsidP="003F3D85">
            <w:pPr>
              <w:jc w:val="both"/>
              <w:rPr>
                <w:color w:val="000000"/>
                <w:sz w:val="22"/>
                <w:szCs w:val="22"/>
              </w:rPr>
            </w:pPr>
          </w:p>
        </w:tc>
        <w:tc>
          <w:tcPr>
            <w:tcW w:w="1775" w:type="dxa"/>
            <w:shd w:val="clear" w:color="auto" w:fill="auto"/>
            <w:vAlign w:val="center"/>
          </w:tcPr>
          <w:p w:rsidR="00DC6FC2" w:rsidRPr="007001F1" w:rsidRDefault="00DC6FC2" w:rsidP="003F3D85">
            <w:pPr>
              <w:jc w:val="both"/>
              <w:rPr>
                <w:color w:val="000000"/>
                <w:sz w:val="22"/>
                <w:szCs w:val="22"/>
              </w:rPr>
            </w:pPr>
          </w:p>
        </w:tc>
      </w:tr>
      <w:tr w:rsidR="00904BAA" w:rsidRPr="007001F1" w:rsidTr="007261E4">
        <w:trPr>
          <w:trHeight w:val="20"/>
        </w:trPr>
        <w:tc>
          <w:tcPr>
            <w:tcW w:w="582" w:type="dxa"/>
            <w:shd w:val="clear" w:color="auto" w:fill="auto"/>
            <w:noWrap/>
            <w:vAlign w:val="center"/>
          </w:tcPr>
          <w:p w:rsidR="00904BAA" w:rsidRPr="007001F1" w:rsidRDefault="00C769FE" w:rsidP="00901910">
            <w:pPr>
              <w:jc w:val="center"/>
              <w:rPr>
                <w:color w:val="000000"/>
              </w:rPr>
            </w:pPr>
            <w:r w:rsidRPr="007001F1">
              <w:rPr>
                <w:color w:val="000000"/>
                <w:sz w:val="22"/>
                <w:szCs w:val="22"/>
              </w:rPr>
              <w:t>3</w:t>
            </w:r>
          </w:p>
        </w:tc>
        <w:tc>
          <w:tcPr>
            <w:tcW w:w="4820" w:type="dxa"/>
            <w:gridSpan w:val="2"/>
            <w:shd w:val="clear" w:color="auto" w:fill="auto"/>
            <w:vAlign w:val="center"/>
          </w:tcPr>
          <w:p w:rsidR="00904BAA" w:rsidRPr="007001F1" w:rsidRDefault="00904BAA" w:rsidP="003F3D85">
            <w:pPr>
              <w:jc w:val="both"/>
              <w:rPr>
                <w:color w:val="000000"/>
              </w:rPr>
            </w:pPr>
            <w:r w:rsidRPr="007001F1">
              <w:rPr>
                <w:color w:val="000000"/>
                <w:sz w:val="22"/>
                <w:szCs w:val="22"/>
              </w:rPr>
              <w:t xml:space="preserve">Je </w:t>
            </w:r>
            <w:r w:rsidR="00695091">
              <w:rPr>
                <w:color w:val="000000"/>
                <w:sz w:val="22"/>
                <w:szCs w:val="22"/>
              </w:rPr>
              <w:t xml:space="preserve">návrh </w:t>
            </w:r>
            <w:r w:rsidRPr="007001F1">
              <w:rPr>
                <w:color w:val="000000"/>
                <w:sz w:val="22"/>
                <w:szCs w:val="22"/>
              </w:rPr>
              <w:t>oznámeni</w:t>
            </w:r>
            <w:r w:rsidR="00695091">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rsidR="00904BAA" w:rsidRPr="007001F1" w:rsidRDefault="00904BAA" w:rsidP="003F3D85">
            <w:pPr>
              <w:jc w:val="both"/>
              <w:rPr>
                <w:color w:val="000000"/>
              </w:rPr>
            </w:pPr>
          </w:p>
        </w:tc>
        <w:tc>
          <w:tcPr>
            <w:tcW w:w="567" w:type="dxa"/>
            <w:shd w:val="clear" w:color="auto" w:fill="auto"/>
            <w:vAlign w:val="center"/>
          </w:tcPr>
          <w:p w:rsidR="00904BAA" w:rsidRPr="007001F1" w:rsidRDefault="00904BAA" w:rsidP="003F3D85">
            <w:pPr>
              <w:jc w:val="both"/>
              <w:rPr>
                <w:color w:val="000000"/>
              </w:rPr>
            </w:pPr>
          </w:p>
        </w:tc>
        <w:tc>
          <w:tcPr>
            <w:tcW w:w="776" w:type="dxa"/>
            <w:shd w:val="clear" w:color="auto" w:fill="auto"/>
            <w:vAlign w:val="center"/>
          </w:tcPr>
          <w:p w:rsidR="00904BAA" w:rsidRPr="007001F1" w:rsidRDefault="00904BAA" w:rsidP="003F3D85">
            <w:pPr>
              <w:jc w:val="both"/>
              <w:rPr>
                <w:color w:val="000000"/>
              </w:rPr>
            </w:pPr>
          </w:p>
        </w:tc>
        <w:tc>
          <w:tcPr>
            <w:tcW w:w="1775" w:type="dxa"/>
            <w:shd w:val="clear" w:color="auto" w:fill="auto"/>
            <w:vAlign w:val="center"/>
          </w:tcPr>
          <w:p w:rsidR="00904BAA" w:rsidRPr="007001F1" w:rsidRDefault="00904BAA" w:rsidP="003F3D85">
            <w:pPr>
              <w:jc w:val="both"/>
              <w:rPr>
                <w:color w:val="000000"/>
              </w:rPr>
            </w:pPr>
          </w:p>
        </w:tc>
      </w:tr>
      <w:tr w:rsidR="00901910" w:rsidRPr="007001F1" w:rsidTr="007261E4">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4</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 xml:space="preserve">Boli pri </w:t>
            </w:r>
            <w:r w:rsidR="00A71FC1" w:rsidRPr="007001F1">
              <w:rPr>
                <w:color w:val="000000"/>
                <w:sz w:val="22"/>
                <w:szCs w:val="22"/>
              </w:rPr>
              <w:t xml:space="preserve">stanovení podmienok zadávania </w:t>
            </w:r>
            <w:r w:rsidRPr="007001F1">
              <w:rPr>
                <w:color w:val="000000"/>
                <w:sz w:val="22"/>
                <w:szCs w:val="22"/>
              </w:rPr>
              <w:t xml:space="preserve">zákazky </w:t>
            </w:r>
            <w:r w:rsidR="00A71FC1" w:rsidRPr="007001F1">
              <w:rPr>
                <w:color w:val="000000"/>
                <w:sz w:val="22"/>
                <w:szCs w:val="22"/>
              </w:rPr>
              <w:t>dodržané</w:t>
            </w:r>
            <w:r w:rsidRPr="007001F1">
              <w:rPr>
                <w:color w:val="000000"/>
                <w:sz w:val="22"/>
                <w:szCs w:val="22"/>
              </w:rPr>
              <w:t xml:space="preserve">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01910" w:rsidRPr="007001F1" w:rsidTr="007261E4">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5</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Bol zamestnanec vykonávajúci kontrolu oboznámený s rizikovými indikátormi</w:t>
            </w:r>
            <w:r w:rsidR="004A4113">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A4113">
              <w:rPr>
                <w:color w:val="000000"/>
                <w:sz w:val="22"/>
                <w:szCs w:val="22"/>
              </w:rPr>
              <w:t xml:space="preserve"> </w:t>
            </w:r>
            <w:r w:rsidR="00A71FC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01910" w:rsidRPr="007001F1" w:rsidTr="007261E4">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6</w:t>
            </w:r>
          </w:p>
        </w:tc>
        <w:tc>
          <w:tcPr>
            <w:tcW w:w="4820" w:type="dxa"/>
            <w:gridSpan w:val="2"/>
            <w:shd w:val="clear" w:color="auto" w:fill="auto"/>
            <w:vAlign w:val="center"/>
            <w:hideMark/>
          </w:tcPr>
          <w:p w:rsidR="00901910" w:rsidRPr="007001F1" w:rsidRDefault="00901910" w:rsidP="003F3D85">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01910" w:rsidRPr="007001F1" w:rsidTr="007261E4">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7</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01910" w:rsidRPr="007001F1" w:rsidTr="007261E4">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8</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01910" w:rsidRPr="007001F1" w:rsidTr="007261E4">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9</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196220" w:rsidRPr="007001F1" w:rsidTr="007261E4">
        <w:trPr>
          <w:trHeight w:val="1268"/>
        </w:trPr>
        <w:tc>
          <w:tcPr>
            <w:tcW w:w="582" w:type="dxa"/>
            <w:vMerge w:val="restart"/>
            <w:shd w:val="clear" w:color="auto" w:fill="auto"/>
            <w:noWrap/>
            <w:vAlign w:val="center"/>
            <w:hideMark/>
          </w:tcPr>
          <w:p w:rsidR="00196220" w:rsidRPr="007001F1" w:rsidRDefault="00196220" w:rsidP="00901910">
            <w:pPr>
              <w:jc w:val="center"/>
              <w:rPr>
                <w:color w:val="000000"/>
              </w:rPr>
            </w:pPr>
            <w:r w:rsidRPr="007001F1">
              <w:rPr>
                <w:color w:val="000000"/>
                <w:sz w:val="22"/>
                <w:szCs w:val="22"/>
              </w:rPr>
              <w:t>10</w:t>
            </w:r>
          </w:p>
        </w:tc>
        <w:tc>
          <w:tcPr>
            <w:tcW w:w="4820" w:type="dxa"/>
            <w:gridSpan w:val="2"/>
            <w:shd w:val="clear" w:color="auto" w:fill="auto"/>
            <w:vAlign w:val="center"/>
            <w:hideMark/>
          </w:tcPr>
          <w:p w:rsidR="00196220" w:rsidRPr="007001F1" w:rsidRDefault="00196220" w:rsidP="003F3D85">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p>
        </w:tc>
        <w:tc>
          <w:tcPr>
            <w:tcW w:w="567" w:type="dxa"/>
            <w:shd w:val="clear" w:color="auto" w:fill="auto"/>
            <w:vAlign w:val="center"/>
            <w:hideMark/>
          </w:tcPr>
          <w:p w:rsidR="00196220" w:rsidRPr="007001F1" w:rsidRDefault="00196220" w:rsidP="003F3D85">
            <w:pPr>
              <w:jc w:val="both"/>
              <w:rPr>
                <w:color w:val="000000"/>
              </w:rPr>
            </w:pPr>
            <w:r w:rsidRPr="007001F1">
              <w:rPr>
                <w:color w:val="000000"/>
                <w:sz w:val="22"/>
                <w:szCs w:val="22"/>
              </w:rPr>
              <w:t> </w:t>
            </w:r>
          </w:p>
        </w:tc>
        <w:tc>
          <w:tcPr>
            <w:tcW w:w="567" w:type="dxa"/>
            <w:shd w:val="clear" w:color="auto" w:fill="auto"/>
            <w:vAlign w:val="center"/>
            <w:hideMark/>
          </w:tcPr>
          <w:p w:rsidR="00196220" w:rsidRPr="007001F1" w:rsidRDefault="00196220" w:rsidP="003F3D85">
            <w:pPr>
              <w:jc w:val="both"/>
              <w:rPr>
                <w:color w:val="000000"/>
              </w:rPr>
            </w:pPr>
            <w:r w:rsidRPr="007001F1">
              <w:rPr>
                <w:color w:val="000000"/>
                <w:sz w:val="22"/>
                <w:szCs w:val="22"/>
              </w:rPr>
              <w:t> </w:t>
            </w:r>
          </w:p>
        </w:tc>
        <w:tc>
          <w:tcPr>
            <w:tcW w:w="776" w:type="dxa"/>
            <w:shd w:val="clear" w:color="auto" w:fill="auto"/>
            <w:vAlign w:val="center"/>
            <w:hideMark/>
          </w:tcPr>
          <w:p w:rsidR="00196220" w:rsidRPr="007001F1" w:rsidRDefault="00196220" w:rsidP="003F3D85">
            <w:pPr>
              <w:jc w:val="both"/>
              <w:rPr>
                <w:color w:val="000000"/>
              </w:rPr>
            </w:pPr>
            <w:r w:rsidRPr="007001F1">
              <w:rPr>
                <w:color w:val="000000"/>
                <w:sz w:val="22"/>
                <w:szCs w:val="22"/>
              </w:rPr>
              <w:t> </w:t>
            </w:r>
          </w:p>
        </w:tc>
        <w:tc>
          <w:tcPr>
            <w:tcW w:w="1775" w:type="dxa"/>
            <w:shd w:val="clear" w:color="auto" w:fill="auto"/>
            <w:vAlign w:val="center"/>
            <w:hideMark/>
          </w:tcPr>
          <w:p w:rsidR="00196220" w:rsidRPr="007001F1" w:rsidRDefault="00196220" w:rsidP="003F3D85">
            <w:pPr>
              <w:jc w:val="both"/>
              <w:rPr>
                <w:color w:val="000000"/>
              </w:rPr>
            </w:pPr>
            <w:r w:rsidRPr="007001F1">
              <w:rPr>
                <w:color w:val="000000"/>
                <w:sz w:val="22"/>
                <w:szCs w:val="22"/>
              </w:rPr>
              <w:t> </w:t>
            </w:r>
          </w:p>
        </w:tc>
      </w:tr>
      <w:tr w:rsidR="00196220" w:rsidRPr="007001F1" w:rsidTr="007261E4">
        <w:trPr>
          <w:trHeight w:val="1267"/>
        </w:trPr>
        <w:tc>
          <w:tcPr>
            <w:tcW w:w="582" w:type="dxa"/>
            <w:vMerge/>
            <w:shd w:val="clear" w:color="auto" w:fill="auto"/>
            <w:noWrap/>
            <w:vAlign w:val="center"/>
          </w:tcPr>
          <w:p w:rsidR="00196220" w:rsidRPr="007001F1" w:rsidRDefault="00196220" w:rsidP="00901910">
            <w:pPr>
              <w:jc w:val="center"/>
              <w:rPr>
                <w:color w:val="000000"/>
              </w:rPr>
            </w:pPr>
          </w:p>
        </w:tc>
        <w:tc>
          <w:tcPr>
            <w:tcW w:w="4820" w:type="dxa"/>
            <w:gridSpan w:val="2"/>
            <w:shd w:val="clear" w:color="auto" w:fill="auto"/>
            <w:vAlign w:val="center"/>
          </w:tcPr>
          <w:p w:rsidR="00196220" w:rsidRPr="007001F1" w:rsidRDefault="00196220" w:rsidP="003F3D85">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196220" w:rsidRPr="007001F1" w:rsidRDefault="00196220" w:rsidP="003F3D85">
            <w:pPr>
              <w:jc w:val="both"/>
              <w:rPr>
                <w:color w:val="000000"/>
              </w:rPr>
            </w:pPr>
          </w:p>
        </w:tc>
        <w:tc>
          <w:tcPr>
            <w:tcW w:w="567" w:type="dxa"/>
            <w:shd w:val="clear" w:color="auto" w:fill="auto"/>
            <w:vAlign w:val="center"/>
          </w:tcPr>
          <w:p w:rsidR="00196220" w:rsidRPr="007001F1" w:rsidRDefault="00196220" w:rsidP="003F3D85">
            <w:pPr>
              <w:jc w:val="both"/>
              <w:rPr>
                <w:color w:val="000000"/>
              </w:rPr>
            </w:pPr>
          </w:p>
        </w:tc>
        <w:tc>
          <w:tcPr>
            <w:tcW w:w="776" w:type="dxa"/>
            <w:shd w:val="clear" w:color="auto" w:fill="auto"/>
            <w:vAlign w:val="center"/>
          </w:tcPr>
          <w:p w:rsidR="00196220" w:rsidRPr="007001F1" w:rsidRDefault="00196220" w:rsidP="003F3D85">
            <w:pPr>
              <w:jc w:val="both"/>
              <w:rPr>
                <w:color w:val="000000"/>
              </w:rPr>
            </w:pPr>
          </w:p>
        </w:tc>
        <w:tc>
          <w:tcPr>
            <w:tcW w:w="1775" w:type="dxa"/>
            <w:shd w:val="clear" w:color="auto" w:fill="auto"/>
            <w:vAlign w:val="center"/>
          </w:tcPr>
          <w:p w:rsidR="00196220" w:rsidRPr="007001F1" w:rsidRDefault="00196220" w:rsidP="003F3D85">
            <w:pPr>
              <w:jc w:val="both"/>
              <w:rPr>
                <w:color w:val="000000"/>
              </w:rPr>
            </w:pPr>
          </w:p>
        </w:tc>
      </w:tr>
      <w:tr w:rsidR="00196220" w:rsidRPr="007001F1" w:rsidTr="007261E4">
        <w:trPr>
          <w:trHeight w:val="1267"/>
        </w:trPr>
        <w:tc>
          <w:tcPr>
            <w:tcW w:w="582" w:type="dxa"/>
            <w:vMerge/>
            <w:shd w:val="clear" w:color="auto" w:fill="auto"/>
            <w:noWrap/>
            <w:vAlign w:val="center"/>
          </w:tcPr>
          <w:p w:rsidR="00196220" w:rsidRPr="007001F1" w:rsidRDefault="00196220" w:rsidP="00901910">
            <w:pPr>
              <w:jc w:val="center"/>
              <w:rPr>
                <w:color w:val="000000"/>
              </w:rPr>
            </w:pPr>
          </w:p>
        </w:tc>
        <w:tc>
          <w:tcPr>
            <w:tcW w:w="4820" w:type="dxa"/>
            <w:gridSpan w:val="2"/>
            <w:shd w:val="clear" w:color="auto" w:fill="auto"/>
            <w:vAlign w:val="center"/>
          </w:tcPr>
          <w:p w:rsidR="00196220" w:rsidRPr="00196220" w:rsidRDefault="00196220" w:rsidP="00B51A24">
            <w:pPr>
              <w:jc w:val="both"/>
              <w:rPr>
                <w:color w:val="000000"/>
              </w:rPr>
            </w:pPr>
            <w:r>
              <w:rPr>
                <w:color w:val="000000"/>
                <w:sz w:val="22"/>
                <w:szCs w:val="22"/>
              </w:rPr>
              <w:t xml:space="preserve">c)V prípade, ak verejný obstarávateľ umožnil preukázať podmienky účasti prostredníctvom jednotného </w:t>
            </w:r>
            <w:r w:rsidRPr="00196220">
              <w:rPr>
                <w:color w:val="000000"/>
                <w:sz w:val="22"/>
                <w:szCs w:val="22"/>
              </w:rPr>
              <w:t>európskeho dokumentu, postupoval podľa § 39?</w:t>
            </w:r>
          </w:p>
        </w:tc>
        <w:tc>
          <w:tcPr>
            <w:tcW w:w="567" w:type="dxa"/>
            <w:shd w:val="clear" w:color="auto" w:fill="auto"/>
            <w:vAlign w:val="center"/>
          </w:tcPr>
          <w:p w:rsidR="00196220" w:rsidRPr="007001F1" w:rsidRDefault="00196220" w:rsidP="003F3D85">
            <w:pPr>
              <w:jc w:val="both"/>
              <w:rPr>
                <w:color w:val="000000"/>
              </w:rPr>
            </w:pPr>
          </w:p>
        </w:tc>
        <w:tc>
          <w:tcPr>
            <w:tcW w:w="567" w:type="dxa"/>
            <w:shd w:val="clear" w:color="auto" w:fill="auto"/>
            <w:vAlign w:val="center"/>
          </w:tcPr>
          <w:p w:rsidR="00196220" w:rsidRPr="007001F1" w:rsidRDefault="00196220" w:rsidP="003F3D85">
            <w:pPr>
              <w:jc w:val="both"/>
              <w:rPr>
                <w:color w:val="000000"/>
              </w:rPr>
            </w:pPr>
          </w:p>
        </w:tc>
        <w:tc>
          <w:tcPr>
            <w:tcW w:w="776" w:type="dxa"/>
            <w:shd w:val="clear" w:color="auto" w:fill="auto"/>
            <w:vAlign w:val="center"/>
          </w:tcPr>
          <w:p w:rsidR="00196220" w:rsidRPr="007001F1" w:rsidRDefault="00196220" w:rsidP="003F3D85">
            <w:pPr>
              <w:jc w:val="both"/>
              <w:rPr>
                <w:color w:val="000000"/>
              </w:rPr>
            </w:pPr>
          </w:p>
        </w:tc>
        <w:tc>
          <w:tcPr>
            <w:tcW w:w="1775" w:type="dxa"/>
            <w:shd w:val="clear" w:color="auto" w:fill="auto"/>
            <w:vAlign w:val="center"/>
          </w:tcPr>
          <w:p w:rsidR="00196220" w:rsidRPr="007001F1" w:rsidRDefault="00196220" w:rsidP="003F3D85">
            <w:pPr>
              <w:jc w:val="both"/>
              <w:rPr>
                <w:color w:val="000000"/>
              </w:rPr>
            </w:pPr>
          </w:p>
        </w:tc>
      </w:tr>
      <w:tr w:rsidR="005D7C9D" w:rsidRPr="007001F1" w:rsidTr="002B4A5C">
        <w:trPr>
          <w:trHeight w:val="484"/>
        </w:trPr>
        <w:tc>
          <w:tcPr>
            <w:tcW w:w="582" w:type="dxa"/>
            <w:vMerge w:val="restart"/>
            <w:shd w:val="clear" w:color="auto" w:fill="auto"/>
            <w:noWrap/>
            <w:vAlign w:val="center"/>
            <w:hideMark/>
          </w:tcPr>
          <w:p w:rsidR="005D7C9D" w:rsidRPr="007001F1" w:rsidRDefault="005D7C9D" w:rsidP="00901910">
            <w:pPr>
              <w:jc w:val="center"/>
              <w:rPr>
                <w:color w:val="000000"/>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rsidR="005D7C9D" w:rsidRPr="007001F1" w:rsidRDefault="005D7C9D" w:rsidP="003F3D85">
            <w:pPr>
              <w:jc w:val="both"/>
              <w:rPr>
                <w:color w:val="000000"/>
              </w:rPr>
            </w:pPr>
            <w:r w:rsidRPr="007001F1">
              <w:rPr>
                <w:color w:val="000000"/>
                <w:sz w:val="22"/>
                <w:szCs w:val="22"/>
              </w:rPr>
              <w:t>a) Je predmet zákazky opísaný j</w:t>
            </w:r>
            <w:r w:rsidR="003F3D85" w:rsidRPr="007001F1">
              <w:rPr>
                <w:color w:val="000000"/>
                <w:sz w:val="22"/>
                <w:szCs w:val="22"/>
              </w:rPr>
              <w:t>ednoznačne, úplne a nestranne?</w:t>
            </w:r>
          </w:p>
        </w:tc>
        <w:tc>
          <w:tcPr>
            <w:tcW w:w="567"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567"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776"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1775"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r>
      <w:tr w:rsidR="005D7C9D" w:rsidRPr="007001F1" w:rsidTr="007261E4">
        <w:trPr>
          <w:trHeight w:val="675"/>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2B4A5C">
        <w:trPr>
          <w:trHeight w:val="363"/>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7B3CA2">
            <w:pPr>
              <w:jc w:val="both"/>
              <w:rPr>
                <w:color w:val="000000"/>
              </w:rPr>
            </w:pPr>
            <w:r w:rsidRPr="007001F1">
              <w:rPr>
                <w:color w:val="000000"/>
                <w:sz w:val="22"/>
                <w:szCs w:val="22"/>
              </w:rPr>
              <w:t>c) Je opis predmetu zákazky v súlade s § 42 ods. 2 resp. ods. 3 ZVO?</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2B4A5C">
        <w:trPr>
          <w:trHeight w:val="440"/>
        </w:trPr>
        <w:tc>
          <w:tcPr>
            <w:tcW w:w="582" w:type="dxa"/>
            <w:vMerge w:val="restart"/>
            <w:shd w:val="clear" w:color="auto" w:fill="auto"/>
            <w:noWrap/>
            <w:vAlign w:val="center"/>
            <w:hideMark/>
          </w:tcPr>
          <w:p w:rsidR="005D7C9D" w:rsidRPr="007001F1" w:rsidRDefault="005D7C9D" w:rsidP="00901910">
            <w:pPr>
              <w:jc w:val="center"/>
              <w:rPr>
                <w:color w:val="000000"/>
              </w:rPr>
            </w:pPr>
            <w:r w:rsidRPr="007001F1">
              <w:rPr>
                <w:color w:val="000000"/>
                <w:sz w:val="22"/>
                <w:szCs w:val="22"/>
              </w:rPr>
              <w:t>1</w:t>
            </w:r>
            <w:r w:rsidR="00BB0E35">
              <w:rPr>
                <w:color w:val="000000"/>
                <w:sz w:val="22"/>
                <w:szCs w:val="22"/>
              </w:rPr>
              <w:t>2</w:t>
            </w:r>
          </w:p>
        </w:tc>
        <w:tc>
          <w:tcPr>
            <w:tcW w:w="4820" w:type="dxa"/>
            <w:gridSpan w:val="2"/>
            <w:shd w:val="clear" w:color="auto" w:fill="auto"/>
            <w:vAlign w:val="center"/>
            <w:hideMark/>
          </w:tcPr>
          <w:p w:rsidR="005D7C9D" w:rsidRPr="007001F1" w:rsidRDefault="005D7C9D" w:rsidP="003F3D85">
            <w:pPr>
              <w:jc w:val="both"/>
              <w:rPr>
                <w:color w:val="000000"/>
              </w:rPr>
            </w:pPr>
            <w:r w:rsidRPr="007001F1">
              <w:rPr>
                <w:color w:val="000000"/>
                <w:sz w:val="22"/>
                <w:szCs w:val="22"/>
              </w:rPr>
              <w:t xml:space="preserve">a) Sú určené kritéria na vyhodnotenie ponúk v súlade s § 44 ZVO? </w:t>
            </w:r>
          </w:p>
        </w:tc>
        <w:tc>
          <w:tcPr>
            <w:tcW w:w="567"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567"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776"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1775"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r>
      <w:tr w:rsidR="005D7C9D" w:rsidRPr="007001F1" w:rsidTr="007261E4">
        <w:trPr>
          <w:trHeight w:val="757"/>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rPr>
                <w:color w:val="000000"/>
              </w:rPr>
            </w:pPr>
            <w:r w:rsidRPr="007001F1">
              <w:rPr>
                <w:color w:val="000000"/>
                <w:sz w:val="22"/>
                <w:szCs w:val="22"/>
              </w:rPr>
              <w:t>b) Uvádza verejný obstarávateľ v oznámení o vyhlásení VO alebo v jeho ekvivalente  kritériá na vyhodnotenie ponúk?</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090C17">
        <w:trPr>
          <w:trHeight w:val="307"/>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7261E4">
        <w:trPr>
          <w:trHeight w:val="757"/>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9E31D3" w:rsidRPr="007001F1" w:rsidTr="007261E4">
        <w:trPr>
          <w:trHeight w:val="20"/>
        </w:trPr>
        <w:tc>
          <w:tcPr>
            <w:tcW w:w="582" w:type="dxa"/>
            <w:vMerge w:val="restart"/>
            <w:shd w:val="clear" w:color="auto" w:fill="auto"/>
            <w:noWrap/>
            <w:vAlign w:val="center"/>
            <w:hideMark/>
          </w:tcPr>
          <w:p w:rsidR="009E31D3" w:rsidRPr="007001F1" w:rsidRDefault="009E31D3" w:rsidP="00901910">
            <w:pPr>
              <w:jc w:val="center"/>
              <w:rPr>
                <w:color w:val="000000"/>
              </w:rPr>
            </w:pPr>
            <w:r w:rsidRPr="007001F1">
              <w:rPr>
                <w:color w:val="000000"/>
                <w:sz w:val="22"/>
                <w:szCs w:val="22"/>
              </w:rPr>
              <w:t>1</w:t>
            </w:r>
            <w:r>
              <w:rPr>
                <w:color w:val="000000"/>
                <w:sz w:val="22"/>
                <w:szCs w:val="22"/>
              </w:rPr>
              <w:t>3</w:t>
            </w:r>
          </w:p>
        </w:tc>
        <w:tc>
          <w:tcPr>
            <w:tcW w:w="4820" w:type="dxa"/>
            <w:gridSpan w:val="2"/>
            <w:shd w:val="clear" w:color="auto" w:fill="auto"/>
            <w:vAlign w:val="center"/>
            <w:hideMark/>
          </w:tcPr>
          <w:p w:rsidR="009E31D3" w:rsidRPr="007001F1" w:rsidRDefault="009E31D3" w:rsidP="003F3D85">
            <w:pPr>
              <w:jc w:val="both"/>
              <w:rPr>
                <w:color w:val="000000"/>
              </w:rPr>
            </w:pPr>
            <w:r>
              <w:rPr>
                <w:color w:val="000000"/>
                <w:sz w:val="22"/>
                <w:szCs w:val="22"/>
              </w:rPr>
              <w:t>a)</w:t>
            </w:r>
            <w:r w:rsidRPr="007001F1">
              <w:rPr>
                <w:color w:val="000000"/>
                <w:sz w:val="22"/>
                <w:szCs w:val="22"/>
              </w:rPr>
              <w:t>Vyžaduje sa zábezpeka v súlade so ZVO?</w:t>
            </w:r>
          </w:p>
        </w:tc>
        <w:tc>
          <w:tcPr>
            <w:tcW w:w="567" w:type="dxa"/>
            <w:shd w:val="clear" w:color="auto" w:fill="auto"/>
            <w:vAlign w:val="center"/>
            <w:hideMark/>
          </w:tcPr>
          <w:p w:rsidR="009E31D3" w:rsidRPr="007001F1" w:rsidRDefault="009E31D3" w:rsidP="003F3D85">
            <w:pPr>
              <w:jc w:val="both"/>
              <w:rPr>
                <w:color w:val="000000"/>
              </w:rPr>
            </w:pPr>
            <w:r w:rsidRPr="007001F1">
              <w:rPr>
                <w:color w:val="000000"/>
                <w:sz w:val="22"/>
                <w:szCs w:val="22"/>
              </w:rPr>
              <w:t> </w:t>
            </w:r>
          </w:p>
        </w:tc>
        <w:tc>
          <w:tcPr>
            <w:tcW w:w="567" w:type="dxa"/>
            <w:shd w:val="clear" w:color="auto" w:fill="auto"/>
            <w:vAlign w:val="center"/>
            <w:hideMark/>
          </w:tcPr>
          <w:p w:rsidR="009E31D3" w:rsidRPr="007001F1" w:rsidRDefault="009E31D3" w:rsidP="003F3D85">
            <w:pPr>
              <w:jc w:val="both"/>
              <w:rPr>
                <w:color w:val="000000"/>
              </w:rPr>
            </w:pPr>
            <w:r w:rsidRPr="007001F1">
              <w:rPr>
                <w:color w:val="000000"/>
                <w:sz w:val="22"/>
                <w:szCs w:val="22"/>
              </w:rPr>
              <w:t> </w:t>
            </w:r>
          </w:p>
        </w:tc>
        <w:tc>
          <w:tcPr>
            <w:tcW w:w="776" w:type="dxa"/>
            <w:shd w:val="clear" w:color="auto" w:fill="auto"/>
            <w:vAlign w:val="center"/>
            <w:hideMark/>
          </w:tcPr>
          <w:p w:rsidR="009E31D3" w:rsidRPr="007001F1" w:rsidRDefault="009E31D3" w:rsidP="003F3D85">
            <w:pPr>
              <w:jc w:val="both"/>
              <w:rPr>
                <w:color w:val="000000"/>
              </w:rPr>
            </w:pPr>
            <w:r w:rsidRPr="007001F1">
              <w:rPr>
                <w:color w:val="000000"/>
                <w:sz w:val="22"/>
                <w:szCs w:val="22"/>
              </w:rPr>
              <w:t> </w:t>
            </w:r>
          </w:p>
        </w:tc>
        <w:tc>
          <w:tcPr>
            <w:tcW w:w="1775" w:type="dxa"/>
            <w:shd w:val="clear" w:color="auto" w:fill="auto"/>
            <w:vAlign w:val="center"/>
            <w:hideMark/>
          </w:tcPr>
          <w:p w:rsidR="009E31D3" w:rsidRPr="007001F1" w:rsidRDefault="009E31D3" w:rsidP="003F3D85">
            <w:pPr>
              <w:jc w:val="both"/>
              <w:rPr>
                <w:color w:val="000000"/>
              </w:rPr>
            </w:pPr>
            <w:r w:rsidRPr="007001F1">
              <w:rPr>
                <w:color w:val="000000"/>
                <w:sz w:val="22"/>
                <w:szCs w:val="22"/>
              </w:rPr>
              <w:t> </w:t>
            </w:r>
          </w:p>
        </w:tc>
      </w:tr>
      <w:tr w:rsidR="009E31D3" w:rsidRPr="007001F1" w:rsidTr="007261E4">
        <w:trPr>
          <w:trHeight w:val="20"/>
        </w:trPr>
        <w:tc>
          <w:tcPr>
            <w:tcW w:w="582" w:type="dxa"/>
            <w:vMerge/>
            <w:shd w:val="clear" w:color="auto" w:fill="auto"/>
            <w:noWrap/>
            <w:vAlign w:val="center"/>
          </w:tcPr>
          <w:p w:rsidR="009E31D3" w:rsidRPr="007001F1" w:rsidRDefault="009E31D3" w:rsidP="00901910">
            <w:pPr>
              <w:jc w:val="center"/>
              <w:rPr>
                <w:color w:val="000000"/>
              </w:rPr>
            </w:pPr>
          </w:p>
        </w:tc>
        <w:tc>
          <w:tcPr>
            <w:tcW w:w="4820" w:type="dxa"/>
            <w:gridSpan w:val="2"/>
            <w:shd w:val="clear" w:color="auto" w:fill="auto"/>
            <w:vAlign w:val="center"/>
          </w:tcPr>
          <w:p w:rsidR="009E31D3" w:rsidRPr="007001F1" w:rsidRDefault="009E31D3" w:rsidP="003F3D85">
            <w:pPr>
              <w:jc w:val="both"/>
              <w:rPr>
                <w:color w:val="000000"/>
              </w:rPr>
            </w:pPr>
            <w:r>
              <w:rPr>
                <w:color w:val="000000"/>
                <w:sz w:val="22"/>
                <w:szCs w:val="22"/>
              </w:rPr>
              <w:t>b)Bolo vyžadovanie zábezpeky uvedené v návrhu oznámenia o vyhlásení verejného obstarávania?</w:t>
            </w:r>
          </w:p>
        </w:tc>
        <w:tc>
          <w:tcPr>
            <w:tcW w:w="567" w:type="dxa"/>
            <w:shd w:val="clear" w:color="auto" w:fill="auto"/>
            <w:vAlign w:val="center"/>
          </w:tcPr>
          <w:p w:rsidR="009E31D3" w:rsidRPr="007001F1" w:rsidRDefault="009E31D3" w:rsidP="003F3D85">
            <w:pPr>
              <w:jc w:val="both"/>
              <w:rPr>
                <w:color w:val="000000"/>
              </w:rPr>
            </w:pPr>
          </w:p>
        </w:tc>
        <w:tc>
          <w:tcPr>
            <w:tcW w:w="567" w:type="dxa"/>
            <w:shd w:val="clear" w:color="auto" w:fill="auto"/>
            <w:vAlign w:val="center"/>
          </w:tcPr>
          <w:p w:rsidR="009E31D3" w:rsidRPr="007001F1" w:rsidRDefault="009E31D3" w:rsidP="003F3D85">
            <w:pPr>
              <w:jc w:val="both"/>
              <w:rPr>
                <w:color w:val="000000"/>
              </w:rPr>
            </w:pPr>
          </w:p>
        </w:tc>
        <w:tc>
          <w:tcPr>
            <w:tcW w:w="776" w:type="dxa"/>
            <w:shd w:val="clear" w:color="auto" w:fill="auto"/>
            <w:vAlign w:val="center"/>
          </w:tcPr>
          <w:p w:rsidR="009E31D3" w:rsidRPr="007001F1" w:rsidRDefault="009E31D3" w:rsidP="003F3D85">
            <w:pPr>
              <w:jc w:val="both"/>
              <w:rPr>
                <w:color w:val="000000"/>
              </w:rPr>
            </w:pPr>
          </w:p>
        </w:tc>
        <w:tc>
          <w:tcPr>
            <w:tcW w:w="1775" w:type="dxa"/>
            <w:shd w:val="clear" w:color="auto" w:fill="auto"/>
            <w:vAlign w:val="center"/>
          </w:tcPr>
          <w:p w:rsidR="009E31D3" w:rsidRPr="007001F1" w:rsidRDefault="009E31D3" w:rsidP="003F3D85">
            <w:pPr>
              <w:jc w:val="both"/>
              <w:rPr>
                <w:color w:val="000000"/>
              </w:rPr>
            </w:pPr>
          </w:p>
        </w:tc>
      </w:tr>
      <w:tr w:rsidR="00944D0F" w:rsidRPr="007001F1" w:rsidTr="007261E4">
        <w:trPr>
          <w:trHeight w:val="675"/>
        </w:trPr>
        <w:tc>
          <w:tcPr>
            <w:tcW w:w="582" w:type="dxa"/>
            <w:vMerge w:val="restart"/>
            <w:shd w:val="clear" w:color="auto" w:fill="auto"/>
            <w:noWrap/>
            <w:vAlign w:val="center"/>
          </w:tcPr>
          <w:p w:rsidR="00944D0F" w:rsidRPr="007001F1" w:rsidRDefault="00027816" w:rsidP="00901910">
            <w:pPr>
              <w:jc w:val="center"/>
              <w:rPr>
                <w:color w:val="000000"/>
              </w:rPr>
            </w:pPr>
            <w:r w:rsidRPr="007001F1">
              <w:rPr>
                <w:color w:val="000000"/>
                <w:sz w:val="22"/>
                <w:szCs w:val="22"/>
              </w:rPr>
              <w:t>1</w:t>
            </w:r>
            <w:r w:rsidR="00BB0E35">
              <w:rPr>
                <w:color w:val="000000"/>
                <w:sz w:val="22"/>
                <w:szCs w:val="22"/>
              </w:rPr>
              <w:t>4</w:t>
            </w:r>
          </w:p>
        </w:tc>
        <w:tc>
          <w:tcPr>
            <w:tcW w:w="4820" w:type="dxa"/>
            <w:gridSpan w:val="2"/>
            <w:shd w:val="clear" w:color="auto" w:fill="auto"/>
            <w:vAlign w:val="center"/>
          </w:tcPr>
          <w:p w:rsidR="00944D0F" w:rsidRPr="007001F1" w:rsidRDefault="00027816" w:rsidP="003F3D85">
            <w:pPr>
              <w:jc w:val="both"/>
              <w:rPr>
                <w:color w:val="000000"/>
              </w:rPr>
            </w:pPr>
            <w:r w:rsidRPr="007001F1">
              <w:rPr>
                <w:color w:val="000000"/>
                <w:sz w:val="22"/>
                <w:szCs w:val="22"/>
              </w:rPr>
              <w:t>a</w:t>
            </w:r>
            <w:r w:rsidR="00B51A24">
              <w:rPr>
                <w:color w:val="000000"/>
                <w:sz w:val="22"/>
                <w:szCs w:val="22"/>
              </w:rPr>
              <w:t>)</w:t>
            </w:r>
            <w:r w:rsidR="00944D0F" w:rsidRPr="007001F1">
              <w:rPr>
                <w:color w:val="000000"/>
                <w:sz w:val="22"/>
                <w:szCs w:val="22"/>
              </w:rPr>
              <w:t>Uvádza verejný obstarávateľ použitie elektronickej aukcie v</w:t>
            </w:r>
            <w:r w:rsidR="00695091">
              <w:rPr>
                <w:color w:val="000000"/>
                <w:sz w:val="22"/>
                <w:szCs w:val="22"/>
              </w:rPr>
              <w:t xml:space="preserve"> návrhu </w:t>
            </w:r>
            <w:r w:rsidR="00944D0F" w:rsidRPr="007001F1">
              <w:rPr>
                <w:color w:val="000000"/>
                <w:sz w:val="22"/>
                <w:szCs w:val="22"/>
              </w:rPr>
              <w:t>oznámen</w:t>
            </w:r>
            <w:r w:rsidR="00695091">
              <w:rPr>
                <w:color w:val="000000"/>
                <w:sz w:val="22"/>
                <w:szCs w:val="22"/>
              </w:rPr>
              <w:t>ia</w:t>
            </w:r>
            <w:r w:rsidR="00944D0F" w:rsidRPr="007001F1">
              <w:rPr>
                <w:color w:val="000000"/>
                <w:sz w:val="22"/>
                <w:szCs w:val="22"/>
              </w:rPr>
              <w:t xml:space="preserve"> o vyhlásení verejného obstarávania alebo v</w:t>
            </w:r>
            <w:r w:rsidR="00695091">
              <w:rPr>
                <w:color w:val="000000"/>
                <w:sz w:val="22"/>
                <w:szCs w:val="22"/>
              </w:rPr>
              <w:t xml:space="preserve"> návrhu </w:t>
            </w:r>
            <w:r w:rsidR="00944D0F" w:rsidRPr="007001F1">
              <w:rPr>
                <w:color w:val="000000"/>
                <w:sz w:val="22"/>
                <w:szCs w:val="22"/>
              </w:rPr>
              <w:t>oznámen</w:t>
            </w:r>
            <w:r w:rsidR="00695091">
              <w:rPr>
                <w:color w:val="000000"/>
                <w:sz w:val="22"/>
                <w:szCs w:val="22"/>
              </w:rPr>
              <w:t>ia</w:t>
            </w:r>
            <w:r w:rsidR="00944D0F" w:rsidRPr="007001F1">
              <w:rPr>
                <w:color w:val="000000"/>
                <w:sz w:val="22"/>
                <w:szCs w:val="22"/>
              </w:rPr>
              <w:t xml:space="preserve"> použitom ako výzva na súťaž?</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44D0F" w:rsidRPr="007001F1" w:rsidTr="007261E4">
        <w:trPr>
          <w:trHeight w:val="675"/>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027816" w:rsidP="003F3D85">
            <w:pPr>
              <w:jc w:val="both"/>
              <w:rPr>
                <w:color w:val="000000"/>
              </w:rPr>
            </w:pPr>
            <w:r w:rsidRPr="007001F1">
              <w:rPr>
                <w:color w:val="000000"/>
                <w:sz w:val="22"/>
                <w:szCs w:val="22"/>
              </w:rPr>
              <w:t>b</w:t>
            </w:r>
            <w:r w:rsidR="00944D0F" w:rsidRPr="007001F1">
              <w:rPr>
                <w:color w:val="000000"/>
                <w:sz w:val="22"/>
                <w:szCs w:val="22"/>
              </w:rPr>
              <w:t>) Sú podmienky elektronickej aukcie uvedené v</w:t>
            </w:r>
            <w:r w:rsidR="00695091">
              <w:rPr>
                <w:color w:val="000000"/>
                <w:sz w:val="22"/>
                <w:szCs w:val="22"/>
              </w:rPr>
              <w:t xml:space="preserve"> návrhu </w:t>
            </w:r>
            <w:r w:rsidR="00944D0F" w:rsidRPr="007001F1">
              <w:rPr>
                <w:color w:val="000000"/>
                <w:sz w:val="22"/>
                <w:szCs w:val="22"/>
              </w:rPr>
              <w:t>súťažných podklado</w:t>
            </w:r>
            <w:r w:rsidR="00695091">
              <w:rPr>
                <w:color w:val="000000"/>
                <w:sz w:val="22"/>
                <w:szCs w:val="22"/>
              </w:rPr>
              <w:t>v</w:t>
            </w:r>
            <w:r w:rsidR="00944D0F" w:rsidRPr="007001F1">
              <w:rPr>
                <w:color w:val="000000"/>
                <w:sz w:val="22"/>
                <w:szCs w:val="22"/>
              </w:rPr>
              <w:t xml:space="preserve"> a sú stanovené v súlade so ZVO?</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44D0F" w:rsidRPr="007001F1" w:rsidTr="007261E4">
        <w:trPr>
          <w:trHeight w:val="1140"/>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w:t>
            </w:r>
            <w:r w:rsidR="00BB0E35">
              <w:rPr>
                <w:color w:val="000000"/>
                <w:sz w:val="22"/>
                <w:szCs w:val="22"/>
              </w:rPr>
              <w:t>5</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V prípade, že obmedzil verejný obstarávateľ v užšej súťaži počet záujemcov, ktorých vyzve na predloženie ponuky, bolo toto obmedzenie na najmenej 5 záujemcov</w:t>
            </w:r>
            <w:r w:rsidR="003F3D85" w:rsidRPr="007001F1">
              <w:rPr>
                <w:color w:val="000000"/>
                <w:sz w:val="22"/>
                <w:szCs w:val="22"/>
              </w:rPr>
              <w:t>?</w:t>
            </w:r>
          </w:p>
        </w:tc>
        <w:tc>
          <w:tcPr>
            <w:tcW w:w="567" w:type="dxa"/>
            <w:shd w:val="clear" w:color="auto" w:fill="auto"/>
            <w:vAlign w:val="center"/>
            <w:hideMark/>
          </w:tcPr>
          <w:p w:rsidR="00944D0F" w:rsidRPr="007001F1" w:rsidRDefault="00944D0F" w:rsidP="003F3D85">
            <w:pPr>
              <w:jc w:val="both"/>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3F3D85">
            <w:pPr>
              <w:jc w:val="both"/>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3F3D85">
            <w:pPr>
              <w:jc w:val="both"/>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3F3D85">
            <w:pPr>
              <w:jc w:val="both"/>
              <w:rPr>
                <w:color w:val="000000"/>
              </w:rPr>
            </w:pPr>
            <w:r w:rsidRPr="007001F1">
              <w:rPr>
                <w:color w:val="000000"/>
                <w:sz w:val="22"/>
                <w:szCs w:val="22"/>
              </w:rPr>
              <w:t> </w:t>
            </w:r>
          </w:p>
        </w:tc>
      </w:tr>
      <w:tr w:rsidR="00944D0F" w:rsidRPr="007001F1" w:rsidTr="007261E4">
        <w:trPr>
          <w:trHeight w:val="1140"/>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V prípade, že verejný obstarávateľ obmedzil počet záujemcov, ktorých vyzve na predloženie ponuky, určil objektívne a nediskriminačné pravidlá  na základe ktorých to urobí, a to tak aby umožnil hospodársku súťaž?</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01910" w:rsidRPr="007001F1" w:rsidTr="007261E4">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1</w:t>
            </w:r>
            <w:r w:rsidR="00BB0E35">
              <w:rPr>
                <w:color w:val="000000"/>
                <w:sz w:val="22"/>
                <w:szCs w:val="22"/>
              </w:rPr>
              <w:t>6</w:t>
            </w:r>
          </w:p>
        </w:tc>
        <w:tc>
          <w:tcPr>
            <w:tcW w:w="4820" w:type="dxa"/>
            <w:gridSpan w:val="2"/>
            <w:shd w:val="clear" w:color="auto" w:fill="auto"/>
            <w:vAlign w:val="center"/>
            <w:hideMark/>
          </w:tcPr>
          <w:p w:rsidR="00901910" w:rsidRPr="007001F1" w:rsidRDefault="00901910" w:rsidP="004460C7">
            <w:pPr>
              <w:jc w:val="both"/>
              <w:rPr>
                <w:color w:val="000000"/>
              </w:rPr>
            </w:pPr>
            <w:r w:rsidRPr="007001F1">
              <w:rPr>
                <w:color w:val="000000"/>
                <w:sz w:val="22"/>
                <w:szCs w:val="22"/>
              </w:rPr>
              <w:t xml:space="preserve">V </w:t>
            </w:r>
            <w:r w:rsidR="00695091">
              <w:rPr>
                <w:color w:val="000000"/>
                <w:sz w:val="22"/>
                <w:szCs w:val="22"/>
              </w:rPr>
              <w:t xml:space="preserve">návrhu </w:t>
            </w:r>
            <w:r w:rsidRPr="007001F1">
              <w:rPr>
                <w:color w:val="000000"/>
                <w:sz w:val="22"/>
                <w:szCs w:val="22"/>
              </w:rPr>
              <w:t>oznámen</w:t>
            </w:r>
            <w:r w:rsidR="00695091">
              <w:rPr>
                <w:color w:val="000000"/>
                <w:sz w:val="22"/>
                <w:szCs w:val="22"/>
              </w:rPr>
              <w:t>ia</w:t>
            </w:r>
            <w:r w:rsidRPr="007001F1">
              <w:rPr>
                <w:color w:val="000000"/>
                <w:sz w:val="22"/>
                <w:szCs w:val="22"/>
              </w:rPr>
              <w:t xml:space="preserve"> o vyhlásení verejného obstarávania okrem iného určil verejný obstarávateľ v užšej súťaži lehotu na predloženie žiadostí o účasť, obmedzenie počtu záujemcov a objektívne a nediskriminačné pravidlá, ak sa uplatňuje?</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44D0F" w:rsidRPr="007001F1" w:rsidTr="007261E4">
        <w:trPr>
          <w:trHeight w:val="630"/>
        </w:trPr>
        <w:tc>
          <w:tcPr>
            <w:tcW w:w="582" w:type="dxa"/>
            <w:vMerge w:val="restart"/>
            <w:shd w:val="clear" w:color="auto" w:fill="auto"/>
            <w:noWrap/>
            <w:vAlign w:val="center"/>
          </w:tcPr>
          <w:p w:rsidR="00944D0F" w:rsidRPr="007001F1" w:rsidRDefault="00944D0F" w:rsidP="00901910">
            <w:pPr>
              <w:jc w:val="center"/>
              <w:rPr>
                <w:color w:val="000000"/>
              </w:rPr>
            </w:pPr>
            <w:r w:rsidRPr="007001F1">
              <w:rPr>
                <w:color w:val="000000"/>
                <w:sz w:val="22"/>
                <w:szCs w:val="22"/>
              </w:rPr>
              <w:t>1</w:t>
            </w:r>
            <w:r w:rsidR="00BB0E35">
              <w:rPr>
                <w:color w:val="000000"/>
                <w:sz w:val="22"/>
                <w:szCs w:val="22"/>
              </w:rPr>
              <w:t>7</w:t>
            </w: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a) Nebol pred vyhlásením VO identifikovaný konflikt záujmov podľa § 23 ZVO?</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44D0F" w:rsidRPr="007001F1" w:rsidTr="007261E4">
        <w:trPr>
          <w:trHeight w:val="630"/>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Boli v prípade konfliktu záujmov prijaté primerané opatrenia a vykonaná náprav</w:t>
            </w:r>
            <w:r w:rsidR="004460C7">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44D0F" w:rsidRPr="007001F1" w:rsidTr="007261E4">
        <w:trPr>
          <w:trHeight w:val="758"/>
        </w:trPr>
        <w:tc>
          <w:tcPr>
            <w:tcW w:w="582" w:type="dxa"/>
            <w:vMerge w:val="restart"/>
            <w:shd w:val="clear" w:color="auto" w:fill="auto"/>
            <w:noWrap/>
            <w:vAlign w:val="center"/>
          </w:tcPr>
          <w:p w:rsidR="00944D0F" w:rsidRPr="007001F1" w:rsidRDefault="00944D0F" w:rsidP="00901910">
            <w:pPr>
              <w:jc w:val="center"/>
              <w:rPr>
                <w:color w:val="000000"/>
              </w:rPr>
            </w:pPr>
            <w:r w:rsidRPr="007001F1">
              <w:rPr>
                <w:color w:val="000000"/>
                <w:sz w:val="22"/>
                <w:szCs w:val="22"/>
              </w:rPr>
              <w:t>1</w:t>
            </w:r>
            <w:r w:rsidR="00BB0E35">
              <w:rPr>
                <w:color w:val="000000"/>
                <w:sz w:val="22"/>
                <w:szCs w:val="22"/>
              </w:rPr>
              <w:t>8</w:t>
            </w:r>
          </w:p>
        </w:tc>
        <w:tc>
          <w:tcPr>
            <w:tcW w:w="4820" w:type="dxa"/>
            <w:gridSpan w:val="2"/>
            <w:shd w:val="clear" w:color="auto" w:fill="auto"/>
            <w:vAlign w:val="center"/>
          </w:tcPr>
          <w:p w:rsidR="00944D0F" w:rsidRPr="007001F1" w:rsidRDefault="00944D0F" w:rsidP="003F3D85">
            <w:pPr>
              <w:jc w:val="both"/>
            </w:pPr>
            <w:r w:rsidRPr="007001F1">
              <w:rPr>
                <w:sz w:val="22"/>
                <w:szCs w:val="22"/>
              </w:rPr>
              <w:t>a) V prípade, ak rozdelil verejný obstarávateľ zákazku na samostatné časti, dodržal všetky ustanovenia §28 ZVO?</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44D0F" w:rsidRPr="007001F1" w:rsidTr="007261E4">
        <w:trPr>
          <w:trHeight w:val="757"/>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pPr>
            <w:r w:rsidRPr="007001F1">
              <w:rPr>
                <w:sz w:val="22"/>
                <w:szCs w:val="22"/>
              </w:rPr>
              <w:t>b) V prípade, ak verejný obstarávateľ nerozdelil zákazku na časti, uviedol v</w:t>
            </w:r>
            <w:r w:rsidR="003025C1">
              <w:rPr>
                <w:sz w:val="22"/>
                <w:szCs w:val="22"/>
              </w:rPr>
              <w:t xml:space="preserve"> návrhu </w:t>
            </w:r>
            <w:r w:rsidRPr="007001F1">
              <w:rPr>
                <w:sz w:val="22"/>
                <w:szCs w:val="22"/>
              </w:rPr>
              <w:t>oznámen</w:t>
            </w:r>
            <w:r w:rsidR="003025C1">
              <w:rPr>
                <w:sz w:val="22"/>
                <w:szCs w:val="22"/>
              </w:rPr>
              <w:t>ia</w:t>
            </w:r>
            <w:r w:rsidRPr="007001F1">
              <w:rPr>
                <w:sz w:val="22"/>
                <w:szCs w:val="22"/>
              </w:rPr>
              <w:t xml:space="preserve"> o vyhlásení verejného obstarávania </w:t>
            </w:r>
            <w:r w:rsidR="0083233D">
              <w:rPr>
                <w:sz w:val="22"/>
                <w:szCs w:val="22"/>
              </w:rPr>
              <w:t>alebo v súťažných podkladoch</w:t>
            </w:r>
            <w:r w:rsidR="0083233D" w:rsidRPr="007001F1">
              <w:rPr>
                <w:sz w:val="22"/>
                <w:szCs w:val="22"/>
              </w:rPr>
              <w:t xml:space="preserve"> </w:t>
            </w:r>
            <w:r w:rsidRPr="007001F1">
              <w:rPr>
                <w:sz w:val="22"/>
                <w:szCs w:val="22"/>
              </w:rPr>
              <w:t>odôvodnenie?</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01910" w:rsidRPr="007001F1" w:rsidTr="007261E4">
        <w:trPr>
          <w:trHeight w:val="20"/>
        </w:trPr>
        <w:tc>
          <w:tcPr>
            <w:tcW w:w="582" w:type="dxa"/>
            <w:shd w:val="clear" w:color="auto" w:fill="auto"/>
            <w:noWrap/>
            <w:vAlign w:val="center"/>
            <w:hideMark/>
          </w:tcPr>
          <w:p w:rsidR="00901910" w:rsidRPr="007001F1" w:rsidRDefault="00BB0E35" w:rsidP="00901910">
            <w:pPr>
              <w:jc w:val="center"/>
              <w:rPr>
                <w:color w:val="000000"/>
              </w:rPr>
            </w:pPr>
            <w:r>
              <w:rPr>
                <w:color w:val="000000"/>
                <w:sz w:val="22"/>
                <w:szCs w:val="22"/>
              </w:rPr>
              <w:t>19</w:t>
            </w:r>
          </w:p>
        </w:tc>
        <w:tc>
          <w:tcPr>
            <w:tcW w:w="4820" w:type="dxa"/>
            <w:gridSpan w:val="2"/>
            <w:shd w:val="clear" w:color="auto" w:fill="auto"/>
            <w:vAlign w:val="center"/>
            <w:hideMark/>
          </w:tcPr>
          <w:p w:rsidR="00901910" w:rsidRPr="007001F1" w:rsidRDefault="00901910"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01910" w:rsidRPr="007001F1" w:rsidTr="007261E4">
        <w:trPr>
          <w:trHeight w:val="300"/>
        </w:trPr>
        <w:tc>
          <w:tcPr>
            <w:tcW w:w="9087" w:type="dxa"/>
            <w:gridSpan w:val="7"/>
            <w:shd w:val="clear" w:color="auto" w:fill="auto"/>
            <w:noWrap/>
            <w:vAlign w:val="center"/>
          </w:tcPr>
          <w:p w:rsidR="00901910" w:rsidRPr="007001F1" w:rsidRDefault="00901910" w:rsidP="00901910">
            <w:pPr>
              <w:jc w:val="both"/>
              <w:rPr>
                <w:b/>
                <w:sz w:val="20"/>
                <w:szCs w:val="20"/>
              </w:rPr>
            </w:pPr>
            <w:r w:rsidRPr="007001F1">
              <w:rPr>
                <w:b/>
                <w:sz w:val="20"/>
                <w:szCs w:val="20"/>
              </w:rPr>
              <w:t>VYJADRENIE</w:t>
            </w:r>
          </w:p>
          <w:p w:rsidR="00901910" w:rsidRPr="007001F1" w:rsidRDefault="00901910" w:rsidP="00901910">
            <w:pPr>
              <w:jc w:val="both"/>
              <w:rPr>
                <w:sz w:val="20"/>
                <w:szCs w:val="20"/>
              </w:rPr>
            </w:pPr>
          </w:p>
          <w:p w:rsidR="006605DD" w:rsidRPr="00A20234" w:rsidRDefault="006605DD" w:rsidP="006605DD">
            <w:pPr>
              <w:jc w:val="both"/>
              <w:rPr>
                <w:sz w:val="20"/>
                <w:szCs w:val="20"/>
              </w:rPr>
            </w:pPr>
            <w:r w:rsidRPr="00A20234">
              <w:rPr>
                <w:sz w:val="20"/>
                <w:szCs w:val="20"/>
              </w:rPr>
              <w:lastRenderedPageBreak/>
              <w:t>Na základe overených skutočností potvrdzujem, že (uveďte jednu z možností v súlade s ustanovením § 7 ods. 3 zákona o finančnej kontrole).</w:t>
            </w:r>
            <w:r w:rsidRPr="00A20234">
              <w:rPr>
                <w:sz w:val="20"/>
                <w:szCs w:val="20"/>
              </w:rPr>
              <w:footnoteReference w:customMarkFollows="1" w:id="40"/>
              <w:t>[1]</w:t>
            </w:r>
          </w:p>
          <w:p w:rsidR="00901910" w:rsidRPr="007001F1" w:rsidRDefault="00901910" w:rsidP="00901910"/>
          <w:p w:rsidR="00901910" w:rsidRPr="007001F1" w:rsidRDefault="00901910" w:rsidP="00901910">
            <w:pPr>
              <w:rPr>
                <w:b/>
                <w:bCs/>
                <w:color w:val="000000"/>
              </w:rPr>
            </w:pP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b/>
                <w:bCs/>
              </w:rPr>
            </w:pPr>
            <w:r w:rsidRPr="007001F1">
              <w:rPr>
                <w:b/>
                <w:bCs/>
                <w:sz w:val="22"/>
                <w:szCs w:val="22"/>
              </w:rPr>
              <w:lastRenderedPageBreak/>
              <w:t>Kontrolu vykonal</w:t>
            </w:r>
            <w:r w:rsidR="00A90B4D">
              <w:rPr>
                <w:rStyle w:val="Odkaznapoznmkupodiarou"/>
                <w:b/>
                <w:bCs/>
                <w:sz w:val="22"/>
                <w:szCs w:val="22"/>
              </w:rPr>
              <w:footnoteReference w:customMarkFollows="1" w:id="41"/>
              <w:t>2</w:t>
            </w:r>
            <w:r w:rsidRPr="007001F1">
              <w:rPr>
                <w:b/>
                <w:bCs/>
                <w:sz w:val="22"/>
                <w:szCs w:val="22"/>
              </w:rPr>
              <w:t>:</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b/>
                <w:bCs/>
              </w:rPr>
            </w:pPr>
            <w:r w:rsidRPr="007001F1">
              <w:rPr>
                <w:b/>
                <w:bCs/>
                <w:sz w:val="22"/>
                <w:szCs w:val="22"/>
              </w:rPr>
              <w:t>Dátum:</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Podpis:</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9087" w:type="dxa"/>
            <w:gridSpan w:val="7"/>
            <w:shd w:val="clear" w:color="auto" w:fill="auto"/>
            <w:noWrap/>
            <w:vAlign w:val="bottom"/>
            <w:hideMark/>
          </w:tcPr>
          <w:p w:rsidR="00901910" w:rsidRPr="007001F1" w:rsidRDefault="00901910" w:rsidP="00901910">
            <w:pPr>
              <w:jc w:val="center"/>
              <w:rPr>
                <w:color w:val="000000"/>
              </w:rPr>
            </w:pPr>
            <w:r w:rsidRPr="007001F1">
              <w:rPr>
                <w:color w:val="000000"/>
                <w:sz w:val="22"/>
                <w:szCs w:val="22"/>
              </w:rPr>
              <w:t> </w:t>
            </w:r>
          </w:p>
        </w:tc>
      </w:tr>
      <w:tr w:rsidR="00901910" w:rsidRPr="007001F1" w:rsidTr="007261E4">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42"/>
              <w:t>3</w:t>
            </w:r>
            <w:r w:rsidRPr="007001F1">
              <w:rPr>
                <w:b/>
                <w:bCs/>
                <w:sz w:val="22"/>
                <w:szCs w:val="22"/>
              </w:rPr>
              <w:t>:</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 xml:space="preserve">Dátum: </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Podpis:</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bl>
    <w:p w:rsidR="00901910" w:rsidRPr="007001F1" w:rsidRDefault="00901910"/>
    <w:p w:rsidR="00901910" w:rsidRPr="007001F1" w:rsidRDefault="00901910">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01910" w:rsidRPr="007001F1" w:rsidTr="002D20F9">
        <w:trPr>
          <w:trHeight w:val="645"/>
        </w:trPr>
        <w:tc>
          <w:tcPr>
            <w:tcW w:w="9087" w:type="dxa"/>
            <w:gridSpan w:val="7"/>
            <w:shd w:val="clear" w:color="000000" w:fill="60497A"/>
            <w:vAlign w:val="center"/>
            <w:hideMark/>
          </w:tcPr>
          <w:p w:rsidR="00901910" w:rsidRPr="007001F1" w:rsidRDefault="00901910" w:rsidP="00901910">
            <w:pPr>
              <w:jc w:val="center"/>
              <w:rPr>
                <w:b/>
                <w:bCs/>
                <w:color w:val="FFFFFF"/>
              </w:rPr>
            </w:pPr>
            <w:r w:rsidRPr="007001F1">
              <w:rPr>
                <w:b/>
                <w:bCs/>
                <w:color w:val="FFFFFF"/>
              </w:rPr>
              <w:lastRenderedPageBreak/>
              <w:t>Kontrolný zoznam k finančnej kontrole VO</w:t>
            </w:r>
            <w:r w:rsidRPr="007001F1">
              <w:rPr>
                <w:b/>
                <w:bCs/>
                <w:color w:val="FFFFFF"/>
              </w:rPr>
              <w:br/>
            </w:r>
            <w:bookmarkStart w:id="16" w:name="KZ_14"/>
            <w:r w:rsidRPr="007001F1">
              <w:rPr>
                <w:b/>
                <w:bCs/>
                <w:color w:val="FFFFFF"/>
              </w:rPr>
              <w:t xml:space="preserve">Nadlimitná zákazka - užšia súťaž - </w:t>
            </w:r>
            <w:r w:rsidR="00144756" w:rsidRPr="007001F1">
              <w:rPr>
                <w:b/>
                <w:bCs/>
                <w:color w:val="FFFFFF"/>
              </w:rPr>
              <w:t>druhá</w:t>
            </w:r>
            <w:r w:rsidRPr="007001F1">
              <w:rPr>
                <w:b/>
                <w:bCs/>
                <w:color w:val="FFFFFF"/>
              </w:rPr>
              <w:t xml:space="preserve"> ex</w:t>
            </w:r>
            <w:r w:rsidR="00397510">
              <w:rPr>
                <w:b/>
                <w:bCs/>
                <w:color w:val="FFFFFF"/>
              </w:rPr>
              <w:t xml:space="preserve"> </w:t>
            </w:r>
            <w:r w:rsidRPr="007001F1">
              <w:rPr>
                <w:b/>
                <w:bCs/>
                <w:color w:val="FFFFFF"/>
              </w:rPr>
              <w:t>ante kontrola</w:t>
            </w:r>
            <w:bookmarkEnd w:id="16"/>
          </w:p>
        </w:tc>
      </w:tr>
      <w:tr w:rsidR="00901910" w:rsidRPr="007001F1" w:rsidTr="002D20F9">
        <w:trPr>
          <w:trHeight w:val="330"/>
        </w:trPr>
        <w:tc>
          <w:tcPr>
            <w:tcW w:w="9087" w:type="dxa"/>
            <w:gridSpan w:val="7"/>
            <w:shd w:val="clear" w:color="auto" w:fill="auto"/>
            <w:vAlign w:val="center"/>
            <w:hideMark/>
          </w:tcPr>
          <w:p w:rsidR="00901910" w:rsidRPr="007001F1" w:rsidRDefault="00901910" w:rsidP="00901910">
            <w:pPr>
              <w:jc w:val="center"/>
              <w:rPr>
                <w:b/>
                <w:bCs/>
                <w:color w:val="000000"/>
              </w:rPr>
            </w:pPr>
            <w:r w:rsidRPr="007001F1">
              <w:rPr>
                <w:b/>
                <w:bCs/>
                <w:color w:val="000000"/>
                <w:sz w:val="22"/>
                <w:szCs w:val="22"/>
              </w:rPr>
              <w:t>Identifikácia programu</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programu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66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30"/>
        </w:trPr>
        <w:tc>
          <w:tcPr>
            <w:tcW w:w="9087" w:type="dxa"/>
            <w:gridSpan w:val="7"/>
            <w:shd w:val="clear" w:color="auto" w:fill="auto"/>
            <w:vAlign w:val="center"/>
            <w:hideMark/>
          </w:tcPr>
          <w:p w:rsidR="00901910" w:rsidRPr="007001F1" w:rsidRDefault="00901910" w:rsidP="00901910">
            <w:pPr>
              <w:jc w:val="center"/>
              <w:rPr>
                <w:b/>
                <w:bCs/>
                <w:color w:val="000000"/>
              </w:rPr>
            </w:pPr>
            <w:r w:rsidRPr="007001F1">
              <w:rPr>
                <w:b/>
                <w:bCs/>
                <w:color w:val="000000"/>
                <w:sz w:val="22"/>
                <w:szCs w:val="22"/>
              </w:rPr>
              <w:t>Identifikácia projektu a prijímateľa</w:t>
            </w:r>
          </w:p>
        </w:tc>
      </w:tr>
      <w:tr w:rsidR="00901910" w:rsidRPr="007001F1" w:rsidTr="002D20F9">
        <w:trPr>
          <w:trHeight w:val="33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projektu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30"/>
        </w:trPr>
        <w:tc>
          <w:tcPr>
            <w:tcW w:w="9087" w:type="dxa"/>
            <w:gridSpan w:val="7"/>
            <w:shd w:val="clear" w:color="auto" w:fill="auto"/>
            <w:vAlign w:val="center"/>
            <w:hideMark/>
          </w:tcPr>
          <w:p w:rsidR="00901910" w:rsidRPr="007001F1" w:rsidRDefault="00901910" w:rsidP="00901910">
            <w:pPr>
              <w:jc w:val="center"/>
              <w:rPr>
                <w:b/>
                <w:bCs/>
                <w:color w:val="000000"/>
              </w:rPr>
            </w:pPr>
            <w:r w:rsidRPr="007001F1">
              <w:rPr>
                <w:b/>
                <w:bCs/>
                <w:color w:val="000000"/>
                <w:sz w:val="22"/>
                <w:szCs w:val="22"/>
              </w:rPr>
              <w:t>Identifikácia zákazky</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Nadlimitná zákazka</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Užšia súťaž</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901910" w:rsidRPr="007001F1" w:rsidRDefault="00901910" w:rsidP="00901910">
            <w:pPr>
              <w:rPr>
                <w:color w:val="000000"/>
              </w:rPr>
            </w:pPr>
          </w:p>
        </w:tc>
      </w:tr>
      <w:tr w:rsidR="004D0B9F" w:rsidRPr="007001F1" w:rsidTr="002D20F9">
        <w:trPr>
          <w:trHeight w:val="300"/>
        </w:trPr>
        <w:tc>
          <w:tcPr>
            <w:tcW w:w="3559" w:type="dxa"/>
            <w:gridSpan w:val="2"/>
            <w:shd w:val="clear" w:color="auto" w:fill="auto"/>
            <w:vAlign w:val="center"/>
          </w:tcPr>
          <w:p w:rsidR="004D0B9F" w:rsidRPr="007001F1" w:rsidRDefault="004D0B9F" w:rsidP="00901910">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901910">
            <w:pPr>
              <w:rPr>
                <w:color w:val="000000"/>
              </w:rPr>
            </w:pP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Typ kontroly</w:t>
            </w:r>
          </w:p>
        </w:tc>
        <w:tc>
          <w:tcPr>
            <w:tcW w:w="5528" w:type="dxa"/>
            <w:gridSpan w:val="5"/>
            <w:shd w:val="clear" w:color="auto" w:fill="auto"/>
            <w:vAlign w:val="center"/>
            <w:hideMark/>
          </w:tcPr>
          <w:p w:rsidR="00901910" w:rsidRPr="007001F1" w:rsidRDefault="00144756" w:rsidP="00901910">
            <w:pPr>
              <w:rPr>
                <w:color w:val="000000"/>
              </w:rPr>
            </w:pPr>
            <w:r w:rsidRPr="007001F1">
              <w:rPr>
                <w:color w:val="000000"/>
                <w:sz w:val="22"/>
                <w:szCs w:val="22"/>
              </w:rPr>
              <w:t>druhá</w:t>
            </w:r>
            <w:r w:rsidR="00901910" w:rsidRPr="007001F1">
              <w:rPr>
                <w:color w:val="000000"/>
                <w:sz w:val="22"/>
                <w:szCs w:val="22"/>
              </w:rPr>
              <w:t xml:space="preserve"> ex</w:t>
            </w:r>
            <w:r w:rsidR="00397510">
              <w:rPr>
                <w:color w:val="000000"/>
                <w:sz w:val="22"/>
                <w:szCs w:val="22"/>
              </w:rPr>
              <w:t xml:space="preserve"> </w:t>
            </w:r>
            <w:r w:rsidR="00901910" w:rsidRPr="007001F1">
              <w:rPr>
                <w:color w:val="000000"/>
                <w:sz w:val="22"/>
                <w:szCs w:val="22"/>
              </w:rPr>
              <w:t>ante kontrola</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zákazky</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B0048C" w:rsidRPr="007001F1" w:rsidTr="002D20F9">
        <w:trPr>
          <w:trHeight w:val="300"/>
        </w:trPr>
        <w:tc>
          <w:tcPr>
            <w:tcW w:w="3559" w:type="dxa"/>
            <w:gridSpan w:val="2"/>
            <w:shd w:val="clear" w:color="auto" w:fill="auto"/>
            <w:vAlign w:val="center"/>
          </w:tcPr>
          <w:p w:rsidR="00B0048C" w:rsidRPr="007001F1" w:rsidRDefault="00B0048C" w:rsidP="00901910">
            <w:pPr>
              <w:rPr>
                <w:color w:val="000000"/>
              </w:rPr>
            </w:pPr>
            <w:r w:rsidRPr="007001F1">
              <w:rPr>
                <w:color w:val="000000"/>
                <w:sz w:val="22"/>
                <w:szCs w:val="22"/>
              </w:rPr>
              <w:t>Elektronická aukcia áno/nie</w:t>
            </w:r>
          </w:p>
        </w:tc>
        <w:tc>
          <w:tcPr>
            <w:tcW w:w="5528" w:type="dxa"/>
            <w:gridSpan w:val="5"/>
            <w:shd w:val="clear" w:color="auto" w:fill="auto"/>
            <w:vAlign w:val="center"/>
          </w:tcPr>
          <w:p w:rsidR="00B0048C" w:rsidRPr="007001F1" w:rsidRDefault="00B0048C" w:rsidP="00901910">
            <w:pPr>
              <w:rPr>
                <w:color w:val="000000"/>
              </w:rPr>
            </w:pP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dodávateľa</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IČO dodávateľa</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Hodnota zákazky bez DPH</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Hodnota zákazky s</w:t>
            </w:r>
            <w:r w:rsidR="003F1367">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15"/>
        </w:trPr>
        <w:tc>
          <w:tcPr>
            <w:tcW w:w="582"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áno</w:t>
            </w:r>
          </w:p>
        </w:tc>
        <w:tc>
          <w:tcPr>
            <w:tcW w:w="567"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nie</w:t>
            </w:r>
          </w:p>
        </w:tc>
        <w:tc>
          <w:tcPr>
            <w:tcW w:w="776"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Poznámka</w:t>
            </w:r>
          </w:p>
        </w:tc>
      </w:tr>
      <w:tr w:rsidR="00944D0F" w:rsidRPr="007001F1" w:rsidTr="002D20F9">
        <w:trPr>
          <w:trHeight w:val="344"/>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Bola zákazka zverejnená v súlade s</w:t>
            </w:r>
            <w:r w:rsidR="003F3D85" w:rsidRPr="007001F1">
              <w:rPr>
                <w:color w:val="000000"/>
                <w:sz w:val="22"/>
                <w:szCs w:val="22"/>
              </w:rPr>
              <w:t xml:space="preserve"> príslušnými ustanoveniami ZVO?</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757"/>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2</w:t>
            </w:r>
          </w:p>
        </w:tc>
        <w:tc>
          <w:tcPr>
            <w:tcW w:w="4820" w:type="dxa"/>
            <w:gridSpan w:val="2"/>
            <w:shd w:val="clear" w:color="auto" w:fill="auto"/>
            <w:vAlign w:val="center"/>
            <w:hideMark/>
          </w:tcPr>
          <w:p w:rsidR="00901910"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3</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Bol zamestnanec vykonávajúci kontrolu oboznámený s rizikovými indikátormi</w:t>
            </w:r>
            <w:r w:rsidR="0039751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97510">
              <w:rPr>
                <w:color w:val="000000"/>
                <w:sz w:val="22"/>
                <w:szCs w:val="22"/>
              </w:rPr>
              <w:t xml:space="preserve"> </w:t>
            </w:r>
            <w:r w:rsidR="00CB517F" w:rsidRPr="007001F1">
              <w:rPr>
                <w:color w:val="000000"/>
                <w:sz w:val="22"/>
                <w:szCs w:val="22"/>
              </w:rPr>
              <w:t xml:space="preserve">Neboli </w:t>
            </w:r>
            <w:r w:rsidR="00CB517F" w:rsidRPr="007001F1">
              <w:rPr>
                <w:color w:val="000000"/>
                <w:sz w:val="22"/>
                <w:szCs w:val="22"/>
              </w:rPr>
              <w:lastRenderedPageBreak/>
              <w:t>identifikované rizikové indikátory, ktoré môžu iniciovať spoluprácu s PMÚ alebo OČTK?</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lastRenderedPageBreak/>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44D0F" w:rsidRPr="007001F1" w:rsidTr="002D20F9">
        <w:trPr>
          <w:trHeight w:val="444"/>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4</w:t>
            </w:r>
          </w:p>
        </w:tc>
        <w:tc>
          <w:tcPr>
            <w:tcW w:w="4820" w:type="dxa"/>
            <w:gridSpan w:val="2"/>
            <w:shd w:val="clear" w:color="auto" w:fill="auto"/>
            <w:vAlign w:val="center"/>
            <w:hideMark/>
          </w:tcPr>
          <w:p w:rsidR="00944D0F" w:rsidRPr="007001F1" w:rsidRDefault="00944D0F" w:rsidP="003F3D85">
            <w:pPr>
              <w:jc w:val="both"/>
            </w:pPr>
            <w:r w:rsidRPr="007001F1">
              <w:rPr>
                <w:sz w:val="22"/>
                <w:szCs w:val="22"/>
              </w:rPr>
              <w:t>a) Nebol pri zadávaní zákazky identifikovaný k</w:t>
            </w:r>
            <w:r w:rsidR="003F3D85" w:rsidRPr="007001F1">
              <w:rPr>
                <w:sz w:val="22"/>
                <w:szCs w:val="22"/>
              </w:rPr>
              <w:t>onflikt záujmov podľa § 23 ZVO?</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675"/>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4460C7">
            <w:pPr>
              <w:jc w:val="both"/>
            </w:pPr>
            <w:r w:rsidRPr="007001F1">
              <w:rPr>
                <w:sz w:val="22"/>
                <w:szCs w:val="22"/>
              </w:rPr>
              <w:t>b) Boli v prípade konfliktu záujmov prijaté primerané opatrenia a vykonaná ná</w:t>
            </w:r>
            <w:r w:rsidR="003F3D85" w:rsidRPr="007001F1">
              <w:rPr>
                <w:sz w:val="22"/>
                <w:szCs w:val="22"/>
              </w:rPr>
              <w:t>prav</w:t>
            </w:r>
            <w:r w:rsidR="004460C7">
              <w:rPr>
                <w:sz w:val="22"/>
                <w:szCs w:val="22"/>
              </w:rPr>
              <w:t>a</w:t>
            </w:r>
            <w:r w:rsidR="003F3D85" w:rsidRPr="007001F1">
              <w:rPr>
                <w:sz w:val="22"/>
                <w:szCs w:val="22"/>
              </w:rPr>
              <w:t xml:space="preserve"> v zmysle § 23 ods. 5 ZVO?</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675"/>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5</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 xml:space="preserve">Bola lehota na predloženie žiadostí o účasť v užšej súťaži  </w:t>
            </w:r>
            <w:r w:rsidR="002A755C" w:rsidRPr="007001F1">
              <w:rPr>
                <w:color w:val="000000"/>
                <w:sz w:val="22"/>
                <w:szCs w:val="22"/>
              </w:rPr>
              <w:t>aspoň 30</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6</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Bola lehota na predkladanie ponúk určená v súlade so ZVO?</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44D0F" w:rsidRPr="007001F1" w:rsidTr="002D20F9">
        <w:trPr>
          <w:trHeight w:val="1140"/>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7</w:t>
            </w:r>
          </w:p>
        </w:tc>
        <w:tc>
          <w:tcPr>
            <w:tcW w:w="4820" w:type="dxa"/>
            <w:gridSpan w:val="2"/>
            <w:shd w:val="clear" w:color="auto" w:fill="auto"/>
            <w:vAlign w:val="center"/>
            <w:hideMark/>
          </w:tcPr>
          <w:p w:rsidR="00944D0F" w:rsidRPr="007001F1" w:rsidRDefault="00944D0F" w:rsidP="003F3D85">
            <w:pPr>
              <w:jc w:val="both"/>
            </w:pPr>
            <w:r w:rsidRPr="007001F1">
              <w:rPr>
                <w:sz w:val="22"/>
                <w:szCs w:val="22"/>
              </w:rPr>
              <w:t>a) Je verejné obstarávanie  z pohľadu kontroly predmetu obstarávania, návrhu zmluvných podmienok a iných údajov vo vecnom súlade so schválenou žiadosťou o poskytnuti</w:t>
            </w:r>
            <w:r w:rsidR="003F3D85" w:rsidRPr="007001F1">
              <w:rPr>
                <w:sz w:val="22"/>
                <w:szCs w:val="22"/>
              </w:rPr>
              <w:t xml:space="preserve">e NFP a účinnou Zmluvou o NFP?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921"/>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pPr>
            <w:r w:rsidRPr="007001F1">
              <w:rPr>
                <w:sz w:val="22"/>
                <w:szCs w:val="22"/>
              </w:rPr>
              <w:t>b) Je kontrolované verejné obstarávanie v súlade so závermi vykonanej prvej ex</w:t>
            </w:r>
            <w:r w:rsidR="00397510">
              <w:rPr>
                <w:sz w:val="22"/>
                <w:szCs w:val="22"/>
              </w:rPr>
              <w:t xml:space="preserve"> </w:t>
            </w:r>
            <w:r w:rsidRPr="007001F1">
              <w:rPr>
                <w:sz w:val="22"/>
                <w:szCs w:val="22"/>
              </w:rPr>
              <w:t>ante kontroly a dokumentáciou schválenou v rámci tejto  prvej ex</w:t>
            </w:r>
            <w:r w:rsidR="00397510">
              <w:rPr>
                <w:sz w:val="22"/>
                <w:szCs w:val="22"/>
              </w:rPr>
              <w:t xml:space="preserve"> </w:t>
            </w:r>
            <w:r w:rsidRPr="007001F1">
              <w:rPr>
                <w:sz w:val="22"/>
                <w:szCs w:val="22"/>
              </w:rPr>
              <w:t>ante kontroly?</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751"/>
        </w:trPr>
        <w:tc>
          <w:tcPr>
            <w:tcW w:w="582" w:type="dxa"/>
            <w:shd w:val="clear" w:color="auto" w:fill="auto"/>
            <w:noWrap/>
            <w:vAlign w:val="center"/>
            <w:hideMark/>
          </w:tcPr>
          <w:p w:rsidR="00944D0F" w:rsidRPr="007001F1" w:rsidRDefault="00944D0F" w:rsidP="00901910">
            <w:pPr>
              <w:jc w:val="center"/>
              <w:rPr>
                <w:color w:val="000000"/>
              </w:rPr>
            </w:pPr>
            <w:r w:rsidRPr="007001F1">
              <w:rPr>
                <w:color w:val="000000"/>
                <w:sz w:val="22"/>
                <w:szCs w:val="22"/>
              </w:rPr>
              <w:t>8</w:t>
            </w:r>
          </w:p>
        </w:tc>
        <w:tc>
          <w:tcPr>
            <w:tcW w:w="4820" w:type="dxa"/>
            <w:gridSpan w:val="2"/>
            <w:shd w:val="clear" w:color="auto" w:fill="auto"/>
            <w:vAlign w:val="center"/>
            <w:hideMark/>
          </w:tcPr>
          <w:p w:rsidR="00944D0F" w:rsidRPr="007001F1" w:rsidRDefault="00944D0F" w:rsidP="00397510">
            <w:pPr>
              <w:jc w:val="both"/>
              <w:rPr>
                <w:color w:val="000000"/>
              </w:rPr>
            </w:pPr>
            <w:r w:rsidRPr="007001F1">
              <w:rPr>
                <w:color w:val="000000"/>
                <w:sz w:val="22"/>
                <w:szCs w:val="22"/>
              </w:rPr>
              <w:t>Posudzoval verejný obstarávateľ splnenie podmienok účasti vo VO v súlade s oznámením               o vyhlá</w:t>
            </w:r>
            <w:r w:rsidR="003F3D85" w:rsidRPr="007001F1">
              <w:rPr>
                <w:color w:val="000000"/>
                <w:sz w:val="22"/>
                <w:szCs w:val="22"/>
              </w:rPr>
              <w:t>sení VO?</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9</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 xml:space="preserve">Obsahuje výzva na predkladanie ponúk v užšej súťaži náležitosti podľa § 68 ods. 2 </w:t>
            </w:r>
            <w:r w:rsidR="00416E83" w:rsidRPr="007001F1">
              <w:rPr>
                <w:color w:val="000000"/>
                <w:sz w:val="22"/>
                <w:szCs w:val="22"/>
              </w:rPr>
              <w:t xml:space="preserve">a ods. 3 </w:t>
            </w:r>
            <w:r w:rsidRPr="007001F1">
              <w:rPr>
                <w:color w:val="000000"/>
                <w:sz w:val="22"/>
                <w:szCs w:val="22"/>
              </w:rPr>
              <w:t>ZVO?</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44D0F" w:rsidRPr="007001F1" w:rsidTr="002D20F9">
        <w:trPr>
          <w:trHeight w:val="607"/>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10</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Vylúčil verejný obstarávateľ z VO uchádzača alebo záujemcu v súlade s § 40 ods. 6</w:t>
            </w:r>
            <w:r w:rsidR="00C20B64">
              <w:rPr>
                <w:color w:val="000000"/>
                <w:sz w:val="22"/>
                <w:szCs w:val="22"/>
              </w:rPr>
              <w:t xml:space="preserve"> resp. ods. 7</w:t>
            </w:r>
            <w:r w:rsidR="003F3D85" w:rsidRPr="007001F1">
              <w:rPr>
                <w:color w:val="000000"/>
                <w:sz w:val="22"/>
                <w:szCs w:val="22"/>
              </w:rPr>
              <w:t xml:space="preserve"> ZVO?</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885"/>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Požiadal verejný obstarávateľ písomne  uchádzača alebo záujemcu o vysvetlenie alebo doplnenie predložených dokladov</w:t>
            </w:r>
            <w:r w:rsidR="006465B6">
              <w:rPr>
                <w:color w:val="000000"/>
                <w:sz w:val="22"/>
                <w:szCs w:val="22"/>
              </w:rPr>
              <w:t>,</w:t>
            </w:r>
            <w:r w:rsidRPr="007001F1">
              <w:rPr>
                <w:color w:val="000000"/>
                <w:sz w:val="22"/>
                <w:szCs w:val="22"/>
              </w:rPr>
              <w:t xml:space="preserve"> ak z predložených dokladov nebolo možné posúdiť ich platnosť alebo splnenie podmienky účasti?</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11</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Vyhodnocoval verejný obstarávateľ ponuky na základe kritérií na vyhodnotenie ponúk v súlade s § 44 ZVO?</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12</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44D0F" w:rsidRPr="007001F1" w:rsidTr="002D20F9">
        <w:trPr>
          <w:trHeight w:val="366"/>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13</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Bola zriadená komisia na vyhodnot</w:t>
            </w:r>
            <w:r w:rsidR="003F3D85" w:rsidRPr="007001F1">
              <w:rPr>
                <w:color w:val="000000"/>
                <w:sz w:val="22"/>
                <w:szCs w:val="22"/>
              </w:rPr>
              <w:t>enie ponúk v súlade s § 51 ZVO?</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416"/>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Majú členovia komisie odborné vzdelanie alebo odbornú prax z</w:t>
            </w:r>
            <w:r w:rsidR="003F3D85" w:rsidRPr="007001F1">
              <w:rPr>
                <w:color w:val="000000"/>
                <w:sz w:val="22"/>
                <w:szCs w:val="22"/>
              </w:rPr>
              <w:t>odpovedajúcu predmetu zákazky?</w:t>
            </w:r>
            <w:r w:rsidR="003F3D85" w:rsidRPr="007001F1">
              <w:rPr>
                <w:color w:val="000000"/>
                <w:sz w:val="22"/>
                <w:szCs w:val="22"/>
              </w:rPr>
              <w:br w:type="page"/>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324"/>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 xml:space="preserve">c) Bola komisia spôsobilá na vyhodnotenie predložených ponúk v súlade s § </w:t>
            </w:r>
            <w:r w:rsidR="003F3D85" w:rsidRPr="007001F1">
              <w:rPr>
                <w:color w:val="000000"/>
                <w:sz w:val="22"/>
                <w:szCs w:val="22"/>
              </w:rPr>
              <w:t>51 ods. 1 ZVO?</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633"/>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760"/>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14</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3F3D85" w:rsidRPr="007001F1">
              <w:rPr>
                <w:color w:val="000000"/>
                <w:sz w:val="22"/>
                <w:szCs w:val="22"/>
              </w:rPr>
              <w:t>?</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304"/>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Posúdila komisia zloženie zábezpeky?</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760"/>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1140"/>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15</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V prípade, že verejný obstarávateľ obmedzil počet záujemcov, ktorých vyzve na predloženie ponuky, vyhodnocoval ich podklady v súlade s objektívnymi a nediskriminačnými pravidlami, ktoré si na te</w:t>
            </w:r>
            <w:r w:rsidR="003F3D85" w:rsidRPr="007001F1">
              <w:rPr>
                <w:color w:val="000000"/>
                <w:sz w:val="22"/>
                <w:szCs w:val="22"/>
              </w:rPr>
              <w:t>nto účel určil?</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1140"/>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Obsahuje predložená dokumentácia doklady, ktoré hodnoverne preukazujú akým spôsobom boli vyhodnocované objektívne a nediskriminačné pravidlá, napr. súhrnné hodnotiace tabuľky a pod.?</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1013"/>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16</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660"/>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17</w:t>
            </w:r>
          </w:p>
        </w:tc>
        <w:tc>
          <w:tcPr>
            <w:tcW w:w="4820" w:type="dxa"/>
            <w:gridSpan w:val="2"/>
            <w:shd w:val="clear" w:color="auto" w:fill="auto"/>
            <w:vAlign w:val="center"/>
            <w:hideMark/>
          </w:tcPr>
          <w:p w:rsidR="00901910" w:rsidRPr="007001F1" w:rsidRDefault="00217676" w:rsidP="003F3D85">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18</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6A6C49" w:rsidRPr="007001F1" w:rsidTr="002D20F9">
        <w:trPr>
          <w:trHeight w:val="441"/>
        </w:trPr>
        <w:tc>
          <w:tcPr>
            <w:tcW w:w="582" w:type="dxa"/>
            <w:vMerge w:val="restart"/>
            <w:shd w:val="clear" w:color="auto" w:fill="auto"/>
            <w:noWrap/>
            <w:vAlign w:val="center"/>
            <w:hideMark/>
          </w:tcPr>
          <w:p w:rsidR="006A6C49" w:rsidRPr="007001F1" w:rsidRDefault="006A6C49" w:rsidP="00901910">
            <w:pPr>
              <w:jc w:val="center"/>
              <w:rPr>
                <w:color w:val="000000"/>
              </w:rPr>
            </w:pPr>
            <w:r w:rsidRPr="007001F1">
              <w:rPr>
                <w:color w:val="000000"/>
                <w:sz w:val="22"/>
                <w:szCs w:val="22"/>
              </w:rPr>
              <w:t>19</w:t>
            </w:r>
          </w:p>
        </w:tc>
        <w:tc>
          <w:tcPr>
            <w:tcW w:w="4820" w:type="dxa"/>
            <w:gridSpan w:val="2"/>
            <w:shd w:val="clear" w:color="auto" w:fill="auto"/>
            <w:vAlign w:val="center"/>
            <w:hideMark/>
          </w:tcPr>
          <w:p w:rsidR="006A6C49" w:rsidRPr="007001F1" w:rsidRDefault="006A6C49" w:rsidP="003F3D85">
            <w:pPr>
              <w:jc w:val="both"/>
              <w:rPr>
                <w:color w:val="000000"/>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rsidR="006A6C49" w:rsidRPr="007001F1" w:rsidRDefault="006A6C49" w:rsidP="00901910">
            <w:pPr>
              <w:jc w:val="center"/>
              <w:rPr>
                <w:color w:val="000000"/>
              </w:rPr>
            </w:pPr>
            <w:r w:rsidRPr="007001F1">
              <w:rPr>
                <w:color w:val="000000"/>
                <w:sz w:val="22"/>
                <w:szCs w:val="22"/>
              </w:rPr>
              <w:t> </w:t>
            </w:r>
          </w:p>
        </w:tc>
        <w:tc>
          <w:tcPr>
            <w:tcW w:w="567" w:type="dxa"/>
            <w:shd w:val="clear" w:color="auto" w:fill="auto"/>
            <w:vAlign w:val="center"/>
            <w:hideMark/>
          </w:tcPr>
          <w:p w:rsidR="006A6C49" w:rsidRPr="007001F1" w:rsidRDefault="006A6C49" w:rsidP="00901910">
            <w:pPr>
              <w:jc w:val="center"/>
              <w:rPr>
                <w:color w:val="000000"/>
              </w:rPr>
            </w:pPr>
            <w:r w:rsidRPr="007001F1">
              <w:rPr>
                <w:color w:val="000000"/>
                <w:sz w:val="22"/>
                <w:szCs w:val="22"/>
              </w:rPr>
              <w:t> </w:t>
            </w:r>
          </w:p>
        </w:tc>
        <w:tc>
          <w:tcPr>
            <w:tcW w:w="776" w:type="dxa"/>
            <w:shd w:val="clear" w:color="auto" w:fill="auto"/>
            <w:vAlign w:val="center"/>
            <w:hideMark/>
          </w:tcPr>
          <w:p w:rsidR="006A6C49" w:rsidRPr="007001F1" w:rsidRDefault="006A6C49" w:rsidP="00901910">
            <w:pPr>
              <w:jc w:val="center"/>
              <w:rPr>
                <w:color w:val="000000"/>
              </w:rPr>
            </w:pPr>
            <w:r w:rsidRPr="007001F1">
              <w:rPr>
                <w:color w:val="000000"/>
                <w:sz w:val="22"/>
                <w:szCs w:val="22"/>
              </w:rPr>
              <w:t> </w:t>
            </w:r>
          </w:p>
        </w:tc>
        <w:tc>
          <w:tcPr>
            <w:tcW w:w="1775" w:type="dxa"/>
            <w:shd w:val="clear" w:color="auto" w:fill="auto"/>
            <w:vAlign w:val="center"/>
            <w:hideMark/>
          </w:tcPr>
          <w:p w:rsidR="006A6C49" w:rsidRPr="007001F1" w:rsidRDefault="006A6C49" w:rsidP="00901910">
            <w:pPr>
              <w:jc w:val="center"/>
              <w:rPr>
                <w:color w:val="000000"/>
              </w:rPr>
            </w:pPr>
            <w:r w:rsidRPr="007001F1">
              <w:rPr>
                <w:color w:val="000000"/>
                <w:sz w:val="22"/>
                <w:szCs w:val="22"/>
              </w:rPr>
              <w:t> </w:t>
            </w:r>
          </w:p>
        </w:tc>
      </w:tr>
      <w:tr w:rsidR="006A6C49" w:rsidRPr="007001F1" w:rsidTr="002D20F9">
        <w:trPr>
          <w:trHeight w:val="1140"/>
        </w:trPr>
        <w:tc>
          <w:tcPr>
            <w:tcW w:w="582" w:type="dxa"/>
            <w:vMerge/>
            <w:shd w:val="clear" w:color="auto" w:fill="auto"/>
            <w:noWrap/>
            <w:vAlign w:val="center"/>
          </w:tcPr>
          <w:p w:rsidR="006A6C49" w:rsidRPr="007001F1" w:rsidRDefault="006A6C49" w:rsidP="00901910">
            <w:pPr>
              <w:jc w:val="center"/>
              <w:rPr>
                <w:color w:val="000000"/>
              </w:rPr>
            </w:pPr>
          </w:p>
        </w:tc>
        <w:tc>
          <w:tcPr>
            <w:tcW w:w="4820" w:type="dxa"/>
            <w:gridSpan w:val="2"/>
            <w:shd w:val="clear" w:color="auto" w:fill="auto"/>
            <w:vAlign w:val="center"/>
          </w:tcPr>
          <w:p w:rsidR="006A6C49" w:rsidRPr="007001F1" w:rsidRDefault="006A6C49" w:rsidP="003F3D85">
            <w:pPr>
              <w:jc w:val="both"/>
              <w:rPr>
                <w:color w:val="000000"/>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rsidR="006A6C49" w:rsidRPr="007001F1" w:rsidRDefault="006A6C49" w:rsidP="00901910">
            <w:pPr>
              <w:jc w:val="center"/>
              <w:rPr>
                <w:color w:val="000000"/>
              </w:rPr>
            </w:pPr>
          </w:p>
        </w:tc>
        <w:tc>
          <w:tcPr>
            <w:tcW w:w="567" w:type="dxa"/>
            <w:shd w:val="clear" w:color="auto" w:fill="auto"/>
            <w:vAlign w:val="center"/>
          </w:tcPr>
          <w:p w:rsidR="006A6C49" w:rsidRPr="007001F1" w:rsidRDefault="006A6C49" w:rsidP="00901910">
            <w:pPr>
              <w:jc w:val="center"/>
              <w:rPr>
                <w:color w:val="000000"/>
              </w:rPr>
            </w:pPr>
          </w:p>
        </w:tc>
        <w:tc>
          <w:tcPr>
            <w:tcW w:w="776" w:type="dxa"/>
            <w:shd w:val="clear" w:color="auto" w:fill="auto"/>
            <w:vAlign w:val="center"/>
          </w:tcPr>
          <w:p w:rsidR="006A6C49" w:rsidRPr="007001F1" w:rsidRDefault="006A6C49" w:rsidP="00901910">
            <w:pPr>
              <w:jc w:val="center"/>
              <w:rPr>
                <w:color w:val="000000"/>
              </w:rPr>
            </w:pPr>
          </w:p>
        </w:tc>
        <w:tc>
          <w:tcPr>
            <w:tcW w:w="1775" w:type="dxa"/>
            <w:shd w:val="clear" w:color="auto" w:fill="auto"/>
            <w:vAlign w:val="center"/>
          </w:tcPr>
          <w:p w:rsidR="006A6C49" w:rsidRPr="007001F1" w:rsidRDefault="006A6C49" w:rsidP="00901910">
            <w:pPr>
              <w:jc w:val="center"/>
              <w:rPr>
                <w:color w:val="000000"/>
              </w:rPr>
            </w:pPr>
          </w:p>
        </w:tc>
      </w:tr>
      <w:tr w:rsidR="006A6C49" w:rsidRPr="007001F1" w:rsidTr="002D20F9">
        <w:trPr>
          <w:trHeight w:val="570"/>
        </w:trPr>
        <w:tc>
          <w:tcPr>
            <w:tcW w:w="582" w:type="dxa"/>
            <w:vMerge/>
            <w:shd w:val="clear" w:color="auto" w:fill="auto"/>
            <w:noWrap/>
            <w:vAlign w:val="center"/>
          </w:tcPr>
          <w:p w:rsidR="006A6C49" w:rsidRPr="007001F1" w:rsidRDefault="006A6C49" w:rsidP="00901910">
            <w:pPr>
              <w:jc w:val="center"/>
              <w:rPr>
                <w:color w:val="000000"/>
              </w:rPr>
            </w:pPr>
          </w:p>
        </w:tc>
        <w:tc>
          <w:tcPr>
            <w:tcW w:w="4820" w:type="dxa"/>
            <w:gridSpan w:val="2"/>
            <w:shd w:val="clear" w:color="auto" w:fill="auto"/>
            <w:vAlign w:val="center"/>
          </w:tcPr>
          <w:p w:rsidR="006A6C49" w:rsidRPr="007001F1" w:rsidRDefault="003F1367" w:rsidP="003F3D85">
            <w:pPr>
              <w:jc w:val="both"/>
              <w:rPr>
                <w:color w:val="000000"/>
              </w:rPr>
            </w:pPr>
            <w:r>
              <w:rPr>
                <w:color w:val="000000"/>
                <w:sz w:val="22"/>
                <w:szCs w:val="22"/>
              </w:rPr>
              <w:t>c</w:t>
            </w:r>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6A6C49" w:rsidRPr="007001F1" w:rsidRDefault="006A6C49" w:rsidP="00901910">
            <w:pPr>
              <w:jc w:val="center"/>
              <w:rPr>
                <w:color w:val="000000"/>
              </w:rPr>
            </w:pPr>
          </w:p>
        </w:tc>
        <w:tc>
          <w:tcPr>
            <w:tcW w:w="567" w:type="dxa"/>
            <w:shd w:val="clear" w:color="auto" w:fill="auto"/>
            <w:vAlign w:val="center"/>
          </w:tcPr>
          <w:p w:rsidR="006A6C49" w:rsidRPr="007001F1" w:rsidRDefault="006A6C49" w:rsidP="00901910">
            <w:pPr>
              <w:jc w:val="center"/>
              <w:rPr>
                <w:color w:val="000000"/>
              </w:rPr>
            </w:pPr>
          </w:p>
        </w:tc>
        <w:tc>
          <w:tcPr>
            <w:tcW w:w="776" w:type="dxa"/>
            <w:shd w:val="clear" w:color="auto" w:fill="auto"/>
            <w:vAlign w:val="center"/>
          </w:tcPr>
          <w:p w:rsidR="006A6C49" w:rsidRPr="007001F1" w:rsidRDefault="006A6C49" w:rsidP="00901910">
            <w:pPr>
              <w:jc w:val="center"/>
              <w:rPr>
                <w:color w:val="000000"/>
              </w:rPr>
            </w:pPr>
          </w:p>
        </w:tc>
        <w:tc>
          <w:tcPr>
            <w:tcW w:w="1775" w:type="dxa"/>
            <w:shd w:val="clear" w:color="auto" w:fill="auto"/>
            <w:vAlign w:val="center"/>
          </w:tcPr>
          <w:p w:rsidR="006A6C49" w:rsidRPr="007001F1" w:rsidRDefault="006A6C49" w:rsidP="00901910">
            <w:pPr>
              <w:jc w:val="center"/>
              <w:rPr>
                <w:color w:val="000000"/>
              </w:rPr>
            </w:pPr>
          </w:p>
        </w:tc>
      </w:tr>
      <w:tr w:rsidR="006A6C49" w:rsidRPr="007001F1" w:rsidTr="002D20F9">
        <w:trPr>
          <w:trHeight w:val="570"/>
        </w:trPr>
        <w:tc>
          <w:tcPr>
            <w:tcW w:w="582" w:type="dxa"/>
            <w:vMerge/>
            <w:shd w:val="clear" w:color="auto" w:fill="auto"/>
            <w:noWrap/>
            <w:vAlign w:val="center"/>
          </w:tcPr>
          <w:p w:rsidR="006A6C49" w:rsidRPr="007001F1" w:rsidRDefault="006A6C49" w:rsidP="00901910">
            <w:pPr>
              <w:jc w:val="center"/>
              <w:rPr>
                <w:color w:val="000000"/>
              </w:rPr>
            </w:pPr>
          </w:p>
        </w:tc>
        <w:tc>
          <w:tcPr>
            <w:tcW w:w="4820" w:type="dxa"/>
            <w:gridSpan w:val="2"/>
            <w:shd w:val="clear" w:color="auto" w:fill="auto"/>
            <w:vAlign w:val="center"/>
          </w:tcPr>
          <w:p w:rsidR="006A6C49" w:rsidRPr="007001F1" w:rsidRDefault="003F1367" w:rsidP="003F3D85">
            <w:pPr>
              <w:jc w:val="both"/>
              <w:rPr>
                <w:color w:val="000000"/>
              </w:rPr>
            </w:pPr>
            <w:r>
              <w:rPr>
                <w:color w:val="000000"/>
                <w:sz w:val="22"/>
                <w:szCs w:val="22"/>
              </w:rPr>
              <w:t>d</w:t>
            </w:r>
            <w:r w:rsidR="006A6C49" w:rsidRPr="007001F1">
              <w:rPr>
                <w:color w:val="000000"/>
                <w:sz w:val="22"/>
                <w:szCs w:val="22"/>
              </w:rPr>
              <w:t>)Bola použitá elektronická aukcia v súlade s ostatnými ustanoveniami § 54  ZVO</w:t>
            </w:r>
            <w:r w:rsidR="006465B6">
              <w:rPr>
                <w:color w:val="000000"/>
                <w:sz w:val="22"/>
                <w:szCs w:val="22"/>
              </w:rPr>
              <w:t>?</w:t>
            </w:r>
          </w:p>
        </w:tc>
        <w:tc>
          <w:tcPr>
            <w:tcW w:w="567" w:type="dxa"/>
            <w:shd w:val="clear" w:color="auto" w:fill="auto"/>
            <w:vAlign w:val="center"/>
          </w:tcPr>
          <w:p w:rsidR="006A6C49" w:rsidRPr="007001F1" w:rsidRDefault="006A6C49" w:rsidP="00901910">
            <w:pPr>
              <w:jc w:val="center"/>
              <w:rPr>
                <w:color w:val="000000"/>
              </w:rPr>
            </w:pPr>
          </w:p>
        </w:tc>
        <w:tc>
          <w:tcPr>
            <w:tcW w:w="567" w:type="dxa"/>
            <w:shd w:val="clear" w:color="auto" w:fill="auto"/>
            <w:vAlign w:val="center"/>
          </w:tcPr>
          <w:p w:rsidR="006A6C49" w:rsidRPr="007001F1" w:rsidRDefault="006A6C49" w:rsidP="00901910">
            <w:pPr>
              <w:jc w:val="center"/>
              <w:rPr>
                <w:color w:val="000000"/>
              </w:rPr>
            </w:pPr>
          </w:p>
        </w:tc>
        <w:tc>
          <w:tcPr>
            <w:tcW w:w="776" w:type="dxa"/>
            <w:shd w:val="clear" w:color="auto" w:fill="auto"/>
            <w:vAlign w:val="center"/>
          </w:tcPr>
          <w:p w:rsidR="006A6C49" w:rsidRPr="007001F1" w:rsidRDefault="006A6C49" w:rsidP="00901910">
            <w:pPr>
              <w:jc w:val="center"/>
              <w:rPr>
                <w:color w:val="000000"/>
              </w:rPr>
            </w:pPr>
          </w:p>
        </w:tc>
        <w:tc>
          <w:tcPr>
            <w:tcW w:w="1775" w:type="dxa"/>
            <w:shd w:val="clear" w:color="auto" w:fill="auto"/>
            <w:vAlign w:val="center"/>
          </w:tcPr>
          <w:p w:rsidR="006A6C49" w:rsidRPr="007001F1" w:rsidRDefault="006A6C49" w:rsidP="00901910">
            <w:pPr>
              <w:jc w:val="center"/>
              <w:rPr>
                <w:color w:val="000000"/>
              </w:rPr>
            </w:pPr>
          </w:p>
        </w:tc>
      </w:tr>
      <w:tr w:rsidR="00D16435" w:rsidRPr="007001F1" w:rsidTr="002D20F9">
        <w:trPr>
          <w:trHeight w:val="811"/>
        </w:trPr>
        <w:tc>
          <w:tcPr>
            <w:tcW w:w="582" w:type="dxa"/>
            <w:vMerge w:val="restart"/>
            <w:shd w:val="clear" w:color="auto" w:fill="auto"/>
            <w:noWrap/>
            <w:vAlign w:val="center"/>
            <w:hideMark/>
          </w:tcPr>
          <w:p w:rsidR="00D16435" w:rsidRPr="007001F1" w:rsidRDefault="00D16435" w:rsidP="00901910">
            <w:pPr>
              <w:jc w:val="center"/>
              <w:rPr>
                <w:color w:val="000000"/>
              </w:rPr>
            </w:pPr>
            <w:r w:rsidRPr="007001F1">
              <w:rPr>
                <w:color w:val="000000"/>
                <w:sz w:val="22"/>
                <w:szCs w:val="22"/>
              </w:rPr>
              <w:t>20</w:t>
            </w:r>
          </w:p>
        </w:tc>
        <w:tc>
          <w:tcPr>
            <w:tcW w:w="4820" w:type="dxa"/>
            <w:gridSpan w:val="2"/>
            <w:shd w:val="clear" w:color="auto" w:fill="auto"/>
            <w:vAlign w:val="center"/>
            <w:hideMark/>
          </w:tcPr>
          <w:p w:rsidR="00D16435" w:rsidRPr="007001F1" w:rsidRDefault="00D16435" w:rsidP="003F3D85">
            <w:pPr>
              <w:jc w:val="both"/>
              <w:rPr>
                <w:color w:val="000000"/>
              </w:rPr>
            </w:pPr>
            <w:r w:rsidRPr="007001F1">
              <w:rPr>
                <w:color w:val="000000"/>
                <w:sz w:val="22"/>
                <w:szCs w:val="22"/>
              </w:rPr>
              <w:t xml:space="preserve">a) Oznámil verejný obstarávateľ písomne  všetkým uchádzačom, ktorých ponuky sa vyhodnocovali, </w:t>
            </w:r>
            <w:r w:rsidRPr="007001F1">
              <w:rPr>
                <w:color w:val="000000"/>
                <w:sz w:val="22"/>
                <w:szCs w:val="22"/>
              </w:rPr>
              <w:lastRenderedPageBreak/>
              <w:t>výsledok vyhodnotenia pon</w:t>
            </w:r>
            <w:r w:rsidR="003F3D85" w:rsidRPr="007001F1">
              <w:rPr>
                <w:color w:val="000000"/>
                <w:sz w:val="22"/>
                <w:szCs w:val="22"/>
              </w:rPr>
              <w:t>úk, vrátane poradia uchádzačov?</w:t>
            </w:r>
          </w:p>
        </w:tc>
        <w:tc>
          <w:tcPr>
            <w:tcW w:w="567" w:type="dxa"/>
            <w:shd w:val="clear" w:color="auto" w:fill="auto"/>
            <w:vAlign w:val="center"/>
            <w:hideMark/>
          </w:tcPr>
          <w:p w:rsidR="00D16435" w:rsidRPr="007001F1" w:rsidRDefault="00D16435" w:rsidP="00901910">
            <w:pPr>
              <w:jc w:val="center"/>
              <w:rPr>
                <w:color w:val="000000"/>
              </w:rPr>
            </w:pPr>
            <w:r w:rsidRPr="007001F1">
              <w:rPr>
                <w:color w:val="000000"/>
                <w:sz w:val="22"/>
                <w:szCs w:val="22"/>
              </w:rPr>
              <w:lastRenderedPageBreak/>
              <w:t> </w:t>
            </w:r>
          </w:p>
        </w:tc>
        <w:tc>
          <w:tcPr>
            <w:tcW w:w="567" w:type="dxa"/>
            <w:shd w:val="clear" w:color="auto" w:fill="auto"/>
            <w:vAlign w:val="center"/>
            <w:hideMark/>
          </w:tcPr>
          <w:p w:rsidR="00D16435" w:rsidRPr="007001F1" w:rsidRDefault="00D16435" w:rsidP="00901910">
            <w:pPr>
              <w:jc w:val="center"/>
              <w:rPr>
                <w:color w:val="000000"/>
              </w:rPr>
            </w:pPr>
            <w:r w:rsidRPr="007001F1">
              <w:rPr>
                <w:color w:val="000000"/>
                <w:sz w:val="22"/>
                <w:szCs w:val="22"/>
              </w:rPr>
              <w:t> </w:t>
            </w:r>
          </w:p>
        </w:tc>
        <w:tc>
          <w:tcPr>
            <w:tcW w:w="776" w:type="dxa"/>
            <w:shd w:val="clear" w:color="auto" w:fill="auto"/>
            <w:vAlign w:val="center"/>
            <w:hideMark/>
          </w:tcPr>
          <w:p w:rsidR="00D16435" w:rsidRPr="007001F1" w:rsidRDefault="00D16435" w:rsidP="00901910">
            <w:pPr>
              <w:jc w:val="center"/>
              <w:rPr>
                <w:color w:val="000000"/>
              </w:rPr>
            </w:pPr>
            <w:r w:rsidRPr="007001F1">
              <w:rPr>
                <w:color w:val="000000"/>
                <w:sz w:val="22"/>
                <w:szCs w:val="22"/>
              </w:rPr>
              <w:t> </w:t>
            </w:r>
          </w:p>
        </w:tc>
        <w:tc>
          <w:tcPr>
            <w:tcW w:w="1775" w:type="dxa"/>
            <w:shd w:val="clear" w:color="auto" w:fill="auto"/>
            <w:vAlign w:val="center"/>
            <w:hideMark/>
          </w:tcPr>
          <w:p w:rsidR="00D16435" w:rsidRPr="007001F1" w:rsidRDefault="00D16435" w:rsidP="00901910">
            <w:pPr>
              <w:jc w:val="center"/>
              <w:rPr>
                <w:color w:val="000000"/>
              </w:rPr>
            </w:pPr>
            <w:r w:rsidRPr="007001F1">
              <w:rPr>
                <w:color w:val="000000"/>
                <w:sz w:val="22"/>
                <w:szCs w:val="22"/>
              </w:rPr>
              <w:t> </w:t>
            </w:r>
          </w:p>
        </w:tc>
      </w:tr>
      <w:tr w:rsidR="00D16435" w:rsidRPr="007001F1" w:rsidTr="002D20F9">
        <w:trPr>
          <w:trHeight w:val="1395"/>
        </w:trPr>
        <w:tc>
          <w:tcPr>
            <w:tcW w:w="582" w:type="dxa"/>
            <w:vMerge/>
            <w:shd w:val="clear" w:color="auto" w:fill="auto"/>
            <w:noWrap/>
            <w:vAlign w:val="center"/>
          </w:tcPr>
          <w:p w:rsidR="00D16435" w:rsidRPr="007001F1" w:rsidRDefault="00D16435" w:rsidP="00901910">
            <w:pPr>
              <w:jc w:val="center"/>
              <w:rPr>
                <w:color w:val="000000"/>
              </w:rPr>
            </w:pPr>
          </w:p>
        </w:tc>
        <w:tc>
          <w:tcPr>
            <w:tcW w:w="4820" w:type="dxa"/>
            <w:gridSpan w:val="2"/>
            <w:shd w:val="clear" w:color="auto" w:fill="auto"/>
            <w:vAlign w:val="center"/>
          </w:tcPr>
          <w:p w:rsidR="00D16435" w:rsidRPr="007001F1" w:rsidRDefault="00D16435" w:rsidP="003F3D85">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rsidR="00D16435" w:rsidRPr="007001F1" w:rsidRDefault="00D16435" w:rsidP="00901910">
            <w:pPr>
              <w:jc w:val="center"/>
              <w:rPr>
                <w:color w:val="000000"/>
              </w:rPr>
            </w:pPr>
          </w:p>
        </w:tc>
        <w:tc>
          <w:tcPr>
            <w:tcW w:w="567" w:type="dxa"/>
            <w:shd w:val="clear" w:color="auto" w:fill="auto"/>
            <w:vAlign w:val="center"/>
          </w:tcPr>
          <w:p w:rsidR="00D16435" w:rsidRPr="007001F1" w:rsidRDefault="00D16435" w:rsidP="00901910">
            <w:pPr>
              <w:jc w:val="center"/>
              <w:rPr>
                <w:color w:val="000000"/>
              </w:rPr>
            </w:pPr>
          </w:p>
        </w:tc>
        <w:tc>
          <w:tcPr>
            <w:tcW w:w="776" w:type="dxa"/>
            <w:shd w:val="clear" w:color="auto" w:fill="auto"/>
            <w:vAlign w:val="center"/>
          </w:tcPr>
          <w:p w:rsidR="00D16435" w:rsidRPr="007001F1" w:rsidRDefault="00D16435" w:rsidP="00901910">
            <w:pPr>
              <w:jc w:val="center"/>
              <w:rPr>
                <w:color w:val="000000"/>
              </w:rPr>
            </w:pPr>
          </w:p>
        </w:tc>
        <w:tc>
          <w:tcPr>
            <w:tcW w:w="1775" w:type="dxa"/>
            <w:shd w:val="clear" w:color="auto" w:fill="auto"/>
            <w:vAlign w:val="center"/>
          </w:tcPr>
          <w:p w:rsidR="00D16435" w:rsidRPr="007001F1" w:rsidRDefault="00D16435" w:rsidP="00901910">
            <w:pPr>
              <w:jc w:val="center"/>
              <w:rPr>
                <w:color w:val="000000"/>
              </w:rPr>
            </w:pPr>
          </w:p>
        </w:tc>
      </w:tr>
      <w:tr w:rsidR="008F57F1" w:rsidRPr="007001F1" w:rsidTr="002D20F9">
        <w:trPr>
          <w:trHeight w:val="758"/>
        </w:trPr>
        <w:tc>
          <w:tcPr>
            <w:tcW w:w="582" w:type="dxa"/>
            <w:vMerge w:val="restart"/>
            <w:shd w:val="clear" w:color="auto" w:fill="auto"/>
            <w:noWrap/>
            <w:vAlign w:val="center"/>
          </w:tcPr>
          <w:p w:rsidR="008F57F1" w:rsidRPr="007001F1" w:rsidRDefault="008F57F1" w:rsidP="00410560">
            <w:pPr>
              <w:jc w:val="center"/>
              <w:rPr>
                <w:color w:val="000000"/>
              </w:rPr>
            </w:pPr>
            <w:r>
              <w:rPr>
                <w:color w:val="000000"/>
                <w:sz w:val="22"/>
                <w:szCs w:val="22"/>
              </w:rPr>
              <w:t>21</w:t>
            </w:r>
          </w:p>
        </w:tc>
        <w:tc>
          <w:tcPr>
            <w:tcW w:w="4820" w:type="dxa"/>
            <w:gridSpan w:val="2"/>
            <w:shd w:val="clear" w:color="auto" w:fill="auto"/>
            <w:vAlign w:val="center"/>
          </w:tcPr>
          <w:p w:rsidR="008F57F1" w:rsidRPr="007001F1" w:rsidRDefault="008F57F1" w:rsidP="00410560">
            <w:pPr>
              <w:jc w:val="both"/>
              <w:rPr>
                <w:color w:val="000000"/>
              </w:rPr>
            </w:pPr>
            <w:r w:rsidRPr="007001F1">
              <w:rPr>
                <w:color w:val="000000"/>
                <w:sz w:val="22"/>
                <w:szCs w:val="22"/>
              </w:rPr>
              <w:t>a) V prípade, ak rozdelil verejný obstarávateľ zákazku na samostatné časti, dodržal všetky ustanovenia § 28</w:t>
            </w:r>
            <w:r w:rsidR="00E65123">
              <w:rPr>
                <w:color w:val="000000"/>
                <w:sz w:val="22"/>
                <w:szCs w:val="22"/>
              </w:rPr>
              <w:t xml:space="preserve"> </w:t>
            </w:r>
            <w:r w:rsidRPr="007001F1">
              <w:rPr>
                <w:color w:val="000000"/>
                <w:sz w:val="22"/>
                <w:szCs w:val="22"/>
              </w:rPr>
              <w:t>ZVO?</w:t>
            </w:r>
          </w:p>
        </w:tc>
        <w:tc>
          <w:tcPr>
            <w:tcW w:w="567" w:type="dxa"/>
            <w:shd w:val="clear" w:color="auto" w:fill="auto"/>
            <w:vAlign w:val="center"/>
          </w:tcPr>
          <w:p w:rsidR="008F57F1" w:rsidRPr="007001F1" w:rsidRDefault="008F57F1" w:rsidP="00410560">
            <w:pPr>
              <w:jc w:val="center"/>
              <w:rPr>
                <w:color w:val="000000"/>
              </w:rPr>
            </w:pPr>
          </w:p>
        </w:tc>
        <w:tc>
          <w:tcPr>
            <w:tcW w:w="567" w:type="dxa"/>
            <w:shd w:val="clear" w:color="auto" w:fill="auto"/>
            <w:vAlign w:val="center"/>
          </w:tcPr>
          <w:p w:rsidR="008F57F1" w:rsidRPr="007001F1" w:rsidRDefault="008F57F1" w:rsidP="00410560">
            <w:pPr>
              <w:jc w:val="center"/>
              <w:rPr>
                <w:color w:val="000000"/>
              </w:rPr>
            </w:pPr>
          </w:p>
        </w:tc>
        <w:tc>
          <w:tcPr>
            <w:tcW w:w="776" w:type="dxa"/>
            <w:shd w:val="clear" w:color="auto" w:fill="auto"/>
            <w:vAlign w:val="center"/>
          </w:tcPr>
          <w:p w:rsidR="008F57F1" w:rsidRPr="007001F1" w:rsidRDefault="008F57F1" w:rsidP="00410560">
            <w:pPr>
              <w:jc w:val="center"/>
              <w:rPr>
                <w:color w:val="000000"/>
              </w:rPr>
            </w:pPr>
          </w:p>
        </w:tc>
        <w:tc>
          <w:tcPr>
            <w:tcW w:w="1775" w:type="dxa"/>
            <w:shd w:val="clear" w:color="auto" w:fill="auto"/>
            <w:vAlign w:val="center"/>
          </w:tcPr>
          <w:p w:rsidR="008F57F1" w:rsidRPr="007001F1" w:rsidRDefault="008F57F1" w:rsidP="00410560">
            <w:pPr>
              <w:jc w:val="center"/>
              <w:rPr>
                <w:color w:val="000000"/>
              </w:rPr>
            </w:pPr>
          </w:p>
        </w:tc>
      </w:tr>
      <w:tr w:rsidR="008F57F1" w:rsidRPr="007001F1" w:rsidTr="002D20F9">
        <w:trPr>
          <w:trHeight w:val="757"/>
        </w:trPr>
        <w:tc>
          <w:tcPr>
            <w:tcW w:w="582" w:type="dxa"/>
            <w:vMerge/>
            <w:shd w:val="clear" w:color="auto" w:fill="auto"/>
            <w:noWrap/>
            <w:vAlign w:val="center"/>
          </w:tcPr>
          <w:p w:rsidR="008F57F1" w:rsidRPr="007001F1" w:rsidRDefault="008F57F1" w:rsidP="00410560">
            <w:pPr>
              <w:jc w:val="center"/>
              <w:rPr>
                <w:color w:val="000000"/>
              </w:rPr>
            </w:pPr>
          </w:p>
        </w:tc>
        <w:tc>
          <w:tcPr>
            <w:tcW w:w="4820" w:type="dxa"/>
            <w:gridSpan w:val="2"/>
            <w:shd w:val="clear" w:color="auto" w:fill="auto"/>
            <w:vAlign w:val="center"/>
          </w:tcPr>
          <w:p w:rsidR="008F57F1" w:rsidRPr="007001F1" w:rsidRDefault="008F57F1" w:rsidP="00410560">
            <w:pPr>
              <w:jc w:val="both"/>
              <w:rPr>
                <w:color w:val="000000"/>
              </w:rPr>
            </w:pPr>
            <w:r w:rsidRPr="007001F1">
              <w:rPr>
                <w:color w:val="000000"/>
                <w:sz w:val="22"/>
                <w:szCs w:val="22"/>
              </w:rPr>
              <w:t xml:space="preserve">b) V prípade, ak verejný obstarávateľ nerozdelil zákazku na časti, uviedol v oznámení o vyhlásení verejného obstarávania </w:t>
            </w:r>
            <w:r w:rsidR="0083233D">
              <w:rPr>
                <w:sz w:val="22"/>
                <w:szCs w:val="22"/>
              </w:rPr>
              <w:t>alebo v súťažných podkladoch</w:t>
            </w:r>
            <w:r w:rsidR="0083233D" w:rsidRPr="007001F1">
              <w:rPr>
                <w:sz w:val="22"/>
                <w:szCs w:val="22"/>
              </w:rPr>
              <w:t xml:space="preserve"> </w:t>
            </w:r>
            <w:r w:rsidRPr="007001F1">
              <w:rPr>
                <w:color w:val="000000"/>
                <w:sz w:val="22"/>
                <w:szCs w:val="22"/>
              </w:rPr>
              <w:t>odôvodnenie?</w:t>
            </w:r>
          </w:p>
        </w:tc>
        <w:tc>
          <w:tcPr>
            <w:tcW w:w="567" w:type="dxa"/>
            <w:shd w:val="clear" w:color="auto" w:fill="auto"/>
            <w:vAlign w:val="center"/>
          </w:tcPr>
          <w:p w:rsidR="008F57F1" w:rsidRPr="007001F1" w:rsidRDefault="008F57F1" w:rsidP="00410560">
            <w:pPr>
              <w:jc w:val="center"/>
              <w:rPr>
                <w:color w:val="000000"/>
              </w:rPr>
            </w:pPr>
          </w:p>
        </w:tc>
        <w:tc>
          <w:tcPr>
            <w:tcW w:w="567" w:type="dxa"/>
            <w:shd w:val="clear" w:color="auto" w:fill="auto"/>
            <w:vAlign w:val="center"/>
          </w:tcPr>
          <w:p w:rsidR="008F57F1" w:rsidRPr="007001F1" w:rsidRDefault="008F57F1" w:rsidP="00410560">
            <w:pPr>
              <w:jc w:val="center"/>
              <w:rPr>
                <w:color w:val="000000"/>
              </w:rPr>
            </w:pPr>
          </w:p>
        </w:tc>
        <w:tc>
          <w:tcPr>
            <w:tcW w:w="776" w:type="dxa"/>
            <w:shd w:val="clear" w:color="auto" w:fill="auto"/>
            <w:vAlign w:val="center"/>
          </w:tcPr>
          <w:p w:rsidR="008F57F1" w:rsidRPr="007001F1" w:rsidRDefault="008F57F1" w:rsidP="00410560">
            <w:pPr>
              <w:jc w:val="center"/>
              <w:rPr>
                <w:color w:val="000000"/>
              </w:rPr>
            </w:pPr>
          </w:p>
        </w:tc>
        <w:tc>
          <w:tcPr>
            <w:tcW w:w="1775" w:type="dxa"/>
            <w:shd w:val="clear" w:color="auto" w:fill="auto"/>
            <w:vAlign w:val="center"/>
          </w:tcPr>
          <w:p w:rsidR="008F57F1" w:rsidRPr="007001F1" w:rsidRDefault="008F57F1" w:rsidP="00410560">
            <w:pPr>
              <w:jc w:val="center"/>
              <w:rPr>
                <w:color w:val="000000"/>
              </w:rPr>
            </w:pPr>
          </w:p>
        </w:tc>
      </w:tr>
      <w:tr w:rsidR="00D16435" w:rsidRPr="007001F1" w:rsidTr="002D20F9">
        <w:trPr>
          <w:trHeight w:val="425"/>
        </w:trPr>
        <w:tc>
          <w:tcPr>
            <w:tcW w:w="582" w:type="dxa"/>
            <w:vMerge w:val="restart"/>
            <w:shd w:val="clear" w:color="auto" w:fill="auto"/>
            <w:noWrap/>
            <w:vAlign w:val="center"/>
          </w:tcPr>
          <w:p w:rsidR="00D16435" w:rsidRPr="007001F1" w:rsidRDefault="00D16435" w:rsidP="00901910">
            <w:pPr>
              <w:jc w:val="center"/>
              <w:rPr>
                <w:color w:val="000000"/>
              </w:rPr>
            </w:pPr>
            <w:r w:rsidRPr="007001F1">
              <w:rPr>
                <w:color w:val="000000"/>
                <w:sz w:val="22"/>
                <w:szCs w:val="22"/>
              </w:rPr>
              <w:t>2</w:t>
            </w:r>
            <w:r w:rsidR="008F57F1">
              <w:rPr>
                <w:color w:val="000000"/>
                <w:sz w:val="22"/>
                <w:szCs w:val="22"/>
              </w:rPr>
              <w:t>2</w:t>
            </w:r>
          </w:p>
        </w:tc>
        <w:tc>
          <w:tcPr>
            <w:tcW w:w="4820" w:type="dxa"/>
            <w:gridSpan w:val="2"/>
            <w:shd w:val="clear" w:color="auto" w:fill="auto"/>
            <w:vAlign w:val="center"/>
          </w:tcPr>
          <w:p w:rsidR="00D16435" w:rsidRPr="007001F1" w:rsidRDefault="00D16435" w:rsidP="003F3D85">
            <w:pPr>
              <w:jc w:val="both"/>
              <w:rPr>
                <w:color w:val="000000"/>
              </w:rPr>
            </w:pPr>
            <w:r w:rsidRPr="007001F1">
              <w:rPr>
                <w:color w:val="000000"/>
                <w:sz w:val="22"/>
                <w:szCs w:val="22"/>
              </w:rPr>
              <w:t>a) Je úspešný uchádzač zapísaný v regist</w:t>
            </w:r>
            <w:r w:rsidR="003F3D85" w:rsidRPr="007001F1">
              <w:rPr>
                <w:color w:val="000000"/>
                <w:sz w:val="22"/>
                <w:szCs w:val="22"/>
              </w:rPr>
              <w:t>ri partnerov verejného sektora?</w:t>
            </w:r>
          </w:p>
        </w:tc>
        <w:tc>
          <w:tcPr>
            <w:tcW w:w="567" w:type="dxa"/>
            <w:shd w:val="clear" w:color="auto" w:fill="auto"/>
            <w:vAlign w:val="center"/>
          </w:tcPr>
          <w:p w:rsidR="00D16435" w:rsidRPr="007001F1" w:rsidRDefault="00D16435" w:rsidP="00901910">
            <w:pPr>
              <w:jc w:val="center"/>
              <w:rPr>
                <w:color w:val="000000"/>
              </w:rPr>
            </w:pPr>
          </w:p>
        </w:tc>
        <w:tc>
          <w:tcPr>
            <w:tcW w:w="567" w:type="dxa"/>
            <w:shd w:val="clear" w:color="auto" w:fill="auto"/>
            <w:vAlign w:val="center"/>
          </w:tcPr>
          <w:p w:rsidR="00D16435" w:rsidRPr="007001F1" w:rsidRDefault="00D16435" w:rsidP="00901910">
            <w:pPr>
              <w:jc w:val="center"/>
              <w:rPr>
                <w:color w:val="000000"/>
              </w:rPr>
            </w:pPr>
          </w:p>
        </w:tc>
        <w:tc>
          <w:tcPr>
            <w:tcW w:w="776" w:type="dxa"/>
            <w:shd w:val="clear" w:color="auto" w:fill="auto"/>
            <w:vAlign w:val="center"/>
          </w:tcPr>
          <w:p w:rsidR="00D16435" w:rsidRPr="007001F1" w:rsidRDefault="00D16435" w:rsidP="00901910">
            <w:pPr>
              <w:jc w:val="center"/>
              <w:rPr>
                <w:color w:val="000000"/>
              </w:rPr>
            </w:pPr>
          </w:p>
        </w:tc>
        <w:tc>
          <w:tcPr>
            <w:tcW w:w="1775" w:type="dxa"/>
            <w:shd w:val="clear" w:color="auto" w:fill="auto"/>
            <w:vAlign w:val="center"/>
          </w:tcPr>
          <w:p w:rsidR="00D16435" w:rsidRPr="007001F1" w:rsidRDefault="00D16435" w:rsidP="00901910">
            <w:pPr>
              <w:jc w:val="center"/>
              <w:rPr>
                <w:color w:val="000000"/>
              </w:rPr>
            </w:pPr>
          </w:p>
        </w:tc>
      </w:tr>
      <w:tr w:rsidR="00D16435" w:rsidRPr="007001F1" w:rsidTr="002D20F9">
        <w:trPr>
          <w:trHeight w:val="845"/>
        </w:trPr>
        <w:tc>
          <w:tcPr>
            <w:tcW w:w="582" w:type="dxa"/>
            <w:vMerge/>
            <w:shd w:val="clear" w:color="auto" w:fill="auto"/>
            <w:noWrap/>
            <w:vAlign w:val="center"/>
          </w:tcPr>
          <w:p w:rsidR="00D16435" w:rsidRPr="007001F1" w:rsidRDefault="00D16435" w:rsidP="00901910">
            <w:pPr>
              <w:jc w:val="center"/>
              <w:rPr>
                <w:color w:val="000000"/>
              </w:rPr>
            </w:pPr>
          </w:p>
        </w:tc>
        <w:tc>
          <w:tcPr>
            <w:tcW w:w="4820" w:type="dxa"/>
            <w:gridSpan w:val="2"/>
            <w:shd w:val="clear" w:color="auto" w:fill="auto"/>
            <w:vAlign w:val="center"/>
          </w:tcPr>
          <w:p w:rsidR="00D16435" w:rsidRPr="007001F1" w:rsidRDefault="00D16435" w:rsidP="003F3D85">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D16435" w:rsidRPr="007001F1" w:rsidRDefault="00D16435" w:rsidP="00901910">
            <w:pPr>
              <w:jc w:val="center"/>
              <w:rPr>
                <w:color w:val="000000"/>
              </w:rPr>
            </w:pPr>
          </w:p>
        </w:tc>
        <w:tc>
          <w:tcPr>
            <w:tcW w:w="567" w:type="dxa"/>
            <w:shd w:val="clear" w:color="auto" w:fill="auto"/>
            <w:vAlign w:val="center"/>
          </w:tcPr>
          <w:p w:rsidR="00D16435" w:rsidRPr="007001F1" w:rsidRDefault="00D16435" w:rsidP="00901910">
            <w:pPr>
              <w:jc w:val="center"/>
              <w:rPr>
                <w:color w:val="000000"/>
              </w:rPr>
            </w:pPr>
          </w:p>
        </w:tc>
        <w:tc>
          <w:tcPr>
            <w:tcW w:w="776" w:type="dxa"/>
            <w:shd w:val="clear" w:color="auto" w:fill="auto"/>
            <w:vAlign w:val="center"/>
          </w:tcPr>
          <w:p w:rsidR="00D16435" w:rsidRPr="007001F1" w:rsidRDefault="00D16435" w:rsidP="00901910">
            <w:pPr>
              <w:jc w:val="center"/>
              <w:rPr>
                <w:color w:val="000000"/>
              </w:rPr>
            </w:pPr>
          </w:p>
        </w:tc>
        <w:tc>
          <w:tcPr>
            <w:tcW w:w="1775" w:type="dxa"/>
            <w:shd w:val="clear" w:color="auto" w:fill="auto"/>
            <w:vAlign w:val="center"/>
          </w:tcPr>
          <w:p w:rsidR="00D16435" w:rsidRPr="007001F1" w:rsidRDefault="00D16435" w:rsidP="00901910">
            <w:pPr>
              <w:jc w:val="center"/>
              <w:rPr>
                <w:color w:val="000000"/>
              </w:rPr>
            </w:pPr>
          </w:p>
        </w:tc>
      </w:tr>
      <w:tr w:rsidR="00901910" w:rsidRPr="007001F1" w:rsidTr="002D20F9">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2</w:t>
            </w:r>
            <w:r w:rsidR="008F57F1">
              <w:rPr>
                <w:color w:val="000000"/>
                <w:sz w:val="22"/>
                <w:szCs w:val="22"/>
              </w:rPr>
              <w:t>3</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01910" w:rsidRPr="007001F1" w:rsidTr="002D20F9">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2</w:t>
            </w:r>
            <w:r w:rsidR="008F57F1">
              <w:rPr>
                <w:color w:val="000000"/>
                <w:sz w:val="22"/>
                <w:szCs w:val="22"/>
              </w:rPr>
              <w:t>4</w:t>
            </w:r>
          </w:p>
        </w:tc>
        <w:tc>
          <w:tcPr>
            <w:tcW w:w="4820" w:type="dxa"/>
            <w:gridSpan w:val="2"/>
            <w:shd w:val="clear" w:color="auto" w:fill="auto"/>
            <w:vAlign w:val="center"/>
            <w:hideMark/>
          </w:tcPr>
          <w:p w:rsidR="00901910" w:rsidRPr="007001F1" w:rsidRDefault="00901910"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E5404D" w:rsidRPr="007001F1" w:rsidTr="002D20F9">
        <w:trPr>
          <w:trHeight w:val="20"/>
        </w:trPr>
        <w:tc>
          <w:tcPr>
            <w:tcW w:w="582" w:type="dxa"/>
            <w:shd w:val="clear" w:color="auto" w:fill="auto"/>
            <w:noWrap/>
            <w:vAlign w:val="center"/>
          </w:tcPr>
          <w:p w:rsidR="00E5404D" w:rsidRPr="007001F1" w:rsidRDefault="00635447" w:rsidP="00901910">
            <w:pPr>
              <w:jc w:val="center"/>
              <w:rPr>
                <w:color w:val="000000"/>
              </w:rPr>
            </w:pPr>
            <w:r>
              <w:rPr>
                <w:color w:val="000000"/>
                <w:sz w:val="22"/>
                <w:szCs w:val="22"/>
              </w:rPr>
              <w:t>25</w:t>
            </w:r>
          </w:p>
        </w:tc>
        <w:tc>
          <w:tcPr>
            <w:tcW w:w="4820" w:type="dxa"/>
            <w:gridSpan w:val="2"/>
            <w:shd w:val="clear" w:color="auto" w:fill="auto"/>
            <w:vAlign w:val="center"/>
          </w:tcPr>
          <w:p w:rsidR="00E5404D" w:rsidRPr="007001F1" w:rsidRDefault="00635447" w:rsidP="003F3D85">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E5404D" w:rsidRPr="007001F1" w:rsidRDefault="00E5404D" w:rsidP="00901910">
            <w:pPr>
              <w:jc w:val="center"/>
              <w:rPr>
                <w:color w:val="000000"/>
              </w:rPr>
            </w:pPr>
          </w:p>
        </w:tc>
        <w:tc>
          <w:tcPr>
            <w:tcW w:w="567" w:type="dxa"/>
            <w:shd w:val="clear" w:color="auto" w:fill="auto"/>
            <w:vAlign w:val="center"/>
          </w:tcPr>
          <w:p w:rsidR="00E5404D" w:rsidRPr="007001F1" w:rsidRDefault="00E5404D" w:rsidP="00901910">
            <w:pPr>
              <w:jc w:val="center"/>
              <w:rPr>
                <w:color w:val="000000"/>
              </w:rPr>
            </w:pPr>
          </w:p>
        </w:tc>
        <w:tc>
          <w:tcPr>
            <w:tcW w:w="776" w:type="dxa"/>
            <w:shd w:val="clear" w:color="auto" w:fill="auto"/>
            <w:vAlign w:val="center"/>
          </w:tcPr>
          <w:p w:rsidR="00E5404D" w:rsidRPr="007001F1" w:rsidRDefault="00E5404D" w:rsidP="00901910">
            <w:pPr>
              <w:jc w:val="center"/>
              <w:rPr>
                <w:color w:val="000000"/>
              </w:rPr>
            </w:pPr>
          </w:p>
        </w:tc>
        <w:tc>
          <w:tcPr>
            <w:tcW w:w="1775" w:type="dxa"/>
            <w:shd w:val="clear" w:color="auto" w:fill="auto"/>
            <w:vAlign w:val="center"/>
          </w:tcPr>
          <w:p w:rsidR="00E5404D" w:rsidRPr="007001F1" w:rsidRDefault="00E5404D" w:rsidP="00901910">
            <w:pPr>
              <w:jc w:val="center"/>
              <w:rPr>
                <w:color w:val="000000"/>
              </w:rPr>
            </w:pPr>
          </w:p>
        </w:tc>
      </w:tr>
      <w:tr w:rsidR="00901910" w:rsidRPr="007001F1" w:rsidTr="002D20F9">
        <w:trPr>
          <w:trHeight w:val="300"/>
        </w:trPr>
        <w:tc>
          <w:tcPr>
            <w:tcW w:w="9087" w:type="dxa"/>
            <w:gridSpan w:val="7"/>
            <w:shd w:val="clear" w:color="auto" w:fill="auto"/>
            <w:noWrap/>
            <w:vAlign w:val="center"/>
          </w:tcPr>
          <w:p w:rsidR="00901910" w:rsidRPr="007001F1" w:rsidRDefault="00901910" w:rsidP="00901910">
            <w:pPr>
              <w:jc w:val="both"/>
              <w:rPr>
                <w:b/>
                <w:sz w:val="20"/>
                <w:szCs w:val="20"/>
              </w:rPr>
            </w:pPr>
            <w:r w:rsidRPr="007001F1">
              <w:rPr>
                <w:b/>
                <w:sz w:val="20"/>
                <w:szCs w:val="20"/>
              </w:rPr>
              <w:t>VYJADRENIE</w:t>
            </w:r>
          </w:p>
          <w:p w:rsidR="00901910" w:rsidRPr="007001F1" w:rsidRDefault="00901910" w:rsidP="00901910">
            <w:pPr>
              <w:jc w:val="both"/>
              <w:rPr>
                <w:sz w:val="20"/>
                <w:szCs w:val="20"/>
              </w:rPr>
            </w:pPr>
          </w:p>
          <w:p w:rsidR="00901910" w:rsidRPr="007001F1" w:rsidRDefault="006605DD" w:rsidP="00901910">
            <w:pPr>
              <w:rPr>
                <w:b/>
                <w:bCs/>
                <w:color w:val="00000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43"/>
              <w:t>[1]</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b/>
                <w:bCs/>
              </w:rPr>
            </w:pPr>
            <w:r w:rsidRPr="007001F1">
              <w:rPr>
                <w:b/>
                <w:bCs/>
                <w:sz w:val="22"/>
                <w:szCs w:val="22"/>
              </w:rPr>
              <w:t>Kontrolu vykonal</w:t>
            </w:r>
            <w:r w:rsidR="00A90B4D">
              <w:rPr>
                <w:rStyle w:val="Odkaznapoznmkupodiarou"/>
                <w:b/>
                <w:bCs/>
                <w:sz w:val="22"/>
                <w:szCs w:val="22"/>
              </w:rPr>
              <w:footnoteReference w:customMarkFollows="1" w:id="44"/>
              <w:t>2</w:t>
            </w:r>
            <w:r w:rsidRPr="007001F1">
              <w:rPr>
                <w:b/>
                <w:bCs/>
                <w:sz w:val="22"/>
                <w:szCs w:val="22"/>
              </w:rPr>
              <w:t>:</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b/>
                <w:bCs/>
              </w:rPr>
            </w:pPr>
            <w:r w:rsidRPr="007001F1">
              <w:rPr>
                <w:b/>
                <w:bCs/>
                <w:sz w:val="22"/>
                <w:szCs w:val="22"/>
              </w:rPr>
              <w:t>Dátum:</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Podpis:</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9087" w:type="dxa"/>
            <w:gridSpan w:val="7"/>
            <w:shd w:val="clear" w:color="auto" w:fill="auto"/>
            <w:noWrap/>
            <w:vAlign w:val="bottom"/>
            <w:hideMark/>
          </w:tcPr>
          <w:p w:rsidR="00901910" w:rsidRPr="007001F1" w:rsidRDefault="00901910" w:rsidP="00901910">
            <w:pPr>
              <w:jc w:val="center"/>
              <w:rPr>
                <w:color w:val="000000"/>
              </w:rPr>
            </w:pPr>
            <w:r w:rsidRPr="007001F1">
              <w:rPr>
                <w:color w:val="000000"/>
                <w:sz w:val="22"/>
                <w:szCs w:val="22"/>
              </w:rPr>
              <w:t> </w:t>
            </w:r>
          </w:p>
        </w:tc>
      </w:tr>
      <w:tr w:rsidR="00901910" w:rsidRPr="007001F1" w:rsidTr="002D20F9">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45"/>
              <w:t>3</w:t>
            </w:r>
            <w:r w:rsidRPr="007001F1">
              <w:rPr>
                <w:b/>
                <w:bCs/>
                <w:sz w:val="22"/>
                <w:szCs w:val="22"/>
              </w:rPr>
              <w:t>:</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 xml:space="preserve">Dátum: </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Podpis:</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bl>
    <w:p w:rsidR="00CF2350" w:rsidRPr="007001F1" w:rsidRDefault="00CF2350">
      <w:pPr>
        <w:spacing w:after="160" w:line="259" w:lineRule="auto"/>
      </w:pPr>
      <w:r w:rsidRPr="007001F1">
        <w:lastRenderedPageBreak/>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F1C28" w:rsidRPr="007001F1" w:rsidTr="007261E4">
        <w:trPr>
          <w:trHeight w:val="645"/>
        </w:trPr>
        <w:tc>
          <w:tcPr>
            <w:tcW w:w="9087" w:type="dxa"/>
            <w:gridSpan w:val="7"/>
            <w:shd w:val="clear" w:color="000000" w:fill="60497A"/>
            <w:vAlign w:val="center"/>
            <w:hideMark/>
          </w:tcPr>
          <w:p w:rsidR="001F1C28" w:rsidRPr="007001F1" w:rsidRDefault="001F1C28" w:rsidP="001F1C28">
            <w:pPr>
              <w:jc w:val="center"/>
              <w:rPr>
                <w:b/>
                <w:bCs/>
                <w:color w:val="FFFFFF"/>
              </w:rPr>
            </w:pPr>
            <w:r w:rsidRPr="007001F1">
              <w:rPr>
                <w:b/>
                <w:bCs/>
                <w:color w:val="FFFFFF"/>
              </w:rPr>
              <w:lastRenderedPageBreak/>
              <w:t>Kontrolný zoznam k finančnej kontrole VO</w:t>
            </w:r>
            <w:r w:rsidRPr="007001F1">
              <w:rPr>
                <w:b/>
                <w:bCs/>
                <w:color w:val="FFFFFF"/>
              </w:rPr>
              <w:br/>
            </w:r>
            <w:bookmarkStart w:id="17" w:name="KZ_15"/>
            <w:r w:rsidRPr="007001F1">
              <w:rPr>
                <w:b/>
                <w:bCs/>
                <w:color w:val="FFFFFF"/>
              </w:rPr>
              <w:t>Nadlimitná zákazka - užšia súťaž - následná ex</w:t>
            </w:r>
            <w:r w:rsidR="00E65123">
              <w:rPr>
                <w:b/>
                <w:bCs/>
                <w:color w:val="FFFFFF"/>
              </w:rPr>
              <w:t xml:space="preserve"> </w:t>
            </w:r>
            <w:r w:rsidRPr="007001F1">
              <w:rPr>
                <w:b/>
                <w:bCs/>
                <w:color w:val="FFFFFF"/>
              </w:rPr>
              <w:t>post kontrola</w:t>
            </w:r>
            <w:bookmarkEnd w:id="17"/>
          </w:p>
        </w:tc>
      </w:tr>
      <w:tr w:rsidR="001F1C28" w:rsidRPr="007001F1" w:rsidTr="007261E4">
        <w:trPr>
          <w:trHeight w:val="330"/>
        </w:trPr>
        <w:tc>
          <w:tcPr>
            <w:tcW w:w="9087" w:type="dxa"/>
            <w:gridSpan w:val="7"/>
            <w:shd w:val="clear" w:color="auto" w:fill="auto"/>
            <w:vAlign w:val="center"/>
            <w:hideMark/>
          </w:tcPr>
          <w:p w:rsidR="001F1C28" w:rsidRPr="007001F1" w:rsidRDefault="001F1C28" w:rsidP="001F1C28">
            <w:pPr>
              <w:jc w:val="center"/>
              <w:rPr>
                <w:b/>
                <w:bCs/>
                <w:color w:val="000000"/>
              </w:rPr>
            </w:pPr>
            <w:r w:rsidRPr="007001F1">
              <w:rPr>
                <w:b/>
                <w:bCs/>
                <w:color w:val="000000"/>
                <w:sz w:val="22"/>
                <w:szCs w:val="22"/>
              </w:rPr>
              <w:t>Identifikácia programu</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programu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66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30"/>
        </w:trPr>
        <w:tc>
          <w:tcPr>
            <w:tcW w:w="9087" w:type="dxa"/>
            <w:gridSpan w:val="7"/>
            <w:shd w:val="clear" w:color="auto" w:fill="auto"/>
            <w:vAlign w:val="center"/>
            <w:hideMark/>
          </w:tcPr>
          <w:p w:rsidR="001F1C28" w:rsidRPr="007001F1" w:rsidRDefault="001F1C28" w:rsidP="001F1C28">
            <w:pPr>
              <w:jc w:val="center"/>
              <w:rPr>
                <w:b/>
                <w:bCs/>
                <w:color w:val="000000"/>
              </w:rPr>
            </w:pPr>
            <w:r w:rsidRPr="007001F1">
              <w:rPr>
                <w:b/>
                <w:bCs/>
                <w:color w:val="000000"/>
                <w:sz w:val="22"/>
                <w:szCs w:val="22"/>
              </w:rPr>
              <w:t>Identifikácia projektu a prijímateľa</w:t>
            </w:r>
          </w:p>
        </w:tc>
      </w:tr>
      <w:tr w:rsidR="001F1C28" w:rsidRPr="007001F1" w:rsidTr="007261E4">
        <w:trPr>
          <w:trHeight w:val="33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projektu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30"/>
        </w:trPr>
        <w:tc>
          <w:tcPr>
            <w:tcW w:w="9087" w:type="dxa"/>
            <w:gridSpan w:val="7"/>
            <w:shd w:val="clear" w:color="auto" w:fill="auto"/>
            <w:vAlign w:val="center"/>
            <w:hideMark/>
          </w:tcPr>
          <w:p w:rsidR="001F1C28" w:rsidRPr="007001F1" w:rsidRDefault="001F1C28" w:rsidP="001F1C28">
            <w:pPr>
              <w:jc w:val="center"/>
              <w:rPr>
                <w:b/>
                <w:bCs/>
                <w:color w:val="000000"/>
              </w:rPr>
            </w:pPr>
            <w:r w:rsidRPr="007001F1">
              <w:rPr>
                <w:b/>
                <w:bCs/>
                <w:color w:val="000000"/>
                <w:sz w:val="22"/>
                <w:szCs w:val="22"/>
              </w:rPr>
              <w:t>Identifikácia zákazky</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Nadlimitná zákazka</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Užšia súťaž</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1F1C28" w:rsidRPr="007001F1" w:rsidRDefault="001F1C28" w:rsidP="001F1C28">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1F1C28">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1F1C28">
            <w:pPr>
              <w:rPr>
                <w:color w:val="000000"/>
              </w:rPr>
            </w:pP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Typ kontroly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Následná ex</w:t>
            </w:r>
            <w:r w:rsidR="00E65123">
              <w:rPr>
                <w:color w:val="000000"/>
                <w:sz w:val="22"/>
                <w:szCs w:val="22"/>
              </w:rPr>
              <w:t xml:space="preserve"> </w:t>
            </w:r>
            <w:r w:rsidRPr="007001F1">
              <w:rPr>
                <w:color w:val="000000"/>
                <w:sz w:val="22"/>
                <w:szCs w:val="22"/>
              </w:rPr>
              <w:t>post kontrola</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zákazky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B0048C" w:rsidRPr="007001F1" w:rsidTr="007261E4">
        <w:trPr>
          <w:trHeight w:val="300"/>
        </w:trPr>
        <w:tc>
          <w:tcPr>
            <w:tcW w:w="3559" w:type="dxa"/>
            <w:gridSpan w:val="2"/>
            <w:shd w:val="clear" w:color="auto" w:fill="auto"/>
            <w:vAlign w:val="center"/>
          </w:tcPr>
          <w:p w:rsidR="00B0048C" w:rsidRPr="007001F1" w:rsidRDefault="00B0048C" w:rsidP="001F1C28">
            <w:pPr>
              <w:rPr>
                <w:color w:val="000000"/>
              </w:rPr>
            </w:pPr>
            <w:r w:rsidRPr="007001F1">
              <w:rPr>
                <w:color w:val="000000"/>
                <w:sz w:val="22"/>
                <w:szCs w:val="22"/>
              </w:rPr>
              <w:t>Elektronická aukcia áno/nie</w:t>
            </w:r>
          </w:p>
        </w:tc>
        <w:tc>
          <w:tcPr>
            <w:tcW w:w="5528" w:type="dxa"/>
            <w:gridSpan w:val="5"/>
            <w:shd w:val="clear" w:color="auto" w:fill="auto"/>
            <w:vAlign w:val="center"/>
          </w:tcPr>
          <w:p w:rsidR="00B0048C" w:rsidRPr="007001F1" w:rsidRDefault="00B0048C" w:rsidP="001F1C28">
            <w:pPr>
              <w:rPr>
                <w:color w:val="000000"/>
              </w:rPr>
            </w:pP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dodávateľa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IČO dodávateľa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Hodnota zákazky s DPH</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15"/>
        </w:trPr>
        <w:tc>
          <w:tcPr>
            <w:tcW w:w="582"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áno</w:t>
            </w:r>
          </w:p>
        </w:tc>
        <w:tc>
          <w:tcPr>
            <w:tcW w:w="567"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nie</w:t>
            </w:r>
          </w:p>
        </w:tc>
        <w:tc>
          <w:tcPr>
            <w:tcW w:w="776"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Poznámka</w:t>
            </w:r>
          </w:p>
        </w:tc>
      </w:tr>
      <w:tr w:rsidR="001F1C28" w:rsidRPr="007001F1" w:rsidTr="007261E4">
        <w:trPr>
          <w:trHeight w:val="20"/>
        </w:trPr>
        <w:tc>
          <w:tcPr>
            <w:tcW w:w="582" w:type="dxa"/>
            <w:shd w:val="clear" w:color="auto" w:fill="auto"/>
            <w:noWrap/>
            <w:vAlign w:val="center"/>
            <w:hideMark/>
          </w:tcPr>
          <w:p w:rsidR="001F1C28" w:rsidRPr="007001F1" w:rsidRDefault="001F1C28" w:rsidP="001F1C28">
            <w:pPr>
              <w:jc w:val="center"/>
              <w:rPr>
                <w:color w:val="000000"/>
              </w:rPr>
            </w:pPr>
            <w:r w:rsidRPr="007001F1">
              <w:rPr>
                <w:color w:val="000000"/>
                <w:sz w:val="22"/>
                <w:szCs w:val="22"/>
              </w:rPr>
              <w:t>1</w:t>
            </w:r>
          </w:p>
        </w:tc>
        <w:tc>
          <w:tcPr>
            <w:tcW w:w="4820" w:type="dxa"/>
            <w:gridSpan w:val="2"/>
            <w:shd w:val="clear" w:color="auto" w:fill="auto"/>
            <w:vAlign w:val="center"/>
            <w:hideMark/>
          </w:tcPr>
          <w:p w:rsidR="001F1C28"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1F1C28" w:rsidP="001F1C28">
            <w:pPr>
              <w:jc w:val="center"/>
              <w:rPr>
                <w:color w:val="000000"/>
              </w:rPr>
            </w:pPr>
            <w:r w:rsidRPr="007001F1">
              <w:rPr>
                <w:color w:val="000000"/>
                <w:sz w:val="22"/>
                <w:szCs w:val="22"/>
              </w:rPr>
              <w:t>2</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Bol zamestnanec vykonávajúci kontrolu oboznámený s rizikovými indikátormi</w:t>
            </w:r>
            <w:r w:rsidR="00E65123">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E65123">
              <w:rPr>
                <w:color w:val="000000"/>
                <w:sz w:val="22"/>
                <w:szCs w:val="22"/>
              </w:rPr>
              <w:t xml:space="preserve"> </w:t>
            </w:r>
            <w:r w:rsidR="00CB517F"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D16435" w:rsidRPr="007001F1" w:rsidTr="007261E4">
        <w:trPr>
          <w:trHeight w:val="505"/>
        </w:trPr>
        <w:tc>
          <w:tcPr>
            <w:tcW w:w="582" w:type="dxa"/>
            <w:vMerge w:val="restart"/>
            <w:shd w:val="clear" w:color="auto" w:fill="auto"/>
            <w:noWrap/>
            <w:vAlign w:val="center"/>
            <w:hideMark/>
          </w:tcPr>
          <w:p w:rsidR="00D16435" w:rsidRPr="007001F1" w:rsidRDefault="00D16435" w:rsidP="001F1C28">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rsidR="00D16435" w:rsidRPr="007001F1" w:rsidRDefault="00D16435" w:rsidP="00EC1F84">
            <w:pPr>
              <w:jc w:val="both"/>
              <w:rPr>
                <w:color w:val="000000"/>
              </w:rPr>
            </w:pPr>
            <w:r w:rsidRPr="007001F1">
              <w:rPr>
                <w:color w:val="000000"/>
                <w:sz w:val="22"/>
                <w:szCs w:val="22"/>
              </w:rPr>
              <w:t>a) Je zmluva uzavretá v súlade so súťažnými podkladmi a ponukou p</w:t>
            </w:r>
            <w:r w:rsidR="00EC1F84" w:rsidRPr="007001F1">
              <w:rPr>
                <w:color w:val="000000"/>
                <w:sz w:val="22"/>
                <w:szCs w:val="22"/>
              </w:rPr>
              <w:t>redloženou úspešným uchádzačom?</w:t>
            </w:r>
          </w:p>
        </w:tc>
        <w:tc>
          <w:tcPr>
            <w:tcW w:w="567"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c>
          <w:tcPr>
            <w:tcW w:w="567"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c>
          <w:tcPr>
            <w:tcW w:w="776"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c>
          <w:tcPr>
            <w:tcW w:w="1775"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r>
      <w:tr w:rsidR="00D16435" w:rsidRPr="007001F1" w:rsidTr="002B4A5C">
        <w:trPr>
          <w:trHeight w:val="228"/>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7261E4">
        <w:trPr>
          <w:trHeight w:val="50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 xml:space="preserve">c) Je výsledná zmluva zverejnená v súlade so zákonom o slobodnom prístupe k informáciám?                   </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1F1C28" w:rsidP="001F1C28">
            <w:pPr>
              <w:jc w:val="center"/>
              <w:rPr>
                <w:color w:val="000000"/>
              </w:rPr>
            </w:pPr>
            <w:r w:rsidRPr="007001F1">
              <w:rPr>
                <w:color w:val="000000"/>
                <w:sz w:val="22"/>
                <w:szCs w:val="22"/>
              </w:rPr>
              <w:t>4</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 xml:space="preserve">Je kontrolované verejné obstarávanie v súlade so závermi vykonanej </w:t>
            </w:r>
            <w:r w:rsidR="00CB517F" w:rsidRPr="007001F1">
              <w:rPr>
                <w:color w:val="000000"/>
                <w:sz w:val="22"/>
                <w:szCs w:val="22"/>
              </w:rPr>
              <w:t>prvej</w:t>
            </w:r>
            <w:r w:rsidRPr="007001F1">
              <w:rPr>
                <w:color w:val="000000"/>
                <w:sz w:val="22"/>
                <w:szCs w:val="22"/>
              </w:rPr>
              <w:t xml:space="preserve"> a </w:t>
            </w:r>
            <w:r w:rsidR="00CB517F" w:rsidRPr="007001F1">
              <w:rPr>
                <w:color w:val="000000"/>
                <w:sz w:val="22"/>
                <w:szCs w:val="22"/>
              </w:rPr>
              <w:t>druhej</w:t>
            </w:r>
            <w:r w:rsidRPr="007001F1">
              <w:rPr>
                <w:color w:val="000000"/>
                <w:sz w:val="22"/>
                <w:szCs w:val="22"/>
              </w:rPr>
              <w:t xml:space="preserve"> ex</w:t>
            </w:r>
            <w:r w:rsidR="00E65123">
              <w:rPr>
                <w:color w:val="000000"/>
                <w:sz w:val="22"/>
                <w:szCs w:val="22"/>
              </w:rPr>
              <w:t xml:space="preserve"> </w:t>
            </w:r>
            <w:r w:rsidRPr="007001F1">
              <w:rPr>
                <w:color w:val="000000"/>
                <w:sz w:val="22"/>
                <w:szCs w:val="22"/>
              </w:rPr>
              <w:t>ante kontroly a dokumentáciou schválenou v rámci týchto ex</w:t>
            </w:r>
            <w:r w:rsidR="00E65123">
              <w:rPr>
                <w:color w:val="000000"/>
                <w:sz w:val="22"/>
                <w:szCs w:val="22"/>
              </w:rPr>
              <w:t xml:space="preserve"> </w:t>
            </w:r>
            <w:r w:rsidRPr="007001F1">
              <w:rPr>
                <w:color w:val="000000"/>
                <w:sz w:val="22"/>
                <w:szCs w:val="22"/>
              </w:rPr>
              <w:t>ante kontrol?</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1F1C28" w:rsidP="001F1C28">
            <w:pPr>
              <w:jc w:val="center"/>
              <w:rPr>
                <w:color w:val="000000"/>
              </w:rPr>
            </w:pPr>
            <w:r w:rsidRPr="007001F1">
              <w:rPr>
                <w:color w:val="000000"/>
                <w:sz w:val="22"/>
                <w:szCs w:val="22"/>
              </w:rPr>
              <w:t>5</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D16435" w:rsidRPr="007001F1" w:rsidTr="002B4A5C">
        <w:trPr>
          <w:trHeight w:val="491"/>
        </w:trPr>
        <w:tc>
          <w:tcPr>
            <w:tcW w:w="582" w:type="dxa"/>
            <w:vMerge w:val="restart"/>
            <w:shd w:val="clear" w:color="auto" w:fill="auto"/>
            <w:noWrap/>
            <w:vAlign w:val="center"/>
          </w:tcPr>
          <w:p w:rsidR="00D16435" w:rsidRPr="007001F1" w:rsidRDefault="00D16435" w:rsidP="001F1C28">
            <w:pPr>
              <w:jc w:val="center"/>
              <w:rPr>
                <w:color w:val="000000"/>
              </w:rPr>
            </w:pPr>
            <w:r w:rsidRPr="007001F1">
              <w:rPr>
                <w:color w:val="000000"/>
                <w:sz w:val="22"/>
                <w:szCs w:val="22"/>
              </w:rPr>
              <w:t>6</w:t>
            </w: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7261E4">
        <w:trPr>
          <w:trHeight w:val="67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6465B6">
            <w:pPr>
              <w:jc w:val="both"/>
              <w:rPr>
                <w:color w:val="000000"/>
              </w:rPr>
            </w:pPr>
            <w:r w:rsidRPr="007001F1">
              <w:rPr>
                <w:color w:val="000000"/>
                <w:sz w:val="22"/>
                <w:szCs w:val="22"/>
              </w:rPr>
              <w:t>b) Boli v prípade konfliktu záujmov prijaté primerané opatrenia a vykonaná náprav</w:t>
            </w:r>
            <w:r w:rsidR="006465B6">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7261E4">
        <w:trPr>
          <w:trHeight w:val="67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9650E8" w:rsidRPr="007001F1" w:rsidTr="007261E4">
        <w:trPr>
          <w:trHeight w:val="675"/>
        </w:trPr>
        <w:tc>
          <w:tcPr>
            <w:tcW w:w="582" w:type="dxa"/>
            <w:vMerge w:val="restart"/>
            <w:shd w:val="clear" w:color="auto" w:fill="auto"/>
            <w:noWrap/>
            <w:vAlign w:val="center"/>
          </w:tcPr>
          <w:p w:rsidR="009650E8" w:rsidRPr="007001F1" w:rsidRDefault="009650E8" w:rsidP="001F1C28">
            <w:pPr>
              <w:jc w:val="center"/>
              <w:rPr>
                <w:color w:val="000000"/>
              </w:rPr>
            </w:pPr>
            <w:r>
              <w:rPr>
                <w:color w:val="000000"/>
              </w:rPr>
              <w:t>7</w:t>
            </w:r>
          </w:p>
        </w:tc>
        <w:tc>
          <w:tcPr>
            <w:tcW w:w="4820" w:type="dxa"/>
            <w:gridSpan w:val="2"/>
            <w:shd w:val="clear" w:color="auto" w:fill="auto"/>
            <w:vAlign w:val="center"/>
          </w:tcPr>
          <w:p w:rsidR="009650E8" w:rsidRPr="007001F1" w:rsidRDefault="009650E8" w:rsidP="00EC1F84">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9650E8" w:rsidRPr="007001F1" w:rsidRDefault="009650E8" w:rsidP="001F1C28">
            <w:pPr>
              <w:jc w:val="center"/>
              <w:rPr>
                <w:color w:val="000000"/>
              </w:rPr>
            </w:pPr>
          </w:p>
        </w:tc>
        <w:tc>
          <w:tcPr>
            <w:tcW w:w="567" w:type="dxa"/>
            <w:shd w:val="clear" w:color="auto" w:fill="auto"/>
            <w:vAlign w:val="center"/>
          </w:tcPr>
          <w:p w:rsidR="009650E8" w:rsidRPr="007001F1" w:rsidRDefault="009650E8" w:rsidP="001F1C28">
            <w:pPr>
              <w:jc w:val="center"/>
              <w:rPr>
                <w:color w:val="000000"/>
              </w:rPr>
            </w:pPr>
          </w:p>
        </w:tc>
        <w:tc>
          <w:tcPr>
            <w:tcW w:w="776" w:type="dxa"/>
            <w:shd w:val="clear" w:color="auto" w:fill="auto"/>
            <w:vAlign w:val="center"/>
          </w:tcPr>
          <w:p w:rsidR="009650E8" w:rsidRPr="007001F1" w:rsidRDefault="009650E8" w:rsidP="001F1C28">
            <w:pPr>
              <w:jc w:val="center"/>
              <w:rPr>
                <w:color w:val="000000"/>
              </w:rPr>
            </w:pPr>
          </w:p>
        </w:tc>
        <w:tc>
          <w:tcPr>
            <w:tcW w:w="1775" w:type="dxa"/>
            <w:shd w:val="clear" w:color="auto" w:fill="auto"/>
            <w:vAlign w:val="center"/>
          </w:tcPr>
          <w:p w:rsidR="009650E8" w:rsidRPr="007001F1" w:rsidRDefault="009650E8" w:rsidP="001F1C28">
            <w:pPr>
              <w:jc w:val="center"/>
              <w:rPr>
                <w:color w:val="000000"/>
              </w:rPr>
            </w:pPr>
          </w:p>
        </w:tc>
      </w:tr>
      <w:tr w:rsidR="009650E8" w:rsidRPr="007001F1" w:rsidTr="007261E4">
        <w:trPr>
          <w:trHeight w:val="675"/>
        </w:trPr>
        <w:tc>
          <w:tcPr>
            <w:tcW w:w="582" w:type="dxa"/>
            <w:vMerge/>
            <w:shd w:val="clear" w:color="auto" w:fill="auto"/>
            <w:noWrap/>
            <w:vAlign w:val="center"/>
          </w:tcPr>
          <w:p w:rsidR="009650E8" w:rsidRPr="007001F1" w:rsidRDefault="009650E8" w:rsidP="001F1C28">
            <w:pPr>
              <w:jc w:val="center"/>
              <w:rPr>
                <w:color w:val="000000"/>
              </w:rPr>
            </w:pPr>
          </w:p>
        </w:tc>
        <w:tc>
          <w:tcPr>
            <w:tcW w:w="4820" w:type="dxa"/>
            <w:gridSpan w:val="2"/>
            <w:shd w:val="clear" w:color="auto" w:fill="auto"/>
            <w:vAlign w:val="center"/>
          </w:tcPr>
          <w:p w:rsidR="009650E8" w:rsidRPr="007001F1" w:rsidRDefault="009650E8" w:rsidP="00EC1F84">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9650E8" w:rsidRPr="007001F1" w:rsidRDefault="009650E8" w:rsidP="001F1C28">
            <w:pPr>
              <w:jc w:val="center"/>
              <w:rPr>
                <w:color w:val="000000"/>
              </w:rPr>
            </w:pPr>
          </w:p>
        </w:tc>
        <w:tc>
          <w:tcPr>
            <w:tcW w:w="567" w:type="dxa"/>
            <w:shd w:val="clear" w:color="auto" w:fill="auto"/>
            <w:vAlign w:val="center"/>
          </w:tcPr>
          <w:p w:rsidR="009650E8" w:rsidRPr="007001F1" w:rsidRDefault="009650E8" w:rsidP="001F1C28">
            <w:pPr>
              <w:jc w:val="center"/>
              <w:rPr>
                <w:color w:val="000000"/>
              </w:rPr>
            </w:pPr>
          </w:p>
        </w:tc>
        <w:tc>
          <w:tcPr>
            <w:tcW w:w="776" w:type="dxa"/>
            <w:shd w:val="clear" w:color="auto" w:fill="auto"/>
            <w:vAlign w:val="center"/>
          </w:tcPr>
          <w:p w:rsidR="009650E8" w:rsidRPr="007001F1" w:rsidRDefault="009650E8" w:rsidP="001F1C28">
            <w:pPr>
              <w:jc w:val="center"/>
              <w:rPr>
                <w:color w:val="000000"/>
              </w:rPr>
            </w:pPr>
          </w:p>
        </w:tc>
        <w:tc>
          <w:tcPr>
            <w:tcW w:w="1775" w:type="dxa"/>
            <w:shd w:val="clear" w:color="auto" w:fill="auto"/>
            <w:vAlign w:val="center"/>
          </w:tcPr>
          <w:p w:rsidR="009650E8" w:rsidRPr="007001F1" w:rsidRDefault="009650E8" w:rsidP="001F1C28">
            <w:pPr>
              <w:jc w:val="center"/>
              <w:rPr>
                <w:color w:val="000000"/>
              </w:rPr>
            </w:pPr>
          </w:p>
        </w:tc>
      </w:tr>
      <w:tr w:rsidR="007702DD" w:rsidRPr="007001F1" w:rsidTr="007261E4">
        <w:trPr>
          <w:trHeight w:val="675"/>
        </w:trPr>
        <w:tc>
          <w:tcPr>
            <w:tcW w:w="582" w:type="dxa"/>
            <w:shd w:val="clear" w:color="auto" w:fill="auto"/>
            <w:noWrap/>
            <w:vAlign w:val="center"/>
          </w:tcPr>
          <w:p w:rsidR="007702DD" w:rsidRPr="007001F1" w:rsidRDefault="007702DD" w:rsidP="001F1C28">
            <w:pPr>
              <w:jc w:val="center"/>
              <w:rPr>
                <w:color w:val="000000"/>
              </w:rPr>
            </w:pPr>
            <w:r>
              <w:rPr>
                <w:color w:val="000000"/>
              </w:rPr>
              <w:t>8</w:t>
            </w:r>
          </w:p>
        </w:tc>
        <w:tc>
          <w:tcPr>
            <w:tcW w:w="4820" w:type="dxa"/>
            <w:gridSpan w:val="2"/>
            <w:shd w:val="clear" w:color="auto" w:fill="auto"/>
            <w:vAlign w:val="center"/>
          </w:tcPr>
          <w:p w:rsidR="007702DD" w:rsidRPr="007001F1" w:rsidRDefault="007702DD" w:rsidP="00EC1F84">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7702DD" w:rsidRPr="007001F1" w:rsidRDefault="007702DD" w:rsidP="001F1C28">
            <w:pPr>
              <w:jc w:val="center"/>
              <w:rPr>
                <w:color w:val="000000"/>
              </w:rPr>
            </w:pPr>
          </w:p>
        </w:tc>
        <w:tc>
          <w:tcPr>
            <w:tcW w:w="567" w:type="dxa"/>
            <w:shd w:val="clear" w:color="auto" w:fill="auto"/>
            <w:vAlign w:val="center"/>
          </w:tcPr>
          <w:p w:rsidR="007702DD" w:rsidRPr="007001F1" w:rsidRDefault="007702DD" w:rsidP="001F1C28">
            <w:pPr>
              <w:jc w:val="center"/>
              <w:rPr>
                <w:color w:val="000000"/>
              </w:rPr>
            </w:pPr>
          </w:p>
        </w:tc>
        <w:tc>
          <w:tcPr>
            <w:tcW w:w="776" w:type="dxa"/>
            <w:shd w:val="clear" w:color="auto" w:fill="auto"/>
            <w:vAlign w:val="center"/>
          </w:tcPr>
          <w:p w:rsidR="007702DD" w:rsidRPr="007001F1" w:rsidRDefault="007702DD" w:rsidP="001F1C28">
            <w:pPr>
              <w:jc w:val="center"/>
              <w:rPr>
                <w:color w:val="000000"/>
              </w:rPr>
            </w:pPr>
          </w:p>
        </w:tc>
        <w:tc>
          <w:tcPr>
            <w:tcW w:w="1775" w:type="dxa"/>
            <w:shd w:val="clear" w:color="auto" w:fill="auto"/>
            <w:vAlign w:val="center"/>
          </w:tcPr>
          <w:p w:rsidR="007702DD" w:rsidRPr="007001F1" w:rsidRDefault="007702DD" w:rsidP="001F1C28">
            <w:pPr>
              <w:jc w:val="center"/>
              <w:rPr>
                <w:color w:val="000000"/>
              </w:rPr>
            </w:pPr>
          </w:p>
        </w:tc>
      </w:tr>
      <w:tr w:rsidR="009650E8" w:rsidRPr="007001F1" w:rsidTr="007261E4">
        <w:trPr>
          <w:trHeight w:val="20"/>
        </w:trPr>
        <w:tc>
          <w:tcPr>
            <w:tcW w:w="582" w:type="dxa"/>
            <w:shd w:val="clear" w:color="auto" w:fill="auto"/>
            <w:noWrap/>
            <w:vAlign w:val="center"/>
            <w:hideMark/>
          </w:tcPr>
          <w:p w:rsidR="009650E8" w:rsidRPr="007001F1" w:rsidRDefault="007702DD" w:rsidP="001F1C28">
            <w:pPr>
              <w:jc w:val="center"/>
              <w:rPr>
                <w:color w:val="000000"/>
              </w:rPr>
            </w:pPr>
            <w:r>
              <w:rPr>
                <w:color w:val="000000"/>
                <w:sz w:val="22"/>
                <w:szCs w:val="22"/>
              </w:rPr>
              <w:t>9</w:t>
            </w:r>
          </w:p>
        </w:tc>
        <w:tc>
          <w:tcPr>
            <w:tcW w:w="4820" w:type="dxa"/>
            <w:gridSpan w:val="2"/>
            <w:shd w:val="clear" w:color="auto" w:fill="auto"/>
            <w:vAlign w:val="center"/>
            <w:hideMark/>
          </w:tcPr>
          <w:p w:rsidR="009650E8" w:rsidRPr="007001F1" w:rsidRDefault="009650E8" w:rsidP="00EC1F84">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9650E8" w:rsidRPr="007001F1" w:rsidRDefault="009650E8" w:rsidP="001F1C28">
            <w:pPr>
              <w:jc w:val="center"/>
              <w:rPr>
                <w:color w:val="000000"/>
              </w:rPr>
            </w:pPr>
            <w:r w:rsidRPr="007001F1">
              <w:rPr>
                <w:color w:val="000000"/>
                <w:sz w:val="22"/>
                <w:szCs w:val="22"/>
              </w:rPr>
              <w:t> </w:t>
            </w:r>
          </w:p>
        </w:tc>
        <w:tc>
          <w:tcPr>
            <w:tcW w:w="567" w:type="dxa"/>
            <w:shd w:val="clear" w:color="auto" w:fill="auto"/>
            <w:vAlign w:val="center"/>
            <w:hideMark/>
          </w:tcPr>
          <w:p w:rsidR="009650E8" w:rsidRPr="007001F1" w:rsidRDefault="009650E8" w:rsidP="001F1C28">
            <w:pPr>
              <w:jc w:val="center"/>
              <w:rPr>
                <w:color w:val="000000"/>
              </w:rPr>
            </w:pPr>
            <w:r w:rsidRPr="007001F1">
              <w:rPr>
                <w:color w:val="000000"/>
                <w:sz w:val="22"/>
                <w:szCs w:val="22"/>
              </w:rPr>
              <w:t> </w:t>
            </w:r>
          </w:p>
        </w:tc>
        <w:tc>
          <w:tcPr>
            <w:tcW w:w="776" w:type="dxa"/>
            <w:shd w:val="clear" w:color="auto" w:fill="auto"/>
            <w:vAlign w:val="center"/>
            <w:hideMark/>
          </w:tcPr>
          <w:p w:rsidR="009650E8" w:rsidRPr="007001F1" w:rsidRDefault="009650E8" w:rsidP="001F1C28">
            <w:pPr>
              <w:jc w:val="center"/>
              <w:rPr>
                <w:color w:val="000000"/>
              </w:rPr>
            </w:pPr>
            <w:r w:rsidRPr="007001F1">
              <w:rPr>
                <w:color w:val="000000"/>
                <w:sz w:val="22"/>
                <w:szCs w:val="22"/>
              </w:rPr>
              <w:t> </w:t>
            </w:r>
          </w:p>
        </w:tc>
        <w:tc>
          <w:tcPr>
            <w:tcW w:w="1775" w:type="dxa"/>
            <w:shd w:val="clear" w:color="auto" w:fill="auto"/>
            <w:vAlign w:val="center"/>
            <w:hideMark/>
          </w:tcPr>
          <w:p w:rsidR="009650E8" w:rsidRPr="007001F1" w:rsidRDefault="009650E8" w:rsidP="001F1C28">
            <w:pPr>
              <w:jc w:val="center"/>
              <w:rPr>
                <w:color w:val="000000"/>
              </w:rPr>
            </w:pPr>
            <w:r w:rsidRPr="007001F1">
              <w:rPr>
                <w:color w:val="000000"/>
                <w:sz w:val="22"/>
                <w:szCs w:val="22"/>
              </w:rPr>
              <w:t> </w:t>
            </w:r>
          </w:p>
        </w:tc>
      </w:tr>
      <w:tr w:rsidR="009650E8" w:rsidRPr="007001F1" w:rsidTr="007261E4">
        <w:trPr>
          <w:trHeight w:val="300"/>
        </w:trPr>
        <w:tc>
          <w:tcPr>
            <w:tcW w:w="9087" w:type="dxa"/>
            <w:gridSpan w:val="7"/>
            <w:shd w:val="clear" w:color="auto" w:fill="auto"/>
            <w:noWrap/>
            <w:vAlign w:val="center"/>
          </w:tcPr>
          <w:p w:rsidR="009650E8" w:rsidRPr="007001F1" w:rsidRDefault="009650E8" w:rsidP="001F1C28">
            <w:pPr>
              <w:jc w:val="both"/>
              <w:rPr>
                <w:b/>
                <w:sz w:val="20"/>
                <w:szCs w:val="20"/>
              </w:rPr>
            </w:pPr>
            <w:r w:rsidRPr="007001F1">
              <w:rPr>
                <w:b/>
                <w:sz w:val="20"/>
                <w:szCs w:val="20"/>
              </w:rPr>
              <w:t>VYJADRENIE</w:t>
            </w:r>
          </w:p>
          <w:p w:rsidR="009650E8" w:rsidRPr="007001F1" w:rsidRDefault="009650E8" w:rsidP="001F1C28">
            <w:pPr>
              <w:jc w:val="both"/>
              <w:rPr>
                <w:sz w:val="20"/>
                <w:szCs w:val="20"/>
              </w:rPr>
            </w:pPr>
          </w:p>
          <w:p w:rsidR="009650E8" w:rsidRPr="00A20234" w:rsidRDefault="009650E8"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46"/>
              <w:t>[1]</w:t>
            </w:r>
          </w:p>
          <w:p w:rsidR="009650E8" w:rsidRPr="007001F1" w:rsidRDefault="009650E8" w:rsidP="001F1C28">
            <w:pPr>
              <w:rPr>
                <w:b/>
                <w:bCs/>
                <w:color w:val="000000"/>
              </w:rPr>
            </w:pPr>
          </w:p>
        </w:tc>
      </w:tr>
      <w:tr w:rsidR="009650E8" w:rsidRPr="007001F1" w:rsidTr="007261E4">
        <w:trPr>
          <w:trHeight w:val="300"/>
        </w:trPr>
        <w:tc>
          <w:tcPr>
            <w:tcW w:w="3559" w:type="dxa"/>
            <w:gridSpan w:val="2"/>
            <w:shd w:val="clear" w:color="auto" w:fill="auto"/>
            <w:vAlign w:val="center"/>
            <w:hideMark/>
          </w:tcPr>
          <w:p w:rsidR="009650E8" w:rsidRPr="007001F1" w:rsidRDefault="009650E8" w:rsidP="001F1C28">
            <w:pPr>
              <w:rPr>
                <w:b/>
                <w:bCs/>
              </w:rPr>
            </w:pPr>
            <w:r w:rsidRPr="007001F1">
              <w:rPr>
                <w:b/>
                <w:bCs/>
                <w:sz w:val="22"/>
                <w:szCs w:val="22"/>
              </w:rPr>
              <w:t>Kontrolu vykonal</w:t>
            </w:r>
            <w:r>
              <w:rPr>
                <w:rStyle w:val="Odkaznapoznmkupodiarou"/>
                <w:b/>
                <w:bCs/>
                <w:sz w:val="22"/>
                <w:szCs w:val="22"/>
              </w:rPr>
              <w:footnoteReference w:customMarkFollows="1" w:id="47"/>
              <w:t>2</w:t>
            </w:r>
            <w:r w:rsidRPr="007001F1">
              <w:rPr>
                <w:b/>
                <w:bCs/>
                <w:sz w:val="22"/>
                <w:szCs w:val="22"/>
              </w:rPr>
              <w:t>:</w:t>
            </w:r>
          </w:p>
        </w:tc>
        <w:tc>
          <w:tcPr>
            <w:tcW w:w="5528" w:type="dxa"/>
            <w:gridSpan w:val="5"/>
            <w:shd w:val="clear" w:color="auto" w:fill="auto"/>
            <w:vAlign w:val="center"/>
            <w:hideMark/>
          </w:tcPr>
          <w:p w:rsidR="009650E8" w:rsidRPr="007001F1" w:rsidRDefault="009650E8" w:rsidP="001F1C28">
            <w:pPr>
              <w:rPr>
                <w:color w:val="000000"/>
              </w:rPr>
            </w:pPr>
            <w:r w:rsidRPr="007001F1">
              <w:rPr>
                <w:color w:val="000000"/>
                <w:sz w:val="22"/>
                <w:szCs w:val="22"/>
              </w:rPr>
              <w:t> </w:t>
            </w:r>
          </w:p>
        </w:tc>
      </w:tr>
      <w:tr w:rsidR="009650E8" w:rsidRPr="007001F1" w:rsidTr="007261E4">
        <w:trPr>
          <w:trHeight w:val="300"/>
        </w:trPr>
        <w:tc>
          <w:tcPr>
            <w:tcW w:w="3559" w:type="dxa"/>
            <w:gridSpan w:val="2"/>
            <w:shd w:val="clear" w:color="auto" w:fill="auto"/>
            <w:vAlign w:val="center"/>
            <w:hideMark/>
          </w:tcPr>
          <w:p w:rsidR="009650E8" w:rsidRPr="007001F1" w:rsidRDefault="009650E8" w:rsidP="001F1C28">
            <w:pPr>
              <w:rPr>
                <w:b/>
                <w:bCs/>
              </w:rPr>
            </w:pPr>
            <w:r w:rsidRPr="007001F1">
              <w:rPr>
                <w:b/>
                <w:bCs/>
                <w:sz w:val="22"/>
                <w:szCs w:val="22"/>
              </w:rPr>
              <w:t>Dátum:</w:t>
            </w:r>
          </w:p>
        </w:tc>
        <w:tc>
          <w:tcPr>
            <w:tcW w:w="5528" w:type="dxa"/>
            <w:gridSpan w:val="5"/>
            <w:shd w:val="clear" w:color="auto" w:fill="auto"/>
            <w:vAlign w:val="center"/>
            <w:hideMark/>
          </w:tcPr>
          <w:p w:rsidR="009650E8" w:rsidRPr="007001F1" w:rsidRDefault="009650E8" w:rsidP="001F1C28">
            <w:pPr>
              <w:rPr>
                <w:color w:val="000000"/>
              </w:rPr>
            </w:pPr>
            <w:r w:rsidRPr="007001F1">
              <w:rPr>
                <w:color w:val="000000"/>
                <w:sz w:val="22"/>
                <w:szCs w:val="22"/>
              </w:rPr>
              <w:t> </w:t>
            </w:r>
          </w:p>
        </w:tc>
      </w:tr>
      <w:tr w:rsidR="009650E8" w:rsidRPr="007001F1" w:rsidTr="007261E4">
        <w:trPr>
          <w:trHeight w:val="300"/>
        </w:trPr>
        <w:tc>
          <w:tcPr>
            <w:tcW w:w="3559" w:type="dxa"/>
            <w:gridSpan w:val="2"/>
            <w:shd w:val="clear" w:color="000000" w:fill="FFFFFF"/>
            <w:vAlign w:val="center"/>
            <w:hideMark/>
          </w:tcPr>
          <w:p w:rsidR="009650E8" w:rsidRPr="007001F1" w:rsidRDefault="009650E8" w:rsidP="001F1C28">
            <w:pPr>
              <w:rPr>
                <w:b/>
                <w:bCs/>
              </w:rPr>
            </w:pPr>
            <w:r w:rsidRPr="007001F1">
              <w:rPr>
                <w:b/>
                <w:bCs/>
                <w:sz w:val="22"/>
                <w:szCs w:val="22"/>
              </w:rPr>
              <w:t>Podpis:</w:t>
            </w:r>
          </w:p>
        </w:tc>
        <w:tc>
          <w:tcPr>
            <w:tcW w:w="5528" w:type="dxa"/>
            <w:gridSpan w:val="5"/>
            <w:shd w:val="clear" w:color="auto" w:fill="auto"/>
            <w:vAlign w:val="center"/>
            <w:hideMark/>
          </w:tcPr>
          <w:p w:rsidR="009650E8" w:rsidRPr="007001F1" w:rsidRDefault="009650E8" w:rsidP="001F1C28">
            <w:pPr>
              <w:rPr>
                <w:color w:val="000000"/>
              </w:rPr>
            </w:pPr>
            <w:r w:rsidRPr="007001F1">
              <w:rPr>
                <w:color w:val="000000"/>
                <w:sz w:val="22"/>
                <w:szCs w:val="22"/>
              </w:rPr>
              <w:t> </w:t>
            </w:r>
          </w:p>
        </w:tc>
      </w:tr>
      <w:tr w:rsidR="009650E8" w:rsidRPr="007001F1" w:rsidTr="007261E4">
        <w:trPr>
          <w:trHeight w:val="300"/>
        </w:trPr>
        <w:tc>
          <w:tcPr>
            <w:tcW w:w="9087" w:type="dxa"/>
            <w:gridSpan w:val="7"/>
            <w:shd w:val="clear" w:color="auto" w:fill="auto"/>
            <w:noWrap/>
            <w:vAlign w:val="bottom"/>
            <w:hideMark/>
          </w:tcPr>
          <w:p w:rsidR="009650E8" w:rsidRPr="007001F1" w:rsidRDefault="009650E8" w:rsidP="001F1C28">
            <w:pPr>
              <w:jc w:val="center"/>
              <w:rPr>
                <w:color w:val="000000"/>
              </w:rPr>
            </w:pPr>
            <w:r w:rsidRPr="007001F1">
              <w:rPr>
                <w:color w:val="000000"/>
                <w:sz w:val="22"/>
                <w:szCs w:val="22"/>
              </w:rPr>
              <w:lastRenderedPageBreak/>
              <w:t> </w:t>
            </w:r>
          </w:p>
        </w:tc>
      </w:tr>
      <w:tr w:rsidR="009650E8" w:rsidRPr="007001F1" w:rsidTr="007261E4">
        <w:trPr>
          <w:trHeight w:val="300"/>
        </w:trPr>
        <w:tc>
          <w:tcPr>
            <w:tcW w:w="3559" w:type="dxa"/>
            <w:gridSpan w:val="2"/>
            <w:shd w:val="clear" w:color="000000" w:fill="FFFFFF"/>
            <w:vAlign w:val="center"/>
            <w:hideMark/>
          </w:tcPr>
          <w:p w:rsidR="009650E8" w:rsidRPr="007001F1" w:rsidRDefault="009650E8" w:rsidP="001F1C28">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Pr>
                <w:rStyle w:val="Odkaznapoznmkupodiarou"/>
                <w:b/>
                <w:bCs/>
                <w:sz w:val="22"/>
                <w:szCs w:val="22"/>
              </w:rPr>
              <w:footnoteReference w:customMarkFollows="1" w:id="48"/>
              <w:t>3</w:t>
            </w:r>
            <w:r w:rsidRPr="007001F1">
              <w:rPr>
                <w:b/>
                <w:bCs/>
                <w:sz w:val="22"/>
                <w:szCs w:val="22"/>
              </w:rPr>
              <w:t>:</w:t>
            </w:r>
          </w:p>
        </w:tc>
        <w:tc>
          <w:tcPr>
            <w:tcW w:w="5528" w:type="dxa"/>
            <w:gridSpan w:val="5"/>
            <w:shd w:val="clear" w:color="auto" w:fill="auto"/>
            <w:vAlign w:val="center"/>
            <w:hideMark/>
          </w:tcPr>
          <w:p w:rsidR="009650E8" w:rsidRPr="007001F1" w:rsidRDefault="009650E8" w:rsidP="001F1C28">
            <w:pPr>
              <w:rPr>
                <w:color w:val="000000"/>
              </w:rPr>
            </w:pPr>
            <w:r w:rsidRPr="007001F1">
              <w:rPr>
                <w:color w:val="000000"/>
                <w:sz w:val="22"/>
                <w:szCs w:val="22"/>
              </w:rPr>
              <w:t> </w:t>
            </w:r>
          </w:p>
        </w:tc>
      </w:tr>
      <w:tr w:rsidR="009650E8" w:rsidRPr="007001F1" w:rsidTr="007261E4">
        <w:trPr>
          <w:trHeight w:val="300"/>
        </w:trPr>
        <w:tc>
          <w:tcPr>
            <w:tcW w:w="3559" w:type="dxa"/>
            <w:gridSpan w:val="2"/>
            <w:shd w:val="clear" w:color="000000" w:fill="FFFFFF"/>
            <w:vAlign w:val="center"/>
            <w:hideMark/>
          </w:tcPr>
          <w:p w:rsidR="009650E8" w:rsidRPr="007001F1" w:rsidRDefault="009650E8" w:rsidP="001F1C28">
            <w:pPr>
              <w:rPr>
                <w:b/>
                <w:bCs/>
              </w:rPr>
            </w:pPr>
            <w:r w:rsidRPr="007001F1">
              <w:rPr>
                <w:b/>
                <w:bCs/>
                <w:sz w:val="22"/>
                <w:szCs w:val="22"/>
              </w:rPr>
              <w:t xml:space="preserve">Dátum: </w:t>
            </w:r>
          </w:p>
        </w:tc>
        <w:tc>
          <w:tcPr>
            <w:tcW w:w="5528" w:type="dxa"/>
            <w:gridSpan w:val="5"/>
            <w:shd w:val="clear" w:color="auto" w:fill="auto"/>
            <w:vAlign w:val="center"/>
            <w:hideMark/>
          </w:tcPr>
          <w:p w:rsidR="009650E8" w:rsidRPr="007001F1" w:rsidRDefault="009650E8" w:rsidP="001F1C28">
            <w:pPr>
              <w:rPr>
                <w:color w:val="000000"/>
              </w:rPr>
            </w:pPr>
            <w:r w:rsidRPr="007001F1">
              <w:rPr>
                <w:color w:val="000000"/>
                <w:sz w:val="22"/>
                <w:szCs w:val="22"/>
              </w:rPr>
              <w:t> </w:t>
            </w:r>
          </w:p>
        </w:tc>
      </w:tr>
      <w:tr w:rsidR="009650E8" w:rsidRPr="007001F1" w:rsidTr="007261E4">
        <w:trPr>
          <w:trHeight w:val="300"/>
        </w:trPr>
        <w:tc>
          <w:tcPr>
            <w:tcW w:w="3559" w:type="dxa"/>
            <w:gridSpan w:val="2"/>
            <w:shd w:val="clear" w:color="000000" w:fill="FFFFFF"/>
            <w:vAlign w:val="center"/>
            <w:hideMark/>
          </w:tcPr>
          <w:p w:rsidR="009650E8" w:rsidRPr="007001F1" w:rsidRDefault="009650E8" w:rsidP="001F1C28">
            <w:pPr>
              <w:rPr>
                <w:b/>
                <w:bCs/>
              </w:rPr>
            </w:pPr>
            <w:r w:rsidRPr="007001F1">
              <w:rPr>
                <w:b/>
                <w:bCs/>
                <w:sz w:val="22"/>
                <w:szCs w:val="22"/>
              </w:rPr>
              <w:t>Podpis:</w:t>
            </w:r>
          </w:p>
        </w:tc>
        <w:tc>
          <w:tcPr>
            <w:tcW w:w="5528" w:type="dxa"/>
            <w:gridSpan w:val="5"/>
            <w:shd w:val="clear" w:color="auto" w:fill="auto"/>
            <w:vAlign w:val="center"/>
            <w:hideMark/>
          </w:tcPr>
          <w:p w:rsidR="009650E8" w:rsidRPr="007001F1" w:rsidRDefault="009650E8" w:rsidP="001F1C28">
            <w:pPr>
              <w:rPr>
                <w:color w:val="000000"/>
              </w:rPr>
            </w:pPr>
            <w:r w:rsidRPr="007001F1">
              <w:rPr>
                <w:color w:val="000000"/>
                <w:sz w:val="22"/>
                <w:szCs w:val="22"/>
              </w:rPr>
              <w:t> </w:t>
            </w:r>
          </w:p>
        </w:tc>
      </w:tr>
    </w:tbl>
    <w:p w:rsidR="001F1C28" w:rsidRPr="007001F1" w:rsidRDefault="001F1C28"/>
    <w:p w:rsidR="001F1C28" w:rsidRPr="007001F1" w:rsidRDefault="001F1C28">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F1C28" w:rsidRPr="007001F1" w:rsidTr="007261E4">
        <w:trPr>
          <w:trHeight w:val="645"/>
        </w:trPr>
        <w:tc>
          <w:tcPr>
            <w:tcW w:w="9087" w:type="dxa"/>
            <w:gridSpan w:val="7"/>
            <w:shd w:val="clear" w:color="000000" w:fill="60497A"/>
            <w:vAlign w:val="center"/>
            <w:hideMark/>
          </w:tcPr>
          <w:p w:rsidR="001F1C28" w:rsidRPr="007001F1" w:rsidRDefault="001F1C28" w:rsidP="001F1C28">
            <w:pPr>
              <w:jc w:val="center"/>
              <w:rPr>
                <w:b/>
                <w:bCs/>
                <w:color w:val="FFFFFF"/>
              </w:rPr>
            </w:pPr>
            <w:r w:rsidRPr="007001F1">
              <w:rPr>
                <w:b/>
                <w:bCs/>
                <w:color w:val="FFFFFF"/>
              </w:rPr>
              <w:lastRenderedPageBreak/>
              <w:t>Kontrolný zoznam k finančnej kontrole VO</w:t>
            </w:r>
            <w:r w:rsidRPr="007001F1">
              <w:rPr>
                <w:b/>
                <w:bCs/>
                <w:color w:val="FFFFFF"/>
              </w:rPr>
              <w:br/>
            </w:r>
            <w:bookmarkStart w:id="18" w:name="KZ_16"/>
            <w:r w:rsidRPr="007001F1">
              <w:rPr>
                <w:b/>
                <w:bCs/>
                <w:color w:val="FFFFFF"/>
              </w:rPr>
              <w:t>Nadlimitná zákazka - užšia súťaž - štandardná ex</w:t>
            </w:r>
            <w:r w:rsidR="00E65123">
              <w:rPr>
                <w:b/>
                <w:bCs/>
                <w:color w:val="FFFFFF"/>
              </w:rPr>
              <w:t xml:space="preserve"> </w:t>
            </w:r>
            <w:r w:rsidRPr="007001F1">
              <w:rPr>
                <w:b/>
                <w:bCs/>
                <w:color w:val="FFFFFF"/>
              </w:rPr>
              <w:t>post kontrola</w:t>
            </w:r>
            <w:bookmarkEnd w:id="18"/>
          </w:p>
        </w:tc>
      </w:tr>
      <w:tr w:rsidR="001F1C28" w:rsidRPr="007001F1" w:rsidTr="007261E4">
        <w:trPr>
          <w:trHeight w:val="330"/>
        </w:trPr>
        <w:tc>
          <w:tcPr>
            <w:tcW w:w="9087" w:type="dxa"/>
            <w:gridSpan w:val="7"/>
            <w:shd w:val="clear" w:color="auto" w:fill="auto"/>
            <w:vAlign w:val="center"/>
            <w:hideMark/>
          </w:tcPr>
          <w:p w:rsidR="001F1C28" w:rsidRPr="007001F1" w:rsidRDefault="001F1C28" w:rsidP="001F1C28">
            <w:pPr>
              <w:jc w:val="center"/>
              <w:rPr>
                <w:b/>
                <w:bCs/>
                <w:color w:val="000000"/>
              </w:rPr>
            </w:pPr>
            <w:r w:rsidRPr="007001F1">
              <w:rPr>
                <w:b/>
                <w:bCs/>
                <w:color w:val="000000"/>
                <w:sz w:val="22"/>
                <w:szCs w:val="22"/>
              </w:rPr>
              <w:t>Identifikácia programu</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programu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66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30"/>
        </w:trPr>
        <w:tc>
          <w:tcPr>
            <w:tcW w:w="9087" w:type="dxa"/>
            <w:gridSpan w:val="7"/>
            <w:shd w:val="clear" w:color="auto" w:fill="auto"/>
            <w:vAlign w:val="center"/>
            <w:hideMark/>
          </w:tcPr>
          <w:p w:rsidR="001F1C28" w:rsidRPr="007001F1" w:rsidRDefault="001F1C28" w:rsidP="001F1C28">
            <w:pPr>
              <w:jc w:val="center"/>
              <w:rPr>
                <w:b/>
                <w:bCs/>
                <w:color w:val="000000"/>
              </w:rPr>
            </w:pPr>
            <w:r w:rsidRPr="007001F1">
              <w:rPr>
                <w:b/>
                <w:bCs/>
                <w:color w:val="000000"/>
                <w:sz w:val="22"/>
                <w:szCs w:val="22"/>
              </w:rPr>
              <w:t>Identifikácia projektu a prijímateľa</w:t>
            </w:r>
          </w:p>
        </w:tc>
      </w:tr>
      <w:tr w:rsidR="001F1C28" w:rsidRPr="007001F1" w:rsidTr="007261E4">
        <w:trPr>
          <w:trHeight w:val="33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projektu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30"/>
        </w:trPr>
        <w:tc>
          <w:tcPr>
            <w:tcW w:w="9087" w:type="dxa"/>
            <w:gridSpan w:val="7"/>
            <w:shd w:val="clear" w:color="auto" w:fill="auto"/>
            <w:vAlign w:val="center"/>
            <w:hideMark/>
          </w:tcPr>
          <w:p w:rsidR="001F1C28" w:rsidRPr="007001F1" w:rsidRDefault="001F1C28" w:rsidP="001F1C28">
            <w:pPr>
              <w:jc w:val="center"/>
              <w:rPr>
                <w:b/>
                <w:bCs/>
                <w:color w:val="000000"/>
              </w:rPr>
            </w:pPr>
            <w:r w:rsidRPr="007001F1">
              <w:rPr>
                <w:b/>
                <w:bCs/>
                <w:color w:val="000000"/>
                <w:sz w:val="22"/>
                <w:szCs w:val="22"/>
              </w:rPr>
              <w:t>Identifikácia zákazky</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Nadlimitná zákazka</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Užšia súťaž</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1F1C28" w:rsidRPr="007001F1" w:rsidRDefault="001F1C28" w:rsidP="001F1C28">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1F1C28">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1F1C28">
            <w:pPr>
              <w:rPr>
                <w:color w:val="000000"/>
              </w:rPr>
            </w:pP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Typ kontroly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Štandardná ex</w:t>
            </w:r>
            <w:r w:rsidR="00E65123">
              <w:rPr>
                <w:color w:val="000000"/>
                <w:sz w:val="22"/>
                <w:szCs w:val="22"/>
              </w:rPr>
              <w:t xml:space="preserve"> </w:t>
            </w:r>
            <w:r w:rsidRPr="007001F1">
              <w:rPr>
                <w:color w:val="000000"/>
                <w:sz w:val="22"/>
                <w:szCs w:val="22"/>
              </w:rPr>
              <w:t>post kontrola</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zákazky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B0048C" w:rsidRPr="007001F1" w:rsidTr="007261E4">
        <w:trPr>
          <w:trHeight w:val="300"/>
        </w:trPr>
        <w:tc>
          <w:tcPr>
            <w:tcW w:w="3559" w:type="dxa"/>
            <w:gridSpan w:val="2"/>
            <w:shd w:val="clear" w:color="auto" w:fill="auto"/>
            <w:vAlign w:val="center"/>
          </w:tcPr>
          <w:p w:rsidR="00B0048C" w:rsidRPr="007001F1" w:rsidRDefault="00B0048C" w:rsidP="001F1C28">
            <w:pPr>
              <w:rPr>
                <w:color w:val="000000"/>
              </w:rPr>
            </w:pPr>
            <w:r w:rsidRPr="007001F1">
              <w:rPr>
                <w:color w:val="000000"/>
                <w:sz w:val="22"/>
                <w:szCs w:val="22"/>
              </w:rPr>
              <w:t>Elektronická aukcia áno/nie</w:t>
            </w:r>
          </w:p>
        </w:tc>
        <w:tc>
          <w:tcPr>
            <w:tcW w:w="5528" w:type="dxa"/>
            <w:gridSpan w:val="5"/>
            <w:shd w:val="clear" w:color="auto" w:fill="auto"/>
            <w:vAlign w:val="center"/>
          </w:tcPr>
          <w:p w:rsidR="00B0048C" w:rsidRPr="007001F1" w:rsidRDefault="00B0048C" w:rsidP="001F1C28">
            <w:pPr>
              <w:rPr>
                <w:color w:val="000000"/>
              </w:rPr>
            </w:pP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dodávateľa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IČO dodávateľa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Hodnota zákazky s DPH</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15"/>
        </w:trPr>
        <w:tc>
          <w:tcPr>
            <w:tcW w:w="582"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áno</w:t>
            </w:r>
          </w:p>
        </w:tc>
        <w:tc>
          <w:tcPr>
            <w:tcW w:w="567"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nie</w:t>
            </w:r>
          </w:p>
        </w:tc>
        <w:tc>
          <w:tcPr>
            <w:tcW w:w="776"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Poznámka</w:t>
            </w:r>
          </w:p>
        </w:tc>
      </w:tr>
      <w:tr w:rsidR="00D16435" w:rsidRPr="007001F1" w:rsidTr="002B4A5C">
        <w:trPr>
          <w:trHeight w:val="292"/>
        </w:trPr>
        <w:tc>
          <w:tcPr>
            <w:tcW w:w="582" w:type="dxa"/>
            <w:vMerge w:val="restart"/>
            <w:shd w:val="clear" w:color="auto" w:fill="auto"/>
            <w:noWrap/>
            <w:vAlign w:val="center"/>
            <w:hideMark/>
          </w:tcPr>
          <w:p w:rsidR="00D16435" w:rsidRPr="007001F1" w:rsidRDefault="00D16435" w:rsidP="001F1C28">
            <w:pPr>
              <w:jc w:val="center"/>
              <w:rPr>
                <w:color w:val="000000"/>
              </w:rPr>
            </w:pPr>
            <w:r w:rsidRPr="007001F1">
              <w:rPr>
                <w:color w:val="000000"/>
                <w:sz w:val="22"/>
                <w:szCs w:val="22"/>
              </w:rPr>
              <w:t>1</w:t>
            </w:r>
          </w:p>
        </w:tc>
        <w:tc>
          <w:tcPr>
            <w:tcW w:w="4820" w:type="dxa"/>
            <w:gridSpan w:val="2"/>
            <w:shd w:val="clear" w:color="auto" w:fill="auto"/>
            <w:vAlign w:val="center"/>
            <w:hideMark/>
          </w:tcPr>
          <w:p w:rsidR="00D16435" w:rsidRPr="007001F1" w:rsidRDefault="00D16435" w:rsidP="002B4A5C">
            <w:pPr>
              <w:jc w:val="both"/>
              <w:rPr>
                <w:color w:val="000000"/>
              </w:rPr>
            </w:pPr>
            <w:r w:rsidRPr="007001F1">
              <w:rPr>
                <w:color w:val="000000"/>
                <w:sz w:val="22"/>
                <w:szCs w:val="22"/>
              </w:rPr>
              <w:t>a) Bol</w:t>
            </w:r>
            <w:r w:rsidR="00EC1F84" w:rsidRPr="007001F1">
              <w:rPr>
                <w:color w:val="000000"/>
                <w:sz w:val="22"/>
                <w:szCs w:val="22"/>
              </w:rPr>
              <w:t>a PHZ určená ako cena bez DPH?</w:t>
            </w:r>
          </w:p>
        </w:tc>
        <w:tc>
          <w:tcPr>
            <w:tcW w:w="567"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c>
          <w:tcPr>
            <w:tcW w:w="567"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c>
          <w:tcPr>
            <w:tcW w:w="776"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c>
          <w:tcPr>
            <w:tcW w:w="1775"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r>
      <w:tr w:rsidR="00D16435" w:rsidRPr="007001F1" w:rsidTr="007261E4">
        <w:trPr>
          <w:trHeight w:val="79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b) Bola určená PHZ podľa podmienok platných v čase odoslania oznámenia o vyhlásení verejného obstarávania?</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7261E4">
        <w:trPr>
          <w:trHeight w:val="79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7261E4">
        <w:trPr>
          <w:trHeight w:val="79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7261E4">
        <w:trPr>
          <w:trHeight w:val="79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2B4A5C">
        <w:trPr>
          <w:trHeight w:val="414"/>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f) Uviedol verejný obstarávateľ PHZ v ozn</w:t>
            </w:r>
            <w:r w:rsidR="00EC1F84" w:rsidRPr="007001F1">
              <w:rPr>
                <w:color w:val="000000"/>
                <w:sz w:val="22"/>
                <w:szCs w:val="22"/>
              </w:rPr>
              <w:t>ámení v zmysle § 6 ods. 17 ZVO?</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2B4A5C">
        <w:trPr>
          <w:trHeight w:val="464"/>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sz w:val="22"/>
                <w:szCs w:val="22"/>
              </w:rPr>
              <w:t>g)Stanovil verejný obstarávateľ PHZ v zmysle  ostatných ustanovení § 6 ZVO?</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CE7473" w:rsidRPr="007001F1" w:rsidTr="007261E4">
        <w:trPr>
          <w:trHeight w:val="20"/>
        </w:trPr>
        <w:tc>
          <w:tcPr>
            <w:tcW w:w="582" w:type="dxa"/>
            <w:vMerge w:val="restart"/>
            <w:shd w:val="clear" w:color="auto" w:fill="auto"/>
            <w:noWrap/>
            <w:vAlign w:val="center"/>
            <w:hideMark/>
          </w:tcPr>
          <w:p w:rsidR="00CE7473" w:rsidRPr="007001F1" w:rsidRDefault="00CE7473" w:rsidP="001F1C28">
            <w:pPr>
              <w:jc w:val="center"/>
              <w:rPr>
                <w:color w:val="000000"/>
              </w:rPr>
            </w:pPr>
            <w:r w:rsidRPr="007001F1">
              <w:rPr>
                <w:color w:val="000000"/>
                <w:sz w:val="22"/>
                <w:szCs w:val="22"/>
              </w:rPr>
              <w:t>2</w:t>
            </w:r>
          </w:p>
        </w:tc>
        <w:tc>
          <w:tcPr>
            <w:tcW w:w="4820" w:type="dxa"/>
            <w:gridSpan w:val="2"/>
            <w:shd w:val="clear" w:color="auto" w:fill="auto"/>
            <w:vAlign w:val="center"/>
            <w:hideMark/>
          </w:tcPr>
          <w:p w:rsidR="00CE7473" w:rsidRPr="007001F1" w:rsidRDefault="00CE7473" w:rsidP="00EC1F84">
            <w:pPr>
              <w:jc w:val="both"/>
              <w:rPr>
                <w:color w:val="000000"/>
              </w:rPr>
            </w:pPr>
            <w:r>
              <w:rPr>
                <w:color w:val="000000"/>
                <w:sz w:val="22"/>
                <w:szCs w:val="22"/>
              </w:rPr>
              <w:t xml:space="preserve">a) </w:t>
            </w: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CE7473" w:rsidRPr="007001F1" w:rsidRDefault="00CE7473" w:rsidP="001F1C28">
            <w:pPr>
              <w:jc w:val="center"/>
              <w:rPr>
                <w:color w:val="000000"/>
              </w:rPr>
            </w:pPr>
            <w:r w:rsidRPr="007001F1">
              <w:rPr>
                <w:color w:val="000000"/>
                <w:sz w:val="22"/>
                <w:szCs w:val="22"/>
              </w:rPr>
              <w:t> </w:t>
            </w:r>
          </w:p>
        </w:tc>
        <w:tc>
          <w:tcPr>
            <w:tcW w:w="567" w:type="dxa"/>
            <w:shd w:val="clear" w:color="auto" w:fill="auto"/>
            <w:vAlign w:val="center"/>
            <w:hideMark/>
          </w:tcPr>
          <w:p w:rsidR="00CE7473" w:rsidRPr="007001F1" w:rsidRDefault="00CE7473" w:rsidP="001F1C28">
            <w:pPr>
              <w:jc w:val="center"/>
              <w:rPr>
                <w:color w:val="000000"/>
              </w:rPr>
            </w:pPr>
            <w:r w:rsidRPr="007001F1">
              <w:rPr>
                <w:color w:val="000000"/>
                <w:sz w:val="22"/>
                <w:szCs w:val="22"/>
              </w:rPr>
              <w:t> </w:t>
            </w:r>
          </w:p>
        </w:tc>
        <w:tc>
          <w:tcPr>
            <w:tcW w:w="776" w:type="dxa"/>
            <w:shd w:val="clear" w:color="auto" w:fill="auto"/>
            <w:vAlign w:val="center"/>
            <w:hideMark/>
          </w:tcPr>
          <w:p w:rsidR="00CE7473" w:rsidRPr="007001F1" w:rsidRDefault="00CE7473" w:rsidP="001F1C28">
            <w:pPr>
              <w:jc w:val="center"/>
              <w:rPr>
                <w:color w:val="000000"/>
              </w:rPr>
            </w:pPr>
            <w:r w:rsidRPr="007001F1">
              <w:rPr>
                <w:color w:val="000000"/>
                <w:sz w:val="22"/>
                <w:szCs w:val="22"/>
              </w:rPr>
              <w:t> </w:t>
            </w:r>
          </w:p>
        </w:tc>
        <w:tc>
          <w:tcPr>
            <w:tcW w:w="1775" w:type="dxa"/>
            <w:shd w:val="clear" w:color="auto" w:fill="auto"/>
            <w:vAlign w:val="center"/>
            <w:hideMark/>
          </w:tcPr>
          <w:p w:rsidR="00CE7473" w:rsidRPr="007001F1" w:rsidRDefault="00CE7473" w:rsidP="001F1C28">
            <w:pPr>
              <w:jc w:val="center"/>
              <w:rPr>
                <w:color w:val="000000"/>
              </w:rPr>
            </w:pPr>
            <w:r w:rsidRPr="007001F1">
              <w:rPr>
                <w:color w:val="000000"/>
                <w:sz w:val="22"/>
                <w:szCs w:val="22"/>
              </w:rPr>
              <w:t> </w:t>
            </w:r>
          </w:p>
        </w:tc>
      </w:tr>
      <w:tr w:rsidR="00CE7473" w:rsidRPr="007001F1" w:rsidTr="007261E4">
        <w:trPr>
          <w:trHeight w:val="20"/>
        </w:trPr>
        <w:tc>
          <w:tcPr>
            <w:tcW w:w="582" w:type="dxa"/>
            <w:vMerge/>
            <w:shd w:val="clear" w:color="auto" w:fill="auto"/>
            <w:noWrap/>
            <w:vAlign w:val="center"/>
          </w:tcPr>
          <w:p w:rsidR="00CE7473" w:rsidRPr="007001F1" w:rsidRDefault="00CE7473" w:rsidP="001F1C28">
            <w:pPr>
              <w:jc w:val="center"/>
              <w:rPr>
                <w:color w:val="000000"/>
                <w:sz w:val="22"/>
                <w:szCs w:val="22"/>
              </w:rPr>
            </w:pPr>
          </w:p>
        </w:tc>
        <w:tc>
          <w:tcPr>
            <w:tcW w:w="4820" w:type="dxa"/>
            <w:gridSpan w:val="2"/>
            <w:shd w:val="clear" w:color="auto" w:fill="auto"/>
            <w:vAlign w:val="center"/>
          </w:tcPr>
          <w:p w:rsidR="00CE7473" w:rsidRPr="007001F1" w:rsidRDefault="00CE7473" w:rsidP="00EC1F84">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CE7473" w:rsidRPr="007001F1" w:rsidRDefault="00CE7473" w:rsidP="001F1C28">
            <w:pPr>
              <w:jc w:val="center"/>
              <w:rPr>
                <w:color w:val="000000"/>
                <w:sz w:val="22"/>
                <w:szCs w:val="22"/>
              </w:rPr>
            </w:pPr>
          </w:p>
        </w:tc>
        <w:tc>
          <w:tcPr>
            <w:tcW w:w="567" w:type="dxa"/>
            <w:shd w:val="clear" w:color="auto" w:fill="auto"/>
            <w:vAlign w:val="center"/>
          </w:tcPr>
          <w:p w:rsidR="00CE7473" w:rsidRPr="007001F1" w:rsidRDefault="00CE7473" w:rsidP="001F1C28">
            <w:pPr>
              <w:jc w:val="center"/>
              <w:rPr>
                <w:color w:val="000000"/>
                <w:sz w:val="22"/>
                <w:szCs w:val="22"/>
              </w:rPr>
            </w:pPr>
          </w:p>
        </w:tc>
        <w:tc>
          <w:tcPr>
            <w:tcW w:w="776" w:type="dxa"/>
            <w:shd w:val="clear" w:color="auto" w:fill="auto"/>
            <w:vAlign w:val="center"/>
          </w:tcPr>
          <w:p w:rsidR="00CE7473" w:rsidRPr="007001F1" w:rsidRDefault="00CE7473" w:rsidP="001F1C28">
            <w:pPr>
              <w:jc w:val="center"/>
              <w:rPr>
                <w:color w:val="000000"/>
                <w:sz w:val="22"/>
                <w:szCs w:val="22"/>
              </w:rPr>
            </w:pPr>
          </w:p>
        </w:tc>
        <w:tc>
          <w:tcPr>
            <w:tcW w:w="1775" w:type="dxa"/>
            <w:shd w:val="clear" w:color="auto" w:fill="auto"/>
            <w:vAlign w:val="center"/>
          </w:tcPr>
          <w:p w:rsidR="00CE7473" w:rsidRPr="007001F1" w:rsidRDefault="00CE7473" w:rsidP="001F1C28">
            <w:pPr>
              <w:jc w:val="center"/>
              <w:rPr>
                <w:color w:val="000000"/>
                <w:sz w:val="22"/>
                <w:szCs w:val="22"/>
              </w:rPr>
            </w:pPr>
          </w:p>
        </w:tc>
      </w:tr>
      <w:tr w:rsidR="001F1C28" w:rsidRPr="007001F1" w:rsidTr="007261E4">
        <w:trPr>
          <w:trHeight w:val="20"/>
        </w:trPr>
        <w:tc>
          <w:tcPr>
            <w:tcW w:w="582" w:type="dxa"/>
            <w:shd w:val="clear" w:color="auto" w:fill="auto"/>
            <w:noWrap/>
            <w:vAlign w:val="center"/>
            <w:hideMark/>
          </w:tcPr>
          <w:p w:rsidR="001F1C28" w:rsidRPr="007001F1" w:rsidRDefault="001F1C28" w:rsidP="001F1C28">
            <w:pPr>
              <w:jc w:val="center"/>
              <w:rPr>
                <w:color w:val="000000"/>
              </w:rPr>
            </w:pPr>
            <w:r w:rsidRPr="007001F1">
              <w:rPr>
                <w:color w:val="000000"/>
                <w:sz w:val="22"/>
                <w:szCs w:val="22"/>
              </w:rPr>
              <w:t>3</w:t>
            </w:r>
          </w:p>
        </w:tc>
        <w:tc>
          <w:tcPr>
            <w:tcW w:w="4820" w:type="dxa"/>
            <w:gridSpan w:val="2"/>
            <w:shd w:val="clear" w:color="auto" w:fill="auto"/>
            <w:vAlign w:val="center"/>
            <w:hideMark/>
          </w:tcPr>
          <w:p w:rsidR="001F1C28"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0E26FB" w:rsidRPr="007001F1" w:rsidTr="007261E4">
        <w:trPr>
          <w:trHeight w:val="20"/>
        </w:trPr>
        <w:tc>
          <w:tcPr>
            <w:tcW w:w="582" w:type="dxa"/>
            <w:shd w:val="clear" w:color="auto" w:fill="auto"/>
            <w:noWrap/>
            <w:vAlign w:val="center"/>
          </w:tcPr>
          <w:p w:rsidR="000E26FB" w:rsidRPr="007001F1" w:rsidRDefault="00C769FE" w:rsidP="001F1C28">
            <w:pPr>
              <w:jc w:val="center"/>
              <w:rPr>
                <w:color w:val="000000"/>
              </w:rPr>
            </w:pPr>
            <w:r w:rsidRPr="007001F1">
              <w:rPr>
                <w:color w:val="000000"/>
                <w:sz w:val="22"/>
                <w:szCs w:val="22"/>
              </w:rPr>
              <w:t>4</w:t>
            </w:r>
          </w:p>
        </w:tc>
        <w:tc>
          <w:tcPr>
            <w:tcW w:w="4820" w:type="dxa"/>
            <w:gridSpan w:val="2"/>
            <w:shd w:val="clear" w:color="auto" w:fill="auto"/>
            <w:vAlign w:val="center"/>
          </w:tcPr>
          <w:p w:rsidR="000E26FB" w:rsidRPr="007001F1" w:rsidRDefault="000E26FB" w:rsidP="00EC1F84">
            <w:pPr>
              <w:jc w:val="both"/>
              <w:rPr>
                <w:color w:val="000000"/>
              </w:rPr>
            </w:pPr>
            <w:r w:rsidRPr="007001F1">
              <w:rPr>
                <w:color w:val="000000"/>
                <w:sz w:val="22"/>
                <w:szCs w:val="22"/>
              </w:rPr>
              <w:t>Je oznámenie  o vyhlásení verejného obstarávania v súlade s návrhom súťažných podkladov?</w:t>
            </w:r>
          </w:p>
        </w:tc>
        <w:tc>
          <w:tcPr>
            <w:tcW w:w="567" w:type="dxa"/>
            <w:shd w:val="clear" w:color="auto" w:fill="auto"/>
            <w:vAlign w:val="center"/>
          </w:tcPr>
          <w:p w:rsidR="000E26FB" w:rsidRPr="007001F1" w:rsidRDefault="000E26FB" w:rsidP="001F1C28">
            <w:pPr>
              <w:jc w:val="center"/>
              <w:rPr>
                <w:color w:val="000000"/>
              </w:rPr>
            </w:pPr>
          </w:p>
        </w:tc>
        <w:tc>
          <w:tcPr>
            <w:tcW w:w="567" w:type="dxa"/>
            <w:shd w:val="clear" w:color="auto" w:fill="auto"/>
            <w:vAlign w:val="center"/>
          </w:tcPr>
          <w:p w:rsidR="000E26FB" w:rsidRPr="007001F1" w:rsidRDefault="000E26FB" w:rsidP="001F1C28">
            <w:pPr>
              <w:jc w:val="center"/>
              <w:rPr>
                <w:color w:val="000000"/>
              </w:rPr>
            </w:pPr>
          </w:p>
        </w:tc>
        <w:tc>
          <w:tcPr>
            <w:tcW w:w="776" w:type="dxa"/>
            <w:shd w:val="clear" w:color="auto" w:fill="auto"/>
            <w:vAlign w:val="center"/>
          </w:tcPr>
          <w:p w:rsidR="000E26FB" w:rsidRPr="007001F1" w:rsidRDefault="000E26FB" w:rsidP="001F1C28">
            <w:pPr>
              <w:jc w:val="center"/>
              <w:rPr>
                <w:color w:val="000000"/>
              </w:rPr>
            </w:pPr>
          </w:p>
        </w:tc>
        <w:tc>
          <w:tcPr>
            <w:tcW w:w="1775" w:type="dxa"/>
            <w:shd w:val="clear" w:color="auto" w:fill="auto"/>
            <w:vAlign w:val="center"/>
          </w:tcPr>
          <w:p w:rsidR="000E26FB" w:rsidRPr="007001F1" w:rsidRDefault="000E26FB" w:rsidP="001F1C28">
            <w:pPr>
              <w:jc w:val="center"/>
              <w:rPr>
                <w:color w:val="000000"/>
              </w:rPr>
            </w:pPr>
          </w:p>
        </w:tc>
      </w:tr>
      <w:tr w:rsidR="009806E4" w:rsidRPr="007001F1" w:rsidTr="007261E4">
        <w:trPr>
          <w:trHeight w:val="758"/>
        </w:trPr>
        <w:tc>
          <w:tcPr>
            <w:tcW w:w="582" w:type="dxa"/>
            <w:vMerge w:val="restart"/>
            <w:shd w:val="clear" w:color="auto" w:fill="auto"/>
            <w:noWrap/>
            <w:vAlign w:val="center"/>
          </w:tcPr>
          <w:p w:rsidR="009806E4" w:rsidRPr="007001F1" w:rsidRDefault="009806E4" w:rsidP="001F1C28">
            <w:pPr>
              <w:jc w:val="center"/>
              <w:rPr>
                <w:color w:val="000000"/>
              </w:rPr>
            </w:pPr>
            <w:r w:rsidRPr="007001F1">
              <w:rPr>
                <w:color w:val="000000"/>
                <w:sz w:val="22"/>
                <w:szCs w:val="22"/>
              </w:rPr>
              <w:t>5</w:t>
            </w: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a) V prípade, ak rozdelil verejný obstarávateľ zákazku na samostatné časti, dodržal všetky ustanovenia §28</w:t>
            </w:r>
            <w:r w:rsidR="00C20B64">
              <w:rPr>
                <w:color w:val="000000"/>
                <w:sz w:val="22"/>
                <w:szCs w:val="22"/>
              </w:rPr>
              <w:t xml:space="preserve"> </w:t>
            </w:r>
            <w:r w:rsidRPr="007001F1">
              <w:rPr>
                <w:color w:val="000000"/>
                <w:sz w:val="22"/>
                <w:szCs w:val="22"/>
              </w:rPr>
              <w:t>ZVO?</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7261E4">
        <w:trPr>
          <w:trHeight w:val="757"/>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 xml:space="preserve">b) V prípade, ak verejný obstarávateľ nerozdelil zákazku na časti, uviedol v oznámení o vyhlásení verejného obstarávania </w:t>
            </w:r>
            <w:r w:rsidR="0083233D">
              <w:rPr>
                <w:sz w:val="22"/>
                <w:szCs w:val="22"/>
              </w:rPr>
              <w:t>alebo v súťažných podkladoch</w:t>
            </w:r>
            <w:r w:rsidR="0083233D" w:rsidRPr="007001F1">
              <w:rPr>
                <w:sz w:val="22"/>
                <w:szCs w:val="22"/>
              </w:rPr>
              <w:t xml:space="preserve"> </w:t>
            </w:r>
            <w:r w:rsidRPr="007001F1">
              <w:rPr>
                <w:color w:val="000000"/>
                <w:sz w:val="22"/>
                <w:szCs w:val="22"/>
              </w:rPr>
              <w:t>odôvodnenie?</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6</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Bol zamestnanec vykonávajúci kontrolu oboznámený s rizikovými indikátormi</w:t>
            </w:r>
            <w:r w:rsidR="00C20B64">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C20B64">
              <w:rPr>
                <w:color w:val="000000"/>
                <w:sz w:val="22"/>
                <w:szCs w:val="22"/>
              </w:rPr>
              <w:t xml:space="preserve"> </w:t>
            </w:r>
            <w:r w:rsidR="00033E46"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7</w:t>
            </w:r>
          </w:p>
        </w:tc>
        <w:tc>
          <w:tcPr>
            <w:tcW w:w="4820" w:type="dxa"/>
            <w:gridSpan w:val="2"/>
            <w:shd w:val="clear" w:color="auto" w:fill="auto"/>
            <w:vAlign w:val="center"/>
            <w:hideMark/>
          </w:tcPr>
          <w:p w:rsidR="001F1C28" w:rsidRPr="007001F1" w:rsidRDefault="001F1C28" w:rsidP="00EC1F8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8</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9</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10</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806E4" w:rsidRPr="007001F1" w:rsidTr="007261E4">
        <w:trPr>
          <w:trHeight w:val="1268"/>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lastRenderedPageBreak/>
              <w:t>11</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EC1F84" w:rsidRPr="007001F1">
              <w:rPr>
                <w:color w:val="000000"/>
                <w:sz w:val="22"/>
                <w:szCs w:val="22"/>
              </w:rPr>
              <w:t xml:space="preserve"> súvisiace s predmetom zákazky?</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7261E4">
        <w:trPr>
          <w:trHeight w:val="1267"/>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7261E4">
        <w:trPr>
          <w:trHeight w:val="630"/>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12</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Je lehota na predkladani</w:t>
            </w:r>
            <w:r w:rsidR="00EC1F84" w:rsidRPr="007001F1">
              <w:rPr>
                <w:color w:val="000000"/>
                <w:sz w:val="22"/>
                <w:szCs w:val="22"/>
              </w:rPr>
              <w:t>e ponúk určená v súlade so ZVO?</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7261E4">
        <w:trPr>
          <w:trHeight w:val="630"/>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 xml:space="preserve">b) </w:t>
            </w:r>
            <w:r w:rsidR="00B10037">
              <w:rPr>
                <w:color w:val="000000"/>
                <w:sz w:val="22"/>
                <w:szCs w:val="22"/>
              </w:rPr>
              <w:t>P</w:t>
            </w:r>
            <w:r w:rsidRPr="007001F1">
              <w:rPr>
                <w:color w:val="000000"/>
                <w:sz w:val="22"/>
                <w:szCs w:val="22"/>
              </w:rPr>
              <w:t>ostupoval verejný obstarávateľ pri uverejňovaní, resp. pri sprístupňovaní a odosielaní súťažných podkladov v zmysle § 43 ZVO?</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2B4A5C">
        <w:trPr>
          <w:trHeight w:val="436"/>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13</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Je predmet zákazky opísaný jednoznačne, úplne a nestranne?</w:t>
            </w:r>
            <w:r w:rsidRPr="007001F1">
              <w:rPr>
                <w:color w:val="000000"/>
                <w:sz w:val="22"/>
                <w:szCs w:val="22"/>
              </w:rPr>
              <w:br w:type="page"/>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7261E4">
        <w:trPr>
          <w:trHeight w:val="675"/>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2B4A5C">
        <w:trPr>
          <w:trHeight w:val="472"/>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7B3CA2">
            <w:pPr>
              <w:jc w:val="both"/>
              <w:rPr>
                <w:color w:val="000000"/>
              </w:rPr>
            </w:pPr>
            <w:r w:rsidRPr="007001F1">
              <w:rPr>
                <w:color w:val="000000"/>
                <w:sz w:val="22"/>
                <w:szCs w:val="22"/>
              </w:rPr>
              <w:t>c) Je opis predmetu zákazky v súlade s § 42 ods. 2 resp. ods. 3 ZVO?</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2B4A5C">
        <w:trPr>
          <w:trHeight w:val="380"/>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14</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Sú určené kritéria na vyhodnotenie ponúk v súlade s § 44</w:t>
            </w:r>
            <w:r w:rsidR="00EC1F84" w:rsidRPr="007001F1">
              <w:rPr>
                <w:color w:val="000000"/>
                <w:sz w:val="22"/>
                <w:szCs w:val="22"/>
              </w:rPr>
              <w:t xml:space="preserve"> ZVO?</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2B4A5C">
        <w:trPr>
          <w:trHeight w:val="287"/>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Uvádza verejný obstarávateľ v oznámení o vyhlásení VO kritériá na vyhodnotenie ponúk?</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7261E4">
        <w:trPr>
          <w:trHeight w:val="697"/>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7261E4">
        <w:trPr>
          <w:trHeight w:val="697"/>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B10037">
            <w:pPr>
              <w:jc w:val="both"/>
              <w:rPr>
                <w:color w:val="000000"/>
              </w:rPr>
            </w:pPr>
            <w:r w:rsidRPr="007001F1">
              <w:rPr>
                <w:color w:val="000000"/>
                <w:sz w:val="22"/>
                <w:szCs w:val="22"/>
              </w:rPr>
              <w:t>d) Sú verejným obstarávateľom  určené kritéri</w:t>
            </w:r>
            <w:r w:rsidR="00B10037">
              <w:rPr>
                <w:color w:val="000000"/>
                <w:sz w:val="22"/>
                <w:szCs w:val="22"/>
              </w:rPr>
              <w:t>á</w:t>
            </w:r>
            <w:r w:rsidRPr="007001F1">
              <w:rPr>
                <w:color w:val="000000"/>
                <w:sz w:val="22"/>
                <w:szCs w:val="22"/>
              </w:rPr>
              <w:t xml:space="preserve"> a pravidlá na hodnotenie kritérií nediskriminačné a podporujúce spravodlivú súťaž?</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15</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Vyžaduje sa zábezpeka v súlade so 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806E4" w:rsidRPr="007001F1" w:rsidTr="007261E4">
        <w:trPr>
          <w:trHeight w:val="675"/>
        </w:trPr>
        <w:tc>
          <w:tcPr>
            <w:tcW w:w="582" w:type="dxa"/>
            <w:vMerge w:val="restart"/>
            <w:shd w:val="clear" w:color="auto" w:fill="auto"/>
            <w:noWrap/>
            <w:vAlign w:val="center"/>
          </w:tcPr>
          <w:p w:rsidR="009806E4" w:rsidRPr="007001F1" w:rsidRDefault="00027816" w:rsidP="001F1C28">
            <w:pPr>
              <w:jc w:val="center"/>
              <w:rPr>
                <w:color w:val="000000"/>
              </w:rPr>
            </w:pPr>
            <w:r w:rsidRPr="007001F1">
              <w:rPr>
                <w:color w:val="000000"/>
                <w:sz w:val="22"/>
                <w:szCs w:val="22"/>
              </w:rPr>
              <w:t>16</w:t>
            </w:r>
          </w:p>
        </w:tc>
        <w:tc>
          <w:tcPr>
            <w:tcW w:w="4820" w:type="dxa"/>
            <w:gridSpan w:val="2"/>
            <w:shd w:val="clear" w:color="auto" w:fill="auto"/>
            <w:vAlign w:val="center"/>
          </w:tcPr>
          <w:p w:rsidR="009806E4" w:rsidRPr="007001F1" w:rsidRDefault="00B10037" w:rsidP="00EC1F84">
            <w:pPr>
              <w:jc w:val="both"/>
              <w:rPr>
                <w:color w:val="000000"/>
              </w:rPr>
            </w:pPr>
            <w:r>
              <w:rPr>
                <w:color w:val="000000"/>
                <w:sz w:val="22"/>
                <w:szCs w:val="22"/>
              </w:rPr>
              <w:t>a</w:t>
            </w:r>
            <w:r w:rsidR="00F61D2E">
              <w:rPr>
                <w:color w:val="000000"/>
                <w:sz w:val="22"/>
                <w:szCs w:val="22"/>
              </w:rPr>
              <w:t>)</w:t>
            </w:r>
            <w:r w:rsidR="009806E4" w:rsidRPr="007001F1">
              <w:rPr>
                <w:color w:val="000000"/>
                <w:sz w:val="22"/>
                <w:szCs w:val="22"/>
              </w:rPr>
              <w:t>Uviedol verejný obstarávateľ použitie elektronickej aukcie v oznámení o vyhlásení verejného obstarávania alebo v oznámení použitom ako výzva na súťaž?</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7261E4">
        <w:trPr>
          <w:trHeight w:val="675"/>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B10037" w:rsidP="00EC1F84">
            <w:pPr>
              <w:jc w:val="both"/>
              <w:rPr>
                <w:color w:val="000000"/>
              </w:rPr>
            </w:pPr>
            <w:r>
              <w:rPr>
                <w:color w:val="000000"/>
                <w:sz w:val="22"/>
                <w:szCs w:val="22"/>
              </w:rPr>
              <w:t>b</w:t>
            </w:r>
            <w:r w:rsidR="009806E4"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2B4A5C">
        <w:trPr>
          <w:trHeight w:val="747"/>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17</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V prípade, že obmedzil verejný obstarávateľ v užšej súťaži počet záujemcov, ktorých vyzve na predloženie ponuky, bolo toto obmedzenie na najmenej 5 záujemcov</w:t>
            </w:r>
            <w:r w:rsidR="00EC1F84" w:rsidRPr="007001F1">
              <w:rPr>
                <w:color w:val="000000"/>
                <w:sz w:val="22"/>
                <w:szCs w:val="22"/>
              </w:rPr>
              <w:t>?</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7261E4">
        <w:trPr>
          <w:trHeight w:val="1140"/>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V prípade, že verejný obstarávateľ obmedzil počet záujemcov, ktorých vyzve na predloženie ponuky, určil objektívne a nediskriminačné pravidlá  na základe ktorých to urobí, a to tak aby umožnil hospodársku súťaž?</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C769FE" w:rsidP="00B10037">
            <w:pPr>
              <w:jc w:val="center"/>
              <w:rPr>
                <w:color w:val="000000"/>
              </w:rPr>
            </w:pPr>
            <w:r w:rsidRPr="007001F1">
              <w:rPr>
                <w:color w:val="000000"/>
                <w:sz w:val="22"/>
                <w:szCs w:val="22"/>
              </w:rPr>
              <w:t>18</w:t>
            </w:r>
          </w:p>
        </w:tc>
        <w:tc>
          <w:tcPr>
            <w:tcW w:w="4820" w:type="dxa"/>
            <w:gridSpan w:val="2"/>
            <w:shd w:val="clear" w:color="auto" w:fill="auto"/>
            <w:vAlign w:val="center"/>
            <w:hideMark/>
          </w:tcPr>
          <w:p w:rsidR="001F1C28" w:rsidRPr="007001F1" w:rsidRDefault="00B10037" w:rsidP="00B10037">
            <w:pPr>
              <w:jc w:val="both"/>
              <w:rPr>
                <w:color w:val="000000"/>
              </w:rPr>
            </w:pPr>
            <w:r>
              <w:rPr>
                <w:color w:val="000000"/>
                <w:sz w:val="22"/>
                <w:szCs w:val="22"/>
              </w:rPr>
              <w:t>U</w:t>
            </w:r>
            <w:r w:rsidRPr="007001F1">
              <w:rPr>
                <w:color w:val="000000"/>
                <w:sz w:val="22"/>
                <w:szCs w:val="22"/>
              </w:rPr>
              <w:t xml:space="preserve">rčil verejný obstarávateľ </w:t>
            </w:r>
            <w:r>
              <w:rPr>
                <w:color w:val="000000"/>
                <w:sz w:val="22"/>
                <w:szCs w:val="22"/>
              </w:rPr>
              <w:t>v</w:t>
            </w:r>
            <w:r w:rsidR="001F1C28" w:rsidRPr="007001F1">
              <w:rPr>
                <w:color w:val="000000"/>
                <w:sz w:val="22"/>
                <w:szCs w:val="22"/>
              </w:rPr>
              <w:t xml:space="preserve"> oznámení o vyhlásení verejného obstarávania okrem iného lehotu na </w:t>
            </w:r>
            <w:r w:rsidR="001F1C28" w:rsidRPr="007001F1">
              <w:rPr>
                <w:color w:val="000000"/>
                <w:sz w:val="22"/>
                <w:szCs w:val="22"/>
              </w:rPr>
              <w:lastRenderedPageBreak/>
              <w:t xml:space="preserve">predloženie žiadostí o účasť, obmedzenie počtu záujemcov a objektívne a nediskriminačné pravidlá, ak sa </w:t>
            </w:r>
            <w:r w:rsidRPr="007001F1">
              <w:rPr>
                <w:color w:val="000000"/>
                <w:sz w:val="22"/>
                <w:szCs w:val="22"/>
              </w:rPr>
              <w:t xml:space="preserve">v užšej súťaži </w:t>
            </w:r>
            <w:r w:rsidR="001F1C28" w:rsidRPr="007001F1">
              <w:rPr>
                <w:color w:val="000000"/>
                <w:sz w:val="22"/>
                <w:szCs w:val="22"/>
              </w:rPr>
              <w:t>uplatňuj</w:t>
            </w:r>
            <w:r>
              <w:rPr>
                <w:color w:val="000000"/>
                <w:sz w:val="22"/>
                <w:szCs w:val="22"/>
              </w:rPr>
              <w:t>ú</w:t>
            </w:r>
            <w:r w:rsidR="001F1C28" w:rsidRPr="007001F1">
              <w:rPr>
                <w:color w:val="000000"/>
                <w:sz w:val="22"/>
                <w:szCs w:val="22"/>
              </w:rPr>
              <w:t>?</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lastRenderedPageBreak/>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806E4" w:rsidRPr="007001F1" w:rsidTr="002B4A5C">
        <w:trPr>
          <w:trHeight w:val="441"/>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19</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Bola zákazka zverejnená v súlade s</w:t>
            </w:r>
            <w:r w:rsidR="00EC1F84" w:rsidRPr="007001F1">
              <w:rPr>
                <w:color w:val="000000"/>
                <w:sz w:val="22"/>
                <w:szCs w:val="22"/>
              </w:rPr>
              <w:t xml:space="preserve"> príslušnými ustanoveniami ZVO?</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7261E4">
        <w:trPr>
          <w:trHeight w:val="757"/>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2B4A5C">
        <w:trPr>
          <w:trHeight w:val="271"/>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20</w:t>
            </w:r>
          </w:p>
        </w:tc>
        <w:tc>
          <w:tcPr>
            <w:tcW w:w="4820" w:type="dxa"/>
            <w:gridSpan w:val="2"/>
            <w:shd w:val="clear" w:color="auto" w:fill="auto"/>
            <w:vAlign w:val="center"/>
            <w:hideMark/>
          </w:tcPr>
          <w:p w:rsidR="009806E4" w:rsidRPr="007001F1" w:rsidRDefault="009806E4" w:rsidP="00EC1F84">
            <w:pPr>
              <w:jc w:val="both"/>
            </w:pPr>
            <w:r w:rsidRPr="007001F1">
              <w:rPr>
                <w:sz w:val="22"/>
                <w:szCs w:val="22"/>
              </w:rPr>
              <w:t>a) Nebol pri zadávaní zákazky identifikovaný k</w:t>
            </w:r>
            <w:r w:rsidR="00EC1F84" w:rsidRPr="007001F1">
              <w:rPr>
                <w:sz w:val="22"/>
                <w:szCs w:val="22"/>
              </w:rPr>
              <w:t>onflikt záujmov podľa § 23 ZVO?</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7261E4">
        <w:trPr>
          <w:trHeight w:val="675"/>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pPr>
            <w:r w:rsidRPr="007001F1">
              <w:rPr>
                <w:sz w:val="22"/>
                <w:szCs w:val="22"/>
              </w:rPr>
              <w:t>b) Boli v prípade konfliktu záujmov prijaté primerané opatrenia a vykonaná náprav</w:t>
            </w:r>
            <w:r w:rsidR="00B10037">
              <w:rPr>
                <w:sz w:val="22"/>
                <w:szCs w:val="22"/>
              </w:rPr>
              <w:t>a</w:t>
            </w:r>
            <w:r w:rsidRPr="007001F1">
              <w:rPr>
                <w:sz w:val="22"/>
                <w:szCs w:val="22"/>
              </w:rPr>
              <w:t xml:space="preserve"> v zmysle      </w:t>
            </w:r>
            <w:r w:rsidR="00EC1F84" w:rsidRPr="007001F1">
              <w:rPr>
                <w:sz w:val="22"/>
                <w:szCs w:val="22"/>
              </w:rPr>
              <w:t>§ 23 ods. 5 ZVO?</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7261E4">
        <w:trPr>
          <w:trHeight w:val="675"/>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C769FE" w:rsidP="00033E46">
            <w:pPr>
              <w:jc w:val="center"/>
              <w:rPr>
                <w:color w:val="000000"/>
              </w:rPr>
            </w:pPr>
            <w:r w:rsidRPr="007001F1">
              <w:rPr>
                <w:color w:val="000000"/>
                <w:sz w:val="22"/>
                <w:szCs w:val="22"/>
              </w:rPr>
              <w:t>21</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 xml:space="preserve">Bola lehota na predloženie žiadostí o účasť v užšej súťaži  </w:t>
            </w:r>
            <w:r w:rsidR="00480283" w:rsidRPr="007001F1">
              <w:rPr>
                <w:color w:val="000000"/>
                <w:sz w:val="22"/>
                <w:szCs w:val="22"/>
              </w:rPr>
              <w:t>aspoň 30</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806E4" w:rsidRPr="007001F1" w:rsidTr="002B4A5C">
        <w:trPr>
          <w:trHeight w:val="903"/>
        </w:trPr>
        <w:tc>
          <w:tcPr>
            <w:tcW w:w="582" w:type="dxa"/>
            <w:shd w:val="clear" w:color="auto" w:fill="auto"/>
            <w:noWrap/>
            <w:vAlign w:val="center"/>
          </w:tcPr>
          <w:p w:rsidR="009806E4" w:rsidRPr="007001F1" w:rsidRDefault="00F61D2E" w:rsidP="001F1C28">
            <w:pPr>
              <w:jc w:val="center"/>
              <w:rPr>
                <w:color w:val="000000"/>
              </w:rPr>
            </w:pPr>
            <w:r>
              <w:rPr>
                <w:color w:val="000000"/>
                <w:sz w:val="22"/>
                <w:szCs w:val="22"/>
              </w:rPr>
              <w:t>22</w:t>
            </w:r>
          </w:p>
        </w:tc>
        <w:tc>
          <w:tcPr>
            <w:tcW w:w="4820" w:type="dxa"/>
            <w:gridSpan w:val="2"/>
            <w:shd w:val="clear" w:color="auto" w:fill="auto"/>
            <w:vAlign w:val="center"/>
          </w:tcPr>
          <w:p w:rsidR="009806E4" w:rsidRPr="007001F1" w:rsidRDefault="009806E4" w:rsidP="00EC1F84">
            <w:pPr>
              <w:jc w:val="both"/>
            </w:pPr>
            <w:r w:rsidRPr="007001F1">
              <w:rPr>
                <w:sz w:val="22"/>
                <w:szCs w:val="22"/>
              </w:rPr>
              <w:t>Je kontrolované verejné obstarávanie v súlade so závermi vykonanej ex</w:t>
            </w:r>
            <w:r w:rsidR="00E16FF8">
              <w:rPr>
                <w:sz w:val="22"/>
                <w:szCs w:val="22"/>
              </w:rPr>
              <w:t xml:space="preserve"> </w:t>
            </w:r>
            <w:r w:rsidRPr="007001F1">
              <w:rPr>
                <w:sz w:val="22"/>
                <w:szCs w:val="22"/>
              </w:rPr>
              <w:t>ante kontroly a dokumentáciou schválenou v rámci tejto ex</w:t>
            </w:r>
            <w:r w:rsidR="00E16FF8">
              <w:rPr>
                <w:sz w:val="22"/>
                <w:szCs w:val="22"/>
              </w:rPr>
              <w:t xml:space="preserve"> </w:t>
            </w:r>
            <w:r w:rsidRPr="007001F1">
              <w:rPr>
                <w:sz w:val="22"/>
                <w:szCs w:val="22"/>
              </w:rPr>
              <w:t>ante kontroly?</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2B4A5C">
        <w:trPr>
          <w:trHeight w:val="591"/>
        </w:trPr>
        <w:tc>
          <w:tcPr>
            <w:tcW w:w="582" w:type="dxa"/>
            <w:vMerge w:val="restart"/>
            <w:shd w:val="clear" w:color="auto" w:fill="auto"/>
            <w:noWrap/>
            <w:vAlign w:val="center"/>
            <w:hideMark/>
          </w:tcPr>
          <w:p w:rsidR="009806E4" w:rsidRPr="007001F1" w:rsidRDefault="009806E4">
            <w:pPr>
              <w:jc w:val="center"/>
              <w:rPr>
                <w:color w:val="000000"/>
              </w:rPr>
            </w:pPr>
            <w:r w:rsidRPr="007001F1">
              <w:rPr>
                <w:color w:val="000000"/>
                <w:sz w:val="22"/>
                <w:szCs w:val="22"/>
              </w:rPr>
              <w:t>2</w:t>
            </w:r>
            <w:r w:rsidR="00936525">
              <w:rPr>
                <w:color w:val="000000"/>
                <w:sz w:val="22"/>
                <w:szCs w:val="22"/>
              </w:rPr>
              <w:t>3</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Posudzoval verejný obstarávateľ splnenie podmienok účasti vo VO v súlade s oznámením o vyhlá</w:t>
            </w:r>
            <w:r w:rsidR="00EC1F84" w:rsidRPr="007001F1">
              <w:rPr>
                <w:color w:val="000000"/>
                <w:sz w:val="22"/>
                <w:szCs w:val="22"/>
              </w:rPr>
              <w:t>sení VO a súťažnými podkladmi?</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2B4A5C">
        <w:trPr>
          <w:trHeight w:val="659"/>
        </w:trPr>
        <w:tc>
          <w:tcPr>
            <w:tcW w:w="582" w:type="dxa"/>
            <w:vMerge/>
            <w:shd w:val="clear" w:color="auto" w:fill="auto"/>
            <w:noWrap/>
            <w:vAlign w:val="center"/>
          </w:tcPr>
          <w:p w:rsidR="009806E4" w:rsidRPr="007001F1" w:rsidRDefault="009806E4">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2</w:t>
            </w:r>
            <w:r w:rsidR="00936525">
              <w:rPr>
                <w:color w:val="000000"/>
                <w:sz w:val="22"/>
                <w:szCs w:val="22"/>
              </w:rPr>
              <w:t>4</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 xml:space="preserve">Obsahuje výzva na predkladanie ponúk v užšej súťaži náležitosti podľa § 68 ods. 2 </w:t>
            </w:r>
            <w:r w:rsidR="00416E83" w:rsidRPr="007001F1">
              <w:rPr>
                <w:color w:val="000000"/>
                <w:sz w:val="22"/>
                <w:szCs w:val="22"/>
              </w:rPr>
              <w:t xml:space="preserve">a ods. 3 </w:t>
            </w:r>
            <w:r w:rsidRPr="007001F1">
              <w:rPr>
                <w:color w:val="000000"/>
                <w:sz w:val="22"/>
                <w:szCs w:val="22"/>
              </w:rPr>
              <w:t>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806E4" w:rsidRPr="007001F1" w:rsidTr="002B4A5C">
        <w:trPr>
          <w:trHeight w:val="434"/>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2</w:t>
            </w:r>
            <w:r w:rsidR="00936525">
              <w:rPr>
                <w:color w:val="000000"/>
                <w:sz w:val="22"/>
                <w:szCs w:val="22"/>
              </w:rPr>
              <w:t>5</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Vylúčil verejný obstarávateľ z VO uchádzača alebo záujemcu v súlade s § 40 ods. 6</w:t>
            </w:r>
            <w:r w:rsidR="00EC1F84" w:rsidRPr="007001F1">
              <w:rPr>
                <w:color w:val="000000"/>
                <w:sz w:val="22"/>
                <w:szCs w:val="22"/>
              </w:rPr>
              <w:t xml:space="preserve"> ZVO?</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7261E4">
        <w:trPr>
          <w:trHeight w:val="885"/>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Požiadal verejný obstarávateľ písomne  uchádzača alebo záujemcu o vysvetlenie alebo doplnenie predložených dokladov ak z predložených dokladov nebolo možné posúdiť ich platnosť alebo splnenie podmienky účasti?</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C769FE">
            <w:pPr>
              <w:jc w:val="center"/>
              <w:rPr>
                <w:color w:val="000000"/>
              </w:rPr>
            </w:pPr>
            <w:r w:rsidRPr="007001F1">
              <w:rPr>
                <w:color w:val="000000"/>
                <w:sz w:val="22"/>
                <w:szCs w:val="22"/>
              </w:rPr>
              <w:t>2</w:t>
            </w:r>
            <w:r w:rsidR="00936525">
              <w:rPr>
                <w:color w:val="000000"/>
                <w:sz w:val="22"/>
                <w:szCs w:val="22"/>
              </w:rPr>
              <w:t>6</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Vyhodnocoval verejný obstarávateľ ponuky na základe kritérií na vyhodnotenie ponúk v súlade s § 44 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2</w:t>
            </w:r>
            <w:r w:rsidR="00936525">
              <w:rPr>
                <w:color w:val="000000"/>
                <w:sz w:val="22"/>
                <w:szCs w:val="22"/>
              </w:rPr>
              <w:t>7</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 xml:space="preserve">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040BC" w:rsidRPr="007001F1" w:rsidTr="002B4A5C">
        <w:trPr>
          <w:trHeight w:val="178"/>
        </w:trPr>
        <w:tc>
          <w:tcPr>
            <w:tcW w:w="582" w:type="dxa"/>
            <w:vMerge w:val="restart"/>
            <w:shd w:val="clear" w:color="auto" w:fill="auto"/>
            <w:noWrap/>
            <w:vAlign w:val="center"/>
            <w:hideMark/>
          </w:tcPr>
          <w:p w:rsidR="009040BC" w:rsidRPr="007001F1" w:rsidRDefault="009040BC">
            <w:pPr>
              <w:jc w:val="center"/>
              <w:rPr>
                <w:color w:val="000000"/>
              </w:rPr>
            </w:pPr>
            <w:r w:rsidRPr="007001F1">
              <w:rPr>
                <w:color w:val="000000"/>
                <w:sz w:val="22"/>
                <w:szCs w:val="22"/>
              </w:rPr>
              <w:t>2</w:t>
            </w:r>
            <w:r w:rsidR="00936525">
              <w:rPr>
                <w:color w:val="000000"/>
                <w:sz w:val="22"/>
                <w:szCs w:val="22"/>
              </w:rPr>
              <w:t>8</w:t>
            </w:r>
          </w:p>
        </w:tc>
        <w:tc>
          <w:tcPr>
            <w:tcW w:w="4820" w:type="dxa"/>
            <w:gridSpan w:val="2"/>
            <w:shd w:val="clear" w:color="auto" w:fill="auto"/>
            <w:vAlign w:val="center"/>
            <w:hideMark/>
          </w:tcPr>
          <w:p w:rsidR="009040BC" w:rsidRPr="007001F1" w:rsidRDefault="009040BC" w:rsidP="00EC1F84">
            <w:pPr>
              <w:jc w:val="both"/>
              <w:rPr>
                <w:color w:val="000000"/>
              </w:rPr>
            </w:pPr>
            <w:r w:rsidRPr="007001F1">
              <w:rPr>
                <w:color w:val="000000"/>
                <w:sz w:val="22"/>
                <w:szCs w:val="22"/>
              </w:rPr>
              <w:t>a) Bola zriadená komisia na vyhodnot</w:t>
            </w:r>
            <w:r w:rsidR="00EC1F84" w:rsidRPr="007001F1">
              <w:rPr>
                <w:color w:val="000000"/>
                <w:sz w:val="22"/>
                <w:szCs w:val="22"/>
              </w:rPr>
              <w:t>enie ponúk v súlade s § 51 ZVO?</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r>
      <w:tr w:rsidR="009040BC" w:rsidRPr="007001F1" w:rsidTr="002B4A5C">
        <w:trPr>
          <w:trHeight w:val="370"/>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2B4A5C">
        <w:trPr>
          <w:trHeight w:val="434"/>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2B4A5C">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7261E4">
        <w:trPr>
          <w:trHeight w:val="633"/>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7261E4">
        <w:trPr>
          <w:trHeight w:val="760"/>
        </w:trPr>
        <w:tc>
          <w:tcPr>
            <w:tcW w:w="582" w:type="dxa"/>
            <w:vMerge w:val="restart"/>
            <w:shd w:val="clear" w:color="auto" w:fill="auto"/>
            <w:noWrap/>
            <w:vAlign w:val="center"/>
            <w:hideMark/>
          </w:tcPr>
          <w:p w:rsidR="009040BC" w:rsidRPr="007001F1" w:rsidRDefault="00936525" w:rsidP="001F1C28">
            <w:pPr>
              <w:jc w:val="center"/>
              <w:rPr>
                <w:color w:val="000000"/>
              </w:rPr>
            </w:pPr>
            <w:r>
              <w:rPr>
                <w:color w:val="000000"/>
                <w:sz w:val="22"/>
                <w:szCs w:val="22"/>
              </w:rPr>
              <w:t>29</w:t>
            </w:r>
          </w:p>
        </w:tc>
        <w:tc>
          <w:tcPr>
            <w:tcW w:w="4820" w:type="dxa"/>
            <w:gridSpan w:val="2"/>
            <w:shd w:val="clear" w:color="auto" w:fill="auto"/>
            <w:vAlign w:val="center"/>
            <w:hideMark/>
          </w:tcPr>
          <w:p w:rsidR="009040BC" w:rsidRPr="007001F1" w:rsidRDefault="009040BC" w:rsidP="00EC1F84">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EC1F84" w:rsidRPr="007001F1">
              <w:rPr>
                <w:color w:val="000000"/>
                <w:sz w:val="22"/>
                <w:szCs w:val="22"/>
              </w:rPr>
              <w:t>?</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r>
      <w:tr w:rsidR="009040BC" w:rsidRPr="007001F1" w:rsidTr="002B4A5C">
        <w:trPr>
          <w:trHeight w:val="272"/>
        </w:trPr>
        <w:tc>
          <w:tcPr>
            <w:tcW w:w="582" w:type="dxa"/>
            <w:vMerge/>
            <w:shd w:val="clear" w:color="auto" w:fill="auto"/>
            <w:noWrap/>
            <w:vAlign w:val="center"/>
          </w:tcPr>
          <w:p w:rsidR="009040BC" w:rsidRPr="007001F1" w:rsidRDefault="009040BC" w:rsidP="001F1C28">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b) Posúdila komisia zloženie zábezpeky?</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7261E4">
        <w:trPr>
          <w:trHeight w:val="760"/>
        </w:trPr>
        <w:tc>
          <w:tcPr>
            <w:tcW w:w="582" w:type="dxa"/>
            <w:vMerge/>
            <w:shd w:val="clear" w:color="auto" w:fill="auto"/>
            <w:noWrap/>
            <w:vAlign w:val="center"/>
          </w:tcPr>
          <w:p w:rsidR="009040BC" w:rsidRPr="007001F1" w:rsidRDefault="009040BC" w:rsidP="001F1C28">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7261E4">
        <w:trPr>
          <w:trHeight w:val="1140"/>
        </w:trPr>
        <w:tc>
          <w:tcPr>
            <w:tcW w:w="582" w:type="dxa"/>
            <w:vMerge w:val="restart"/>
            <w:shd w:val="clear" w:color="auto" w:fill="auto"/>
            <w:noWrap/>
            <w:vAlign w:val="center"/>
            <w:hideMark/>
          </w:tcPr>
          <w:p w:rsidR="009040BC" w:rsidRPr="007001F1" w:rsidRDefault="009040BC" w:rsidP="00936525">
            <w:pPr>
              <w:jc w:val="center"/>
              <w:rPr>
                <w:color w:val="000000"/>
              </w:rPr>
            </w:pPr>
            <w:r w:rsidRPr="007001F1">
              <w:rPr>
                <w:color w:val="000000"/>
                <w:sz w:val="22"/>
                <w:szCs w:val="22"/>
              </w:rPr>
              <w:t>3</w:t>
            </w:r>
            <w:r w:rsidR="00936525">
              <w:rPr>
                <w:color w:val="000000"/>
                <w:sz w:val="22"/>
                <w:szCs w:val="22"/>
              </w:rPr>
              <w:t>0</w:t>
            </w:r>
          </w:p>
        </w:tc>
        <w:tc>
          <w:tcPr>
            <w:tcW w:w="4820" w:type="dxa"/>
            <w:gridSpan w:val="2"/>
            <w:shd w:val="clear" w:color="auto" w:fill="auto"/>
            <w:vAlign w:val="center"/>
            <w:hideMark/>
          </w:tcPr>
          <w:p w:rsidR="009040BC" w:rsidRPr="007001F1" w:rsidRDefault="009040BC" w:rsidP="00EC1F84">
            <w:pPr>
              <w:jc w:val="both"/>
              <w:rPr>
                <w:color w:val="000000"/>
                <w:sz w:val="21"/>
                <w:szCs w:val="21"/>
              </w:rPr>
            </w:pPr>
            <w:r w:rsidRPr="00B10037">
              <w:rPr>
                <w:color w:val="000000"/>
                <w:sz w:val="22"/>
                <w:szCs w:val="22"/>
              </w:rPr>
              <w:t xml:space="preserve">a) V prípade, že verejný obstarávateľ obmedzil počet záujemcov, ktorých vyzve na predloženie ponuky, vyhodnocoval ich podklady v súlade s objektívnymi a nediskriminačnými pravidlami, ktoré si na tento </w:t>
            </w:r>
            <w:r w:rsidR="00EC1F84" w:rsidRPr="00B10037">
              <w:rPr>
                <w:color w:val="000000"/>
                <w:sz w:val="22"/>
                <w:szCs w:val="22"/>
              </w:rPr>
              <w:t>účel určil?</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r>
      <w:tr w:rsidR="009040BC" w:rsidRPr="007001F1" w:rsidTr="002B4A5C">
        <w:trPr>
          <w:trHeight w:val="875"/>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b) Obsahuje predložená dokumentácia doklady, ktoré hodnoverne preukazujú akým spôsobom boli vyhodnocované objektívne a nediskriminačné pravidlá, napr. súhrnné hodnotiace tabuľky a pod.?</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2B4A5C">
        <w:trPr>
          <w:trHeight w:val="1130"/>
        </w:trPr>
        <w:tc>
          <w:tcPr>
            <w:tcW w:w="582" w:type="dxa"/>
            <w:vMerge w:val="restart"/>
            <w:shd w:val="clear" w:color="auto" w:fill="auto"/>
            <w:noWrap/>
            <w:vAlign w:val="center"/>
            <w:hideMark/>
          </w:tcPr>
          <w:p w:rsidR="009040BC" w:rsidRPr="007001F1" w:rsidRDefault="009040BC">
            <w:pPr>
              <w:jc w:val="center"/>
              <w:rPr>
                <w:color w:val="000000"/>
              </w:rPr>
            </w:pPr>
            <w:r w:rsidRPr="007001F1">
              <w:rPr>
                <w:color w:val="000000"/>
                <w:sz w:val="22"/>
                <w:szCs w:val="22"/>
              </w:rPr>
              <w:t>3</w:t>
            </w:r>
            <w:r w:rsidR="00936525">
              <w:rPr>
                <w:color w:val="000000"/>
                <w:sz w:val="22"/>
                <w:szCs w:val="22"/>
              </w:rPr>
              <w:t>1</w:t>
            </w:r>
          </w:p>
        </w:tc>
        <w:tc>
          <w:tcPr>
            <w:tcW w:w="4820" w:type="dxa"/>
            <w:gridSpan w:val="2"/>
            <w:shd w:val="clear" w:color="auto" w:fill="auto"/>
            <w:vAlign w:val="center"/>
            <w:hideMark/>
          </w:tcPr>
          <w:p w:rsidR="009040BC" w:rsidRPr="007001F1" w:rsidRDefault="009040BC" w:rsidP="00EC1F84">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w:t>
            </w:r>
            <w:r w:rsidR="00EC1F84" w:rsidRPr="007001F1">
              <w:rPr>
                <w:color w:val="000000"/>
                <w:sz w:val="22"/>
                <w:szCs w:val="22"/>
              </w:rPr>
              <w:t>toré sú pre jej cenu podstatné?</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r>
      <w:tr w:rsidR="009040BC" w:rsidRPr="007001F1" w:rsidTr="002B4A5C">
        <w:trPr>
          <w:trHeight w:val="696"/>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C769FE">
            <w:pPr>
              <w:jc w:val="center"/>
              <w:rPr>
                <w:color w:val="000000"/>
              </w:rPr>
            </w:pPr>
            <w:r w:rsidRPr="007001F1">
              <w:rPr>
                <w:color w:val="000000"/>
                <w:sz w:val="22"/>
                <w:szCs w:val="22"/>
              </w:rPr>
              <w:t>3</w:t>
            </w:r>
            <w:r w:rsidR="00936525">
              <w:rPr>
                <w:color w:val="000000"/>
                <w:sz w:val="22"/>
                <w:szCs w:val="22"/>
              </w:rPr>
              <w:t>2</w:t>
            </w:r>
          </w:p>
        </w:tc>
        <w:tc>
          <w:tcPr>
            <w:tcW w:w="4820" w:type="dxa"/>
            <w:gridSpan w:val="2"/>
            <w:shd w:val="clear" w:color="auto" w:fill="auto"/>
            <w:vAlign w:val="center"/>
            <w:hideMark/>
          </w:tcPr>
          <w:p w:rsidR="001F1C28" w:rsidRPr="007001F1" w:rsidRDefault="00217676" w:rsidP="00EC1F84">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C769FE">
            <w:pPr>
              <w:jc w:val="center"/>
              <w:rPr>
                <w:color w:val="000000"/>
              </w:rPr>
            </w:pPr>
            <w:r w:rsidRPr="007001F1">
              <w:rPr>
                <w:color w:val="000000"/>
                <w:sz w:val="22"/>
                <w:szCs w:val="22"/>
              </w:rPr>
              <w:t>3</w:t>
            </w:r>
            <w:r w:rsidR="00936525">
              <w:rPr>
                <w:color w:val="000000"/>
                <w:sz w:val="22"/>
                <w:szCs w:val="22"/>
              </w:rPr>
              <w:t>3</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6A6C49" w:rsidRPr="007001F1" w:rsidTr="002B4A5C">
        <w:trPr>
          <w:trHeight w:val="388"/>
        </w:trPr>
        <w:tc>
          <w:tcPr>
            <w:tcW w:w="582" w:type="dxa"/>
            <w:vMerge w:val="restart"/>
            <w:shd w:val="clear" w:color="auto" w:fill="auto"/>
            <w:noWrap/>
            <w:vAlign w:val="center"/>
            <w:hideMark/>
          </w:tcPr>
          <w:p w:rsidR="006A6C49" w:rsidRPr="007001F1" w:rsidRDefault="006A6C49">
            <w:pPr>
              <w:jc w:val="center"/>
              <w:rPr>
                <w:color w:val="000000"/>
              </w:rPr>
            </w:pPr>
            <w:r w:rsidRPr="007001F1">
              <w:rPr>
                <w:color w:val="000000"/>
                <w:sz w:val="22"/>
                <w:szCs w:val="22"/>
              </w:rPr>
              <w:t>3</w:t>
            </w:r>
            <w:r w:rsidR="00936525">
              <w:rPr>
                <w:color w:val="000000"/>
                <w:sz w:val="22"/>
                <w:szCs w:val="22"/>
              </w:rPr>
              <w:t>4</w:t>
            </w:r>
          </w:p>
        </w:tc>
        <w:tc>
          <w:tcPr>
            <w:tcW w:w="4820" w:type="dxa"/>
            <w:gridSpan w:val="2"/>
            <w:shd w:val="clear" w:color="auto" w:fill="auto"/>
            <w:vAlign w:val="center"/>
            <w:hideMark/>
          </w:tcPr>
          <w:p w:rsidR="006A6C49" w:rsidRPr="007001F1" w:rsidRDefault="006A6C49" w:rsidP="002B4A5C">
            <w:pPr>
              <w:jc w:val="both"/>
              <w:rPr>
                <w:color w:val="000000"/>
              </w:rPr>
            </w:pPr>
            <w:r w:rsidRPr="007001F1">
              <w:rPr>
                <w:color w:val="000000"/>
                <w:sz w:val="22"/>
                <w:szCs w:val="22"/>
              </w:rPr>
              <w:t>a) Využila elektronická aukcia elektronické zariadenia certifikované podľa § 151</w:t>
            </w:r>
            <w:r w:rsidR="00EC1F84" w:rsidRPr="007001F1">
              <w:rPr>
                <w:color w:val="000000"/>
                <w:sz w:val="22"/>
                <w:szCs w:val="22"/>
              </w:rPr>
              <w:t xml:space="preserve"> ZVO?</w:t>
            </w:r>
          </w:p>
        </w:tc>
        <w:tc>
          <w:tcPr>
            <w:tcW w:w="567" w:type="dxa"/>
            <w:shd w:val="clear" w:color="auto" w:fill="auto"/>
            <w:vAlign w:val="center"/>
            <w:hideMark/>
          </w:tcPr>
          <w:p w:rsidR="006A6C49" w:rsidRPr="007001F1" w:rsidRDefault="006A6C49" w:rsidP="001F1C28">
            <w:pPr>
              <w:jc w:val="center"/>
              <w:rPr>
                <w:color w:val="000000"/>
              </w:rPr>
            </w:pPr>
            <w:r w:rsidRPr="007001F1">
              <w:rPr>
                <w:color w:val="000000"/>
                <w:sz w:val="22"/>
                <w:szCs w:val="22"/>
              </w:rPr>
              <w:t> </w:t>
            </w:r>
          </w:p>
        </w:tc>
        <w:tc>
          <w:tcPr>
            <w:tcW w:w="567" w:type="dxa"/>
            <w:shd w:val="clear" w:color="auto" w:fill="auto"/>
            <w:vAlign w:val="center"/>
            <w:hideMark/>
          </w:tcPr>
          <w:p w:rsidR="006A6C49" w:rsidRPr="007001F1" w:rsidRDefault="006A6C49" w:rsidP="001F1C28">
            <w:pPr>
              <w:jc w:val="center"/>
              <w:rPr>
                <w:color w:val="000000"/>
              </w:rPr>
            </w:pPr>
            <w:r w:rsidRPr="007001F1">
              <w:rPr>
                <w:color w:val="000000"/>
                <w:sz w:val="22"/>
                <w:szCs w:val="22"/>
              </w:rPr>
              <w:t> </w:t>
            </w:r>
          </w:p>
        </w:tc>
        <w:tc>
          <w:tcPr>
            <w:tcW w:w="776" w:type="dxa"/>
            <w:shd w:val="clear" w:color="auto" w:fill="auto"/>
            <w:vAlign w:val="center"/>
            <w:hideMark/>
          </w:tcPr>
          <w:p w:rsidR="006A6C49" w:rsidRPr="007001F1" w:rsidRDefault="006A6C49" w:rsidP="001F1C28">
            <w:pPr>
              <w:jc w:val="center"/>
              <w:rPr>
                <w:color w:val="000000"/>
              </w:rPr>
            </w:pPr>
            <w:r w:rsidRPr="007001F1">
              <w:rPr>
                <w:color w:val="000000"/>
                <w:sz w:val="22"/>
                <w:szCs w:val="22"/>
              </w:rPr>
              <w:t> </w:t>
            </w:r>
          </w:p>
        </w:tc>
        <w:tc>
          <w:tcPr>
            <w:tcW w:w="1775" w:type="dxa"/>
            <w:shd w:val="clear" w:color="auto" w:fill="auto"/>
            <w:vAlign w:val="center"/>
            <w:hideMark/>
          </w:tcPr>
          <w:p w:rsidR="006A6C49" w:rsidRPr="007001F1" w:rsidRDefault="006A6C49" w:rsidP="001F1C28">
            <w:pPr>
              <w:jc w:val="center"/>
              <w:rPr>
                <w:color w:val="000000"/>
              </w:rPr>
            </w:pPr>
            <w:r w:rsidRPr="007001F1">
              <w:rPr>
                <w:color w:val="000000"/>
                <w:sz w:val="22"/>
                <w:szCs w:val="22"/>
              </w:rPr>
              <w:t> </w:t>
            </w:r>
          </w:p>
        </w:tc>
      </w:tr>
      <w:tr w:rsidR="006A6C49" w:rsidRPr="007001F1" w:rsidTr="007261E4">
        <w:trPr>
          <w:trHeight w:val="1140"/>
        </w:trPr>
        <w:tc>
          <w:tcPr>
            <w:tcW w:w="582" w:type="dxa"/>
            <w:vMerge/>
            <w:shd w:val="clear" w:color="auto" w:fill="auto"/>
            <w:noWrap/>
            <w:vAlign w:val="center"/>
          </w:tcPr>
          <w:p w:rsidR="006A6C49" w:rsidRPr="007001F1" w:rsidRDefault="006A6C49">
            <w:pPr>
              <w:jc w:val="center"/>
              <w:rPr>
                <w:color w:val="000000"/>
              </w:rPr>
            </w:pPr>
          </w:p>
        </w:tc>
        <w:tc>
          <w:tcPr>
            <w:tcW w:w="4820" w:type="dxa"/>
            <w:gridSpan w:val="2"/>
            <w:shd w:val="clear" w:color="auto" w:fill="auto"/>
            <w:vAlign w:val="center"/>
          </w:tcPr>
          <w:p w:rsidR="006A6C49" w:rsidRPr="007001F1" w:rsidRDefault="006A6C49" w:rsidP="00EC1F84">
            <w:pPr>
              <w:jc w:val="both"/>
              <w:rPr>
                <w:color w:val="000000"/>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rsidR="006A6C49" w:rsidRPr="007001F1" w:rsidRDefault="006A6C49" w:rsidP="001F1C28">
            <w:pPr>
              <w:jc w:val="center"/>
              <w:rPr>
                <w:color w:val="000000"/>
              </w:rPr>
            </w:pPr>
          </w:p>
        </w:tc>
        <w:tc>
          <w:tcPr>
            <w:tcW w:w="567" w:type="dxa"/>
            <w:shd w:val="clear" w:color="auto" w:fill="auto"/>
            <w:vAlign w:val="center"/>
          </w:tcPr>
          <w:p w:rsidR="006A6C49" w:rsidRPr="007001F1" w:rsidRDefault="006A6C49" w:rsidP="001F1C28">
            <w:pPr>
              <w:jc w:val="center"/>
              <w:rPr>
                <w:color w:val="000000"/>
              </w:rPr>
            </w:pPr>
          </w:p>
        </w:tc>
        <w:tc>
          <w:tcPr>
            <w:tcW w:w="776" w:type="dxa"/>
            <w:shd w:val="clear" w:color="auto" w:fill="auto"/>
            <w:vAlign w:val="center"/>
          </w:tcPr>
          <w:p w:rsidR="006A6C49" w:rsidRPr="007001F1" w:rsidRDefault="006A6C49" w:rsidP="001F1C28">
            <w:pPr>
              <w:jc w:val="center"/>
              <w:rPr>
                <w:color w:val="000000"/>
              </w:rPr>
            </w:pPr>
          </w:p>
        </w:tc>
        <w:tc>
          <w:tcPr>
            <w:tcW w:w="1775" w:type="dxa"/>
            <w:shd w:val="clear" w:color="auto" w:fill="auto"/>
            <w:vAlign w:val="center"/>
          </w:tcPr>
          <w:p w:rsidR="006A6C49" w:rsidRPr="007001F1" w:rsidRDefault="006A6C49" w:rsidP="001F1C28">
            <w:pPr>
              <w:jc w:val="center"/>
              <w:rPr>
                <w:color w:val="000000"/>
              </w:rPr>
            </w:pPr>
          </w:p>
        </w:tc>
      </w:tr>
      <w:tr w:rsidR="006A6C49" w:rsidRPr="007001F1" w:rsidTr="007261E4">
        <w:trPr>
          <w:trHeight w:val="570"/>
        </w:trPr>
        <w:tc>
          <w:tcPr>
            <w:tcW w:w="582" w:type="dxa"/>
            <w:vMerge/>
            <w:shd w:val="clear" w:color="auto" w:fill="auto"/>
            <w:noWrap/>
            <w:vAlign w:val="center"/>
          </w:tcPr>
          <w:p w:rsidR="006A6C49" w:rsidRPr="007001F1" w:rsidRDefault="006A6C49">
            <w:pPr>
              <w:jc w:val="center"/>
              <w:rPr>
                <w:color w:val="000000"/>
              </w:rPr>
            </w:pPr>
          </w:p>
        </w:tc>
        <w:tc>
          <w:tcPr>
            <w:tcW w:w="4820" w:type="dxa"/>
            <w:gridSpan w:val="2"/>
            <w:shd w:val="clear" w:color="auto" w:fill="auto"/>
            <w:vAlign w:val="center"/>
          </w:tcPr>
          <w:p w:rsidR="006A6C49" w:rsidRPr="007001F1" w:rsidRDefault="003F1367" w:rsidP="00EC1F84">
            <w:pPr>
              <w:jc w:val="both"/>
              <w:rPr>
                <w:color w:val="000000"/>
              </w:rPr>
            </w:pPr>
            <w:r>
              <w:rPr>
                <w:color w:val="000000"/>
                <w:sz w:val="22"/>
                <w:szCs w:val="22"/>
              </w:rPr>
              <w:t>c</w:t>
            </w:r>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6A6C49" w:rsidRPr="007001F1" w:rsidRDefault="006A6C49" w:rsidP="001F1C28">
            <w:pPr>
              <w:jc w:val="center"/>
              <w:rPr>
                <w:color w:val="000000"/>
              </w:rPr>
            </w:pPr>
          </w:p>
        </w:tc>
        <w:tc>
          <w:tcPr>
            <w:tcW w:w="567" w:type="dxa"/>
            <w:shd w:val="clear" w:color="auto" w:fill="auto"/>
            <w:vAlign w:val="center"/>
          </w:tcPr>
          <w:p w:rsidR="006A6C49" w:rsidRPr="007001F1" w:rsidRDefault="006A6C49" w:rsidP="001F1C28">
            <w:pPr>
              <w:jc w:val="center"/>
              <w:rPr>
                <w:color w:val="000000"/>
              </w:rPr>
            </w:pPr>
          </w:p>
        </w:tc>
        <w:tc>
          <w:tcPr>
            <w:tcW w:w="776" w:type="dxa"/>
            <w:shd w:val="clear" w:color="auto" w:fill="auto"/>
            <w:vAlign w:val="center"/>
          </w:tcPr>
          <w:p w:rsidR="006A6C49" w:rsidRPr="007001F1" w:rsidRDefault="006A6C49" w:rsidP="001F1C28">
            <w:pPr>
              <w:jc w:val="center"/>
              <w:rPr>
                <w:color w:val="000000"/>
              </w:rPr>
            </w:pPr>
          </w:p>
        </w:tc>
        <w:tc>
          <w:tcPr>
            <w:tcW w:w="1775" w:type="dxa"/>
            <w:shd w:val="clear" w:color="auto" w:fill="auto"/>
            <w:vAlign w:val="center"/>
          </w:tcPr>
          <w:p w:rsidR="006A6C49" w:rsidRPr="007001F1" w:rsidRDefault="006A6C49" w:rsidP="001F1C28">
            <w:pPr>
              <w:jc w:val="center"/>
              <w:rPr>
                <w:color w:val="000000"/>
              </w:rPr>
            </w:pPr>
          </w:p>
        </w:tc>
      </w:tr>
      <w:tr w:rsidR="006A6C49" w:rsidRPr="007001F1" w:rsidTr="007261E4">
        <w:trPr>
          <w:trHeight w:val="570"/>
        </w:trPr>
        <w:tc>
          <w:tcPr>
            <w:tcW w:w="582" w:type="dxa"/>
            <w:vMerge/>
            <w:shd w:val="clear" w:color="auto" w:fill="auto"/>
            <w:noWrap/>
            <w:vAlign w:val="center"/>
          </w:tcPr>
          <w:p w:rsidR="006A6C49" w:rsidRPr="007001F1" w:rsidRDefault="006A6C49">
            <w:pPr>
              <w:jc w:val="center"/>
              <w:rPr>
                <w:color w:val="000000"/>
              </w:rPr>
            </w:pPr>
          </w:p>
        </w:tc>
        <w:tc>
          <w:tcPr>
            <w:tcW w:w="4820" w:type="dxa"/>
            <w:gridSpan w:val="2"/>
            <w:shd w:val="clear" w:color="auto" w:fill="auto"/>
            <w:vAlign w:val="center"/>
          </w:tcPr>
          <w:p w:rsidR="006A6C49" w:rsidRPr="007001F1" w:rsidRDefault="003F1367" w:rsidP="00EC1F84">
            <w:pPr>
              <w:jc w:val="both"/>
              <w:rPr>
                <w:color w:val="000000"/>
              </w:rPr>
            </w:pPr>
            <w:r>
              <w:rPr>
                <w:color w:val="000000"/>
                <w:sz w:val="22"/>
                <w:szCs w:val="22"/>
              </w:rPr>
              <w:t>d</w:t>
            </w:r>
            <w:r w:rsidR="006A6C49" w:rsidRPr="007001F1">
              <w:rPr>
                <w:color w:val="000000"/>
                <w:sz w:val="22"/>
                <w:szCs w:val="22"/>
              </w:rPr>
              <w:t>)Bola použitá elektronická aukcia v súlade s ostatnými ustanoveniami § 54  ZVO</w:t>
            </w:r>
            <w:r w:rsidR="00B10037">
              <w:rPr>
                <w:color w:val="000000"/>
                <w:sz w:val="22"/>
                <w:szCs w:val="22"/>
              </w:rPr>
              <w:t>?</w:t>
            </w:r>
          </w:p>
        </w:tc>
        <w:tc>
          <w:tcPr>
            <w:tcW w:w="567" w:type="dxa"/>
            <w:shd w:val="clear" w:color="auto" w:fill="auto"/>
            <w:vAlign w:val="center"/>
          </w:tcPr>
          <w:p w:rsidR="006A6C49" w:rsidRPr="007001F1" w:rsidRDefault="006A6C49" w:rsidP="001F1C28">
            <w:pPr>
              <w:jc w:val="center"/>
              <w:rPr>
                <w:color w:val="000000"/>
              </w:rPr>
            </w:pPr>
          </w:p>
        </w:tc>
        <w:tc>
          <w:tcPr>
            <w:tcW w:w="567" w:type="dxa"/>
            <w:shd w:val="clear" w:color="auto" w:fill="auto"/>
            <w:vAlign w:val="center"/>
          </w:tcPr>
          <w:p w:rsidR="006A6C49" w:rsidRPr="007001F1" w:rsidRDefault="006A6C49" w:rsidP="001F1C28">
            <w:pPr>
              <w:jc w:val="center"/>
              <w:rPr>
                <w:color w:val="000000"/>
              </w:rPr>
            </w:pPr>
          </w:p>
        </w:tc>
        <w:tc>
          <w:tcPr>
            <w:tcW w:w="776" w:type="dxa"/>
            <w:shd w:val="clear" w:color="auto" w:fill="auto"/>
            <w:vAlign w:val="center"/>
          </w:tcPr>
          <w:p w:rsidR="006A6C49" w:rsidRPr="007001F1" w:rsidRDefault="006A6C49" w:rsidP="001F1C28">
            <w:pPr>
              <w:jc w:val="center"/>
              <w:rPr>
                <w:color w:val="000000"/>
              </w:rPr>
            </w:pPr>
          </w:p>
        </w:tc>
        <w:tc>
          <w:tcPr>
            <w:tcW w:w="1775" w:type="dxa"/>
            <w:shd w:val="clear" w:color="auto" w:fill="auto"/>
            <w:vAlign w:val="center"/>
          </w:tcPr>
          <w:p w:rsidR="006A6C49" w:rsidRPr="007001F1" w:rsidRDefault="006A6C49" w:rsidP="001F1C28">
            <w:pPr>
              <w:jc w:val="center"/>
              <w:rPr>
                <w:color w:val="000000"/>
              </w:rPr>
            </w:pPr>
          </w:p>
        </w:tc>
      </w:tr>
      <w:tr w:rsidR="009040BC" w:rsidRPr="007001F1" w:rsidTr="002B4A5C">
        <w:trPr>
          <w:trHeight w:val="811"/>
        </w:trPr>
        <w:tc>
          <w:tcPr>
            <w:tcW w:w="582" w:type="dxa"/>
            <w:vMerge w:val="restart"/>
            <w:shd w:val="clear" w:color="auto" w:fill="auto"/>
            <w:noWrap/>
            <w:vAlign w:val="center"/>
            <w:hideMark/>
          </w:tcPr>
          <w:p w:rsidR="009040BC" w:rsidRPr="007001F1" w:rsidRDefault="009040BC">
            <w:pPr>
              <w:jc w:val="center"/>
              <w:rPr>
                <w:color w:val="000000"/>
              </w:rPr>
            </w:pPr>
            <w:r w:rsidRPr="007001F1">
              <w:rPr>
                <w:color w:val="000000"/>
                <w:sz w:val="22"/>
                <w:szCs w:val="22"/>
              </w:rPr>
              <w:lastRenderedPageBreak/>
              <w:t>3</w:t>
            </w:r>
            <w:r w:rsidR="00936525">
              <w:rPr>
                <w:color w:val="000000"/>
                <w:sz w:val="22"/>
                <w:szCs w:val="22"/>
              </w:rPr>
              <w:t>5</w:t>
            </w:r>
          </w:p>
        </w:tc>
        <w:tc>
          <w:tcPr>
            <w:tcW w:w="4820" w:type="dxa"/>
            <w:gridSpan w:val="2"/>
            <w:shd w:val="clear" w:color="auto" w:fill="auto"/>
            <w:vAlign w:val="center"/>
            <w:hideMark/>
          </w:tcPr>
          <w:p w:rsidR="009040BC" w:rsidRPr="007001F1" w:rsidRDefault="009040BC" w:rsidP="00EC1F84">
            <w:pPr>
              <w:jc w:val="both"/>
              <w:rPr>
                <w:color w:val="000000"/>
              </w:rPr>
            </w:pPr>
            <w:r w:rsidRPr="007001F1">
              <w:rPr>
                <w:color w:val="000000"/>
                <w:sz w:val="22"/>
                <w:szCs w:val="22"/>
              </w:rPr>
              <w:t>a) Oznámil verejný obstarávateľ písomne  všetkým uchádzačom, ktorých ponuky sa vyhodnocovali, výsledok vyhodnotenia pon</w:t>
            </w:r>
            <w:r w:rsidR="00EC1F84" w:rsidRPr="007001F1">
              <w:rPr>
                <w:color w:val="000000"/>
                <w:sz w:val="22"/>
                <w:szCs w:val="22"/>
              </w:rPr>
              <w:t>úk, vrátane poradia uchádzačov?</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r>
      <w:tr w:rsidR="009040BC" w:rsidRPr="007001F1" w:rsidTr="007261E4">
        <w:trPr>
          <w:trHeight w:val="1395"/>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C769FE">
            <w:pPr>
              <w:jc w:val="center"/>
              <w:rPr>
                <w:color w:val="000000"/>
              </w:rPr>
            </w:pPr>
            <w:r w:rsidRPr="007001F1">
              <w:rPr>
                <w:color w:val="000000"/>
                <w:sz w:val="22"/>
                <w:szCs w:val="22"/>
              </w:rPr>
              <w:t>3</w:t>
            </w:r>
            <w:r w:rsidR="00936525">
              <w:rPr>
                <w:color w:val="000000"/>
                <w:sz w:val="22"/>
                <w:szCs w:val="22"/>
              </w:rPr>
              <w:t>6</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040BC" w:rsidRPr="007001F1" w:rsidTr="002B4A5C">
        <w:trPr>
          <w:trHeight w:val="397"/>
        </w:trPr>
        <w:tc>
          <w:tcPr>
            <w:tcW w:w="582" w:type="dxa"/>
            <w:vMerge w:val="restart"/>
            <w:shd w:val="clear" w:color="auto" w:fill="auto"/>
            <w:noWrap/>
            <w:vAlign w:val="center"/>
          </w:tcPr>
          <w:p w:rsidR="009040BC" w:rsidRPr="007001F1" w:rsidRDefault="009040BC">
            <w:pPr>
              <w:jc w:val="center"/>
              <w:rPr>
                <w:color w:val="000000"/>
              </w:rPr>
            </w:pPr>
            <w:r w:rsidRPr="007001F1">
              <w:rPr>
                <w:color w:val="000000"/>
                <w:sz w:val="22"/>
                <w:szCs w:val="22"/>
              </w:rPr>
              <w:t>3</w:t>
            </w:r>
            <w:r w:rsidR="00936525">
              <w:rPr>
                <w:color w:val="000000"/>
                <w:sz w:val="22"/>
                <w:szCs w:val="22"/>
              </w:rPr>
              <w:t>7</w:t>
            </w: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a) Je úspešný uchádzač zapísaný v registri partnerov vere</w:t>
            </w:r>
            <w:r w:rsidR="00EC1F84" w:rsidRPr="007001F1">
              <w:rPr>
                <w:color w:val="000000"/>
                <w:sz w:val="22"/>
                <w:szCs w:val="22"/>
              </w:rPr>
              <w:t>jného sektora?</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7261E4">
        <w:trPr>
          <w:trHeight w:val="845"/>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7261E4">
        <w:trPr>
          <w:trHeight w:val="505"/>
        </w:trPr>
        <w:tc>
          <w:tcPr>
            <w:tcW w:w="582" w:type="dxa"/>
            <w:vMerge w:val="restart"/>
            <w:shd w:val="clear" w:color="auto" w:fill="auto"/>
            <w:noWrap/>
            <w:vAlign w:val="center"/>
            <w:hideMark/>
          </w:tcPr>
          <w:p w:rsidR="009040BC" w:rsidRPr="007001F1" w:rsidRDefault="009040BC">
            <w:pPr>
              <w:jc w:val="center"/>
              <w:rPr>
                <w:color w:val="000000"/>
              </w:rPr>
            </w:pPr>
            <w:r w:rsidRPr="007001F1">
              <w:rPr>
                <w:color w:val="000000"/>
                <w:sz w:val="22"/>
                <w:szCs w:val="22"/>
              </w:rPr>
              <w:t>3</w:t>
            </w:r>
            <w:r w:rsidR="00936525">
              <w:rPr>
                <w:color w:val="000000"/>
                <w:sz w:val="22"/>
                <w:szCs w:val="22"/>
              </w:rPr>
              <w:t>8</w:t>
            </w:r>
          </w:p>
        </w:tc>
        <w:tc>
          <w:tcPr>
            <w:tcW w:w="4820" w:type="dxa"/>
            <w:gridSpan w:val="2"/>
            <w:shd w:val="clear" w:color="auto" w:fill="auto"/>
            <w:vAlign w:val="center"/>
            <w:hideMark/>
          </w:tcPr>
          <w:p w:rsidR="009040BC" w:rsidRPr="007001F1" w:rsidRDefault="009040BC" w:rsidP="00EC1F84">
            <w:pPr>
              <w:jc w:val="both"/>
              <w:rPr>
                <w:color w:val="000000"/>
              </w:rPr>
            </w:pPr>
            <w:r w:rsidRPr="007001F1">
              <w:rPr>
                <w:color w:val="000000"/>
                <w:sz w:val="22"/>
                <w:szCs w:val="22"/>
              </w:rPr>
              <w:t>a) Je zmluva uzavretá v súlade so súťažnými podkladmi a ponukou pr</w:t>
            </w:r>
            <w:r w:rsidR="00EC1F84" w:rsidRPr="007001F1">
              <w:rPr>
                <w:color w:val="000000"/>
                <w:sz w:val="22"/>
                <w:szCs w:val="22"/>
              </w:rPr>
              <w:t>edloženou úspešným uchádzačom?</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r>
      <w:tr w:rsidR="009040BC" w:rsidRPr="007001F1" w:rsidTr="002B4A5C">
        <w:trPr>
          <w:trHeight w:val="190"/>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7261E4">
        <w:trPr>
          <w:trHeight w:val="505"/>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 xml:space="preserve">c) Je výsledná zmluva zverejnená v súlade so zákonom o slobodnom prístupe k informáciám?                                     </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8747D0" w:rsidRPr="007001F1" w:rsidTr="007261E4">
        <w:trPr>
          <w:trHeight w:val="505"/>
        </w:trPr>
        <w:tc>
          <w:tcPr>
            <w:tcW w:w="582" w:type="dxa"/>
            <w:shd w:val="clear" w:color="auto" w:fill="auto"/>
            <w:noWrap/>
            <w:vAlign w:val="center"/>
          </w:tcPr>
          <w:p w:rsidR="008747D0" w:rsidRPr="007001F1" w:rsidRDefault="008747D0">
            <w:pPr>
              <w:jc w:val="center"/>
              <w:rPr>
                <w:color w:val="000000"/>
              </w:rPr>
            </w:pPr>
            <w:r w:rsidRPr="008747D0">
              <w:rPr>
                <w:color w:val="000000"/>
                <w:sz w:val="22"/>
                <w:szCs w:val="22"/>
              </w:rPr>
              <w:t>39</w:t>
            </w:r>
          </w:p>
        </w:tc>
        <w:tc>
          <w:tcPr>
            <w:tcW w:w="4820" w:type="dxa"/>
            <w:gridSpan w:val="2"/>
            <w:shd w:val="clear" w:color="auto" w:fill="auto"/>
            <w:vAlign w:val="center"/>
          </w:tcPr>
          <w:p w:rsidR="008747D0" w:rsidRPr="007001F1" w:rsidRDefault="008747D0" w:rsidP="00EC1F84">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8747D0" w:rsidRPr="007001F1" w:rsidRDefault="008747D0" w:rsidP="001F1C28">
            <w:pPr>
              <w:jc w:val="center"/>
              <w:rPr>
                <w:color w:val="000000"/>
              </w:rPr>
            </w:pPr>
          </w:p>
        </w:tc>
        <w:tc>
          <w:tcPr>
            <w:tcW w:w="567" w:type="dxa"/>
            <w:shd w:val="clear" w:color="auto" w:fill="auto"/>
            <w:vAlign w:val="center"/>
          </w:tcPr>
          <w:p w:rsidR="008747D0" w:rsidRPr="007001F1" w:rsidRDefault="008747D0" w:rsidP="001F1C28">
            <w:pPr>
              <w:jc w:val="center"/>
              <w:rPr>
                <w:color w:val="000000"/>
              </w:rPr>
            </w:pPr>
          </w:p>
        </w:tc>
        <w:tc>
          <w:tcPr>
            <w:tcW w:w="776" w:type="dxa"/>
            <w:shd w:val="clear" w:color="auto" w:fill="auto"/>
            <w:vAlign w:val="center"/>
          </w:tcPr>
          <w:p w:rsidR="008747D0" w:rsidRPr="007001F1" w:rsidRDefault="008747D0" w:rsidP="001F1C28">
            <w:pPr>
              <w:jc w:val="center"/>
              <w:rPr>
                <w:color w:val="000000"/>
              </w:rPr>
            </w:pPr>
          </w:p>
        </w:tc>
        <w:tc>
          <w:tcPr>
            <w:tcW w:w="1775" w:type="dxa"/>
            <w:shd w:val="clear" w:color="auto" w:fill="auto"/>
            <w:vAlign w:val="center"/>
          </w:tcPr>
          <w:p w:rsidR="008747D0" w:rsidRPr="007001F1" w:rsidRDefault="008747D0"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8747D0">
            <w:pPr>
              <w:jc w:val="center"/>
              <w:rPr>
                <w:color w:val="000000"/>
              </w:rPr>
            </w:pPr>
            <w:r>
              <w:rPr>
                <w:color w:val="000000"/>
                <w:sz w:val="22"/>
                <w:szCs w:val="22"/>
              </w:rPr>
              <w:t>40</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C769FE" w:rsidP="008747D0">
            <w:pPr>
              <w:jc w:val="center"/>
              <w:rPr>
                <w:color w:val="000000"/>
              </w:rPr>
            </w:pPr>
            <w:r w:rsidRPr="007001F1">
              <w:rPr>
                <w:color w:val="000000"/>
                <w:sz w:val="22"/>
                <w:szCs w:val="22"/>
              </w:rPr>
              <w:t>4</w:t>
            </w:r>
            <w:r w:rsidR="008747D0">
              <w:rPr>
                <w:color w:val="000000"/>
                <w:sz w:val="22"/>
                <w:szCs w:val="22"/>
              </w:rPr>
              <w:t>1</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635447" w:rsidRPr="007001F1" w:rsidTr="007261E4">
        <w:trPr>
          <w:trHeight w:val="20"/>
        </w:trPr>
        <w:tc>
          <w:tcPr>
            <w:tcW w:w="582" w:type="dxa"/>
            <w:shd w:val="clear" w:color="auto" w:fill="auto"/>
            <w:noWrap/>
            <w:vAlign w:val="center"/>
          </w:tcPr>
          <w:p w:rsidR="00635447" w:rsidRPr="007001F1" w:rsidRDefault="00635447" w:rsidP="001F1C28">
            <w:pPr>
              <w:jc w:val="center"/>
              <w:rPr>
                <w:color w:val="000000"/>
              </w:rPr>
            </w:pPr>
            <w:r>
              <w:rPr>
                <w:color w:val="000000"/>
                <w:sz w:val="22"/>
                <w:szCs w:val="22"/>
              </w:rPr>
              <w:t>4</w:t>
            </w:r>
            <w:r w:rsidR="008747D0">
              <w:rPr>
                <w:color w:val="000000"/>
                <w:sz w:val="22"/>
                <w:szCs w:val="22"/>
              </w:rPr>
              <w:t>2</w:t>
            </w:r>
          </w:p>
        </w:tc>
        <w:tc>
          <w:tcPr>
            <w:tcW w:w="4820" w:type="dxa"/>
            <w:gridSpan w:val="2"/>
            <w:shd w:val="clear" w:color="auto" w:fill="auto"/>
            <w:vAlign w:val="center"/>
          </w:tcPr>
          <w:p w:rsidR="00635447" w:rsidRPr="007001F1" w:rsidRDefault="00635447" w:rsidP="00EC1F84">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635447" w:rsidRPr="007001F1" w:rsidRDefault="00635447" w:rsidP="001F1C28">
            <w:pPr>
              <w:jc w:val="center"/>
              <w:rPr>
                <w:color w:val="000000"/>
              </w:rPr>
            </w:pPr>
          </w:p>
        </w:tc>
        <w:tc>
          <w:tcPr>
            <w:tcW w:w="567" w:type="dxa"/>
            <w:shd w:val="clear" w:color="auto" w:fill="auto"/>
            <w:vAlign w:val="center"/>
          </w:tcPr>
          <w:p w:rsidR="00635447" w:rsidRPr="007001F1" w:rsidRDefault="00635447" w:rsidP="001F1C28">
            <w:pPr>
              <w:jc w:val="center"/>
              <w:rPr>
                <w:color w:val="000000"/>
              </w:rPr>
            </w:pPr>
          </w:p>
        </w:tc>
        <w:tc>
          <w:tcPr>
            <w:tcW w:w="776" w:type="dxa"/>
            <w:shd w:val="clear" w:color="auto" w:fill="auto"/>
            <w:vAlign w:val="center"/>
          </w:tcPr>
          <w:p w:rsidR="00635447" w:rsidRPr="007001F1" w:rsidRDefault="00635447" w:rsidP="001F1C28">
            <w:pPr>
              <w:jc w:val="center"/>
              <w:rPr>
                <w:color w:val="000000"/>
              </w:rPr>
            </w:pPr>
          </w:p>
        </w:tc>
        <w:tc>
          <w:tcPr>
            <w:tcW w:w="1775" w:type="dxa"/>
            <w:shd w:val="clear" w:color="auto" w:fill="auto"/>
            <w:vAlign w:val="center"/>
          </w:tcPr>
          <w:p w:rsidR="00635447" w:rsidRPr="007001F1" w:rsidRDefault="00635447" w:rsidP="001F1C28">
            <w:pPr>
              <w:jc w:val="center"/>
              <w:rPr>
                <w:color w:val="000000"/>
              </w:rPr>
            </w:pPr>
          </w:p>
        </w:tc>
      </w:tr>
      <w:tr w:rsidR="001F1C28" w:rsidRPr="007001F1" w:rsidTr="007261E4">
        <w:trPr>
          <w:trHeight w:val="300"/>
        </w:trPr>
        <w:tc>
          <w:tcPr>
            <w:tcW w:w="9087" w:type="dxa"/>
            <w:gridSpan w:val="7"/>
            <w:shd w:val="clear" w:color="auto" w:fill="auto"/>
            <w:noWrap/>
            <w:vAlign w:val="center"/>
          </w:tcPr>
          <w:p w:rsidR="001F1C28" w:rsidRPr="007001F1" w:rsidRDefault="001F1C28" w:rsidP="001F1C28">
            <w:pPr>
              <w:jc w:val="both"/>
              <w:rPr>
                <w:b/>
                <w:sz w:val="20"/>
                <w:szCs w:val="20"/>
              </w:rPr>
            </w:pPr>
            <w:r w:rsidRPr="007001F1">
              <w:rPr>
                <w:b/>
                <w:sz w:val="20"/>
                <w:szCs w:val="20"/>
              </w:rPr>
              <w:t>VYJADRENIE</w:t>
            </w:r>
          </w:p>
          <w:p w:rsidR="001F1C28" w:rsidRPr="007001F1" w:rsidRDefault="001F1C28" w:rsidP="001F1C28">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49"/>
              <w:t>[1]</w:t>
            </w:r>
          </w:p>
          <w:p w:rsidR="001F1C28" w:rsidRPr="007001F1" w:rsidRDefault="001F1C28" w:rsidP="001F1C28">
            <w:pPr>
              <w:rPr>
                <w:b/>
                <w:bCs/>
                <w:color w:val="000000"/>
              </w:rPr>
            </w:pP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b/>
                <w:bCs/>
              </w:rPr>
            </w:pPr>
            <w:r w:rsidRPr="007001F1">
              <w:rPr>
                <w:b/>
                <w:bCs/>
                <w:sz w:val="22"/>
                <w:szCs w:val="22"/>
              </w:rPr>
              <w:t>Kontrolu vykonal</w:t>
            </w:r>
            <w:r w:rsidR="00A90B4D">
              <w:rPr>
                <w:rStyle w:val="Odkaznapoznmkupodiarou"/>
                <w:b/>
                <w:bCs/>
                <w:sz w:val="22"/>
                <w:szCs w:val="22"/>
              </w:rPr>
              <w:footnoteReference w:customMarkFollows="1" w:id="50"/>
              <w:t>2</w:t>
            </w:r>
            <w:r w:rsidRPr="007001F1">
              <w:rPr>
                <w:b/>
                <w:bCs/>
                <w:sz w:val="22"/>
                <w:szCs w:val="22"/>
              </w:rPr>
              <w:t>:</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b/>
                <w:bCs/>
              </w:rPr>
            </w:pPr>
            <w:r w:rsidRPr="007001F1">
              <w:rPr>
                <w:b/>
                <w:bCs/>
                <w:sz w:val="22"/>
                <w:szCs w:val="22"/>
              </w:rPr>
              <w:t>Dátum:</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000000" w:fill="FFFFFF"/>
            <w:vAlign w:val="center"/>
            <w:hideMark/>
          </w:tcPr>
          <w:p w:rsidR="001F1C28" w:rsidRPr="007001F1" w:rsidRDefault="001F1C28" w:rsidP="001F1C28">
            <w:pPr>
              <w:rPr>
                <w:b/>
                <w:bCs/>
              </w:rPr>
            </w:pPr>
            <w:r w:rsidRPr="007001F1">
              <w:rPr>
                <w:b/>
                <w:bCs/>
                <w:sz w:val="22"/>
                <w:szCs w:val="22"/>
              </w:rPr>
              <w:lastRenderedPageBreak/>
              <w:t>Podpis:</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9087" w:type="dxa"/>
            <w:gridSpan w:val="7"/>
            <w:shd w:val="clear" w:color="auto" w:fill="auto"/>
            <w:noWrap/>
            <w:vAlign w:val="bottom"/>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300"/>
        </w:trPr>
        <w:tc>
          <w:tcPr>
            <w:tcW w:w="3559" w:type="dxa"/>
            <w:gridSpan w:val="2"/>
            <w:shd w:val="clear" w:color="000000" w:fill="FFFFFF"/>
            <w:vAlign w:val="center"/>
            <w:hideMark/>
          </w:tcPr>
          <w:p w:rsidR="001F1C28" w:rsidRPr="007001F1" w:rsidRDefault="001F1C28" w:rsidP="001F1C28">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51"/>
              <w:t>3</w:t>
            </w:r>
            <w:r w:rsidRPr="007001F1">
              <w:rPr>
                <w:b/>
                <w:bCs/>
                <w:sz w:val="22"/>
                <w:szCs w:val="22"/>
              </w:rPr>
              <w:t>:</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000000" w:fill="FFFFFF"/>
            <w:vAlign w:val="center"/>
            <w:hideMark/>
          </w:tcPr>
          <w:p w:rsidR="001F1C28" w:rsidRPr="007001F1" w:rsidRDefault="001F1C28" w:rsidP="001F1C28">
            <w:pPr>
              <w:rPr>
                <w:b/>
                <w:bCs/>
              </w:rPr>
            </w:pPr>
            <w:r w:rsidRPr="007001F1">
              <w:rPr>
                <w:b/>
                <w:bCs/>
                <w:sz w:val="22"/>
                <w:szCs w:val="22"/>
              </w:rPr>
              <w:t xml:space="preserve">Dátum: </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000000" w:fill="FFFFFF"/>
            <w:vAlign w:val="center"/>
            <w:hideMark/>
          </w:tcPr>
          <w:p w:rsidR="001F1C28" w:rsidRPr="007001F1" w:rsidRDefault="001F1C28" w:rsidP="001F1C28">
            <w:pPr>
              <w:rPr>
                <w:b/>
                <w:bCs/>
              </w:rPr>
            </w:pPr>
            <w:r w:rsidRPr="007001F1">
              <w:rPr>
                <w:b/>
                <w:bCs/>
                <w:sz w:val="22"/>
                <w:szCs w:val="22"/>
              </w:rPr>
              <w:t>Podpis:</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bl>
    <w:p w:rsidR="00480283" w:rsidRPr="007001F1" w:rsidRDefault="00480283"/>
    <w:p w:rsidR="00480283" w:rsidRPr="007001F1" w:rsidRDefault="00480283">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480283" w:rsidRPr="007001F1" w:rsidTr="002D20F9">
        <w:trPr>
          <w:trHeight w:val="645"/>
        </w:trPr>
        <w:tc>
          <w:tcPr>
            <w:tcW w:w="9087" w:type="dxa"/>
            <w:gridSpan w:val="7"/>
            <w:shd w:val="clear" w:color="000000" w:fill="60497A"/>
            <w:vAlign w:val="center"/>
            <w:hideMark/>
          </w:tcPr>
          <w:p w:rsidR="00480283" w:rsidRPr="007001F1" w:rsidRDefault="00480283" w:rsidP="00BE66E6">
            <w:pPr>
              <w:jc w:val="center"/>
              <w:rPr>
                <w:b/>
                <w:bCs/>
                <w:color w:val="FFFFFF"/>
              </w:rPr>
            </w:pPr>
            <w:r w:rsidRPr="007001F1">
              <w:rPr>
                <w:b/>
                <w:bCs/>
                <w:color w:val="FFFFFF"/>
              </w:rPr>
              <w:lastRenderedPageBreak/>
              <w:t>Kontrolný zoznam k finančnej kontrole VO</w:t>
            </w:r>
            <w:r w:rsidRPr="007001F1">
              <w:rPr>
                <w:b/>
                <w:bCs/>
                <w:color w:val="FFFFFF"/>
              </w:rPr>
              <w:br/>
            </w:r>
            <w:bookmarkStart w:id="19" w:name="KZ_17"/>
            <w:r w:rsidRPr="007001F1">
              <w:rPr>
                <w:b/>
                <w:bCs/>
                <w:color w:val="FFFFFF"/>
              </w:rPr>
              <w:t xml:space="preserve">Nadlimitná zákazka - priame rokovacie konanie - </w:t>
            </w:r>
            <w:r w:rsidR="00144756" w:rsidRPr="007001F1">
              <w:rPr>
                <w:b/>
                <w:bCs/>
                <w:color w:val="FFFFFF"/>
              </w:rPr>
              <w:t>prvá</w:t>
            </w:r>
            <w:r w:rsidRPr="007001F1">
              <w:rPr>
                <w:b/>
                <w:bCs/>
                <w:color w:val="FFFFFF"/>
              </w:rPr>
              <w:t xml:space="preserve"> ex</w:t>
            </w:r>
            <w:r w:rsidR="00D55631">
              <w:rPr>
                <w:b/>
                <w:bCs/>
                <w:color w:val="FFFFFF"/>
              </w:rPr>
              <w:t xml:space="preserve"> </w:t>
            </w:r>
            <w:r w:rsidRPr="007001F1">
              <w:rPr>
                <w:b/>
                <w:bCs/>
                <w:color w:val="FFFFFF"/>
              </w:rPr>
              <w:t>ante kontrola</w:t>
            </w:r>
            <w:bookmarkEnd w:id="19"/>
          </w:p>
        </w:tc>
      </w:tr>
      <w:tr w:rsidR="00480283" w:rsidRPr="007001F1" w:rsidTr="002D20F9">
        <w:trPr>
          <w:trHeight w:val="330"/>
        </w:trPr>
        <w:tc>
          <w:tcPr>
            <w:tcW w:w="9087" w:type="dxa"/>
            <w:gridSpan w:val="7"/>
            <w:shd w:val="clear" w:color="auto" w:fill="auto"/>
            <w:vAlign w:val="center"/>
            <w:hideMark/>
          </w:tcPr>
          <w:p w:rsidR="00480283" w:rsidRPr="007001F1" w:rsidRDefault="00480283" w:rsidP="00872D5A">
            <w:pPr>
              <w:jc w:val="center"/>
              <w:rPr>
                <w:b/>
                <w:bCs/>
                <w:color w:val="000000"/>
              </w:rPr>
            </w:pPr>
            <w:r w:rsidRPr="007001F1">
              <w:rPr>
                <w:b/>
                <w:bCs/>
                <w:color w:val="000000"/>
                <w:sz w:val="22"/>
                <w:szCs w:val="22"/>
              </w:rPr>
              <w:t>Identifikácia programu</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Názov programu</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66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30"/>
        </w:trPr>
        <w:tc>
          <w:tcPr>
            <w:tcW w:w="9087" w:type="dxa"/>
            <w:gridSpan w:val="7"/>
            <w:shd w:val="clear" w:color="auto" w:fill="auto"/>
            <w:vAlign w:val="center"/>
            <w:hideMark/>
          </w:tcPr>
          <w:p w:rsidR="00480283" w:rsidRPr="007001F1" w:rsidRDefault="00480283" w:rsidP="00872D5A">
            <w:pPr>
              <w:jc w:val="center"/>
              <w:rPr>
                <w:b/>
                <w:bCs/>
                <w:color w:val="000000"/>
              </w:rPr>
            </w:pPr>
            <w:r w:rsidRPr="007001F1">
              <w:rPr>
                <w:b/>
                <w:bCs/>
                <w:color w:val="000000"/>
                <w:sz w:val="22"/>
                <w:szCs w:val="22"/>
              </w:rPr>
              <w:t>Identifikácia projektu a prijímateľa</w:t>
            </w:r>
          </w:p>
        </w:tc>
      </w:tr>
      <w:tr w:rsidR="00480283" w:rsidRPr="007001F1" w:rsidTr="002D20F9">
        <w:trPr>
          <w:trHeight w:val="33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Názov projektu</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30"/>
        </w:trPr>
        <w:tc>
          <w:tcPr>
            <w:tcW w:w="9087" w:type="dxa"/>
            <w:gridSpan w:val="7"/>
            <w:shd w:val="clear" w:color="auto" w:fill="auto"/>
            <w:vAlign w:val="center"/>
            <w:hideMark/>
          </w:tcPr>
          <w:p w:rsidR="00480283" w:rsidRPr="007001F1" w:rsidRDefault="00480283" w:rsidP="00872D5A">
            <w:pPr>
              <w:jc w:val="center"/>
              <w:rPr>
                <w:b/>
                <w:bCs/>
                <w:color w:val="000000"/>
              </w:rPr>
            </w:pPr>
            <w:r w:rsidRPr="007001F1">
              <w:rPr>
                <w:b/>
                <w:bCs/>
                <w:color w:val="000000"/>
                <w:sz w:val="22"/>
                <w:szCs w:val="22"/>
              </w:rPr>
              <w:t>Identifikácia zákazky</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Nadlimitná zákazka</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480283" w:rsidRPr="007001F1" w:rsidRDefault="00480283">
            <w:pPr>
              <w:rPr>
                <w:color w:val="000000"/>
              </w:rPr>
            </w:pPr>
            <w:r w:rsidRPr="007001F1">
              <w:rPr>
                <w:color w:val="000000"/>
                <w:sz w:val="22"/>
                <w:szCs w:val="22"/>
              </w:rPr>
              <w:t xml:space="preserve">Priame rokovacie konanie (§ </w:t>
            </w:r>
            <w:r w:rsidR="004551B0" w:rsidRPr="007001F1">
              <w:rPr>
                <w:color w:val="000000"/>
                <w:sz w:val="22"/>
                <w:szCs w:val="22"/>
              </w:rPr>
              <w:t xml:space="preserve">81 </w:t>
            </w:r>
            <w:r w:rsidRPr="007001F1">
              <w:rPr>
                <w:color w:val="000000"/>
                <w:sz w:val="22"/>
                <w:szCs w:val="22"/>
              </w:rPr>
              <w:t>ZVO)</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480283" w:rsidRPr="007001F1" w:rsidRDefault="00480283" w:rsidP="00872D5A">
            <w:pPr>
              <w:rPr>
                <w:color w:val="000000"/>
              </w:rPr>
            </w:pPr>
          </w:p>
        </w:tc>
      </w:tr>
      <w:tr w:rsidR="004D0B9F" w:rsidRPr="007001F1" w:rsidTr="002D20F9">
        <w:trPr>
          <w:trHeight w:val="300"/>
        </w:trPr>
        <w:tc>
          <w:tcPr>
            <w:tcW w:w="3559" w:type="dxa"/>
            <w:gridSpan w:val="2"/>
            <w:shd w:val="clear" w:color="auto" w:fill="auto"/>
            <w:vAlign w:val="center"/>
          </w:tcPr>
          <w:p w:rsidR="004D0B9F" w:rsidRPr="007001F1" w:rsidRDefault="004D0B9F" w:rsidP="00872D5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872D5A">
            <w:pPr>
              <w:rPr>
                <w:color w:val="000000"/>
              </w:rPr>
            </w:pP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Typ kontroly</w:t>
            </w:r>
          </w:p>
        </w:tc>
        <w:tc>
          <w:tcPr>
            <w:tcW w:w="5528" w:type="dxa"/>
            <w:gridSpan w:val="5"/>
            <w:shd w:val="clear" w:color="auto" w:fill="auto"/>
            <w:vAlign w:val="center"/>
            <w:hideMark/>
          </w:tcPr>
          <w:p w:rsidR="00480283" w:rsidRPr="007001F1" w:rsidRDefault="00144756" w:rsidP="00872D5A">
            <w:pPr>
              <w:rPr>
                <w:color w:val="000000"/>
              </w:rPr>
            </w:pPr>
            <w:r w:rsidRPr="007001F1">
              <w:rPr>
                <w:color w:val="000000"/>
                <w:sz w:val="22"/>
                <w:szCs w:val="22"/>
              </w:rPr>
              <w:t>prvá</w:t>
            </w:r>
            <w:r w:rsidR="00480283" w:rsidRPr="007001F1">
              <w:rPr>
                <w:color w:val="000000"/>
                <w:sz w:val="22"/>
                <w:szCs w:val="22"/>
              </w:rPr>
              <w:t xml:space="preserve"> ex</w:t>
            </w:r>
            <w:r w:rsidR="00D55631">
              <w:rPr>
                <w:color w:val="000000"/>
                <w:sz w:val="22"/>
                <w:szCs w:val="22"/>
              </w:rPr>
              <w:t xml:space="preserve"> </w:t>
            </w:r>
            <w:r w:rsidR="00480283" w:rsidRPr="007001F1">
              <w:rPr>
                <w:color w:val="000000"/>
                <w:sz w:val="22"/>
                <w:szCs w:val="22"/>
              </w:rPr>
              <w:t>ante kontrola</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Názov zákazky</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Názov dodávateľa</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IČO dodávateľa</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15"/>
        </w:trPr>
        <w:tc>
          <w:tcPr>
            <w:tcW w:w="582" w:type="dxa"/>
            <w:shd w:val="clear" w:color="000000" w:fill="60497A"/>
            <w:vAlign w:val="center"/>
            <w:hideMark/>
          </w:tcPr>
          <w:p w:rsidR="00480283" w:rsidRPr="007001F1" w:rsidRDefault="00480283" w:rsidP="00872D5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480283" w:rsidRPr="007001F1" w:rsidRDefault="00480283" w:rsidP="00872D5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480283" w:rsidRPr="007001F1" w:rsidRDefault="00480283" w:rsidP="00872D5A">
            <w:pPr>
              <w:jc w:val="center"/>
              <w:rPr>
                <w:b/>
                <w:bCs/>
                <w:color w:val="FFFFFF"/>
              </w:rPr>
            </w:pPr>
            <w:r w:rsidRPr="007001F1">
              <w:rPr>
                <w:b/>
                <w:bCs/>
                <w:color w:val="FFFFFF"/>
                <w:sz w:val="22"/>
                <w:szCs w:val="22"/>
              </w:rPr>
              <w:t>áno</w:t>
            </w:r>
          </w:p>
        </w:tc>
        <w:tc>
          <w:tcPr>
            <w:tcW w:w="567" w:type="dxa"/>
            <w:shd w:val="clear" w:color="000000" w:fill="60497A"/>
            <w:vAlign w:val="center"/>
            <w:hideMark/>
          </w:tcPr>
          <w:p w:rsidR="00480283" w:rsidRPr="007001F1" w:rsidRDefault="00480283" w:rsidP="00872D5A">
            <w:pPr>
              <w:jc w:val="center"/>
              <w:rPr>
                <w:b/>
                <w:bCs/>
                <w:color w:val="FFFFFF"/>
              </w:rPr>
            </w:pPr>
            <w:r w:rsidRPr="007001F1">
              <w:rPr>
                <w:b/>
                <w:bCs/>
                <w:color w:val="FFFFFF"/>
                <w:sz w:val="22"/>
                <w:szCs w:val="22"/>
              </w:rPr>
              <w:t>nie</w:t>
            </w:r>
          </w:p>
        </w:tc>
        <w:tc>
          <w:tcPr>
            <w:tcW w:w="776" w:type="dxa"/>
            <w:shd w:val="clear" w:color="000000" w:fill="60497A"/>
            <w:vAlign w:val="center"/>
            <w:hideMark/>
          </w:tcPr>
          <w:p w:rsidR="00480283" w:rsidRPr="007001F1" w:rsidRDefault="00480283" w:rsidP="00872D5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480283" w:rsidRPr="007001F1" w:rsidRDefault="00480283" w:rsidP="00872D5A">
            <w:pPr>
              <w:jc w:val="center"/>
              <w:rPr>
                <w:b/>
                <w:bCs/>
                <w:color w:val="FFFFFF"/>
              </w:rPr>
            </w:pPr>
            <w:r w:rsidRPr="007001F1">
              <w:rPr>
                <w:b/>
                <w:bCs/>
                <w:color w:val="FFFFFF"/>
                <w:sz w:val="22"/>
                <w:szCs w:val="22"/>
              </w:rPr>
              <w:t>Poznámka</w:t>
            </w:r>
          </w:p>
        </w:tc>
      </w:tr>
      <w:tr w:rsidR="00BE7BD4" w:rsidRPr="007001F1" w:rsidTr="002D20F9">
        <w:trPr>
          <w:trHeight w:val="354"/>
        </w:trPr>
        <w:tc>
          <w:tcPr>
            <w:tcW w:w="582" w:type="dxa"/>
            <w:vMerge w:val="restart"/>
            <w:shd w:val="clear" w:color="auto" w:fill="auto"/>
            <w:noWrap/>
            <w:vAlign w:val="center"/>
            <w:hideMark/>
          </w:tcPr>
          <w:p w:rsidR="00BE7BD4" w:rsidRPr="007001F1" w:rsidRDefault="00BE7BD4" w:rsidP="00872D5A">
            <w:pPr>
              <w:jc w:val="center"/>
              <w:rPr>
                <w:color w:val="000000"/>
              </w:rPr>
            </w:pPr>
            <w:r w:rsidRPr="007001F1">
              <w:rPr>
                <w:color w:val="000000"/>
                <w:sz w:val="22"/>
                <w:szCs w:val="22"/>
              </w:rPr>
              <w:t>1</w:t>
            </w:r>
          </w:p>
        </w:tc>
        <w:tc>
          <w:tcPr>
            <w:tcW w:w="4820" w:type="dxa"/>
            <w:gridSpan w:val="2"/>
            <w:shd w:val="clear" w:color="auto" w:fill="auto"/>
            <w:vAlign w:val="center"/>
            <w:hideMark/>
          </w:tcPr>
          <w:p w:rsidR="00BE7BD4" w:rsidRPr="007001F1" w:rsidRDefault="00BE7BD4" w:rsidP="00EC1F84">
            <w:pPr>
              <w:jc w:val="both"/>
              <w:rPr>
                <w:color w:val="000000"/>
              </w:rPr>
            </w:pPr>
            <w:r w:rsidRPr="007001F1">
              <w:rPr>
                <w:color w:val="000000"/>
                <w:sz w:val="22"/>
                <w:szCs w:val="22"/>
              </w:rPr>
              <w:t xml:space="preserve">a) Bola </w:t>
            </w:r>
            <w:r w:rsidR="00EC1F84" w:rsidRPr="007001F1">
              <w:rPr>
                <w:color w:val="000000"/>
                <w:sz w:val="22"/>
                <w:szCs w:val="22"/>
              </w:rPr>
              <w:t>PHZ určená ako cena bez DPH?</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2D20F9">
        <w:trPr>
          <w:trHeight w:val="727"/>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Del="00BE7BD4" w:rsidRDefault="00BE7BD4" w:rsidP="00F44682">
            <w:pPr>
              <w:jc w:val="both"/>
              <w:rPr>
                <w:color w:val="000000"/>
              </w:rPr>
            </w:pPr>
            <w:r w:rsidRPr="007001F1">
              <w:rPr>
                <w:color w:val="000000"/>
                <w:sz w:val="22"/>
                <w:szCs w:val="22"/>
              </w:rPr>
              <w:t xml:space="preserve">b) Bola určená PHZ podľa podmienok platných v čase </w:t>
            </w:r>
            <w:r w:rsidR="00F44682">
              <w:rPr>
                <w:color w:val="000000"/>
                <w:sz w:val="22"/>
                <w:szCs w:val="22"/>
              </w:rPr>
              <w:t>použitia</w:t>
            </w:r>
            <w:r w:rsidRPr="007001F1">
              <w:rPr>
                <w:color w:val="000000"/>
                <w:sz w:val="22"/>
                <w:szCs w:val="22"/>
              </w:rPr>
              <w:t xml:space="preserve"> priameho rokovacieho konania?</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2D20F9">
        <w:trPr>
          <w:trHeight w:val="727"/>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Del="00BE7BD4" w:rsidRDefault="00BE7BD4" w:rsidP="00EC1F84">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2D20F9">
        <w:trPr>
          <w:trHeight w:val="727"/>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Del="00BE7BD4" w:rsidRDefault="00BE7BD4" w:rsidP="00EC1F84">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2D20F9">
        <w:trPr>
          <w:trHeight w:val="727"/>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Del="00BE7BD4" w:rsidRDefault="00BE7BD4" w:rsidP="00EC1F84">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e) tohto bodu), aktualizovaný rozpočet zo žiadosti o NFP, štátna cenová expertíza a pod.?</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2D20F9">
        <w:trPr>
          <w:trHeight w:val="440"/>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Del="00BE7BD4" w:rsidRDefault="00BE7BD4" w:rsidP="00EC1F84">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2D20F9">
        <w:trPr>
          <w:trHeight w:val="441"/>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Del="00BE7BD4" w:rsidRDefault="00BE7BD4" w:rsidP="00EC1F84">
            <w:pPr>
              <w:jc w:val="both"/>
              <w:rPr>
                <w:color w:val="000000"/>
              </w:rPr>
            </w:pPr>
            <w:r w:rsidRPr="007001F1">
              <w:rPr>
                <w:sz w:val="22"/>
                <w:szCs w:val="22"/>
              </w:rPr>
              <w:t>g)Stanovil verejný obstarávateľ PHZ v zmysle  ostatných ustanovení § 6 ZVO?</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480283" w:rsidRPr="007001F1" w:rsidTr="002D20F9">
        <w:trPr>
          <w:trHeight w:val="20"/>
        </w:trPr>
        <w:tc>
          <w:tcPr>
            <w:tcW w:w="582" w:type="dxa"/>
            <w:shd w:val="clear" w:color="auto" w:fill="auto"/>
            <w:noWrap/>
            <w:vAlign w:val="center"/>
            <w:hideMark/>
          </w:tcPr>
          <w:p w:rsidR="00480283" w:rsidRPr="007001F1" w:rsidRDefault="00480283" w:rsidP="00872D5A">
            <w:pPr>
              <w:jc w:val="center"/>
              <w:rPr>
                <w:color w:val="000000"/>
              </w:rPr>
            </w:pPr>
            <w:r w:rsidRPr="007001F1">
              <w:rPr>
                <w:color w:val="000000"/>
                <w:sz w:val="22"/>
                <w:szCs w:val="22"/>
              </w:rPr>
              <w:lastRenderedPageBreak/>
              <w:t>2</w:t>
            </w:r>
          </w:p>
        </w:tc>
        <w:tc>
          <w:tcPr>
            <w:tcW w:w="4820" w:type="dxa"/>
            <w:gridSpan w:val="2"/>
            <w:shd w:val="clear" w:color="auto" w:fill="auto"/>
            <w:vAlign w:val="center"/>
            <w:hideMark/>
          </w:tcPr>
          <w:p w:rsidR="00480283" w:rsidRPr="007001F1" w:rsidRDefault="00480283" w:rsidP="00EC1F84">
            <w:pPr>
              <w:jc w:val="both"/>
              <w:rPr>
                <w:color w:val="000000"/>
              </w:rPr>
            </w:pPr>
            <w:r w:rsidRPr="007001F1">
              <w:rPr>
                <w:color w:val="000000"/>
                <w:sz w:val="22"/>
                <w:szCs w:val="22"/>
              </w:rPr>
              <w:t>Bolo priame rokovacie konanie  použité len vtedy, ak je splnená aspoň jedna z podmienok v § 81 ZVO?</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r>
      <w:tr w:rsidR="00480283" w:rsidRPr="007001F1" w:rsidTr="002D20F9">
        <w:trPr>
          <w:trHeight w:val="20"/>
        </w:trPr>
        <w:tc>
          <w:tcPr>
            <w:tcW w:w="582" w:type="dxa"/>
            <w:shd w:val="clear" w:color="auto" w:fill="auto"/>
            <w:noWrap/>
            <w:vAlign w:val="center"/>
            <w:hideMark/>
          </w:tcPr>
          <w:p w:rsidR="00480283" w:rsidRPr="007001F1" w:rsidRDefault="00480283" w:rsidP="00872D5A">
            <w:pPr>
              <w:jc w:val="center"/>
              <w:rPr>
                <w:color w:val="000000"/>
              </w:rPr>
            </w:pPr>
            <w:r w:rsidRPr="007001F1">
              <w:rPr>
                <w:color w:val="000000"/>
                <w:sz w:val="22"/>
                <w:szCs w:val="22"/>
              </w:rPr>
              <w:t>3</w:t>
            </w:r>
          </w:p>
        </w:tc>
        <w:tc>
          <w:tcPr>
            <w:tcW w:w="4820" w:type="dxa"/>
            <w:gridSpan w:val="2"/>
            <w:shd w:val="clear" w:color="auto" w:fill="auto"/>
            <w:vAlign w:val="center"/>
            <w:hideMark/>
          </w:tcPr>
          <w:p w:rsidR="00480283" w:rsidRPr="007001F1" w:rsidRDefault="00480283" w:rsidP="00EC1F84">
            <w:pPr>
              <w:jc w:val="both"/>
              <w:rPr>
                <w:color w:val="000000"/>
              </w:rPr>
            </w:pPr>
            <w:r w:rsidRPr="007001F1">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r>
      <w:tr w:rsidR="00480283" w:rsidRPr="007001F1" w:rsidTr="002D20F9">
        <w:trPr>
          <w:trHeight w:val="20"/>
        </w:trPr>
        <w:tc>
          <w:tcPr>
            <w:tcW w:w="582" w:type="dxa"/>
            <w:shd w:val="clear" w:color="auto" w:fill="auto"/>
            <w:noWrap/>
            <w:vAlign w:val="center"/>
            <w:hideMark/>
          </w:tcPr>
          <w:p w:rsidR="00480283" w:rsidRPr="007001F1" w:rsidRDefault="005939A2" w:rsidP="00872D5A">
            <w:pPr>
              <w:jc w:val="center"/>
              <w:rPr>
                <w:color w:val="000000"/>
              </w:rPr>
            </w:pPr>
            <w:r>
              <w:rPr>
                <w:color w:val="000000"/>
                <w:sz w:val="22"/>
                <w:szCs w:val="22"/>
              </w:rPr>
              <w:t>4</w:t>
            </w:r>
          </w:p>
        </w:tc>
        <w:tc>
          <w:tcPr>
            <w:tcW w:w="4820" w:type="dxa"/>
            <w:gridSpan w:val="2"/>
            <w:shd w:val="clear" w:color="auto" w:fill="auto"/>
            <w:vAlign w:val="center"/>
            <w:hideMark/>
          </w:tcPr>
          <w:p w:rsidR="00480283" w:rsidRPr="007001F1" w:rsidRDefault="00480283" w:rsidP="00EC1F84">
            <w:pPr>
              <w:jc w:val="both"/>
              <w:rPr>
                <w:color w:val="000000"/>
              </w:rPr>
            </w:pPr>
            <w:r w:rsidRPr="007001F1">
              <w:rPr>
                <w:color w:val="000000"/>
                <w:sz w:val="22"/>
                <w:szCs w:val="22"/>
              </w:rPr>
              <w:t>Bol zamestnanec vykonávajúci kontrolu oboznámený s rizikovými indikátormi</w:t>
            </w:r>
            <w:r w:rsidR="000F559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0F559F">
              <w:rPr>
                <w:color w:val="000000"/>
                <w:sz w:val="22"/>
                <w:szCs w:val="22"/>
              </w:rPr>
              <w:t xml:space="preserve"> </w:t>
            </w:r>
            <w:r w:rsidR="006B0182"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r>
      <w:tr w:rsidR="00480283" w:rsidRPr="007001F1" w:rsidTr="002D20F9">
        <w:trPr>
          <w:trHeight w:val="20"/>
        </w:trPr>
        <w:tc>
          <w:tcPr>
            <w:tcW w:w="582" w:type="dxa"/>
            <w:shd w:val="clear" w:color="auto" w:fill="auto"/>
            <w:noWrap/>
            <w:vAlign w:val="center"/>
            <w:hideMark/>
          </w:tcPr>
          <w:p w:rsidR="00480283" w:rsidRPr="007001F1" w:rsidRDefault="005939A2" w:rsidP="00872D5A">
            <w:pPr>
              <w:jc w:val="center"/>
              <w:rPr>
                <w:color w:val="000000"/>
              </w:rPr>
            </w:pPr>
            <w:r>
              <w:rPr>
                <w:color w:val="000000"/>
                <w:sz w:val="22"/>
                <w:szCs w:val="22"/>
              </w:rPr>
              <w:t>5</w:t>
            </w:r>
          </w:p>
        </w:tc>
        <w:tc>
          <w:tcPr>
            <w:tcW w:w="4820" w:type="dxa"/>
            <w:gridSpan w:val="2"/>
            <w:shd w:val="clear" w:color="auto" w:fill="auto"/>
            <w:vAlign w:val="center"/>
            <w:hideMark/>
          </w:tcPr>
          <w:p w:rsidR="00480283" w:rsidRPr="007001F1" w:rsidRDefault="00480283" w:rsidP="00EC1F8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r>
      <w:tr w:rsidR="00480283" w:rsidRPr="007001F1" w:rsidTr="002D20F9">
        <w:trPr>
          <w:trHeight w:val="20"/>
        </w:trPr>
        <w:tc>
          <w:tcPr>
            <w:tcW w:w="582" w:type="dxa"/>
            <w:shd w:val="clear" w:color="auto" w:fill="auto"/>
            <w:noWrap/>
            <w:vAlign w:val="center"/>
            <w:hideMark/>
          </w:tcPr>
          <w:p w:rsidR="00480283" w:rsidRPr="007001F1" w:rsidRDefault="005939A2" w:rsidP="00872D5A">
            <w:pPr>
              <w:jc w:val="center"/>
              <w:rPr>
                <w:color w:val="000000"/>
              </w:rPr>
            </w:pPr>
            <w:r>
              <w:rPr>
                <w:color w:val="000000"/>
                <w:sz w:val="22"/>
                <w:szCs w:val="22"/>
              </w:rPr>
              <w:t>6</w:t>
            </w:r>
          </w:p>
        </w:tc>
        <w:tc>
          <w:tcPr>
            <w:tcW w:w="4820" w:type="dxa"/>
            <w:gridSpan w:val="2"/>
            <w:shd w:val="clear" w:color="auto" w:fill="auto"/>
            <w:vAlign w:val="center"/>
            <w:hideMark/>
          </w:tcPr>
          <w:p w:rsidR="00480283"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r>
      <w:tr w:rsidR="00356E36" w:rsidRPr="007001F1" w:rsidTr="002D20F9">
        <w:trPr>
          <w:trHeight w:val="20"/>
        </w:trPr>
        <w:tc>
          <w:tcPr>
            <w:tcW w:w="582" w:type="dxa"/>
            <w:shd w:val="clear" w:color="auto" w:fill="auto"/>
            <w:noWrap/>
            <w:vAlign w:val="center"/>
          </w:tcPr>
          <w:p w:rsidR="00356E36" w:rsidRPr="007001F1" w:rsidRDefault="005939A2" w:rsidP="00872D5A">
            <w:pPr>
              <w:jc w:val="center"/>
              <w:rPr>
                <w:color w:val="000000"/>
              </w:rPr>
            </w:pPr>
            <w:r>
              <w:rPr>
                <w:color w:val="000000"/>
                <w:sz w:val="22"/>
                <w:szCs w:val="22"/>
              </w:rPr>
              <w:t>7</w:t>
            </w:r>
          </w:p>
        </w:tc>
        <w:tc>
          <w:tcPr>
            <w:tcW w:w="4820" w:type="dxa"/>
            <w:gridSpan w:val="2"/>
            <w:shd w:val="clear" w:color="auto" w:fill="auto"/>
            <w:vAlign w:val="center"/>
          </w:tcPr>
          <w:p w:rsidR="00356E36" w:rsidRPr="007001F1" w:rsidRDefault="00356E36" w:rsidP="00EC1F84">
            <w:pPr>
              <w:jc w:val="both"/>
              <w:rPr>
                <w:color w:val="000000"/>
              </w:rPr>
            </w:pPr>
            <w:r>
              <w:rPr>
                <w:color w:val="000000"/>
                <w:sz w:val="22"/>
                <w:szCs w:val="22"/>
              </w:rPr>
              <w:t>Sú podmienky účasti v súlade so ZVO?</w:t>
            </w:r>
          </w:p>
        </w:tc>
        <w:tc>
          <w:tcPr>
            <w:tcW w:w="567" w:type="dxa"/>
            <w:shd w:val="clear" w:color="auto" w:fill="auto"/>
            <w:vAlign w:val="center"/>
          </w:tcPr>
          <w:p w:rsidR="00356E36" w:rsidRPr="007001F1" w:rsidRDefault="00356E36" w:rsidP="00872D5A">
            <w:pPr>
              <w:jc w:val="center"/>
              <w:rPr>
                <w:color w:val="000000"/>
              </w:rPr>
            </w:pPr>
          </w:p>
        </w:tc>
        <w:tc>
          <w:tcPr>
            <w:tcW w:w="567" w:type="dxa"/>
            <w:shd w:val="clear" w:color="auto" w:fill="auto"/>
            <w:vAlign w:val="center"/>
          </w:tcPr>
          <w:p w:rsidR="00356E36" w:rsidRPr="007001F1" w:rsidRDefault="00356E36" w:rsidP="00872D5A">
            <w:pPr>
              <w:jc w:val="center"/>
              <w:rPr>
                <w:color w:val="000000"/>
              </w:rPr>
            </w:pPr>
          </w:p>
        </w:tc>
        <w:tc>
          <w:tcPr>
            <w:tcW w:w="776" w:type="dxa"/>
            <w:shd w:val="clear" w:color="auto" w:fill="auto"/>
            <w:vAlign w:val="center"/>
          </w:tcPr>
          <w:p w:rsidR="00356E36" w:rsidRPr="007001F1" w:rsidRDefault="00356E36" w:rsidP="00872D5A">
            <w:pPr>
              <w:jc w:val="center"/>
              <w:rPr>
                <w:color w:val="000000"/>
              </w:rPr>
            </w:pPr>
          </w:p>
        </w:tc>
        <w:tc>
          <w:tcPr>
            <w:tcW w:w="1775" w:type="dxa"/>
            <w:shd w:val="clear" w:color="auto" w:fill="auto"/>
            <w:vAlign w:val="center"/>
          </w:tcPr>
          <w:p w:rsidR="00356E36" w:rsidRPr="007001F1" w:rsidRDefault="00356E36" w:rsidP="00872D5A">
            <w:pPr>
              <w:jc w:val="center"/>
              <w:rPr>
                <w:color w:val="000000"/>
              </w:rPr>
            </w:pPr>
          </w:p>
        </w:tc>
      </w:tr>
      <w:tr w:rsidR="00BE7BD4" w:rsidRPr="007001F1" w:rsidTr="002D20F9">
        <w:trPr>
          <w:trHeight w:val="325"/>
        </w:trPr>
        <w:tc>
          <w:tcPr>
            <w:tcW w:w="582" w:type="dxa"/>
            <w:vMerge w:val="restart"/>
            <w:shd w:val="clear" w:color="auto" w:fill="auto"/>
            <w:noWrap/>
            <w:vAlign w:val="center"/>
            <w:hideMark/>
          </w:tcPr>
          <w:p w:rsidR="00BE7BD4" w:rsidRPr="007001F1" w:rsidRDefault="005939A2" w:rsidP="00872D5A">
            <w:pPr>
              <w:jc w:val="center"/>
              <w:rPr>
                <w:color w:val="000000"/>
              </w:rPr>
            </w:pPr>
            <w:r>
              <w:rPr>
                <w:color w:val="000000"/>
                <w:sz w:val="22"/>
                <w:szCs w:val="22"/>
              </w:rPr>
              <w:t>8</w:t>
            </w:r>
          </w:p>
        </w:tc>
        <w:tc>
          <w:tcPr>
            <w:tcW w:w="4820" w:type="dxa"/>
            <w:gridSpan w:val="2"/>
            <w:shd w:val="clear" w:color="auto" w:fill="auto"/>
            <w:vAlign w:val="center"/>
            <w:hideMark/>
          </w:tcPr>
          <w:p w:rsidR="00BE7BD4" w:rsidRPr="007001F1" w:rsidRDefault="00BE7BD4" w:rsidP="00EC1F84">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2D20F9">
        <w:trPr>
          <w:trHeight w:val="630"/>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pPr>
            <w:r w:rsidRPr="007001F1">
              <w:rPr>
                <w:sz w:val="22"/>
                <w:szCs w:val="22"/>
              </w:rPr>
              <w:t>b) Boli v prípade konfliktu záujmov prijaté primerané opatrenia a vykonaná náprav</w:t>
            </w:r>
            <w:r w:rsidR="00BE66E6">
              <w:rPr>
                <w:sz w:val="22"/>
                <w:szCs w:val="22"/>
              </w:rPr>
              <w:t>a</w:t>
            </w:r>
            <w:r w:rsidRPr="007001F1">
              <w:rPr>
                <w:sz w:val="22"/>
                <w:szCs w:val="22"/>
              </w:rPr>
              <w:t xml:space="preserve"> v zmysle        § 23 ods. 5 ZVO?</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480283" w:rsidRPr="007001F1" w:rsidTr="002D20F9">
        <w:trPr>
          <w:trHeight w:val="20"/>
        </w:trPr>
        <w:tc>
          <w:tcPr>
            <w:tcW w:w="582" w:type="dxa"/>
            <w:shd w:val="clear" w:color="auto" w:fill="auto"/>
            <w:noWrap/>
            <w:vAlign w:val="center"/>
            <w:hideMark/>
          </w:tcPr>
          <w:p w:rsidR="00480283" w:rsidRPr="007001F1" w:rsidRDefault="005939A2" w:rsidP="00872D5A">
            <w:pPr>
              <w:jc w:val="center"/>
              <w:rPr>
                <w:color w:val="000000"/>
              </w:rPr>
            </w:pPr>
            <w:r>
              <w:rPr>
                <w:color w:val="000000"/>
                <w:sz w:val="22"/>
                <w:szCs w:val="22"/>
              </w:rPr>
              <w:t>9</w:t>
            </w:r>
          </w:p>
        </w:tc>
        <w:tc>
          <w:tcPr>
            <w:tcW w:w="4820" w:type="dxa"/>
            <w:gridSpan w:val="2"/>
            <w:shd w:val="clear" w:color="auto" w:fill="auto"/>
            <w:vAlign w:val="center"/>
            <w:hideMark/>
          </w:tcPr>
          <w:p w:rsidR="00480283" w:rsidRPr="007001F1" w:rsidRDefault="00480283" w:rsidP="00EC1F84">
            <w:pPr>
              <w:jc w:val="both"/>
              <w:rPr>
                <w:sz w:val="21"/>
                <w:szCs w:val="21"/>
              </w:rPr>
            </w:pPr>
            <w:r w:rsidRPr="007001F1">
              <w:rPr>
                <w:sz w:val="21"/>
                <w:szCs w:val="21"/>
              </w:rPr>
              <w:t>Neboli identifikované iné porušenia pravidiel a postupov verejného obstarávania?</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r>
      <w:tr w:rsidR="00480283" w:rsidRPr="007001F1" w:rsidTr="002D20F9">
        <w:trPr>
          <w:trHeight w:val="300"/>
        </w:trPr>
        <w:tc>
          <w:tcPr>
            <w:tcW w:w="9087" w:type="dxa"/>
            <w:gridSpan w:val="7"/>
            <w:shd w:val="clear" w:color="auto" w:fill="auto"/>
            <w:noWrap/>
            <w:vAlign w:val="center"/>
          </w:tcPr>
          <w:p w:rsidR="00480283" w:rsidRPr="007001F1" w:rsidRDefault="00027816" w:rsidP="00872D5A">
            <w:pPr>
              <w:jc w:val="both"/>
              <w:rPr>
                <w:b/>
                <w:sz w:val="20"/>
                <w:szCs w:val="20"/>
              </w:rPr>
            </w:pPr>
            <w:r w:rsidRPr="007001F1">
              <w:rPr>
                <w:b/>
                <w:sz w:val="20"/>
                <w:szCs w:val="20"/>
              </w:rPr>
              <w:t>VYJADRENIE</w:t>
            </w: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52"/>
              <w:t>[1]</w:t>
            </w:r>
          </w:p>
          <w:p w:rsidR="00480283" w:rsidRPr="007001F1" w:rsidRDefault="00480283" w:rsidP="00872D5A">
            <w:pPr>
              <w:rPr>
                <w:b/>
                <w:bCs/>
                <w:color w:val="000000"/>
              </w:rPr>
            </w:pP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b/>
                <w:bCs/>
              </w:rPr>
            </w:pPr>
            <w:r w:rsidRPr="007001F1">
              <w:rPr>
                <w:b/>
                <w:bCs/>
                <w:sz w:val="22"/>
                <w:szCs w:val="22"/>
              </w:rPr>
              <w:t>Kontrolu vykonal</w:t>
            </w:r>
            <w:r w:rsidR="00A90B4D">
              <w:rPr>
                <w:rStyle w:val="Odkaznapoznmkupodiarou"/>
                <w:b/>
                <w:bCs/>
                <w:sz w:val="22"/>
                <w:szCs w:val="22"/>
              </w:rPr>
              <w:footnoteReference w:customMarkFollows="1" w:id="53"/>
              <w:t>2</w:t>
            </w:r>
            <w:r w:rsidRPr="007001F1">
              <w:rPr>
                <w:b/>
                <w:bCs/>
                <w:sz w:val="22"/>
                <w:szCs w:val="22"/>
              </w:rPr>
              <w:t>:</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b/>
                <w:bCs/>
              </w:rPr>
            </w:pPr>
            <w:r w:rsidRPr="007001F1">
              <w:rPr>
                <w:b/>
                <w:bCs/>
                <w:sz w:val="22"/>
                <w:szCs w:val="22"/>
              </w:rPr>
              <w:t>Dátum:</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000000" w:fill="FFFFFF"/>
            <w:vAlign w:val="center"/>
            <w:hideMark/>
          </w:tcPr>
          <w:p w:rsidR="00480283" w:rsidRPr="007001F1" w:rsidRDefault="00480283" w:rsidP="00872D5A">
            <w:pPr>
              <w:rPr>
                <w:b/>
                <w:bCs/>
              </w:rPr>
            </w:pPr>
            <w:r w:rsidRPr="007001F1">
              <w:rPr>
                <w:b/>
                <w:bCs/>
                <w:sz w:val="22"/>
                <w:szCs w:val="22"/>
              </w:rPr>
              <w:t>Podpis:</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9087" w:type="dxa"/>
            <w:gridSpan w:val="7"/>
            <w:shd w:val="clear" w:color="auto" w:fill="auto"/>
            <w:noWrap/>
            <w:vAlign w:val="bottom"/>
            <w:hideMark/>
          </w:tcPr>
          <w:p w:rsidR="00480283" w:rsidRPr="007001F1" w:rsidRDefault="00480283" w:rsidP="00872D5A">
            <w:pPr>
              <w:jc w:val="center"/>
              <w:rPr>
                <w:color w:val="000000"/>
              </w:rPr>
            </w:pPr>
            <w:r w:rsidRPr="007001F1">
              <w:rPr>
                <w:color w:val="000000"/>
                <w:sz w:val="22"/>
                <w:szCs w:val="22"/>
              </w:rPr>
              <w:t> </w:t>
            </w:r>
          </w:p>
        </w:tc>
      </w:tr>
      <w:tr w:rsidR="00480283" w:rsidRPr="007001F1" w:rsidTr="002D20F9">
        <w:trPr>
          <w:trHeight w:val="300"/>
        </w:trPr>
        <w:tc>
          <w:tcPr>
            <w:tcW w:w="3559" w:type="dxa"/>
            <w:gridSpan w:val="2"/>
            <w:shd w:val="clear" w:color="000000" w:fill="FFFFFF"/>
            <w:vAlign w:val="center"/>
            <w:hideMark/>
          </w:tcPr>
          <w:p w:rsidR="00480283" w:rsidRPr="007001F1" w:rsidRDefault="00480283" w:rsidP="00872D5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54"/>
              <w:t>3</w:t>
            </w:r>
            <w:r w:rsidRPr="007001F1">
              <w:rPr>
                <w:b/>
                <w:bCs/>
                <w:sz w:val="22"/>
                <w:szCs w:val="22"/>
              </w:rPr>
              <w:t>:</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000000" w:fill="FFFFFF"/>
            <w:vAlign w:val="center"/>
            <w:hideMark/>
          </w:tcPr>
          <w:p w:rsidR="00480283" w:rsidRPr="007001F1" w:rsidRDefault="00480283" w:rsidP="00872D5A">
            <w:pPr>
              <w:rPr>
                <w:b/>
                <w:bCs/>
              </w:rPr>
            </w:pPr>
            <w:r w:rsidRPr="007001F1">
              <w:rPr>
                <w:b/>
                <w:bCs/>
                <w:sz w:val="22"/>
                <w:szCs w:val="22"/>
              </w:rPr>
              <w:t xml:space="preserve">Dátum: </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000000" w:fill="FFFFFF"/>
            <w:vAlign w:val="center"/>
            <w:hideMark/>
          </w:tcPr>
          <w:p w:rsidR="00480283" w:rsidRPr="007001F1" w:rsidRDefault="00480283" w:rsidP="00872D5A">
            <w:pPr>
              <w:rPr>
                <w:b/>
                <w:bCs/>
              </w:rPr>
            </w:pPr>
            <w:r w:rsidRPr="007001F1">
              <w:rPr>
                <w:b/>
                <w:bCs/>
                <w:sz w:val="22"/>
                <w:szCs w:val="22"/>
              </w:rPr>
              <w:t>Podpis:</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bl>
    <w:p w:rsidR="00391DED" w:rsidRDefault="00391DED"/>
    <w:p w:rsidR="002D20F9" w:rsidRDefault="002D20F9"/>
    <w:p w:rsidR="002D20F9" w:rsidRDefault="002D20F9"/>
    <w:p w:rsidR="002D20F9" w:rsidRPr="007001F1" w:rsidRDefault="002D20F9"/>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391DED" w:rsidRPr="007001F1" w:rsidTr="007261E4">
        <w:trPr>
          <w:trHeight w:val="645"/>
        </w:trPr>
        <w:tc>
          <w:tcPr>
            <w:tcW w:w="9087" w:type="dxa"/>
            <w:gridSpan w:val="7"/>
            <w:shd w:val="clear" w:color="000000" w:fill="60497A"/>
            <w:vAlign w:val="center"/>
            <w:hideMark/>
          </w:tcPr>
          <w:p w:rsidR="00391DED" w:rsidRPr="007001F1" w:rsidRDefault="00391DED" w:rsidP="00BE66E6">
            <w:pPr>
              <w:jc w:val="center"/>
              <w:rPr>
                <w:b/>
                <w:bCs/>
                <w:color w:val="FFFFFF"/>
              </w:rPr>
            </w:pPr>
            <w:r w:rsidRPr="007001F1">
              <w:lastRenderedPageBreak/>
              <w:br w:type="page"/>
            </w:r>
            <w:r w:rsidRPr="007001F1">
              <w:rPr>
                <w:b/>
                <w:bCs/>
                <w:color w:val="FFFFFF"/>
              </w:rPr>
              <w:t>Kontrolný zoznam k finančnej kontrole VO</w:t>
            </w:r>
            <w:r w:rsidRPr="007001F1">
              <w:rPr>
                <w:b/>
                <w:bCs/>
                <w:color w:val="FFFFFF"/>
              </w:rPr>
              <w:br/>
            </w:r>
            <w:bookmarkStart w:id="20" w:name="KZ_18"/>
            <w:r w:rsidRPr="007001F1">
              <w:rPr>
                <w:b/>
                <w:bCs/>
                <w:color w:val="FFFFFF"/>
              </w:rPr>
              <w:t xml:space="preserve">Nadlimitná zákazka - priame rokovacie konanie - </w:t>
            </w:r>
            <w:r w:rsidR="00144756" w:rsidRPr="007001F1">
              <w:rPr>
                <w:b/>
                <w:bCs/>
                <w:color w:val="FFFFFF"/>
              </w:rPr>
              <w:t>druhá</w:t>
            </w:r>
            <w:r w:rsidRPr="007001F1">
              <w:rPr>
                <w:b/>
                <w:bCs/>
                <w:color w:val="FFFFFF"/>
              </w:rPr>
              <w:t xml:space="preserve"> ex</w:t>
            </w:r>
            <w:r w:rsidR="00832D74">
              <w:rPr>
                <w:b/>
                <w:bCs/>
                <w:color w:val="FFFFFF"/>
              </w:rPr>
              <w:t xml:space="preserve"> </w:t>
            </w:r>
            <w:r w:rsidRPr="007001F1">
              <w:rPr>
                <w:b/>
                <w:bCs/>
                <w:color w:val="FFFFFF"/>
              </w:rPr>
              <w:t>ante kontrola</w:t>
            </w:r>
            <w:bookmarkEnd w:id="20"/>
          </w:p>
        </w:tc>
      </w:tr>
      <w:tr w:rsidR="00391DED" w:rsidRPr="007001F1" w:rsidTr="007261E4">
        <w:trPr>
          <w:trHeight w:val="330"/>
        </w:trPr>
        <w:tc>
          <w:tcPr>
            <w:tcW w:w="9087" w:type="dxa"/>
            <w:gridSpan w:val="7"/>
            <w:shd w:val="clear" w:color="auto" w:fill="auto"/>
            <w:vAlign w:val="center"/>
            <w:hideMark/>
          </w:tcPr>
          <w:p w:rsidR="00391DED" w:rsidRPr="007001F1" w:rsidRDefault="00391DED" w:rsidP="00872D5A">
            <w:pPr>
              <w:jc w:val="center"/>
              <w:rPr>
                <w:b/>
                <w:bCs/>
                <w:color w:val="000000"/>
              </w:rPr>
            </w:pPr>
            <w:r w:rsidRPr="007001F1">
              <w:rPr>
                <w:b/>
                <w:bCs/>
                <w:color w:val="000000"/>
                <w:sz w:val="22"/>
                <w:szCs w:val="22"/>
              </w:rPr>
              <w:t>Identifikácia programu</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Názov programu</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66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30"/>
        </w:trPr>
        <w:tc>
          <w:tcPr>
            <w:tcW w:w="9087" w:type="dxa"/>
            <w:gridSpan w:val="7"/>
            <w:shd w:val="clear" w:color="auto" w:fill="auto"/>
            <w:vAlign w:val="center"/>
            <w:hideMark/>
          </w:tcPr>
          <w:p w:rsidR="00391DED" w:rsidRPr="007001F1" w:rsidRDefault="00391DED" w:rsidP="00872D5A">
            <w:pPr>
              <w:jc w:val="center"/>
              <w:rPr>
                <w:b/>
                <w:bCs/>
                <w:color w:val="000000"/>
              </w:rPr>
            </w:pPr>
            <w:r w:rsidRPr="007001F1">
              <w:rPr>
                <w:b/>
                <w:bCs/>
                <w:color w:val="000000"/>
                <w:sz w:val="22"/>
                <w:szCs w:val="22"/>
              </w:rPr>
              <w:t>Identifikácia projektu a prijímateľa</w:t>
            </w:r>
          </w:p>
        </w:tc>
      </w:tr>
      <w:tr w:rsidR="00391DED" w:rsidRPr="007001F1" w:rsidTr="007261E4">
        <w:trPr>
          <w:trHeight w:val="33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Názov projektu</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30"/>
        </w:trPr>
        <w:tc>
          <w:tcPr>
            <w:tcW w:w="9087" w:type="dxa"/>
            <w:gridSpan w:val="7"/>
            <w:shd w:val="clear" w:color="auto" w:fill="auto"/>
            <w:vAlign w:val="center"/>
            <w:hideMark/>
          </w:tcPr>
          <w:p w:rsidR="00391DED" w:rsidRPr="007001F1" w:rsidRDefault="00391DED" w:rsidP="00872D5A">
            <w:pPr>
              <w:jc w:val="center"/>
              <w:rPr>
                <w:b/>
                <w:bCs/>
                <w:color w:val="000000"/>
              </w:rPr>
            </w:pPr>
            <w:r w:rsidRPr="007001F1">
              <w:rPr>
                <w:b/>
                <w:bCs/>
                <w:color w:val="000000"/>
                <w:sz w:val="22"/>
                <w:szCs w:val="22"/>
              </w:rPr>
              <w:t>Identifikácia zákazky</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Nadlimitná zákazka</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xml:space="preserve">Priame rokovacie konanie (§ </w:t>
            </w:r>
            <w:r w:rsidR="006B0182" w:rsidRPr="007001F1">
              <w:rPr>
                <w:color w:val="000000"/>
                <w:sz w:val="22"/>
                <w:szCs w:val="22"/>
              </w:rPr>
              <w:t>81</w:t>
            </w:r>
            <w:r w:rsidRPr="007001F1">
              <w:rPr>
                <w:color w:val="000000"/>
                <w:sz w:val="22"/>
                <w:szCs w:val="22"/>
              </w:rPr>
              <w:t xml:space="preserve"> ZVO)</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391DED" w:rsidRPr="007001F1" w:rsidRDefault="00391DED" w:rsidP="00872D5A">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872D5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872D5A">
            <w:pPr>
              <w:rPr>
                <w:color w:val="000000"/>
              </w:rPr>
            </w:pP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Typ kontroly</w:t>
            </w:r>
          </w:p>
        </w:tc>
        <w:tc>
          <w:tcPr>
            <w:tcW w:w="5528" w:type="dxa"/>
            <w:gridSpan w:val="5"/>
            <w:shd w:val="clear" w:color="auto" w:fill="auto"/>
            <w:vAlign w:val="center"/>
            <w:hideMark/>
          </w:tcPr>
          <w:p w:rsidR="00391DED" w:rsidRPr="007001F1" w:rsidRDefault="00144756" w:rsidP="00872D5A">
            <w:pPr>
              <w:rPr>
                <w:color w:val="000000"/>
              </w:rPr>
            </w:pPr>
            <w:r w:rsidRPr="007001F1">
              <w:rPr>
                <w:color w:val="000000"/>
                <w:sz w:val="22"/>
                <w:szCs w:val="22"/>
              </w:rPr>
              <w:t>druhá</w:t>
            </w:r>
            <w:r w:rsidR="00391DED" w:rsidRPr="007001F1">
              <w:rPr>
                <w:color w:val="000000"/>
                <w:sz w:val="22"/>
                <w:szCs w:val="22"/>
              </w:rPr>
              <w:t xml:space="preserve"> ex</w:t>
            </w:r>
            <w:r w:rsidR="00832D74">
              <w:rPr>
                <w:color w:val="000000"/>
                <w:sz w:val="22"/>
                <w:szCs w:val="22"/>
              </w:rPr>
              <w:t xml:space="preserve"> </w:t>
            </w:r>
            <w:r w:rsidR="00391DED" w:rsidRPr="007001F1">
              <w:rPr>
                <w:color w:val="000000"/>
                <w:sz w:val="22"/>
                <w:szCs w:val="22"/>
              </w:rPr>
              <w:t>ante kontrola</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Názov zákazky</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Názov dodávateľa</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IČO dodávateľa</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Hodnota zákazky s</w:t>
            </w:r>
            <w:r w:rsidR="003F1367">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15"/>
        </w:trPr>
        <w:tc>
          <w:tcPr>
            <w:tcW w:w="582" w:type="dxa"/>
            <w:shd w:val="clear" w:color="000000" w:fill="60497A"/>
            <w:vAlign w:val="center"/>
            <w:hideMark/>
          </w:tcPr>
          <w:p w:rsidR="00391DED" w:rsidRPr="007001F1" w:rsidRDefault="00391DED" w:rsidP="00872D5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391DED" w:rsidRPr="007001F1" w:rsidRDefault="00391DED" w:rsidP="00872D5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391DED" w:rsidRPr="007001F1" w:rsidRDefault="00391DED" w:rsidP="00872D5A">
            <w:pPr>
              <w:jc w:val="center"/>
              <w:rPr>
                <w:b/>
                <w:bCs/>
                <w:color w:val="FFFFFF"/>
              </w:rPr>
            </w:pPr>
            <w:r w:rsidRPr="007001F1">
              <w:rPr>
                <w:b/>
                <w:bCs/>
                <w:color w:val="FFFFFF"/>
                <w:sz w:val="22"/>
                <w:szCs w:val="22"/>
              </w:rPr>
              <w:t>áno</w:t>
            </w:r>
          </w:p>
        </w:tc>
        <w:tc>
          <w:tcPr>
            <w:tcW w:w="567" w:type="dxa"/>
            <w:shd w:val="clear" w:color="000000" w:fill="60497A"/>
            <w:vAlign w:val="center"/>
            <w:hideMark/>
          </w:tcPr>
          <w:p w:rsidR="00391DED" w:rsidRPr="007001F1" w:rsidRDefault="00391DED" w:rsidP="00872D5A">
            <w:pPr>
              <w:jc w:val="center"/>
              <w:rPr>
                <w:b/>
                <w:bCs/>
                <w:color w:val="FFFFFF"/>
              </w:rPr>
            </w:pPr>
            <w:r w:rsidRPr="007001F1">
              <w:rPr>
                <w:b/>
                <w:bCs/>
                <w:color w:val="FFFFFF"/>
                <w:sz w:val="22"/>
                <w:szCs w:val="22"/>
              </w:rPr>
              <w:t>nie</w:t>
            </w:r>
          </w:p>
        </w:tc>
        <w:tc>
          <w:tcPr>
            <w:tcW w:w="776" w:type="dxa"/>
            <w:shd w:val="clear" w:color="000000" w:fill="60497A"/>
            <w:vAlign w:val="center"/>
            <w:hideMark/>
          </w:tcPr>
          <w:p w:rsidR="00391DED" w:rsidRPr="007001F1" w:rsidRDefault="00391DED" w:rsidP="00872D5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391DED" w:rsidRPr="007001F1" w:rsidRDefault="00391DED" w:rsidP="00872D5A">
            <w:pPr>
              <w:jc w:val="center"/>
              <w:rPr>
                <w:b/>
                <w:bCs/>
                <w:color w:val="FFFFFF"/>
              </w:rPr>
            </w:pPr>
            <w:r w:rsidRPr="007001F1">
              <w:rPr>
                <w:b/>
                <w:bCs/>
                <w:color w:val="FFFFFF"/>
                <w:sz w:val="22"/>
                <w:szCs w:val="22"/>
              </w:rPr>
              <w:t>Poznámka</w:t>
            </w:r>
          </w:p>
        </w:tc>
      </w:tr>
      <w:tr w:rsidR="00BE7BD4" w:rsidRPr="007001F1" w:rsidTr="002B4A5C">
        <w:trPr>
          <w:trHeight w:val="367"/>
        </w:trPr>
        <w:tc>
          <w:tcPr>
            <w:tcW w:w="582" w:type="dxa"/>
            <w:vMerge w:val="restart"/>
            <w:shd w:val="clear" w:color="auto" w:fill="auto"/>
            <w:noWrap/>
            <w:vAlign w:val="center"/>
            <w:hideMark/>
          </w:tcPr>
          <w:p w:rsidR="00BE7BD4" w:rsidRPr="007001F1" w:rsidRDefault="00BE7BD4" w:rsidP="00872D5A">
            <w:pPr>
              <w:jc w:val="center"/>
              <w:rPr>
                <w:color w:val="000000"/>
              </w:rPr>
            </w:pPr>
            <w:r w:rsidRPr="007001F1">
              <w:rPr>
                <w:color w:val="000000"/>
                <w:sz w:val="22"/>
                <w:szCs w:val="22"/>
              </w:rPr>
              <w:t>1</w:t>
            </w:r>
          </w:p>
        </w:tc>
        <w:tc>
          <w:tcPr>
            <w:tcW w:w="4820" w:type="dxa"/>
            <w:gridSpan w:val="2"/>
            <w:shd w:val="clear" w:color="auto" w:fill="auto"/>
            <w:vAlign w:val="center"/>
            <w:hideMark/>
          </w:tcPr>
          <w:p w:rsidR="00BE7BD4" w:rsidRPr="007001F1" w:rsidRDefault="00BE7BD4" w:rsidP="00EC1F84">
            <w:pPr>
              <w:jc w:val="both"/>
              <w:rPr>
                <w:color w:val="000000"/>
              </w:rPr>
            </w:pPr>
            <w:r w:rsidRPr="007001F1">
              <w:rPr>
                <w:color w:val="000000"/>
                <w:sz w:val="22"/>
                <w:szCs w:val="22"/>
              </w:rPr>
              <w:t>a) Bola zákazka zverejnená v súlade s</w:t>
            </w:r>
            <w:r w:rsidR="00EC1F84" w:rsidRPr="007001F1">
              <w:rPr>
                <w:color w:val="000000"/>
                <w:sz w:val="22"/>
                <w:szCs w:val="22"/>
              </w:rPr>
              <w:t xml:space="preserve"> príslušnými ustanoveniami ZVO?</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7261E4">
        <w:trPr>
          <w:trHeight w:val="757"/>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391DED" w:rsidRPr="007001F1" w:rsidTr="007261E4">
        <w:trPr>
          <w:trHeight w:val="20"/>
        </w:trPr>
        <w:tc>
          <w:tcPr>
            <w:tcW w:w="582" w:type="dxa"/>
            <w:shd w:val="clear" w:color="auto" w:fill="auto"/>
            <w:noWrap/>
            <w:vAlign w:val="center"/>
            <w:hideMark/>
          </w:tcPr>
          <w:p w:rsidR="00391DED" w:rsidRPr="007001F1" w:rsidRDefault="00391DED" w:rsidP="00872D5A">
            <w:pPr>
              <w:jc w:val="center"/>
              <w:rPr>
                <w:color w:val="000000"/>
              </w:rPr>
            </w:pPr>
            <w:r w:rsidRPr="007001F1">
              <w:rPr>
                <w:color w:val="000000"/>
                <w:sz w:val="22"/>
                <w:szCs w:val="22"/>
              </w:rPr>
              <w:t>2</w:t>
            </w:r>
          </w:p>
        </w:tc>
        <w:tc>
          <w:tcPr>
            <w:tcW w:w="4820" w:type="dxa"/>
            <w:gridSpan w:val="2"/>
            <w:shd w:val="clear" w:color="auto" w:fill="auto"/>
            <w:vAlign w:val="center"/>
            <w:hideMark/>
          </w:tcPr>
          <w:p w:rsidR="00391DED"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r>
      <w:tr w:rsidR="00391DED" w:rsidRPr="007001F1" w:rsidTr="007261E4">
        <w:trPr>
          <w:trHeight w:val="20"/>
        </w:trPr>
        <w:tc>
          <w:tcPr>
            <w:tcW w:w="582" w:type="dxa"/>
            <w:shd w:val="clear" w:color="auto" w:fill="auto"/>
            <w:noWrap/>
            <w:vAlign w:val="center"/>
            <w:hideMark/>
          </w:tcPr>
          <w:p w:rsidR="00391DED" w:rsidRPr="007001F1" w:rsidRDefault="00391DED" w:rsidP="00872D5A">
            <w:pPr>
              <w:jc w:val="center"/>
              <w:rPr>
                <w:color w:val="000000"/>
              </w:rPr>
            </w:pPr>
            <w:r w:rsidRPr="007001F1">
              <w:rPr>
                <w:color w:val="000000"/>
                <w:sz w:val="22"/>
                <w:szCs w:val="22"/>
              </w:rPr>
              <w:t>3</w:t>
            </w:r>
          </w:p>
        </w:tc>
        <w:tc>
          <w:tcPr>
            <w:tcW w:w="4820" w:type="dxa"/>
            <w:gridSpan w:val="2"/>
            <w:shd w:val="clear" w:color="auto" w:fill="auto"/>
            <w:vAlign w:val="center"/>
            <w:hideMark/>
          </w:tcPr>
          <w:p w:rsidR="00391DED" w:rsidRPr="007001F1" w:rsidRDefault="00391DED" w:rsidP="00EC1F84">
            <w:pPr>
              <w:jc w:val="both"/>
              <w:rPr>
                <w:color w:val="000000"/>
              </w:rPr>
            </w:pPr>
            <w:r w:rsidRPr="007001F1">
              <w:rPr>
                <w:color w:val="000000"/>
                <w:sz w:val="22"/>
                <w:szCs w:val="22"/>
              </w:rPr>
              <w:t>Bol zamestnanec vykonávajúci kontrolu oboznámený s rizikovými indikátormi</w:t>
            </w:r>
            <w:r w:rsidR="00832D74">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832D74">
              <w:rPr>
                <w:color w:val="000000"/>
                <w:sz w:val="22"/>
                <w:szCs w:val="22"/>
              </w:rPr>
              <w:t xml:space="preserve"> </w:t>
            </w:r>
            <w:r w:rsidR="006B0182"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r>
      <w:tr w:rsidR="00BE7BD4" w:rsidRPr="007001F1" w:rsidTr="002B4A5C">
        <w:trPr>
          <w:trHeight w:val="271"/>
        </w:trPr>
        <w:tc>
          <w:tcPr>
            <w:tcW w:w="582" w:type="dxa"/>
            <w:vMerge w:val="restart"/>
            <w:shd w:val="clear" w:color="auto" w:fill="auto"/>
            <w:noWrap/>
            <w:vAlign w:val="center"/>
            <w:hideMark/>
          </w:tcPr>
          <w:p w:rsidR="00BE7BD4" w:rsidRPr="007001F1" w:rsidRDefault="00BE7BD4" w:rsidP="00872D5A">
            <w:pPr>
              <w:jc w:val="center"/>
              <w:rPr>
                <w:color w:val="000000"/>
              </w:rPr>
            </w:pPr>
            <w:r w:rsidRPr="007001F1">
              <w:rPr>
                <w:color w:val="000000"/>
                <w:sz w:val="22"/>
                <w:szCs w:val="22"/>
              </w:rPr>
              <w:lastRenderedPageBreak/>
              <w:t>4</w:t>
            </w:r>
          </w:p>
        </w:tc>
        <w:tc>
          <w:tcPr>
            <w:tcW w:w="4820" w:type="dxa"/>
            <w:gridSpan w:val="2"/>
            <w:shd w:val="clear" w:color="auto" w:fill="auto"/>
            <w:vAlign w:val="center"/>
            <w:hideMark/>
          </w:tcPr>
          <w:p w:rsidR="00BE7BD4" w:rsidRPr="007001F1" w:rsidRDefault="00BE7BD4" w:rsidP="00EC1F84">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7261E4">
        <w:trPr>
          <w:trHeight w:val="675"/>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pPr>
            <w:r w:rsidRPr="007001F1">
              <w:rPr>
                <w:sz w:val="22"/>
                <w:szCs w:val="22"/>
              </w:rPr>
              <w:t>b) Boli v prípade konfliktu záujmov prijaté primerané opatrenia a vykonaná náprav</w:t>
            </w:r>
            <w:r w:rsidR="00BE66E6">
              <w:rPr>
                <w:sz w:val="22"/>
                <w:szCs w:val="22"/>
              </w:rPr>
              <w:t>a</w:t>
            </w:r>
            <w:r w:rsidRPr="007001F1">
              <w:rPr>
                <w:sz w:val="22"/>
                <w:szCs w:val="22"/>
              </w:rPr>
              <w:t xml:space="preserve"> v zmysle         § 23 ods. 5 ZVO?</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7261E4">
        <w:trPr>
          <w:trHeight w:val="675"/>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7261E4">
        <w:trPr>
          <w:trHeight w:val="1140"/>
        </w:trPr>
        <w:tc>
          <w:tcPr>
            <w:tcW w:w="582" w:type="dxa"/>
            <w:vMerge w:val="restart"/>
            <w:shd w:val="clear" w:color="auto" w:fill="auto"/>
            <w:noWrap/>
            <w:vAlign w:val="center"/>
            <w:hideMark/>
          </w:tcPr>
          <w:p w:rsidR="00BE7BD4" w:rsidRPr="007001F1" w:rsidRDefault="00BE7BD4" w:rsidP="00872D5A">
            <w:pPr>
              <w:jc w:val="center"/>
              <w:rPr>
                <w:color w:val="000000"/>
              </w:rPr>
            </w:pPr>
            <w:r w:rsidRPr="007001F1">
              <w:rPr>
                <w:color w:val="000000"/>
                <w:sz w:val="22"/>
                <w:szCs w:val="22"/>
              </w:rPr>
              <w:t>5</w:t>
            </w:r>
          </w:p>
        </w:tc>
        <w:tc>
          <w:tcPr>
            <w:tcW w:w="4820" w:type="dxa"/>
            <w:gridSpan w:val="2"/>
            <w:shd w:val="clear" w:color="auto" w:fill="auto"/>
            <w:vAlign w:val="center"/>
            <w:hideMark/>
          </w:tcPr>
          <w:p w:rsidR="00BE7BD4" w:rsidRPr="007001F1" w:rsidRDefault="00BE7BD4" w:rsidP="00EC1F84">
            <w:pPr>
              <w:jc w:val="both"/>
            </w:pPr>
            <w:r w:rsidRPr="007001F1">
              <w:rPr>
                <w:sz w:val="22"/>
                <w:szCs w:val="22"/>
              </w:rPr>
              <w:t>a) Je verejné obstarávanie  z pohľadu kontroly predmetu obstarávania, návrhu zmluvných podmienok a iných údajov vo vecnom súlade so schválenou žiadosťou o poskytnuti</w:t>
            </w:r>
            <w:r w:rsidR="00EC1F84" w:rsidRPr="007001F1">
              <w:rPr>
                <w:sz w:val="22"/>
                <w:szCs w:val="22"/>
              </w:rPr>
              <w:t xml:space="preserve">e NFP a účinnou Zmluvou o NFP?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7261E4">
        <w:trPr>
          <w:trHeight w:val="1140"/>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BE66E6">
            <w:pPr>
              <w:jc w:val="both"/>
            </w:pPr>
            <w:r w:rsidRPr="007001F1">
              <w:rPr>
                <w:sz w:val="22"/>
                <w:szCs w:val="22"/>
              </w:rPr>
              <w:t xml:space="preserve">b) Je kontrolované verejné obstarávanie v súlade so závermi vykonanej </w:t>
            </w:r>
            <w:r w:rsidR="00BE66E6">
              <w:rPr>
                <w:sz w:val="22"/>
                <w:szCs w:val="22"/>
              </w:rPr>
              <w:t xml:space="preserve">prvej </w:t>
            </w:r>
            <w:r w:rsidRPr="007001F1">
              <w:rPr>
                <w:sz w:val="22"/>
                <w:szCs w:val="22"/>
              </w:rPr>
              <w:t>ex</w:t>
            </w:r>
            <w:r w:rsidR="00832D74">
              <w:rPr>
                <w:sz w:val="22"/>
                <w:szCs w:val="22"/>
              </w:rPr>
              <w:t xml:space="preserve"> </w:t>
            </w:r>
            <w:r w:rsidRPr="007001F1">
              <w:rPr>
                <w:sz w:val="22"/>
                <w:szCs w:val="22"/>
              </w:rPr>
              <w:t>ante kontroly a dokumentáciou schválenou v rámci tejto ex</w:t>
            </w:r>
            <w:r w:rsidR="00832D74">
              <w:rPr>
                <w:sz w:val="22"/>
                <w:szCs w:val="22"/>
              </w:rPr>
              <w:t xml:space="preserve"> </w:t>
            </w:r>
            <w:r w:rsidRPr="007001F1">
              <w:rPr>
                <w:sz w:val="22"/>
                <w:szCs w:val="22"/>
              </w:rPr>
              <w:t>ante kontroly?</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391DED" w:rsidRPr="007001F1" w:rsidTr="007261E4">
        <w:trPr>
          <w:trHeight w:val="20"/>
        </w:trPr>
        <w:tc>
          <w:tcPr>
            <w:tcW w:w="582" w:type="dxa"/>
            <w:shd w:val="clear" w:color="auto" w:fill="auto"/>
            <w:noWrap/>
            <w:vAlign w:val="center"/>
            <w:hideMark/>
          </w:tcPr>
          <w:p w:rsidR="00391DED" w:rsidRPr="007001F1" w:rsidRDefault="00391DED" w:rsidP="00872D5A">
            <w:pPr>
              <w:jc w:val="center"/>
              <w:rPr>
                <w:color w:val="000000"/>
              </w:rPr>
            </w:pPr>
            <w:r w:rsidRPr="007001F1">
              <w:rPr>
                <w:color w:val="000000"/>
                <w:sz w:val="22"/>
                <w:szCs w:val="22"/>
              </w:rPr>
              <w:t>6</w:t>
            </w:r>
          </w:p>
        </w:tc>
        <w:tc>
          <w:tcPr>
            <w:tcW w:w="4820" w:type="dxa"/>
            <w:gridSpan w:val="2"/>
            <w:shd w:val="clear" w:color="auto" w:fill="auto"/>
            <w:vAlign w:val="center"/>
            <w:hideMark/>
          </w:tcPr>
          <w:p w:rsidR="00391DED" w:rsidRPr="007001F1" w:rsidRDefault="00391DED" w:rsidP="00EC1F84">
            <w:pPr>
              <w:jc w:val="both"/>
              <w:rPr>
                <w:color w:val="000000"/>
              </w:rPr>
            </w:pPr>
            <w:r w:rsidRPr="007001F1">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r>
      <w:tr w:rsidR="00391DED" w:rsidRPr="007001F1" w:rsidTr="007261E4">
        <w:trPr>
          <w:trHeight w:val="20"/>
        </w:trPr>
        <w:tc>
          <w:tcPr>
            <w:tcW w:w="582" w:type="dxa"/>
            <w:shd w:val="clear" w:color="auto" w:fill="auto"/>
            <w:noWrap/>
            <w:vAlign w:val="center"/>
            <w:hideMark/>
          </w:tcPr>
          <w:p w:rsidR="00391DED" w:rsidRPr="007001F1" w:rsidRDefault="00391DED" w:rsidP="00872D5A">
            <w:pPr>
              <w:jc w:val="center"/>
              <w:rPr>
                <w:color w:val="000000"/>
              </w:rPr>
            </w:pPr>
            <w:r w:rsidRPr="007001F1">
              <w:rPr>
                <w:color w:val="000000"/>
                <w:sz w:val="22"/>
                <w:szCs w:val="22"/>
              </w:rPr>
              <w:t>7</w:t>
            </w:r>
          </w:p>
        </w:tc>
        <w:tc>
          <w:tcPr>
            <w:tcW w:w="4820" w:type="dxa"/>
            <w:gridSpan w:val="2"/>
            <w:shd w:val="clear" w:color="auto" w:fill="auto"/>
            <w:vAlign w:val="center"/>
            <w:hideMark/>
          </w:tcPr>
          <w:p w:rsidR="00391DED" w:rsidRPr="007001F1" w:rsidRDefault="00391DED" w:rsidP="00EC1F84">
            <w:pPr>
              <w:jc w:val="both"/>
              <w:rPr>
                <w:color w:val="000000"/>
              </w:rPr>
            </w:pPr>
            <w:r w:rsidRPr="007001F1">
              <w:rPr>
                <w:color w:val="000000"/>
                <w:sz w:val="22"/>
                <w:szCs w:val="22"/>
              </w:rPr>
              <w:t>Zaslal verejný obstarávateľ publikačnému úradu a úradu oznámenie o dobrovoľnej transparentnosti ex</w:t>
            </w:r>
            <w:r w:rsidR="00832D74">
              <w:rPr>
                <w:color w:val="000000"/>
                <w:sz w:val="22"/>
                <w:szCs w:val="22"/>
              </w:rPr>
              <w:t xml:space="preserve"> </w:t>
            </w:r>
            <w:r w:rsidRPr="007001F1">
              <w:rPr>
                <w:color w:val="000000"/>
                <w:sz w:val="22"/>
                <w:szCs w:val="22"/>
              </w:rPr>
              <w:t>ante?</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r>
      <w:tr w:rsidR="00BE7BD4" w:rsidRPr="007001F1" w:rsidTr="007261E4">
        <w:trPr>
          <w:trHeight w:val="758"/>
        </w:trPr>
        <w:tc>
          <w:tcPr>
            <w:tcW w:w="582" w:type="dxa"/>
            <w:vMerge w:val="restart"/>
            <w:shd w:val="clear" w:color="auto" w:fill="auto"/>
            <w:noWrap/>
            <w:vAlign w:val="center"/>
            <w:hideMark/>
          </w:tcPr>
          <w:p w:rsidR="00BE7BD4" w:rsidRPr="007001F1" w:rsidRDefault="00BE7BD4" w:rsidP="00872D5A">
            <w:pPr>
              <w:jc w:val="center"/>
              <w:rPr>
                <w:color w:val="000000"/>
              </w:rPr>
            </w:pPr>
            <w:r w:rsidRPr="007001F1">
              <w:rPr>
                <w:color w:val="000000"/>
                <w:sz w:val="22"/>
                <w:szCs w:val="22"/>
              </w:rPr>
              <w:t>8</w:t>
            </w:r>
          </w:p>
        </w:tc>
        <w:tc>
          <w:tcPr>
            <w:tcW w:w="4820" w:type="dxa"/>
            <w:gridSpan w:val="2"/>
            <w:shd w:val="clear" w:color="auto" w:fill="auto"/>
            <w:vAlign w:val="center"/>
            <w:hideMark/>
          </w:tcPr>
          <w:p w:rsidR="00BE7BD4" w:rsidRPr="007001F1" w:rsidRDefault="00BE7BD4" w:rsidP="00EC1F84">
            <w:pPr>
              <w:jc w:val="both"/>
            </w:pPr>
            <w:r w:rsidRPr="007001F1">
              <w:rPr>
                <w:color w:val="000000"/>
                <w:sz w:val="22"/>
                <w:szCs w:val="22"/>
              </w:rPr>
              <w:t xml:space="preserve">a) </w:t>
            </w:r>
            <w:r w:rsidRPr="007001F1">
              <w:rPr>
                <w:sz w:val="22"/>
                <w:szCs w:val="22"/>
              </w:rPr>
              <w:t>Požiadal verejný obstarávateľ záujemcov o predloženie dokladov preukazujúcich splnenie podmienok účasti? Boli stanovené podmienky účasti primerané k predmetu zákazky?</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2B4A5C">
        <w:trPr>
          <w:trHeight w:val="346"/>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b) Vyhodnocoval verejný obstarávateľ splnenie podmienok účasti v súlade s jeho požiadavkami?</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AC5799" w:rsidRPr="007001F1" w:rsidTr="007261E4">
        <w:trPr>
          <w:trHeight w:val="20"/>
        </w:trPr>
        <w:tc>
          <w:tcPr>
            <w:tcW w:w="582" w:type="dxa"/>
            <w:shd w:val="clear" w:color="auto" w:fill="auto"/>
            <w:noWrap/>
            <w:vAlign w:val="center"/>
          </w:tcPr>
          <w:p w:rsidR="00AC5799" w:rsidRPr="007001F1" w:rsidRDefault="00AC5799" w:rsidP="00AC5799">
            <w:pPr>
              <w:jc w:val="center"/>
              <w:rPr>
                <w:color w:val="000000"/>
              </w:rPr>
            </w:pPr>
            <w:r w:rsidRPr="007001F1">
              <w:rPr>
                <w:color w:val="000000"/>
                <w:sz w:val="22"/>
                <w:szCs w:val="22"/>
              </w:rPr>
              <w:t>9</w:t>
            </w:r>
          </w:p>
        </w:tc>
        <w:tc>
          <w:tcPr>
            <w:tcW w:w="4820" w:type="dxa"/>
            <w:gridSpan w:val="2"/>
            <w:shd w:val="clear" w:color="auto" w:fill="auto"/>
            <w:vAlign w:val="center"/>
          </w:tcPr>
          <w:p w:rsidR="00AC5799" w:rsidRPr="007001F1" w:rsidRDefault="00AC5799" w:rsidP="00EC1F84">
            <w:pPr>
              <w:jc w:val="both"/>
            </w:pPr>
            <w:r w:rsidRPr="007001F1">
              <w:rPr>
                <w:sz w:val="22"/>
                <w:szCs w:val="22"/>
              </w:rPr>
              <w:t>V prípade, ak verejný obstarávateľ použil rokovacie konanie z dôvodu mimoriadnej udalosti, splnil si svoju povinnosť v zmysle ustanovenia § 82 ods. 4?</w:t>
            </w:r>
          </w:p>
        </w:tc>
        <w:tc>
          <w:tcPr>
            <w:tcW w:w="567" w:type="dxa"/>
            <w:shd w:val="clear" w:color="auto" w:fill="auto"/>
            <w:vAlign w:val="center"/>
          </w:tcPr>
          <w:p w:rsidR="00AC5799" w:rsidRPr="007001F1" w:rsidRDefault="00AC5799" w:rsidP="00AC5799">
            <w:pPr>
              <w:jc w:val="center"/>
              <w:rPr>
                <w:color w:val="000000"/>
              </w:rPr>
            </w:pPr>
          </w:p>
        </w:tc>
        <w:tc>
          <w:tcPr>
            <w:tcW w:w="567" w:type="dxa"/>
            <w:shd w:val="clear" w:color="auto" w:fill="auto"/>
            <w:vAlign w:val="center"/>
          </w:tcPr>
          <w:p w:rsidR="00AC5799" w:rsidRPr="007001F1" w:rsidRDefault="00AC5799" w:rsidP="00AC5799">
            <w:pPr>
              <w:jc w:val="center"/>
              <w:rPr>
                <w:color w:val="000000"/>
              </w:rPr>
            </w:pPr>
          </w:p>
        </w:tc>
        <w:tc>
          <w:tcPr>
            <w:tcW w:w="776" w:type="dxa"/>
            <w:shd w:val="clear" w:color="auto" w:fill="auto"/>
            <w:vAlign w:val="center"/>
          </w:tcPr>
          <w:p w:rsidR="00AC5799" w:rsidRPr="007001F1" w:rsidRDefault="00AC5799" w:rsidP="00AC5799">
            <w:pPr>
              <w:jc w:val="center"/>
              <w:rPr>
                <w:color w:val="000000"/>
              </w:rPr>
            </w:pPr>
          </w:p>
        </w:tc>
        <w:tc>
          <w:tcPr>
            <w:tcW w:w="1775" w:type="dxa"/>
            <w:shd w:val="clear" w:color="auto" w:fill="auto"/>
            <w:vAlign w:val="center"/>
          </w:tcPr>
          <w:p w:rsidR="00AC5799" w:rsidRPr="007001F1" w:rsidRDefault="00AC5799" w:rsidP="00AC5799">
            <w:pPr>
              <w:jc w:val="center"/>
              <w:rPr>
                <w:color w:val="000000"/>
              </w:rPr>
            </w:pPr>
          </w:p>
        </w:tc>
      </w:tr>
      <w:tr w:rsidR="00AC5799" w:rsidRPr="007001F1" w:rsidTr="007261E4">
        <w:trPr>
          <w:trHeight w:val="20"/>
        </w:trPr>
        <w:tc>
          <w:tcPr>
            <w:tcW w:w="582" w:type="dxa"/>
            <w:shd w:val="clear" w:color="auto" w:fill="auto"/>
            <w:noWrap/>
            <w:vAlign w:val="center"/>
          </w:tcPr>
          <w:p w:rsidR="00AC5799" w:rsidRPr="007001F1" w:rsidRDefault="00AC5799" w:rsidP="00AC5799">
            <w:pPr>
              <w:jc w:val="center"/>
              <w:rPr>
                <w:color w:val="000000"/>
              </w:rPr>
            </w:pPr>
            <w:r w:rsidRPr="007001F1">
              <w:rPr>
                <w:color w:val="000000"/>
                <w:sz w:val="22"/>
                <w:szCs w:val="22"/>
              </w:rPr>
              <w:t>10</w:t>
            </w:r>
          </w:p>
        </w:tc>
        <w:tc>
          <w:tcPr>
            <w:tcW w:w="4820" w:type="dxa"/>
            <w:gridSpan w:val="2"/>
            <w:shd w:val="clear" w:color="auto" w:fill="auto"/>
            <w:vAlign w:val="center"/>
          </w:tcPr>
          <w:p w:rsidR="00AC5799" w:rsidRPr="007001F1" w:rsidRDefault="00AC5799" w:rsidP="00EC1F84">
            <w:pPr>
              <w:jc w:val="both"/>
            </w:pPr>
            <w:r w:rsidRPr="007001F1">
              <w:rPr>
                <w:sz w:val="22"/>
                <w:szCs w:val="22"/>
              </w:rPr>
              <w:t>Vyhotovil verejný obstarávateľ z priameho rokovacieho konania zápisnicu?</w:t>
            </w:r>
          </w:p>
        </w:tc>
        <w:tc>
          <w:tcPr>
            <w:tcW w:w="567" w:type="dxa"/>
            <w:shd w:val="clear" w:color="auto" w:fill="auto"/>
            <w:vAlign w:val="center"/>
          </w:tcPr>
          <w:p w:rsidR="00AC5799" w:rsidRPr="007001F1" w:rsidRDefault="00AC5799" w:rsidP="00AC5799">
            <w:pPr>
              <w:jc w:val="center"/>
              <w:rPr>
                <w:color w:val="000000"/>
              </w:rPr>
            </w:pPr>
          </w:p>
        </w:tc>
        <w:tc>
          <w:tcPr>
            <w:tcW w:w="567" w:type="dxa"/>
            <w:shd w:val="clear" w:color="auto" w:fill="auto"/>
            <w:vAlign w:val="center"/>
          </w:tcPr>
          <w:p w:rsidR="00AC5799" w:rsidRPr="007001F1" w:rsidRDefault="00AC5799" w:rsidP="00AC5799">
            <w:pPr>
              <w:jc w:val="center"/>
              <w:rPr>
                <w:color w:val="000000"/>
              </w:rPr>
            </w:pPr>
          </w:p>
        </w:tc>
        <w:tc>
          <w:tcPr>
            <w:tcW w:w="776" w:type="dxa"/>
            <w:shd w:val="clear" w:color="auto" w:fill="auto"/>
            <w:vAlign w:val="center"/>
          </w:tcPr>
          <w:p w:rsidR="00AC5799" w:rsidRPr="007001F1" w:rsidRDefault="00AC5799" w:rsidP="00AC5799">
            <w:pPr>
              <w:jc w:val="center"/>
              <w:rPr>
                <w:color w:val="000000"/>
              </w:rPr>
            </w:pPr>
          </w:p>
        </w:tc>
        <w:tc>
          <w:tcPr>
            <w:tcW w:w="1775" w:type="dxa"/>
            <w:shd w:val="clear" w:color="auto" w:fill="auto"/>
            <w:vAlign w:val="center"/>
          </w:tcPr>
          <w:p w:rsidR="00AC5799" w:rsidRPr="007001F1" w:rsidRDefault="00AC5799" w:rsidP="00AC5799">
            <w:pPr>
              <w:jc w:val="center"/>
              <w:rPr>
                <w:color w:val="000000"/>
              </w:rPr>
            </w:pPr>
          </w:p>
        </w:tc>
      </w:tr>
      <w:tr w:rsidR="00BE7BD4" w:rsidRPr="007001F1" w:rsidTr="002B4A5C">
        <w:trPr>
          <w:trHeight w:val="386"/>
        </w:trPr>
        <w:tc>
          <w:tcPr>
            <w:tcW w:w="582" w:type="dxa"/>
            <w:vMerge w:val="restart"/>
            <w:shd w:val="clear" w:color="auto" w:fill="auto"/>
            <w:noWrap/>
            <w:vAlign w:val="center"/>
          </w:tcPr>
          <w:p w:rsidR="00BE7BD4" w:rsidRPr="007001F1" w:rsidRDefault="00BE7BD4" w:rsidP="00F2042D">
            <w:pPr>
              <w:jc w:val="center"/>
              <w:rPr>
                <w:color w:val="000000"/>
              </w:rPr>
            </w:pPr>
            <w:r w:rsidRPr="007001F1">
              <w:rPr>
                <w:color w:val="000000"/>
                <w:sz w:val="22"/>
                <w:szCs w:val="22"/>
              </w:rPr>
              <w:t>11</w:t>
            </w: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7261E4">
        <w:trPr>
          <w:trHeight w:val="845"/>
        </w:trPr>
        <w:tc>
          <w:tcPr>
            <w:tcW w:w="582" w:type="dxa"/>
            <w:vMerge/>
            <w:shd w:val="clear" w:color="auto" w:fill="auto"/>
            <w:noWrap/>
            <w:vAlign w:val="center"/>
          </w:tcPr>
          <w:p w:rsidR="00BE7BD4" w:rsidRPr="007001F1" w:rsidRDefault="00BE7BD4" w:rsidP="00F2042D">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391DED" w:rsidRPr="007001F1" w:rsidTr="007261E4">
        <w:trPr>
          <w:trHeight w:val="20"/>
        </w:trPr>
        <w:tc>
          <w:tcPr>
            <w:tcW w:w="582" w:type="dxa"/>
            <w:shd w:val="clear" w:color="auto" w:fill="auto"/>
            <w:noWrap/>
            <w:vAlign w:val="center"/>
            <w:hideMark/>
          </w:tcPr>
          <w:p w:rsidR="00391DED" w:rsidRPr="007001F1" w:rsidRDefault="00517473" w:rsidP="00F2042D">
            <w:pPr>
              <w:jc w:val="center"/>
              <w:rPr>
                <w:color w:val="000000"/>
              </w:rPr>
            </w:pPr>
            <w:r w:rsidRPr="007001F1">
              <w:rPr>
                <w:color w:val="000000"/>
                <w:sz w:val="22"/>
                <w:szCs w:val="22"/>
              </w:rPr>
              <w:t>1</w:t>
            </w:r>
            <w:r w:rsidR="00BE7BD4" w:rsidRPr="007001F1">
              <w:rPr>
                <w:color w:val="000000"/>
                <w:sz w:val="22"/>
                <w:szCs w:val="22"/>
              </w:rPr>
              <w:t>2</w:t>
            </w:r>
          </w:p>
        </w:tc>
        <w:tc>
          <w:tcPr>
            <w:tcW w:w="4820" w:type="dxa"/>
            <w:gridSpan w:val="2"/>
            <w:shd w:val="clear" w:color="auto" w:fill="auto"/>
            <w:vAlign w:val="center"/>
            <w:hideMark/>
          </w:tcPr>
          <w:p w:rsidR="00391DED" w:rsidRPr="007001F1" w:rsidRDefault="00391DED" w:rsidP="00EC1F84">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r>
      <w:tr w:rsidR="00BC116C" w:rsidRPr="007001F1" w:rsidTr="007261E4">
        <w:trPr>
          <w:trHeight w:val="20"/>
        </w:trPr>
        <w:tc>
          <w:tcPr>
            <w:tcW w:w="582" w:type="dxa"/>
            <w:shd w:val="clear" w:color="auto" w:fill="auto"/>
            <w:noWrap/>
            <w:vAlign w:val="center"/>
          </w:tcPr>
          <w:p w:rsidR="00BC116C" w:rsidRPr="007001F1" w:rsidRDefault="00BC116C" w:rsidP="00F2042D">
            <w:pPr>
              <w:jc w:val="center"/>
              <w:rPr>
                <w:color w:val="000000"/>
              </w:rPr>
            </w:pPr>
            <w:r>
              <w:rPr>
                <w:color w:val="000000"/>
                <w:sz w:val="22"/>
                <w:szCs w:val="22"/>
              </w:rPr>
              <w:t>13</w:t>
            </w:r>
          </w:p>
        </w:tc>
        <w:tc>
          <w:tcPr>
            <w:tcW w:w="4820" w:type="dxa"/>
            <w:gridSpan w:val="2"/>
            <w:shd w:val="clear" w:color="auto" w:fill="auto"/>
            <w:vAlign w:val="center"/>
          </w:tcPr>
          <w:p w:rsidR="00BC116C" w:rsidRPr="007001F1" w:rsidRDefault="00BC116C" w:rsidP="00EC1F84">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BC116C" w:rsidRPr="007001F1" w:rsidRDefault="00BC116C" w:rsidP="00872D5A">
            <w:pPr>
              <w:jc w:val="center"/>
              <w:rPr>
                <w:color w:val="000000"/>
              </w:rPr>
            </w:pPr>
          </w:p>
        </w:tc>
        <w:tc>
          <w:tcPr>
            <w:tcW w:w="567" w:type="dxa"/>
            <w:shd w:val="clear" w:color="auto" w:fill="auto"/>
            <w:vAlign w:val="center"/>
          </w:tcPr>
          <w:p w:rsidR="00BC116C" w:rsidRPr="007001F1" w:rsidRDefault="00BC116C" w:rsidP="00872D5A">
            <w:pPr>
              <w:jc w:val="center"/>
              <w:rPr>
                <w:color w:val="000000"/>
              </w:rPr>
            </w:pPr>
          </w:p>
        </w:tc>
        <w:tc>
          <w:tcPr>
            <w:tcW w:w="776" w:type="dxa"/>
            <w:shd w:val="clear" w:color="auto" w:fill="auto"/>
            <w:vAlign w:val="center"/>
          </w:tcPr>
          <w:p w:rsidR="00BC116C" w:rsidRPr="007001F1" w:rsidRDefault="00BC116C" w:rsidP="00872D5A">
            <w:pPr>
              <w:jc w:val="center"/>
              <w:rPr>
                <w:color w:val="000000"/>
              </w:rPr>
            </w:pPr>
          </w:p>
        </w:tc>
        <w:tc>
          <w:tcPr>
            <w:tcW w:w="1775" w:type="dxa"/>
            <w:shd w:val="clear" w:color="auto" w:fill="auto"/>
            <w:vAlign w:val="center"/>
          </w:tcPr>
          <w:p w:rsidR="00BC116C" w:rsidRPr="007001F1" w:rsidRDefault="00BC116C" w:rsidP="00872D5A">
            <w:pPr>
              <w:jc w:val="center"/>
              <w:rPr>
                <w:color w:val="000000"/>
              </w:rPr>
            </w:pPr>
          </w:p>
        </w:tc>
      </w:tr>
      <w:tr w:rsidR="00391DED" w:rsidRPr="007001F1" w:rsidTr="007261E4">
        <w:trPr>
          <w:trHeight w:val="300"/>
        </w:trPr>
        <w:tc>
          <w:tcPr>
            <w:tcW w:w="9087" w:type="dxa"/>
            <w:gridSpan w:val="7"/>
            <w:shd w:val="clear" w:color="auto" w:fill="auto"/>
            <w:noWrap/>
            <w:vAlign w:val="center"/>
          </w:tcPr>
          <w:p w:rsidR="00391DED" w:rsidRPr="007001F1" w:rsidRDefault="00391DED" w:rsidP="00872D5A">
            <w:pPr>
              <w:jc w:val="both"/>
              <w:rPr>
                <w:b/>
                <w:sz w:val="20"/>
                <w:szCs w:val="20"/>
              </w:rPr>
            </w:pPr>
            <w:r w:rsidRPr="007001F1">
              <w:rPr>
                <w:b/>
                <w:sz w:val="20"/>
                <w:szCs w:val="20"/>
              </w:rPr>
              <w:t>VYJADRENIE</w:t>
            </w:r>
          </w:p>
          <w:p w:rsidR="00391DED" w:rsidRPr="007001F1" w:rsidRDefault="00391DED" w:rsidP="00872D5A">
            <w:pPr>
              <w:jc w:val="both"/>
              <w:rPr>
                <w:sz w:val="20"/>
                <w:szCs w:val="20"/>
              </w:rPr>
            </w:pPr>
          </w:p>
          <w:p w:rsidR="006605DD" w:rsidRPr="00A20234" w:rsidRDefault="006605DD" w:rsidP="006605DD">
            <w:pPr>
              <w:jc w:val="both"/>
              <w:rPr>
                <w:sz w:val="20"/>
                <w:szCs w:val="20"/>
              </w:rPr>
            </w:pPr>
            <w:r w:rsidRPr="00A20234">
              <w:rPr>
                <w:sz w:val="20"/>
                <w:szCs w:val="20"/>
              </w:rPr>
              <w:t xml:space="preserve"> Na základe overených skutočností potvrdzujem, že (uveďte jednu z možností v súlade s ustanovením § 7 ods. 3 zákona o finančnej kontrole).</w:t>
            </w:r>
            <w:r w:rsidRPr="00A20234">
              <w:rPr>
                <w:sz w:val="20"/>
                <w:szCs w:val="20"/>
              </w:rPr>
              <w:footnoteReference w:customMarkFollows="1" w:id="55"/>
              <w:t>[1]</w:t>
            </w:r>
          </w:p>
          <w:p w:rsidR="00391DED" w:rsidRPr="007001F1" w:rsidRDefault="00391DED" w:rsidP="00872D5A">
            <w:pPr>
              <w:rPr>
                <w:b/>
                <w:bCs/>
                <w:color w:val="000000"/>
              </w:rPr>
            </w:pP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b/>
                <w:bCs/>
              </w:rPr>
            </w:pPr>
            <w:r w:rsidRPr="007001F1">
              <w:rPr>
                <w:b/>
                <w:bCs/>
                <w:sz w:val="22"/>
                <w:szCs w:val="22"/>
              </w:rPr>
              <w:lastRenderedPageBreak/>
              <w:t>Kontrolu vykonal</w:t>
            </w:r>
            <w:r w:rsidR="00A90B4D">
              <w:rPr>
                <w:rStyle w:val="Odkaznapoznmkupodiarou"/>
                <w:b/>
                <w:bCs/>
                <w:sz w:val="22"/>
                <w:szCs w:val="22"/>
              </w:rPr>
              <w:footnoteReference w:customMarkFollows="1" w:id="56"/>
              <w:t>2</w:t>
            </w:r>
            <w:r w:rsidRPr="007001F1">
              <w:rPr>
                <w:b/>
                <w:bCs/>
                <w:sz w:val="22"/>
                <w:szCs w:val="22"/>
              </w:rPr>
              <w:t>:</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b/>
                <w:bCs/>
              </w:rPr>
            </w:pPr>
            <w:r w:rsidRPr="007001F1">
              <w:rPr>
                <w:b/>
                <w:bCs/>
                <w:sz w:val="22"/>
                <w:szCs w:val="22"/>
              </w:rPr>
              <w:t>Dátum:</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000000" w:fill="FFFFFF"/>
            <w:vAlign w:val="center"/>
            <w:hideMark/>
          </w:tcPr>
          <w:p w:rsidR="00391DED" w:rsidRPr="007001F1" w:rsidRDefault="00391DED" w:rsidP="00872D5A">
            <w:pPr>
              <w:rPr>
                <w:b/>
                <w:bCs/>
              </w:rPr>
            </w:pPr>
            <w:r w:rsidRPr="007001F1">
              <w:rPr>
                <w:b/>
                <w:bCs/>
                <w:sz w:val="22"/>
                <w:szCs w:val="22"/>
              </w:rPr>
              <w:t>Podpis:</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9087" w:type="dxa"/>
            <w:gridSpan w:val="7"/>
            <w:shd w:val="clear" w:color="auto" w:fill="auto"/>
            <w:noWrap/>
            <w:vAlign w:val="bottom"/>
            <w:hideMark/>
          </w:tcPr>
          <w:p w:rsidR="00391DED" w:rsidRPr="007001F1" w:rsidRDefault="00391DED" w:rsidP="00872D5A">
            <w:pPr>
              <w:jc w:val="center"/>
              <w:rPr>
                <w:color w:val="000000"/>
              </w:rPr>
            </w:pPr>
            <w:r w:rsidRPr="007001F1">
              <w:rPr>
                <w:color w:val="000000"/>
                <w:sz w:val="22"/>
                <w:szCs w:val="22"/>
              </w:rPr>
              <w:t> </w:t>
            </w:r>
          </w:p>
        </w:tc>
      </w:tr>
      <w:tr w:rsidR="00391DED" w:rsidRPr="007001F1" w:rsidTr="007261E4">
        <w:trPr>
          <w:trHeight w:val="300"/>
        </w:trPr>
        <w:tc>
          <w:tcPr>
            <w:tcW w:w="3559" w:type="dxa"/>
            <w:gridSpan w:val="2"/>
            <w:shd w:val="clear" w:color="000000" w:fill="FFFFFF"/>
            <w:vAlign w:val="center"/>
            <w:hideMark/>
          </w:tcPr>
          <w:p w:rsidR="00391DED" w:rsidRPr="007001F1" w:rsidRDefault="00391DED" w:rsidP="00872D5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57"/>
              <w:t>3</w:t>
            </w:r>
            <w:r w:rsidRPr="007001F1">
              <w:rPr>
                <w:b/>
                <w:bCs/>
                <w:sz w:val="22"/>
                <w:szCs w:val="22"/>
              </w:rPr>
              <w:t>:</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000000" w:fill="FFFFFF"/>
            <w:vAlign w:val="center"/>
            <w:hideMark/>
          </w:tcPr>
          <w:p w:rsidR="00391DED" w:rsidRPr="007001F1" w:rsidRDefault="00391DED" w:rsidP="00872D5A">
            <w:pPr>
              <w:rPr>
                <w:b/>
                <w:bCs/>
              </w:rPr>
            </w:pPr>
            <w:r w:rsidRPr="007001F1">
              <w:rPr>
                <w:b/>
                <w:bCs/>
                <w:sz w:val="22"/>
                <w:szCs w:val="22"/>
              </w:rPr>
              <w:t xml:space="preserve">Dátum: </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000000" w:fill="FFFFFF"/>
            <w:vAlign w:val="center"/>
            <w:hideMark/>
          </w:tcPr>
          <w:p w:rsidR="00391DED" w:rsidRPr="007001F1" w:rsidRDefault="00391DED" w:rsidP="00872D5A">
            <w:pPr>
              <w:rPr>
                <w:b/>
                <w:bCs/>
              </w:rPr>
            </w:pPr>
            <w:r w:rsidRPr="007001F1">
              <w:rPr>
                <w:b/>
                <w:bCs/>
                <w:sz w:val="22"/>
                <w:szCs w:val="22"/>
              </w:rPr>
              <w:t>Podpis:</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bl>
    <w:p w:rsidR="00AC5799" w:rsidRPr="007001F1" w:rsidRDefault="00AC5799"/>
    <w:p w:rsidR="00AC5799" w:rsidRPr="007001F1" w:rsidRDefault="00AC5799">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AC5799" w:rsidRPr="007001F1" w:rsidTr="007261E4">
        <w:trPr>
          <w:trHeight w:val="645"/>
        </w:trPr>
        <w:tc>
          <w:tcPr>
            <w:tcW w:w="9087" w:type="dxa"/>
            <w:gridSpan w:val="7"/>
            <w:shd w:val="clear" w:color="000000" w:fill="60497A"/>
            <w:vAlign w:val="center"/>
            <w:hideMark/>
          </w:tcPr>
          <w:p w:rsidR="00AC5799" w:rsidRPr="007001F1" w:rsidRDefault="00AC5799" w:rsidP="00872D5A">
            <w:pPr>
              <w:jc w:val="center"/>
              <w:rPr>
                <w:b/>
                <w:bCs/>
                <w:color w:val="FFFFFF"/>
              </w:rPr>
            </w:pPr>
            <w:r w:rsidRPr="007001F1">
              <w:rPr>
                <w:b/>
                <w:bCs/>
                <w:color w:val="FFFFFF"/>
              </w:rPr>
              <w:lastRenderedPageBreak/>
              <w:t>Kontrolný zoznam k finančnej kontrole VO</w:t>
            </w:r>
            <w:r w:rsidRPr="007001F1">
              <w:rPr>
                <w:b/>
                <w:bCs/>
                <w:color w:val="FFFFFF"/>
              </w:rPr>
              <w:br/>
            </w:r>
            <w:bookmarkStart w:id="21" w:name="KZ_19"/>
            <w:r w:rsidRPr="007001F1">
              <w:rPr>
                <w:b/>
                <w:bCs/>
                <w:color w:val="FFFFFF"/>
              </w:rPr>
              <w:t>Nadlimitná zákazka - priame rokovacie konanie - následná ex</w:t>
            </w:r>
            <w:r w:rsidR="00832D74">
              <w:rPr>
                <w:b/>
                <w:bCs/>
                <w:color w:val="FFFFFF"/>
              </w:rPr>
              <w:t xml:space="preserve"> </w:t>
            </w:r>
            <w:r w:rsidRPr="007001F1">
              <w:rPr>
                <w:b/>
                <w:bCs/>
                <w:color w:val="FFFFFF"/>
              </w:rPr>
              <w:t>post kontrola</w:t>
            </w:r>
            <w:bookmarkEnd w:id="21"/>
          </w:p>
        </w:tc>
      </w:tr>
      <w:tr w:rsidR="00AC5799" w:rsidRPr="007001F1" w:rsidTr="007261E4">
        <w:trPr>
          <w:trHeight w:val="330"/>
        </w:trPr>
        <w:tc>
          <w:tcPr>
            <w:tcW w:w="9087" w:type="dxa"/>
            <w:gridSpan w:val="7"/>
            <w:shd w:val="clear" w:color="auto" w:fill="auto"/>
            <w:vAlign w:val="center"/>
            <w:hideMark/>
          </w:tcPr>
          <w:p w:rsidR="00AC5799" w:rsidRPr="007001F1" w:rsidRDefault="00AC5799" w:rsidP="00872D5A">
            <w:pPr>
              <w:jc w:val="center"/>
              <w:rPr>
                <w:b/>
                <w:bCs/>
                <w:color w:val="000000"/>
              </w:rPr>
            </w:pPr>
            <w:r w:rsidRPr="007001F1">
              <w:rPr>
                <w:b/>
                <w:bCs/>
                <w:color w:val="000000"/>
                <w:sz w:val="22"/>
                <w:szCs w:val="22"/>
              </w:rPr>
              <w:t>Identifikácia programu</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Názov programu</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66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30"/>
        </w:trPr>
        <w:tc>
          <w:tcPr>
            <w:tcW w:w="9087" w:type="dxa"/>
            <w:gridSpan w:val="7"/>
            <w:shd w:val="clear" w:color="auto" w:fill="auto"/>
            <w:vAlign w:val="center"/>
            <w:hideMark/>
          </w:tcPr>
          <w:p w:rsidR="00AC5799" w:rsidRPr="007001F1" w:rsidRDefault="00AC5799" w:rsidP="00872D5A">
            <w:pPr>
              <w:jc w:val="center"/>
              <w:rPr>
                <w:b/>
                <w:bCs/>
                <w:color w:val="000000"/>
              </w:rPr>
            </w:pPr>
            <w:r w:rsidRPr="007001F1">
              <w:rPr>
                <w:b/>
                <w:bCs/>
                <w:color w:val="000000"/>
                <w:sz w:val="22"/>
                <w:szCs w:val="22"/>
              </w:rPr>
              <w:t>Identifikácia projektu a prijímateľa</w:t>
            </w:r>
          </w:p>
        </w:tc>
      </w:tr>
      <w:tr w:rsidR="00AC5799" w:rsidRPr="007001F1" w:rsidTr="007261E4">
        <w:trPr>
          <w:trHeight w:val="33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Názov projektu</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30"/>
        </w:trPr>
        <w:tc>
          <w:tcPr>
            <w:tcW w:w="9087" w:type="dxa"/>
            <w:gridSpan w:val="7"/>
            <w:shd w:val="clear" w:color="auto" w:fill="auto"/>
            <w:vAlign w:val="center"/>
            <w:hideMark/>
          </w:tcPr>
          <w:p w:rsidR="00AC5799" w:rsidRPr="007001F1" w:rsidRDefault="00AC5799" w:rsidP="00872D5A">
            <w:pPr>
              <w:jc w:val="center"/>
              <w:rPr>
                <w:b/>
                <w:bCs/>
                <w:color w:val="000000"/>
              </w:rPr>
            </w:pPr>
            <w:r w:rsidRPr="007001F1">
              <w:rPr>
                <w:b/>
                <w:bCs/>
                <w:color w:val="000000"/>
                <w:sz w:val="22"/>
                <w:szCs w:val="22"/>
              </w:rPr>
              <w:t>Identifikácia zákazky</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Nadlimitná zákazka</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Priame rokovacie konanie (§</w:t>
            </w:r>
            <w:r w:rsidR="006B0182" w:rsidRPr="007001F1">
              <w:rPr>
                <w:color w:val="000000"/>
                <w:sz w:val="22"/>
                <w:szCs w:val="22"/>
              </w:rPr>
              <w:t xml:space="preserve"> 81</w:t>
            </w:r>
            <w:r w:rsidRPr="007001F1">
              <w:rPr>
                <w:color w:val="000000"/>
                <w:sz w:val="22"/>
                <w:szCs w:val="22"/>
              </w:rPr>
              <w:t xml:space="preserve"> ZVO)</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AC5799" w:rsidRPr="007001F1" w:rsidRDefault="00AC5799" w:rsidP="00872D5A">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872D5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872D5A">
            <w:pPr>
              <w:rPr>
                <w:color w:val="000000"/>
              </w:rPr>
            </w:pP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Typ kontroly</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Následná ex</w:t>
            </w:r>
            <w:r w:rsidR="00832D74">
              <w:rPr>
                <w:color w:val="000000"/>
                <w:sz w:val="22"/>
                <w:szCs w:val="22"/>
              </w:rPr>
              <w:t xml:space="preserve"> </w:t>
            </w:r>
            <w:r w:rsidRPr="007001F1">
              <w:rPr>
                <w:color w:val="000000"/>
                <w:sz w:val="22"/>
                <w:szCs w:val="22"/>
              </w:rPr>
              <w:t>post kontrola</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Názov zákazky</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Názov dodávateľa</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IČO dodávateľa</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Hodnota zákazky s DPH</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15"/>
        </w:trPr>
        <w:tc>
          <w:tcPr>
            <w:tcW w:w="582" w:type="dxa"/>
            <w:shd w:val="clear" w:color="000000" w:fill="60497A"/>
            <w:vAlign w:val="center"/>
            <w:hideMark/>
          </w:tcPr>
          <w:p w:rsidR="00AC5799" w:rsidRPr="007001F1" w:rsidRDefault="00AC5799" w:rsidP="00872D5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AC5799" w:rsidRPr="007001F1" w:rsidRDefault="00AC5799" w:rsidP="00872D5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AC5799" w:rsidRPr="007001F1" w:rsidRDefault="00AC5799" w:rsidP="00872D5A">
            <w:pPr>
              <w:jc w:val="center"/>
              <w:rPr>
                <w:b/>
                <w:bCs/>
                <w:color w:val="FFFFFF"/>
              </w:rPr>
            </w:pPr>
            <w:r w:rsidRPr="007001F1">
              <w:rPr>
                <w:b/>
                <w:bCs/>
                <w:color w:val="FFFFFF"/>
                <w:sz w:val="22"/>
                <w:szCs w:val="22"/>
              </w:rPr>
              <w:t>áno</w:t>
            </w:r>
          </w:p>
        </w:tc>
        <w:tc>
          <w:tcPr>
            <w:tcW w:w="567" w:type="dxa"/>
            <w:shd w:val="clear" w:color="000000" w:fill="60497A"/>
            <w:vAlign w:val="center"/>
            <w:hideMark/>
          </w:tcPr>
          <w:p w:rsidR="00AC5799" w:rsidRPr="007001F1" w:rsidRDefault="00AC5799" w:rsidP="00872D5A">
            <w:pPr>
              <w:jc w:val="center"/>
              <w:rPr>
                <w:b/>
                <w:bCs/>
                <w:color w:val="FFFFFF"/>
              </w:rPr>
            </w:pPr>
            <w:r w:rsidRPr="007001F1">
              <w:rPr>
                <w:b/>
                <w:bCs/>
                <w:color w:val="FFFFFF"/>
                <w:sz w:val="22"/>
                <w:szCs w:val="22"/>
              </w:rPr>
              <w:t>nie</w:t>
            </w:r>
          </w:p>
        </w:tc>
        <w:tc>
          <w:tcPr>
            <w:tcW w:w="776" w:type="dxa"/>
            <w:shd w:val="clear" w:color="000000" w:fill="60497A"/>
            <w:vAlign w:val="center"/>
            <w:hideMark/>
          </w:tcPr>
          <w:p w:rsidR="00AC5799" w:rsidRPr="007001F1" w:rsidRDefault="00AC5799" w:rsidP="00872D5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AC5799" w:rsidRPr="007001F1" w:rsidRDefault="00AC5799" w:rsidP="00872D5A">
            <w:pPr>
              <w:jc w:val="center"/>
              <w:rPr>
                <w:b/>
                <w:bCs/>
                <w:color w:val="FFFFFF"/>
              </w:rPr>
            </w:pPr>
            <w:r w:rsidRPr="007001F1">
              <w:rPr>
                <w:b/>
                <w:bCs/>
                <w:color w:val="FFFFFF"/>
                <w:sz w:val="22"/>
                <w:szCs w:val="22"/>
              </w:rPr>
              <w:t>Poznámka</w:t>
            </w:r>
          </w:p>
        </w:tc>
      </w:tr>
      <w:tr w:rsidR="00AC5799" w:rsidRPr="007001F1" w:rsidTr="007261E4">
        <w:trPr>
          <w:trHeight w:val="20"/>
        </w:trPr>
        <w:tc>
          <w:tcPr>
            <w:tcW w:w="582" w:type="dxa"/>
            <w:shd w:val="clear" w:color="auto" w:fill="auto"/>
            <w:noWrap/>
            <w:vAlign w:val="center"/>
            <w:hideMark/>
          </w:tcPr>
          <w:p w:rsidR="00AC5799" w:rsidRPr="007001F1" w:rsidRDefault="00AC5799" w:rsidP="00872D5A">
            <w:pPr>
              <w:jc w:val="center"/>
              <w:rPr>
                <w:color w:val="000000"/>
              </w:rPr>
            </w:pPr>
            <w:r w:rsidRPr="007001F1">
              <w:rPr>
                <w:color w:val="000000"/>
                <w:sz w:val="22"/>
                <w:szCs w:val="22"/>
              </w:rPr>
              <w:t>1</w:t>
            </w:r>
          </w:p>
        </w:tc>
        <w:tc>
          <w:tcPr>
            <w:tcW w:w="4820" w:type="dxa"/>
            <w:gridSpan w:val="2"/>
            <w:shd w:val="clear" w:color="auto" w:fill="auto"/>
            <w:vAlign w:val="center"/>
            <w:hideMark/>
          </w:tcPr>
          <w:p w:rsidR="00AC5799"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776"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1775"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r>
      <w:tr w:rsidR="00AC5799" w:rsidRPr="007001F1" w:rsidTr="007261E4">
        <w:trPr>
          <w:trHeight w:val="20"/>
        </w:trPr>
        <w:tc>
          <w:tcPr>
            <w:tcW w:w="582" w:type="dxa"/>
            <w:shd w:val="clear" w:color="auto" w:fill="auto"/>
            <w:noWrap/>
            <w:vAlign w:val="center"/>
            <w:hideMark/>
          </w:tcPr>
          <w:p w:rsidR="00AC5799" w:rsidRPr="007001F1" w:rsidRDefault="00AC5799" w:rsidP="00872D5A">
            <w:pPr>
              <w:jc w:val="center"/>
              <w:rPr>
                <w:color w:val="000000"/>
              </w:rPr>
            </w:pPr>
            <w:r w:rsidRPr="007001F1">
              <w:rPr>
                <w:color w:val="000000"/>
                <w:sz w:val="22"/>
                <w:szCs w:val="22"/>
              </w:rPr>
              <w:t>2</w:t>
            </w:r>
          </w:p>
        </w:tc>
        <w:tc>
          <w:tcPr>
            <w:tcW w:w="4820" w:type="dxa"/>
            <w:gridSpan w:val="2"/>
            <w:shd w:val="clear" w:color="auto" w:fill="auto"/>
            <w:vAlign w:val="center"/>
            <w:hideMark/>
          </w:tcPr>
          <w:p w:rsidR="00AC5799" w:rsidRPr="007001F1" w:rsidRDefault="00AC5799" w:rsidP="00EC1F84">
            <w:pPr>
              <w:jc w:val="both"/>
              <w:rPr>
                <w:color w:val="000000"/>
              </w:rPr>
            </w:pPr>
            <w:r w:rsidRPr="007001F1">
              <w:rPr>
                <w:color w:val="000000"/>
                <w:sz w:val="22"/>
                <w:szCs w:val="22"/>
              </w:rPr>
              <w:t>Bol zamestnanec vykonávajúci kontrolu oboznámený s rizikovými indikátormi</w:t>
            </w:r>
            <w:r w:rsidR="00832D74">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832D74">
              <w:rPr>
                <w:color w:val="000000"/>
                <w:sz w:val="22"/>
                <w:szCs w:val="22"/>
              </w:rPr>
              <w:t xml:space="preserve"> </w:t>
            </w:r>
            <w:r w:rsidR="004A2B7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776"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1775"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r>
      <w:tr w:rsidR="00AC5799" w:rsidRPr="007001F1" w:rsidTr="007261E4">
        <w:trPr>
          <w:trHeight w:val="20"/>
        </w:trPr>
        <w:tc>
          <w:tcPr>
            <w:tcW w:w="582" w:type="dxa"/>
            <w:shd w:val="clear" w:color="auto" w:fill="auto"/>
            <w:noWrap/>
            <w:vAlign w:val="center"/>
            <w:hideMark/>
          </w:tcPr>
          <w:p w:rsidR="00AC5799" w:rsidRPr="007001F1" w:rsidRDefault="00AC5799" w:rsidP="00872D5A">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rsidR="00AC5799" w:rsidRPr="007001F1" w:rsidRDefault="00AC5799" w:rsidP="00EC1F84">
            <w:pPr>
              <w:jc w:val="both"/>
              <w:rPr>
                <w:color w:val="000000"/>
              </w:rPr>
            </w:pPr>
            <w:r w:rsidRPr="007001F1">
              <w:rPr>
                <w:color w:val="000000"/>
                <w:sz w:val="22"/>
                <w:szCs w:val="22"/>
              </w:rPr>
              <w:t>Je zmluva uzavretá v súlade s výsledkom rokovaní s uchádzačom?</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776"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1775"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r>
      <w:tr w:rsidR="00BE7BD4" w:rsidRPr="007001F1" w:rsidTr="007261E4">
        <w:trPr>
          <w:trHeight w:val="590"/>
        </w:trPr>
        <w:tc>
          <w:tcPr>
            <w:tcW w:w="582" w:type="dxa"/>
            <w:vMerge w:val="restart"/>
            <w:shd w:val="clear" w:color="auto" w:fill="auto"/>
            <w:noWrap/>
            <w:vAlign w:val="center"/>
            <w:hideMark/>
          </w:tcPr>
          <w:p w:rsidR="00BE7BD4" w:rsidRPr="007001F1" w:rsidRDefault="00BE7BD4" w:rsidP="00872D5A">
            <w:pPr>
              <w:jc w:val="center"/>
              <w:rPr>
                <w:color w:val="000000"/>
              </w:rPr>
            </w:pPr>
            <w:r w:rsidRPr="007001F1">
              <w:rPr>
                <w:color w:val="000000"/>
                <w:sz w:val="22"/>
                <w:szCs w:val="22"/>
              </w:rPr>
              <w:t>4</w:t>
            </w:r>
          </w:p>
        </w:tc>
        <w:tc>
          <w:tcPr>
            <w:tcW w:w="4820" w:type="dxa"/>
            <w:gridSpan w:val="2"/>
            <w:shd w:val="clear" w:color="auto" w:fill="auto"/>
            <w:vAlign w:val="center"/>
            <w:hideMark/>
          </w:tcPr>
          <w:p w:rsidR="00BE7BD4" w:rsidRPr="007001F1" w:rsidRDefault="00BE7BD4" w:rsidP="00EC1F84">
            <w:pPr>
              <w:jc w:val="both"/>
              <w:rPr>
                <w:color w:val="000000"/>
              </w:rPr>
            </w:pPr>
            <w:r w:rsidRPr="007001F1">
              <w:rPr>
                <w:color w:val="000000"/>
                <w:sz w:val="22"/>
                <w:szCs w:val="22"/>
              </w:rPr>
              <w:t>a) Bola výsledná zmluva zverejnená v súlade so zákonom o slob</w:t>
            </w:r>
            <w:r w:rsidR="00EC1F84" w:rsidRPr="007001F1">
              <w:rPr>
                <w:color w:val="000000"/>
                <w:sz w:val="22"/>
                <w:szCs w:val="22"/>
              </w:rPr>
              <w:t xml:space="preserve">odnom prístupe k informáciám?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7261E4">
        <w:trPr>
          <w:trHeight w:val="590"/>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b) Je kontrolované verejné obstarávanie v súlade so závermi vykonaných ex</w:t>
            </w:r>
            <w:r w:rsidR="00832D74">
              <w:rPr>
                <w:color w:val="000000"/>
                <w:sz w:val="22"/>
                <w:szCs w:val="22"/>
              </w:rPr>
              <w:t xml:space="preserve"> </w:t>
            </w:r>
            <w:r w:rsidRPr="007001F1">
              <w:rPr>
                <w:color w:val="000000"/>
                <w:sz w:val="22"/>
                <w:szCs w:val="22"/>
              </w:rPr>
              <w:t>ante kontrol a dokumentáciou schválenou v rámci týchto ex</w:t>
            </w:r>
            <w:r w:rsidR="00832D74">
              <w:rPr>
                <w:color w:val="000000"/>
                <w:sz w:val="22"/>
                <w:szCs w:val="22"/>
              </w:rPr>
              <w:t xml:space="preserve"> </w:t>
            </w:r>
            <w:r w:rsidRPr="007001F1">
              <w:rPr>
                <w:color w:val="000000"/>
                <w:sz w:val="22"/>
                <w:szCs w:val="22"/>
              </w:rPr>
              <w:t>ante kontrol?</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2B4A5C">
        <w:trPr>
          <w:trHeight w:val="226"/>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c) Je zmluva podpísaná oprávnenými osobami?</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AC5799" w:rsidRPr="007001F1" w:rsidTr="007261E4">
        <w:trPr>
          <w:trHeight w:val="20"/>
        </w:trPr>
        <w:tc>
          <w:tcPr>
            <w:tcW w:w="582" w:type="dxa"/>
            <w:shd w:val="clear" w:color="auto" w:fill="auto"/>
            <w:noWrap/>
            <w:vAlign w:val="center"/>
            <w:hideMark/>
          </w:tcPr>
          <w:p w:rsidR="00AC5799" w:rsidRPr="007001F1" w:rsidRDefault="00AC5799" w:rsidP="00872D5A">
            <w:pPr>
              <w:jc w:val="center"/>
              <w:rPr>
                <w:color w:val="000000"/>
              </w:rPr>
            </w:pPr>
            <w:r w:rsidRPr="007001F1">
              <w:rPr>
                <w:color w:val="000000"/>
                <w:sz w:val="22"/>
                <w:szCs w:val="22"/>
              </w:rPr>
              <w:t>5</w:t>
            </w:r>
          </w:p>
        </w:tc>
        <w:tc>
          <w:tcPr>
            <w:tcW w:w="4820" w:type="dxa"/>
            <w:gridSpan w:val="2"/>
            <w:shd w:val="clear" w:color="auto" w:fill="auto"/>
            <w:vAlign w:val="center"/>
            <w:hideMark/>
          </w:tcPr>
          <w:p w:rsidR="00AC5799" w:rsidRPr="007001F1" w:rsidRDefault="00AC5799" w:rsidP="00EC1F84">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776"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1775"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r>
      <w:tr w:rsidR="00BE7BD4" w:rsidRPr="007001F1" w:rsidTr="002B4A5C">
        <w:trPr>
          <w:trHeight w:val="326"/>
        </w:trPr>
        <w:tc>
          <w:tcPr>
            <w:tcW w:w="582" w:type="dxa"/>
            <w:vMerge w:val="restart"/>
            <w:shd w:val="clear" w:color="auto" w:fill="auto"/>
            <w:noWrap/>
            <w:vAlign w:val="center"/>
          </w:tcPr>
          <w:p w:rsidR="00BE7BD4" w:rsidRPr="007001F1" w:rsidRDefault="00BE7BD4" w:rsidP="00872D5A">
            <w:pPr>
              <w:jc w:val="center"/>
              <w:rPr>
                <w:color w:val="000000"/>
              </w:rPr>
            </w:pPr>
            <w:r w:rsidRPr="007001F1">
              <w:rPr>
                <w:color w:val="000000"/>
                <w:sz w:val="22"/>
                <w:szCs w:val="22"/>
              </w:rPr>
              <w:t>6</w:t>
            </w:r>
          </w:p>
        </w:tc>
        <w:tc>
          <w:tcPr>
            <w:tcW w:w="4820" w:type="dxa"/>
            <w:gridSpan w:val="2"/>
            <w:shd w:val="clear" w:color="auto" w:fill="auto"/>
            <w:vAlign w:val="center"/>
          </w:tcPr>
          <w:p w:rsidR="00BE7BD4" w:rsidRPr="007001F1" w:rsidRDefault="00EC1F84" w:rsidP="00EC1F84">
            <w:pPr>
              <w:jc w:val="both"/>
              <w:rPr>
                <w:color w:val="000000"/>
              </w:rPr>
            </w:pPr>
            <w:r w:rsidRPr="007001F1">
              <w:rPr>
                <w:color w:val="000000"/>
                <w:sz w:val="22"/>
                <w:szCs w:val="22"/>
              </w:rPr>
              <w:t>a)</w:t>
            </w:r>
            <w:r w:rsidR="00832D74">
              <w:rPr>
                <w:color w:val="000000"/>
                <w:sz w:val="22"/>
                <w:szCs w:val="22"/>
              </w:rPr>
              <w:t xml:space="preserve"> </w:t>
            </w:r>
            <w:r w:rsidR="00BE7BD4" w:rsidRPr="007001F1">
              <w:rPr>
                <w:color w:val="000000"/>
                <w:sz w:val="22"/>
                <w:szCs w:val="22"/>
              </w:rPr>
              <w:t>Nebol pri zadávaní zákazky identifikovaný konflikt záujmov podľa § 23 ZVO?</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7261E4">
        <w:trPr>
          <w:trHeight w:val="675"/>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b)</w:t>
            </w:r>
            <w:r w:rsidR="00832D74">
              <w:rPr>
                <w:color w:val="000000"/>
                <w:sz w:val="22"/>
                <w:szCs w:val="22"/>
              </w:rPr>
              <w:t xml:space="preserve"> </w:t>
            </w:r>
            <w:r w:rsidRPr="007001F1">
              <w:rPr>
                <w:color w:val="000000"/>
                <w:sz w:val="22"/>
                <w:szCs w:val="22"/>
              </w:rPr>
              <w:t>Boli v prípade konfliktu záujmov prijaté primerané opatrenia a vykonaná náprav</w:t>
            </w:r>
            <w:r w:rsidR="00BE66E6">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7261E4">
        <w:trPr>
          <w:trHeight w:val="675"/>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1207D0" w:rsidRPr="007001F1" w:rsidTr="007261E4">
        <w:trPr>
          <w:trHeight w:val="675"/>
        </w:trPr>
        <w:tc>
          <w:tcPr>
            <w:tcW w:w="582" w:type="dxa"/>
            <w:vMerge w:val="restart"/>
            <w:shd w:val="clear" w:color="auto" w:fill="auto"/>
            <w:noWrap/>
            <w:vAlign w:val="center"/>
          </w:tcPr>
          <w:p w:rsidR="001207D0" w:rsidRPr="007001F1" w:rsidRDefault="001207D0" w:rsidP="00872D5A">
            <w:pPr>
              <w:jc w:val="center"/>
              <w:rPr>
                <w:color w:val="000000"/>
              </w:rPr>
            </w:pPr>
            <w:r>
              <w:rPr>
                <w:color w:val="000000"/>
              </w:rPr>
              <w:t>7</w:t>
            </w:r>
          </w:p>
        </w:tc>
        <w:tc>
          <w:tcPr>
            <w:tcW w:w="4820" w:type="dxa"/>
            <w:gridSpan w:val="2"/>
            <w:shd w:val="clear" w:color="auto" w:fill="auto"/>
            <w:vAlign w:val="center"/>
          </w:tcPr>
          <w:p w:rsidR="001207D0" w:rsidRPr="007001F1" w:rsidRDefault="001207D0" w:rsidP="00EC1F84">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1207D0" w:rsidRPr="007001F1" w:rsidRDefault="001207D0" w:rsidP="00872D5A">
            <w:pPr>
              <w:jc w:val="center"/>
              <w:rPr>
                <w:color w:val="000000"/>
              </w:rPr>
            </w:pPr>
          </w:p>
        </w:tc>
        <w:tc>
          <w:tcPr>
            <w:tcW w:w="567" w:type="dxa"/>
            <w:shd w:val="clear" w:color="auto" w:fill="auto"/>
            <w:vAlign w:val="center"/>
          </w:tcPr>
          <w:p w:rsidR="001207D0" w:rsidRPr="007001F1" w:rsidRDefault="001207D0" w:rsidP="00872D5A">
            <w:pPr>
              <w:jc w:val="center"/>
              <w:rPr>
                <w:color w:val="000000"/>
              </w:rPr>
            </w:pPr>
          </w:p>
        </w:tc>
        <w:tc>
          <w:tcPr>
            <w:tcW w:w="776" w:type="dxa"/>
            <w:shd w:val="clear" w:color="auto" w:fill="auto"/>
            <w:vAlign w:val="center"/>
          </w:tcPr>
          <w:p w:rsidR="001207D0" w:rsidRPr="007001F1" w:rsidRDefault="001207D0" w:rsidP="00872D5A">
            <w:pPr>
              <w:jc w:val="center"/>
              <w:rPr>
                <w:color w:val="000000"/>
              </w:rPr>
            </w:pPr>
          </w:p>
        </w:tc>
        <w:tc>
          <w:tcPr>
            <w:tcW w:w="1775" w:type="dxa"/>
            <w:shd w:val="clear" w:color="auto" w:fill="auto"/>
            <w:vAlign w:val="center"/>
          </w:tcPr>
          <w:p w:rsidR="001207D0" w:rsidRPr="007001F1" w:rsidRDefault="001207D0" w:rsidP="00872D5A">
            <w:pPr>
              <w:jc w:val="center"/>
              <w:rPr>
                <w:color w:val="000000"/>
              </w:rPr>
            </w:pPr>
          </w:p>
        </w:tc>
      </w:tr>
      <w:tr w:rsidR="001207D0" w:rsidRPr="007001F1" w:rsidTr="007261E4">
        <w:trPr>
          <w:trHeight w:val="675"/>
        </w:trPr>
        <w:tc>
          <w:tcPr>
            <w:tcW w:w="582" w:type="dxa"/>
            <w:vMerge/>
            <w:shd w:val="clear" w:color="auto" w:fill="auto"/>
            <w:noWrap/>
            <w:vAlign w:val="center"/>
          </w:tcPr>
          <w:p w:rsidR="001207D0" w:rsidRPr="007001F1" w:rsidRDefault="001207D0" w:rsidP="00872D5A">
            <w:pPr>
              <w:jc w:val="center"/>
              <w:rPr>
                <w:color w:val="000000"/>
              </w:rPr>
            </w:pPr>
          </w:p>
        </w:tc>
        <w:tc>
          <w:tcPr>
            <w:tcW w:w="4820" w:type="dxa"/>
            <w:gridSpan w:val="2"/>
            <w:shd w:val="clear" w:color="auto" w:fill="auto"/>
            <w:vAlign w:val="center"/>
          </w:tcPr>
          <w:p w:rsidR="001207D0" w:rsidRPr="007001F1" w:rsidRDefault="001207D0" w:rsidP="00EC1F84">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1207D0" w:rsidRPr="007001F1" w:rsidRDefault="001207D0" w:rsidP="00872D5A">
            <w:pPr>
              <w:jc w:val="center"/>
              <w:rPr>
                <w:color w:val="000000"/>
              </w:rPr>
            </w:pPr>
          </w:p>
        </w:tc>
        <w:tc>
          <w:tcPr>
            <w:tcW w:w="567" w:type="dxa"/>
            <w:shd w:val="clear" w:color="auto" w:fill="auto"/>
            <w:vAlign w:val="center"/>
          </w:tcPr>
          <w:p w:rsidR="001207D0" w:rsidRPr="007001F1" w:rsidRDefault="001207D0" w:rsidP="00872D5A">
            <w:pPr>
              <w:jc w:val="center"/>
              <w:rPr>
                <w:color w:val="000000"/>
              </w:rPr>
            </w:pPr>
          </w:p>
        </w:tc>
        <w:tc>
          <w:tcPr>
            <w:tcW w:w="776" w:type="dxa"/>
            <w:shd w:val="clear" w:color="auto" w:fill="auto"/>
            <w:vAlign w:val="center"/>
          </w:tcPr>
          <w:p w:rsidR="001207D0" w:rsidRPr="007001F1" w:rsidRDefault="001207D0" w:rsidP="00872D5A">
            <w:pPr>
              <w:jc w:val="center"/>
              <w:rPr>
                <w:color w:val="000000"/>
              </w:rPr>
            </w:pPr>
          </w:p>
        </w:tc>
        <w:tc>
          <w:tcPr>
            <w:tcW w:w="1775" w:type="dxa"/>
            <w:shd w:val="clear" w:color="auto" w:fill="auto"/>
            <w:vAlign w:val="center"/>
          </w:tcPr>
          <w:p w:rsidR="001207D0" w:rsidRPr="007001F1" w:rsidRDefault="001207D0" w:rsidP="00872D5A">
            <w:pPr>
              <w:jc w:val="center"/>
              <w:rPr>
                <w:color w:val="000000"/>
              </w:rPr>
            </w:pPr>
          </w:p>
        </w:tc>
      </w:tr>
      <w:tr w:rsidR="008747D0" w:rsidRPr="007001F1" w:rsidTr="007261E4">
        <w:trPr>
          <w:trHeight w:val="675"/>
        </w:trPr>
        <w:tc>
          <w:tcPr>
            <w:tcW w:w="582" w:type="dxa"/>
            <w:shd w:val="clear" w:color="auto" w:fill="auto"/>
            <w:noWrap/>
            <w:vAlign w:val="center"/>
          </w:tcPr>
          <w:p w:rsidR="008747D0" w:rsidRPr="007001F1" w:rsidRDefault="008747D0" w:rsidP="00872D5A">
            <w:pPr>
              <w:jc w:val="center"/>
              <w:rPr>
                <w:color w:val="000000"/>
              </w:rPr>
            </w:pPr>
            <w:r>
              <w:rPr>
                <w:color w:val="000000"/>
              </w:rPr>
              <w:t>8</w:t>
            </w:r>
          </w:p>
        </w:tc>
        <w:tc>
          <w:tcPr>
            <w:tcW w:w="4820" w:type="dxa"/>
            <w:gridSpan w:val="2"/>
            <w:shd w:val="clear" w:color="auto" w:fill="auto"/>
            <w:vAlign w:val="center"/>
          </w:tcPr>
          <w:p w:rsidR="008747D0" w:rsidRPr="007001F1" w:rsidRDefault="008747D0" w:rsidP="00EC1F84">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8747D0" w:rsidRPr="007001F1" w:rsidRDefault="008747D0" w:rsidP="00872D5A">
            <w:pPr>
              <w:jc w:val="center"/>
              <w:rPr>
                <w:color w:val="000000"/>
              </w:rPr>
            </w:pPr>
          </w:p>
        </w:tc>
        <w:tc>
          <w:tcPr>
            <w:tcW w:w="567" w:type="dxa"/>
            <w:shd w:val="clear" w:color="auto" w:fill="auto"/>
            <w:vAlign w:val="center"/>
          </w:tcPr>
          <w:p w:rsidR="008747D0" w:rsidRPr="007001F1" w:rsidRDefault="008747D0" w:rsidP="00872D5A">
            <w:pPr>
              <w:jc w:val="center"/>
              <w:rPr>
                <w:color w:val="000000"/>
              </w:rPr>
            </w:pPr>
          </w:p>
        </w:tc>
        <w:tc>
          <w:tcPr>
            <w:tcW w:w="776" w:type="dxa"/>
            <w:shd w:val="clear" w:color="auto" w:fill="auto"/>
            <w:vAlign w:val="center"/>
          </w:tcPr>
          <w:p w:rsidR="008747D0" w:rsidRPr="007001F1" w:rsidRDefault="008747D0" w:rsidP="00872D5A">
            <w:pPr>
              <w:jc w:val="center"/>
              <w:rPr>
                <w:color w:val="000000"/>
              </w:rPr>
            </w:pPr>
          </w:p>
        </w:tc>
        <w:tc>
          <w:tcPr>
            <w:tcW w:w="1775" w:type="dxa"/>
            <w:shd w:val="clear" w:color="auto" w:fill="auto"/>
            <w:vAlign w:val="center"/>
          </w:tcPr>
          <w:p w:rsidR="008747D0" w:rsidRPr="007001F1" w:rsidRDefault="008747D0" w:rsidP="00872D5A">
            <w:pPr>
              <w:jc w:val="center"/>
              <w:rPr>
                <w:color w:val="000000"/>
              </w:rPr>
            </w:pPr>
          </w:p>
        </w:tc>
      </w:tr>
      <w:tr w:rsidR="001207D0" w:rsidRPr="007001F1" w:rsidTr="007261E4">
        <w:trPr>
          <w:trHeight w:val="20"/>
        </w:trPr>
        <w:tc>
          <w:tcPr>
            <w:tcW w:w="582" w:type="dxa"/>
            <w:shd w:val="clear" w:color="auto" w:fill="auto"/>
            <w:noWrap/>
            <w:vAlign w:val="center"/>
            <w:hideMark/>
          </w:tcPr>
          <w:p w:rsidR="001207D0" w:rsidRPr="007001F1" w:rsidRDefault="008747D0" w:rsidP="00872D5A">
            <w:pPr>
              <w:jc w:val="center"/>
              <w:rPr>
                <w:color w:val="000000"/>
              </w:rPr>
            </w:pPr>
            <w:r>
              <w:rPr>
                <w:color w:val="000000"/>
                <w:sz w:val="22"/>
                <w:szCs w:val="22"/>
              </w:rPr>
              <w:t>9</w:t>
            </w:r>
          </w:p>
        </w:tc>
        <w:tc>
          <w:tcPr>
            <w:tcW w:w="4820" w:type="dxa"/>
            <w:gridSpan w:val="2"/>
            <w:shd w:val="clear" w:color="auto" w:fill="auto"/>
            <w:vAlign w:val="center"/>
            <w:hideMark/>
          </w:tcPr>
          <w:p w:rsidR="001207D0" w:rsidRPr="007001F1" w:rsidRDefault="001207D0" w:rsidP="00EC1F84">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1207D0" w:rsidRPr="007001F1" w:rsidRDefault="001207D0" w:rsidP="00872D5A">
            <w:pPr>
              <w:jc w:val="center"/>
              <w:rPr>
                <w:color w:val="000000"/>
              </w:rPr>
            </w:pPr>
            <w:r w:rsidRPr="007001F1">
              <w:rPr>
                <w:color w:val="000000"/>
                <w:sz w:val="22"/>
                <w:szCs w:val="22"/>
              </w:rPr>
              <w:t> </w:t>
            </w:r>
          </w:p>
        </w:tc>
        <w:tc>
          <w:tcPr>
            <w:tcW w:w="567" w:type="dxa"/>
            <w:shd w:val="clear" w:color="auto" w:fill="auto"/>
            <w:vAlign w:val="center"/>
            <w:hideMark/>
          </w:tcPr>
          <w:p w:rsidR="001207D0" w:rsidRPr="007001F1" w:rsidRDefault="001207D0" w:rsidP="00872D5A">
            <w:pPr>
              <w:jc w:val="center"/>
              <w:rPr>
                <w:color w:val="000000"/>
              </w:rPr>
            </w:pPr>
            <w:r w:rsidRPr="007001F1">
              <w:rPr>
                <w:color w:val="000000"/>
                <w:sz w:val="22"/>
                <w:szCs w:val="22"/>
              </w:rPr>
              <w:t> </w:t>
            </w:r>
          </w:p>
        </w:tc>
        <w:tc>
          <w:tcPr>
            <w:tcW w:w="776" w:type="dxa"/>
            <w:shd w:val="clear" w:color="auto" w:fill="auto"/>
            <w:vAlign w:val="center"/>
            <w:hideMark/>
          </w:tcPr>
          <w:p w:rsidR="001207D0" w:rsidRPr="007001F1" w:rsidRDefault="001207D0" w:rsidP="00872D5A">
            <w:pPr>
              <w:jc w:val="center"/>
              <w:rPr>
                <w:color w:val="000000"/>
              </w:rPr>
            </w:pPr>
            <w:r w:rsidRPr="007001F1">
              <w:rPr>
                <w:color w:val="000000"/>
                <w:sz w:val="22"/>
                <w:szCs w:val="22"/>
              </w:rPr>
              <w:t> </w:t>
            </w:r>
          </w:p>
        </w:tc>
        <w:tc>
          <w:tcPr>
            <w:tcW w:w="1775" w:type="dxa"/>
            <w:shd w:val="clear" w:color="auto" w:fill="auto"/>
            <w:vAlign w:val="center"/>
            <w:hideMark/>
          </w:tcPr>
          <w:p w:rsidR="001207D0" w:rsidRPr="007001F1" w:rsidRDefault="001207D0" w:rsidP="00872D5A">
            <w:pPr>
              <w:jc w:val="center"/>
              <w:rPr>
                <w:color w:val="000000"/>
              </w:rPr>
            </w:pPr>
            <w:r w:rsidRPr="007001F1">
              <w:rPr>
                <w:color w:val="000000"/>
                <w:sz w:val="22"/>
                <w:szCs w:val="22"/>
              </w:rPr>
              <w:t> </w:t>
            </w:r>
          </w:p>
        </w:tc>
      </w:tr>
      <w:tr w:rsidR="001207D0" w:rsidRPr="007001F1" w:rsidTr="007261E4">
        <w:trPr>
          <w:trHeight w:val="300"/>
        </w:trPr>
        <w:tc>
          <w:tcPr>
            <w:tcW w:w="9087" w:type="dxa"/>
            <w:gridSpan w:val="7"/>
            <w:shd w:val="clear" w:color="auto" w:fill="auto"/>
            <w:noWrap/>
            <w:vAlign w:val="center"/>
          </w:tcPr>
          <w:p w:rsidR="001207D0" w:rsidRPr="007001F1" w:rsidRDefault="001207D0" w:rsidP="00872D5A">
            <w:pPr>
              <w:jc w:val="both"/>
              <w:rPr>
                <w:b/>
                <w:sz w:val="20"/>
                <w:szCs w:val="20"/>
              </w:rPr>
            </w:pPr>
            <w:r w:rsidRPr="007001F1">
              <w:rPr>
                <w:b/>
                <w:sz w:val="20"/>
                <w:szCs w:val="20"/>
              </w:rPr>
              <w:t>VYJADRENIE</w:t>
            </w:r>
          </w:p>
          <w:p w:rsidR="001207D0" w:rsidRPr="007001F1" w:rsidRDefault="001207D0" w:rsidP="00872D5A">
            <w:pPr>
              <w:jc w:val="both"/>
              <w:rPr>
                <w:sz w:val="20"/>
                <w:szCs w:val="20"/>
              </w:rPr>
            </w:pPr>
          </w:p>
          <w:p w:rsidR="001207D0" w:rsidRPr="00A20234" w:rsidRDefault="001207D0"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58"/>
              <w:t>[1]</w:t>
            </w:r>
          </w:p>
          <w:p w:rsidR="001207D0" w:rsidRPr="007001F1" w:rsidRDefault="001207D0" w:rsidP="00872D5A">
            <w:pPr>
              <w:rPr>
                <w:sz w:val="20"/>
                <w:szCs w:val="20"/>
              </w:rPr>
            </w:pPr>
          </w:p>
          <w:p w:rsidR="001207D0" w:rsidRPr="007001F1" w:rsidRDefault="001207D0" w:rsidP="00872D5A">
            <w:pPr>
              <w:rPr>
                <w:b/>
                <w:bCs/>
                <w:color w:val="000000"/>
              </w:rPr>
            </w:pPr>
          </w:p>
        </w:tc>
      </w:tr>
      <w:tr w:rsidR="001207D0" w:rsidRPr="007001F1" w:rsidTr="007261E4">
        <w:trPr>
          <w:trHeight w:val="300"/>
        </w:trPr>
        <w:tc>
          <w:tcPr>
            <w:tcW w:w="3559" w:type="dxa"/>
            <w:gridSpan w:val="2"/>
            <w:shd w:val="clear" w:color="auto" w:fill="auto"/>
            <w:vAlign w:val="center"/>
            <w:hideMark/>
          </w:tcPr>
          <w:p w:rsidR="001207D0" w:rsidRPr="007001F1" w:rsidRDefault="001207D0" w:rsidP="00872D5A">
            <w:pPr>
              <w:rPr>
                <w:b/>
                <w:bCs/>
              </w:rPr>
            </w:pPr>
            <w:r w:rsidRPr="007001F1">
              <w:rPr>
                <w:b/>
                <w:bCs/>
                <w:sz w:val="22"/>
                <w:szCs w:val="22"/>
              </w:rPr>
              <w:t>Kontrolu vykonal</w:t>
            </w:r>
            <w:r>
              <w:rPr>
                <w:rStyle w:val="Odkaznapoznmkupodiarou"/>
                <w:b/>
                <w:bCs/>
                <w:sz w:val="22"/>
                <w:szCs w:val="22"/>
              </w:rPr>
              <w:footnoteReference w:customMarkFollows="1" w:id="59"/>
              <w:t>2</w:t>
            </w:r>
            <w:r w:rsidRPr="007001F1">
              <w:rPr>
                <w:b/>
                <w:bCs/>
                <w:sz w:val="22"/>
                <w:szCs w:val="22"/>
              </w:rPr>
              <w:t>:</w:t>
            </w:r>
          </w:p>
        </w:tc>
        <w:tc>
          <w:tcPr>
            <w:tcW w:w="5528" w:type="dxa"/>
            <w:gridSpan w:val="5"/>
            <w:shd w:val="clear" w:color="auto" w:fill="auto"/>
            <w:vAlign w:val="center"/>
            <w:hideMark/>
          </w:tcPr>
          <w:p w:rsidR="001207D0" w:rsidRPr="007001F1" w:rsidRDefault="001207D0" w:rsidP="00872D5A">
            <w:pPr>
              <w:rPr>
                <w:color w:val="000000"/>
              </w:rPr>
            </w:pPr>
            <w:r w:rsidRPr="007001F1">
              <w:rPr>
                <w:color w:val="000000"/>
                <w:sz w:val="22"/>
                <w:szCs w:val="22"/>
              </w:rPr>
              <w:t> </w:t>
            </w:r>
          </w:p>
        </w:tc>
      </w:tr>
      <w:tr w:rsidR="001207D0" w:rsidRPr="007001F1" w:rsidTr="007261E4">
        <w:trPr>
          <w:trHeight w:val="300"/>
        </w:trPr>
        <w:tc>
          <w:tcPr>
            <w:tcW w:w="3559" w:type="dxa"/>
            <w:gridSpan w:val="2"/>
            <w:shd w:val="clear" w:color="auto" w:fill="auto"/>
            <w:vAlign w:val="center"/>
            <w:hideMark/>
          </w:tcPr>
          <w:p w:rsidR="001207D0" w:rsidRPr="007001F1" w:rsidRDefault="001207D0" w:rsidP="00872D5A">
            <w:pPr>
              <w:rPr>
                <w:b/>
                <w:bCs/>
              </w:rPr>
            </w:pPr>
            <w:r w:rsidRPr="007001F1">
              <w:rPr>
                <w:b/>
                <w:bCs/>
                <w:sz w:val="22"/>
                <w:szCs w:val="22"/>
              </w:rPr>
              <w:t>Dátum:</w:t>
            </w:r>
          </w:p>
        </w:tc>
        <w:tc>
          <w:tcPr>
            <w:tcW w:w="5528" w:type="dxa"/>
            <w:gridSpan w:val="5"/>
            <w:shd w:val="clear" w:color="auto" w:fill="auto"/>
            <w:vAlign w:val="center"/>
            <w:hideMark/>
          </w:tcPr>
          <w:p w:rsidR="001207D0" w:rsidRPr="007001F1" w:rsidRDefault="001207D0" w:rsidP="00872D5A">
            <w:pPr>
              <w:rPr>
                <w:color w:val="000000"/>
              </w:rPr>
            </w:pPr>
            <w:r w:rsidRPr="007001F1">
              <w:rPr>
                <w:color w:val="000000"/>
                <w:sz w:val="22"/>
                <w:szCs w:val="22"/>
              </w:rPr>
              <w:t> </w:t>
            </w:r>
          </w:p>
        </w:tc>
      </w:tr>
      <w:tr w:rsidR="001207D0" w:rsidRPr="007001F1" w:rsidTr="007261E4">
        <w:trPr>
          <w:trHeight w:val="300"/>
        </w:trPr>
        <w:tc>
          <w:tcPr>
            <w:tcW w:w="3559" w:type="dxa"/>
            <w:gridSpan w:val="2"/>
            <w:shd w:val="clear" w:color="000000" w:fill="FFFFFF"/>
            <w:vAlign w:val="center"/>
            <w:hideMark/>
          </w:tcPr>
          <w:p w:rsidR="001207D0" w:rsidRPr="007001F1" w:rsidRDefault="001207D0" w:rsidP="00872D5A">
            <w:pPr>
              <w:rPr>
                <w:b/>
                <w:bCs/>
              </w:rPr>
            </w:pPr>
            <w:r w:rsidRPr="007001F1">
              <w:rPr>
                <w:b/>
                <w:bCs/>
                <w:sz w:val="22"/>
                <w:szCs w:val="22"/>
              </w:rPr>
              <w:t>Podpis:</w:t>
            </w:r>
          </w:p>
        </w:tc>
        <w:tc>
          <w:tcPr>
            <w:tcW w:w="5528" w:type="dxa"/>
            <w:gridSpan w:val="5"/>
            <w:shd w:val="clear" w:color="auto" w:fill="auto"/>
            <w:vAlign w:val="center"/>
            <w:hideMark/>
          </w:tcPr>
          <w:p w:rsidR="001207D0" w:rsidRPr="007001F1" w:rsidRDefault="001207D0" w:rsidP="00872D5A">
            <w:pPr>
              <w:rPr>
                <w:color w:val="000000"/>
              </w:rPr>
            </w:pPr>
            <w:r w:rsidRPr="007001F1">
              <w:rPr>
                <w:color w:val="000000"/>
                <w:sz w:val="22"/>
                <w:szCs w:val="22"/>
              </w:rPr>
              <w:t> </w:t>
            </w:r>
          </w:p>
        </w:tc>
      </w:tr>
      <w:tr w:rsidR="001207D0" w:rsidRPr="007001F1" w:rsidTr="007261E4">
        <w:trPr>
          <w:trHeight w:val="300"/>
        </w:trPr>
        <w:tc>
          <w:tcPr>
            <w:tcW w:w="9087" w:type="dxa"/>
            <w:gridSpan w:val="7"/>
            <w:shd w:val="clear" w:color="auto" w:fill="auto"/>
            <w:noWrap/>
            <w:vAlign w:val="bottom"/>
            <w:hideMark/>
          </w:tcPr>
          <w:p w:rsidR="001207D0" w:rsidRPr="007001F1" w:rsidRDefault="001207D0" w:rsidP="00872D5A">
            <w:pPr>
              <w:jc w:val="center"/>
              <w:rPr>
                <w:color w:val="000000"/>
              </w:rPr>
            </w:pPr>
            <w:r w:rsidRPr="007001F1">
              <w:rPr>
                <w:color w:val="000000"/>
                <w:sz w:val="22"/>
                <w:szCs w:val="22"/>
              </w:rPr>
              <w:lastRenderedPageBreak/>
              <w:t> </w:t>
            </w:r>
          </w:p>
        </w:tc>
      </w:tr>
      <w:tr w:rsidR="001207D0" w:rsidRPr="007001F1" w:rsidTr="007261E4">
        <w:trPr>
          <w:trHeight w:val="300"/>
        </w:trPr>
        <w:tc>
          <w:tcPr>
            <w:tcW w:w="3559" w:type="dxa"/>
            <w:gridSpan w:val="2"/>
            <w:shd w:val="clear" w:color="000000" w:fill="FFFFFF"/>
            <w:vAlign w:val="center"/>
            <w:hideMark/>
          </w:tcPr>
          <w:p w:rsidR="001207D0" w:rsidRDefault="001207D0" w:rsidP="00A90B4D">
            <w:pPr>
              <w:rPr>
                <w:b/>
                <w:bCs/>
                <w:sz w:val="20"/>
                <w:szCs w:val="20"/>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Pr>
                <w:rStyle w:val="Odkaznapoznmkupodiarou"/>
                <w:b/>
                <w:bCs/>
                <w:sz w:val="22"/>
                <w:szCs w:val="22"/>
              </w:rPr>
              <w:footnoteReference w:customMarkFollows="1" w:id="60"/>
              <w:t>3</w:t>
            </w:r>
            <w:r w:rsidRPr="007001F1">
              <w:rPr>
                <w:b/>
                <w:bCs/>
                <w:sz w:val="22"/>
                <w:szCs w:val="22"/>
              </w:rPr>
              <w:t>:</w:t>
            </w:r>
          </w:p>
          <w:p w:rsidR="001207D0" w:rsidRPr="007001F1" w:rsidRDefault="001207D0" w:rsidP="00A90B4D">
            <w:pPr>
              <w:rPr>
                <w:b/>
                <w:bCs/>
              </w:rPr>
            </w:pPr>
          </w:p>
        </w:tc>
        <w:tc>
          <w:tcPr>
            <w:tcW w:w="5528" w:type="dxa"/>
            <w:gridSpan w:val="5"/>
            <w:shd w:val="clear" w:color="auto" w:fill="auto"/>
            <w:vAlign w:val="center"/>
            <w:hideMark/>
          </w:tcPr>
          <w:p w:rsidR="001207D0" w:rsidRPr="007001F1" w:rsidRDefault="001207D0" w:rsidP="00872D5A">
            <w:pPr>
              <w:rPr>
                <w:color w:val="000000"/>
              </w:rPr>
            </w:pPr>
            <w:r w:rsidRPr="007001F1">
              <w:rPr>
                <w:color w:val="000000"/>
                <w:sz w:val="22"/>
                <w:szCs w:val="22"/>
              </w:rPr>
              <w:t> </w:t>
            </w:r>
          </w:p>
        </w:tc>
      </w:tr>
      <w:tr w:rsidR="001207D0" w:rsidRPr="007001F1" w:rsidTr="007261E4">
        <w:trPr>
          <w:trHeight w:val="300"/>
        </w:trPr>
        <w:tc>
          <w:tcPr>
            <w:tcW w:w="3559" w:type="dxa"/>
            <w:gridSpan w:val="2"/>
            <w:shd w:val="clear" w:color="000000" w:fill="FFFFFF"/>
            <w:vAlign w:val="center"/>
            <w:hideMark/>
          </w:tcPr>
          <w:p w:rsidR="001207D0" w:rsidRPr="007001F1" w:rsidRDefault="001207D0" w:rsidP="00872D5A">
            <w:pPr>
              <w:rPr>
                <w:b/>
                <w:bCs/>
              </w:rPr>
            </w:pPr>
            <w:r w:rsidRPr="007001F1">
              <w:rPr>
                <w:b/>
                <w:bCs/>
                <w:sz w:val="22"/>
                <w:szCs w:val="22"/>
              </w:rPr>
              <w:t xml:space="preserve">Dátum: </w:t>
            </w:r>
          </w:p>
        </w:tc>
        <w:tc>
          <w:tcPr>
            <w:tcW w:w="5528" w:type="dxa"/>
            <w:gridSpan w:val="5"/>
            <w:shd w:val="clear" w:color="auto" w:fill="auto"/>
            <w:vAlign w:val="center"/>
            <w:hideMark/>
          </w:tcPr>
          <w:p w:rsidR="001207D0" w:rsidRPr="007001F1" w:rsidRDefault="001207D0" w:rsidP="00872D5A">
            <w:pPr>
              <w:rPr>
                <w:color w:val="000000"/>
              </w:rPr>
            </w:pPr>
            <w:r w:rsidRPr="007001F1">
              <w:rPr>
                <w:color w:val="000000"/>
                <w:sz w:val="22"/>
                <w:szCs w:val="22"/>
              </w:rPr>
              <w:t> </w:t>
            </w:r>
          </w:p>
        </w:tc>
      </w:tr>
      <w:tr w:rsidR="001207D0" w:rsidRPr="007001F1" w:rsidTr="007261E4">
        <w:trPr>
          <w:trHeight w:val="300"/>
        </w:trPr>
        <w:tc>
          <w:tcPr>
            <w:tcW w:w="3559" w:type="dxa"/>
            <w:gridSpan w:val="2"/>
            <w:shd w:val="clear" w:color="000000" w:fill="FFFFFF"/>
            <w:vAlign w:val="center"/>
            <w:hideMark/>
          </w:tcPr>
          <w:p w:rsidR="001207D0" w:rsidRPr="007001F1" w:rsidRDefault="001207D0" w:rsidP="00872D5A">
            <w:pPr>
              <w:rPr>
                <w:b/>
                <w:bCs/>
              </w:rPr>
            </w:pPr>
            <w:r w:rsidRPr="007001F1">
              <w:rPr>
                <w:b/>
                <w:bCs/>
                <w:sz w:val="22"/>
                <w:szCs w:val="22"/>
              </w:rPr>
              <w:t>Podpis:</w:t>
            </w:r>
          </w:p>
        </w:tc>
        <w:tc>
          <w:tcPr>
            <w:tcW w:w="5528" w:type="dxa"/>
            <w:gridSpan w:val="5"/>
            <w:shd w:val="clear" w:color="auto" w:fill="auto"/>
            <w:vAlign w:val="center"/>
            <w:hideMark/>
          </w:tcPr>
          <w:p w:rsidR="001207D0" w:rsidRPr="007001F1" w:rsidRDefault="001207D0" w:rsidP="00872D5A">
            <w:pPr>
              <w:rPr>
                <w:color w:val="000000"/>
              </w:rPr>
            </w:pPr>
            <w:r w:rsidRPr="007001F1">
              <w:rPr>
                <w:color w:val="000000"/>
                <w:sz w:val="22"/>
                <w:szCs w:val="22"/>
              </w:rPr>
              <w:t> </w:t>
            </w:r>
          </w:p>
        </w:tc>
      </w:tr>
    </w:tbl>
    <w:p w:rsidR="00872D5A" w:rsidRPr="007001F1" w:rsidRDefault="00872D5A"/>
    <w:p w:rsidR="00872D5A" w:rsidRPr="007001F1" w:rsidRDefault="00872D5A">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72D5A" w:rsidRPr="007001F1" w:rsidTr="002D20F9">
        <w:trPr>
          <w:trHeight w:val="645"/>
        </w:trPr>
        <w:tc>
          <w:tcPr>
            <w:tcW w:w="9087" w:type="dxa"/>
            <w:gridSpan w:val="7"/>
            <w:shd w:val="clear" w:color="000000" w:fill="60497A"/>
            <w:vAlign w:val="center"/>
            <w:hideMark/>
          </w:tcPr>
          <w:p w:rsidR="00872D5A" w:rsidRPr="007001F1" w:rsidRDefault="00872D5A" w:rsidP="00872D5A">
            <w:pPr>
              <w:jc w:val="center"/>
              <w:rPr>
                <w:b/>
                <w:bCs/>
                <w:color w:val="FFFFFF"/>
              </w:rPr>
            </w:pPr>
            <w:r w:rsidRPr="007001F1">
              <w:rPr>
                <w:b/>
                <w:bCs/>
                <w:color w:val="FFFFFF"/>
              </w:rPr>
              <w:lastRenderedPageBreak/>
              <w:t>Kontrolný zoznam k finančnej kontrole VO</w:t>
            </w:r>
            <w:r w:rsidRPr="007001F1">
              <w:rPr>
                <w:b/>
                <w:bCs/>
                <w:color w:val="FFFFFF"/>
              </w:rPr>
              <w:br/>
            </w:r>
            <w:bookmarkStart w:id="23" w:name="KZ_20"/>
            <w:r w:rsidRPr="007001F1">
              <w:rPr>
                <w:b/>
                <w:bCs/>
                <w:color w:val="FFFFFF"/>
              </w:rPr>
              <w:t>Nadlimitná zákazka - priame rokovacie konanie - štandardná ex</w:t>
            </w:r>
            <w:r w:rsidR="00832D74">
              <w:rPr>
                <w:b/>
                <w:bCs/>
                <w:color w:val="FFFFFF"/>
              </w:rPr>
              <w:t xml:space="preserve"> </w:t>
            </w:r>
            <w:r w:rsidRPr="007001F1">
              <w:rPr>
                <w:b/>
                <w:bCs/>
                <w:color w:val="FFFFFF"/>
              </w:rPr>
              <w:t>post kontrola</w:t>
            </w:r>
            <w:bookmarkEnd w:id="23"/>
          </w:p>
        </w:tc>
      </w:tr>
      <w:tr w:rsidR="00872D5A" w:rsidRPr="007001F1" w:rsidTr="002D20F9">
        <w:trPr>
          <w:trHeight w:val="330"/>
        </w:trPr>
        <w:tc>
          <w:tcPr>
            <w:tcW w:w="9087" w:type="dxa"/>
            <w:gridSpan w:val="7"/>
            <w:shd w:val="clear" w:color="auto" w:fill="auto"/>
            <w:vAlign w:val="center"/>
            <w:hideMark/>
          </w:tcPr>
          <w:p w:rsidR="00872D5A" w:rsidRPr="007001F1" w:rsidRDefault="00872D5A" w:rsidP="00872D5A">
            <w:pPr>
              <w:jc w:val="center"/>
              <w:rPr>
                <w:b/>
                <w:bCs/>
                <w:color w:val="000000"/>
              </w:rPr>
            </w:pPr>
            <w:r w:rsidRPr="007001F1">
              <w:rPr>
                <w:b/>
                <w:bCs/>
                <w:color w:val="000000"/>
                <w:sz w:val="22"/>
                <w:szCs w:val="22"/>
              </w:rPr>
              <w:t>Identifikácia programu</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Názov programu</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66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30"/>
        </w:trPr>
        <w:tc>
          <w:tcPr>
            <w:tcW w:w="9087" w:type="dxa"/>
            <w:gridSpan w:val="7"/>
            <w:shd w:val="clear" w:color="auto" w:fill="auto"/>
            <w:vAlign w:val="center"/>
            <w:hideMark/>
          </w:tcPr>
          <w:p w:rsidR="00872D5A" w:rsidRPr="007001F1" w:rsidRDefault="00872D5A" w:rsidP="00872D5A">
            <w:pPr>
              <w:jc w:val="center"/>
              <w:rPr>
                <w:b/>
                <w:bCs/>
                <w:color w:val="000000"/>
              </w:rPr>
            </w:pPr>
            <w:r w:rsidRPr="007001F1">
              <w:rPr>
                <w:b/>
                <w:bCs/>
                <w:color w:val="000000"/>
                <w:sz w:val="22"/>
                <w:szCs w:val="22"/>
              </w:rPr>
              <w:t>Identifikácia projektu a prijímateľa</w:t>
            </w:r>
          </w:p>
        </w:tc>
      </w:tr>
      <w:tr w:rsidR="00872D5A" w:rsidRPr="007001F1" w:rsidTr="002D20F9">
        <w:trPr>
          <w:trHeight w:val="33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Názov projektu</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30"/>
        </w:trPr>
        <w:tc>
          <w:tcPr>
            <w:tcW w:w="9087" w:type="dxa"/>
            <w:gridSpan w:val="7"/>
            <w:shd w:val="clear" w:color="auto" w:fill="auto"/>
            <w:vAlign w:val="center"/>
            <w:hideMark/>
          </w:tcPr>
          <w:p w:rsidR="00872D5A" w:rsidRPr="007001F1" w:rsidRDefault="00872D5A" w:rsidP="00872D5A">
            <w:pPr>
              <w:jc w:val="center"/>
              <w:rPr>
                <w:b/>
                <w:bCs/>
                <w:color w:val="000000"/>
              </w:rPr>
            </w:pPr>
            <w:r w:rsidRPr="007001F1">
              <w:rPr>
                <w:b/>
                <w:bCs/>
                <w:color w:val="000000"/>
                <w:sz w:val="22"/>
                <w:szCs w:val="22"/>
              </w:rPr>
              <w:t>Identifikácia zákazky</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Nadlimitná zákazka</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xml:space="preserve">Priame rokovacie konanie (§ </w:t>
            </w:r>
            <w:r w:rsidR="004A2B7E" w:rsidRPr="007001F1">
              <w:rPr>
                <w:color w:val="000000"/>
                <w:sz w:val="22"/>
                <w:szCs w:val="22"/>
              </w:rPr>
              <w:t>81</w:t>
            </w:r>
            <w:r w:rsidRPr="007001F1">
              <w:rPr>
                <w:color w:val="000000"/>
                <w:sz w:val="22"/>
                <w:szCs w:val="22"/>
              </w:rPr>
              <w:t xml:space="preserve"> ZVO)</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872D5A" w:rsidRPr="007001F1" w:rsidRDefault="00872D5A" w:rsidP="00872D5A">
            <w:pPr>
              <w:rPr>
                <w:color w:val="000000"/>
              </w:rPr>
            </w:pPr>
          </w:p>
        </w:tc>
      </w:tr>
      <w:tr w:rsidR="004D0B9F" w:rsidRPr="007001F1" w:rsidTr="002D20F9">
        <w:trPr>
          <w:trHeight w:val="300"/>
        </w:trPr>
        <w:tc>
          <w:tcPr>
            <w:tcW w:w="3559" w:type="dxa"/>
            <w:gridSpan w:val="2"/>
            <w:shd w:val="clear" w:color="auto" w:fill="auto"/>
            <w:vAlign w:val="center"/>
          </w:tcPr>
          <w:p w:rsidR="004D0B9F" w:rsidRPr="007001F1" w:rsidRDefault="004D0B9F" w:rsidP="00872D5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872D5A">
            <w:pPr>
              <w:rPr>
                <w:color w:val="000000"/>
              </w:rPr>
            </w:pP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Typ kontroly</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Štandardná ex</w:t>
            </w:r>
            <w:r w:rsidR="00832D74">
              <w:rPr>
                <w:color w:val="000000"/>
                <w:sz w:val="22"/>
                <w:szCs w:val="22"/>
              </w:rPr>
              <w:t xml:space="preserve"> </w:t>
            </w:r>
            <w:r w:rsidRPr="007001F1">
              <w:rPr>
                <w:color w:val="000000"/>
                <w:sz w:val="22"/>
                <w:szCs w:val="22"/>
              </w:rPr>
              <w:t>post kontrola</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Názov zákazky</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Názov dodávateľa</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IČO dodávateľa</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Hodnota zákazky s DPH</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15"/>
        </w:trPr>
        <w:tc>
          <w:tcPr>
            <w:tcW w:w="582" w:type="dxa"/>
            <w:shd w:val="clear" w:color="000000" w:fill="60497A"/>
            <w:vAlign w:val="center"/>
            <w:hideMark/>
          </w:tcPr>
          <w:p w:rsidR="00872D5A" w:rsidRPr="007001F1" w:rsidRDefault="00872D5A" w:rsidP="00872D5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872D5A" w:rsidRPr="007001F1" w:rsidRDefault="00872D5A" w:rsidP="00872D5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872D5A" w:rsidRPr="007001F1" w:rsidRDefault="00872D5A" w:rsidP="00872D5A">
            <w:pPr>
              <w:jc w:val="center"/>
              <w:rPr>
                <w:b/>
                <w:bCs/>
                <w:color w:val="FFFFFF"/>
              </w:rPr>
            </w:pPr>
            <w:r w:rsidRPr="007001F1">
              <w:rPr>
                <w:b/>
                <w:bCs/>
                <w:color w:val="FFFFFF"/>
                <w:sz w:val="22"/>
                <w:szCs w:val="22"/>
              </w:rPr>
              <w:t>áno</w:t>
            </w:r>
          </w:p>
        </w:tc>
        <w:tc>
          <w:tcPr>
            <w:tcW w:w="567" w:type="dxa"/>
            <w:shd w:val="clear" w:color="000000" w:fill="60497A"/>
            <w:vAlign w:val="center"/>
            <w:hideMark/>
          </w:tcPr>
          <w:p w:rsidR="00872D5A" w:rsidRPr="007001F1" w:rsidRDefault="00872D5A" w:rsidP="00872D5A">
            <w:pPr>
              <w:jc w:val="center"/>
              <w:rPr>
                <w:b/>
                <w:bCs/>
                <w:color w:val="FFFFFF"/>
              </w:rPr>
            </w:pPr>
            <w:r w:rsidRPr="007001F1">
              <w:rPr>
                <w:b/>
                <w:bCs/>
                <w:color w:val="FFFFFF"/>
                <w:sz w:val="22"/>
                <w:szCs w:val="22"/>
              </w:rPr>
              <w:t>nie</w:t>
            </w:r>
          </w:p>
        </w:tc>
        <w:tc>
          <w:tcPr>
            <w:tcW w:w="776" w:type="dxa"/>
            <w:shd w:val="clear" w:color="000000" w:fill="60497A"/>
            <w:vAlign w:val="center"/>
            <w:hideMark/>
          </w:tcPr>
          <w:p w:rsidR="00872D5A" w:rsidRPr="007001F1" w:rsidRDefault="00872D5A" w:rsidP="00872D5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872D5A" w:rsidRPr="007001F1" w:rsidRDefault="00872D5A" w:rsidP="00872D5A">
            <w:pPr>
              <w:jc w:val="center"/>
              <w:rPr>
                <w:b/>
                <w:bCs/>
                <w:color w:val="FFFFFF"/>
              </w:rPr>
            </w:pPr>
            <w:r w:rsidRPr="007001F1">
              <w:rPr>
                <w:b/>
                <w:bCs/>
                <w:color w:val="FFFFFF"/>
                <w:sz w:val="22"/>
                <w:szCs w:val="22"/>
              </w:rPr>
              <w:t>Poznámka</w:t>
            </w:r>
          </w:p>
        </w:tc>
      </w:tr>
      <w:tr w:rsidR="00ED3F92" w:rsidRPr="007001F1" w:rsidTr="002D20F9">
        <w:trPr>
          <w:trHeight w:val="302"/>
        </w:trPr>
        <w:tc>
          <w:tcPr>
            <w:tcW w:w="582" w:type="dxa"/>
            <w:vMerge w:val="restart"/>
            <w:shd w:val="clear" w:color="auto" w:fill="auto"/>
            <w:noWrap/>
            <w:vAlign w:val="center"/>
            <w:hideMark/>
          </w:tcPr>
          <w:p w:rsidR="00ED3F92" w:rsidRPr="007001F1" w:rsidRDefault="00ED3F92" w:rsidP="00872D5A">
            <w:pPr>
              <w:jc w:val="center"/>
              <w:rPr>
                <w:color w:val="000000"/>
              </w:rPr>
            </w:pPr>
            <w:r w:rsidRPr="007001F1">
              <w:rPr>
                <w:color w:val="000000"/>
                <w:sz w:val="22"/>
                <w:szCs w:val="22"/>
              </w:rPr>
              <w:t>1</w:t>
            </w:r>
          </w:p>
        </w:tc>
        <w:tc>
          <w:tcPr>
            <w:tcW w:w="4820" w:type="dxa"/>
            <w:gridSpan w:val="2"/>
            <w:shd w:val="clear" w:color="auto" w:fill="auto"/>
            <w:vAlign w:val="center"/>
            <w:hideMark/>
          </w:tcPr>
          <w:p w:rsidR="00ED3F92" w:rsidRPr="007001F1" w:rsidRDefault="00EC1F84" w:rsidP="00EC1F84">
            <w:pPr>
              <w:jc w:val="both"/>
              <w:rPr>
                <w:color w:val="000000"/>
              </w:rPr>
            </w:pPr>
            <w:r w:rsidRPr="007001F1">
              <w:rPr>
                <w:color w:val="000000"/>
                <w:sz w:val="22"/>
                <w:szCs w:val="22"/>
              </w:rPr>
              <w:t>a)</w:t>
            </w:r>
            <w:r w:rsidR="00ED3F92" w:rsidRPr="007001F1">
              <w:rPr>
                <w:color w:val="000000"/>
                <w:sz w:val="22"/>
                <w:szCs w:val="22"/>
              </w:rPr>
              <w:t>Bola PHZ určená ako cena bez</w:t>
            </w:r>
            <w:r w:rsidRPr="007001F1">
              <w:rPr>
                <w:color w:val="000000"/>
                <w:sz w:val="22"/>
                <w:szCs w:val="22"/>
              </w:rPr>
              <w:t xml:space="preserve"> DPH?</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r>
      <w:tr w:rsidR="00ED3F92" w:rsidRPr="007001F1" w:rsidTr="002D20F9">
        <w:trPr>
          <w:trHeight w:val="703"/>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Del="00ED3F92" w:rsidRDefault="00ED3F92" w:rsidP="00BE66E6">
            <w:pPr>
              <w:jc w:val="both"/>
              <w:rPr>
                <w:color w:val="000000"/>
              </w:rPr>
            </w:pPr>
            <w:r w:rsidRPr="007001F1">
              <w:rPr>
                <w:color w:val="000000"/>
                <w:sz w:val="22"/>
                <w:szCs w:val="22"/>
              </w:rPr>
              <w:t>b) Bola určená PHZ podľa podmienok platných v čase odoslania oznámenia o použití priameho rokovacieho konania?</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582"/>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Del="00ED3F92" w:rsidRDefault="00ED3F92" w:rsidP="00EC1F84">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665"/>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Del="00ED3F92" w:rsidRDefault="00ED3F92" w:rsidP="00EC1F84">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867"/>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Del="00ED3F92" w:rsidRDefault="00ED3F92" w:rsidP="00EC1F84">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342"/>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Del="00ED3F92" w:rsidRDefault="00ED3F92" w:rsidP="00EC1F84">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392"/>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Del="00ED3F92" w:rsidRDefault="00ED3F92" w:rsidP="00EC1F84">
            <w:pPr>
              <w:jc w:val="both"/>
              <w:rPr>
                <w:color w:val="000000"/>
              </w:rPr>
            </w:pPr>
            <w:r w:rsidRPr="007001F1">
              <w:rPr>
                <w:sz w:val="22"/>
                <w:szCs w:val="22"/>
              </w:rPr>
              <w:t>g)Stanovil verejný obstarávateľ PHZ v zmysle  ostatných ustanovení § 6 ZVO?</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872D5A" w:rsidRPr="007001F1" w:rsidTr="002D20F9">
        <w:trPr>
          <w:trHeight w:val="20"/>
        </w:trPr>
        <w:tc>
          <w:tcPr>
            <w:tcW w:w="582" w:type="dxa"/>
            <w:shd w:val="clear" w:color="auto" w:fill="auto"/>
            <w:noWrap/>
            <w:vAlign w:val="center"/>
            <w:hideMark/>
          </w:tcPr>
          <w:p w:rsidR="00872D5A" w:rsidRPr="007001F1" w:rsidRDefault="00872D5A" w:rsidP="00872D5A">
            <w:pPr>
              <w:jc w:val="center"/>
              <w:rPr>
                <w:color w:val="000000"/>
              </w:rPr>
            </w:pPr>
            <w:r w:rsidRPr="007001F1">
              <w:rPr>
                <w:color w:val="000000"/>
                <w:sz w:val="22"/>
                <w:szCs w:val="22"/>
              </w:rPr>
              <w:t>2</w:t>
            </w:r>
          </w:p>
        </w:tc>
        <w:tc>
          <w:tcPr>
            <w:tcW w:w="4820" w:type="dxa"/>
            <w:gridSpan w:val="2"/>
            <w:shd w:val="clear" w:color="auto" w:fill="auto"/>
            <w:vAlign w:val="center"/>
            <w:hideMark/>
          </w:tcPr>
          <w:p w:rsidR="00872D5A" w:rsidRPr="007001F1" w:rsidRDefault="00872D5A" w:rsidP="00EC1F84">
            <w:pPr>
              <w:jc w:val="both"/>
              <w:rPr>
                <w:color w:val="000000"/>
              </w:rPr>
            </w:pPr>
            <w:r w:rsidRPr="007001F1">
              <w:rPr>
                <w:color w:val="000000"/>
                <w:sz w:val="22"/>
                <w:szCs w:val="22"/>
              </w:rPr>
              <w:t>Bolo priame rokovacie konanie  použité len vtedy, ak je splnená aspoň jedna z podmienok v § 81 ZVO?</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872D5A" w:rsidRPr="007001F1" w:rsidTr="002D20F9">
        <w:trPr>
          <w:trHeight w:val="20"/>
        </w:trPr>
        <w:tc>
          <w:tcPr>
            <w:tcW w:w="582" w:type="dxa"/>
            <w:shd w:val="clear" w:color="auto" w:fill="auto"/>
            <w:noWrap/>
            <w:vAlign w:val="center"/>
            <w:hideMark/>
          </w:tcPr>
          <w:p w:rsidR="00872D5A" w:rsidRPr="007001F1" w:rsidRDefault="00872D5A" w:rsidP="00872D5A">
            <w:pPr>
              <w:jc w:val="center"/>
              <w:rPr>
                <w:color w:val="000000"/>
              </w:rPr>
            </w:pPr>
            <w:r w:rsidRPr="007001F1">
              <w:rPr>
                <w:color w:val="000000"/>
                <w:sz w:val="22"/>
                <w:szCs w:val="22"/>
              </w:rPr>
              <w:t>3</w:t>
            </w:r>
          </w:p>
        </w:tc>
        <w:tc>
          <w:tcPr>
            <w:tcW w:w="4820" w:type="dxa"/>
            <w:gridSpan w:val="2"/>
            <w:shd w:val="clear" w:color="auto" w:fill="auto"/>
            <w:vAlign w:val="center"/>
            <w:hideMark/>
          </w:tcPr>
          <w:p w:rsidR="00872D5A" w:rsidRPr="007001F1" w:rsidRDefault="00872D5A" w:rsidP="00EC1F84">
            <w:pPr>
              <w:jc w:val="both"/>
              <w:rPr>
                <w:color w:val="000000"/>
              </w:rPr>
            </w:pPr>
            <w:r w:rsidRPr="007001F1">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872D5A" w:rsidRPr="007001F1" w:rsidTr="002D20F9">
        <w:trPr>
          <w:trHeight w:val="20"/>
        </w:trPr>
        <w:tc>
          <w:tcPr>
            <w:tcW w:w="582" w:type="dxa"/>
            <w:shd w:val="clear" w:color="auto" w:fill="auto"/>
            <w:noWrap/>
            <w:vAlign w:val="center"/>
            <w:hideMark/>
          </w:tcPr>
          <w:p w:rsidR="00872D5A" w:rsidRPr="007001F1" w:rsidRDefault="003075EA" w:rsidP="00872D5A">
            <w:pPr>
              <w:jc w:val="center"/>
              <w:rPr>
                <w:color w:val="000000"/>
              </w:rPr>
            </w:pPr>
            <w:r>
              <w:rPr>
                <w:color w:val="000000"/>
                <w:sz w:val="22"/>
                <w:szCs w:val="22"/>
              </w:rPr>
              <w:t>4</w:t>
            </w:r>
          </w:p>
        </w:tc>
        <w:tc>
          <w:tcPr>
            <w:tcW w:w="4820" w:type="dxa"/>
            <w:gridSpan w:val="2"/>
            <w:shd w:val="clear" w:color="auto" w:fill="auto"/>
            <w:vAlign w:val="center"/>
            <w:hideMark/>
          </w:tcPr>
          <w:p w:rsidR="00872D5A" w:rsidRPr="007001F1" w:rsidRDefault="00872D5A" w:rsidP="00EC1F84">
            <w:pPr>
              <w:jc w:val="both"/>
              <w:rPr>
                <w:color w:val="000000"/>
              </w:rPr>
            </w:pPr>
            <w:r w:rsidRPr="007001F1">
              <w:rPr>
                <w:color w:val="000000"/>
                <w:sz w:val="22"/>
                <w:szCs w:val="22"/>
              </w:rPr>
              <w:t>Bol zamestnanec vykonávajúci kontrolu oboznámený s rizikovými indikátormi</w:t>
            </w:r>
            <w:r w:rsidR="00F970C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F970C8">
              <w:rPr>
                <w:color w:val="000000"/>
                <w:sz w:val="22"/>
                <w:szCs w:val="22"/>
              </w:rPr>
              <w:t xml:space="preserve"> </w:t>
            </w:r>
            <w:r w:rsidR="004A2B7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872D5A" w:rsidRPr="007001F1" w:rsidTr="002D20F9">
        <w:trPr>
          <w:trHeight w:val="20"/>
        </w:trPr>
        <w:tc>
          <w:tcPr>
            <w:tcW w:w="582" w:type="dxa"/>
            <w:shd w:val="clear" w:color="auto" w:fill="auto"/>
            <w:noWrap/>
            <w:vAlign w:val="center"/>
            <w:hideMark/>
          </w:tcPr>
          <w:p w:rsidR="00872D5A" w:rsidRPr="007001F1" w:rsidRDefault="003075EA" w:rsidP="00872D5A">
            <w:pPr>
              <w:jc w:val="center"/>
              <w:rPr>
                <w:color w:val="000000"/>
              </w:rPr>
            </w:pPr>
            <w:r>
              <w:rPr>
                <w:color w:val="000000"/>
                <w:sz w:val="22"/>
                <w:szCs w:val="22"/>
              </w:rPr>
              <w:t>5</w:t>
            </w:r>
          </w:p>
        </w:tc>
        <w:tc>
          <w:tcPr>
            <w:tcW w:w="4820" w:type="dxa"/>
            <w:gridSpan w:val="2"/>
            <w:shd w:val="clear" w:color="auto" w:fill="auto"/>
            <w:vAlign w:val="center"/>
            <w:hideMark/>
          </w:tcPr>
          <w:p w:rsidR="00872D5A" w:rsidRPr="007001F1" w:rsidRDefault="00872D5A" w:rsidP="00EC1F8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872D5A" w:rsidRPr="007001F1" w:rsidTr="002D20F9">
        <w:trPr>
          <w:trHeight w:val="20"/>
        </w:trPr>
        <w:tc>
          <w:tcPr>
            <w:tcW w:w="582" w:type="dxa"/>
            <w:shd w:val="clear" w:color="auto" w:fill="auto"/>
            <w:noWrap/>
            <w:vAlign w:val="center"/>
            <w:hideMark/>
          </w:tcPr>
          <w:p w:rsidR="00872D5A" w:rsidRPr="007001F1" w:rsidRDefault="003075EA" w:rsidP="00872D5A">
            <w:pPr>
              <w:jc w:val="center"/>
              <w:rPr>
                <w:color w:val="000000"/>
              </w:rPr>
            </w:pPr>
            <w:r>
              <w:rPr>
                <w:color w:val="000000"/>
                <w:sz w:val="22"/>
                <w:szCs w:val="22"/>
              </w:rPr>
              <w:t>6</w:t>
            </w:r>
          </w:p>
        </w:tc>
        <w:tc>
          <w:tcPr>
            <w:tcW w:w="4820" w:type="dxa"/>
            <w:gridSpan w:val="2"/>
            <w:shd w:val="clear" w:color="auto" w:fill="auto"/>
            <w:vAlign w:val="center"/>
            <w:hideMark/>
          </w:tcPr>
          <w:p w:rsidR="00872D5A"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ED3F92" w:rsidRPr="007001F1" w:rsidTr="002D20F9">
        <w:trPr>
          <w:trHeight w:val="292"/>
        </w:trPr>
        <w:tc>
          <w:tcPr>
            <w:tcW w:w="582" w:type="dxa"/>
            <w:vMerge w:val="restart"/>
            <w:shd w:val="clear" w:color="auto" w:fill="auto"/>
            <w:noWrap/>
            <w:vAlign w:val="center"/>
            <w:hideMark/>
          </w:tcPr>
          <w:p w:rsidR="00ED3F92" w:rsidRPr="007001F1" w:rsidRDefault="003075EA" w:rsidP="00872D5A">
            <w:pPr>
              <w:jc w:val="center"/>
              <w:rPr>
                <w:color w:val="000000"/>
              </w:rPr>
            </w:pPr>
            <w:r>
              <w:rPr>
                <w:color w:val="000000"/>
                <w:sz w:val="22"/>
                <w:szCs w:val="22"/>
              </w:rPr>
              <w:t>7</w:t>
            </w:r>
          </w:p>
        </w:tc>
        <w:tc>
          <w:tcPr>
            <w:tcW w:w="4820" w:type="dxa"/>
            <w:gridSpan w:val="2"/>
            <w:shd w:val="clear" w:color="auto" w:fill="auto"/>
            <w:vAlign w:val="center"/>
            <w:hideMark/>
          </w:tcPr>
          <w:p w:rsidR="00ED3F92" w:rsidRPr="007001F1" w:rsidRDefault="00ED3F92" w:rsidP="00EC1F84">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r>
      <w:tr w:rsidR="00ED3F92" w:rsidRPr="007001F1" w:rsidTr="002D20F9">
        <w:trPr>
          <w:trHeight w:val="675"/>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RDefault="00ED3F92" w:rsidP="00EC1F84">
            <w:pPr>
              <w:jc w:val="both"/>
            </w:pPr>
            <w:r w:rsidRPr="007001F1">
              <w:rPr>
                <w:sz w:val="22"/>
                <w:szCs w:val="22"/>
              </w:rPr>
              <w:t>b) Boli v prípade konfliktu záujmov prijaté primerané opatrenia a vykonaná náprav</w:t>
            </w:r>
            <w:r w:rsidR="00BE66E6">
              <w:rPr>
                <w:sz w:val="22"/>
                <w:szCs w:val="22"/>
              </w:rPr>
              <w:t>a</w:t>
            </w:r>
            <w:r w:rsidRPr="007001F1">
              <w:rPr>
                <w:sz w:val="22"/>
                <w:szCs w:val="22"/>
              </w:rPr>
              <w:t xml:space="preserve"> v zmysle        § 23 ods. 5 ZVO?</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675"/>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RDefault="00ED3F92" w:rsidP="00EC1F84">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364"/>
        </w:trPr>
        <w:tc>
          <w:tcPr>
            <w:tcW w:w="582" w:type="dxa"/>
            <w:vMerge w:val="restart"/>
            <w:shd w:val="clear" w:color="auto" w:fill="auto"/>
            <w:noWrap/>
            <w:vAlign w:val="center"/>
            <w:hideMark/>
          </w:tcPr>
          <w:p w:rsidR="00ED3F92" w:rsidRPr="007001F1" w:rsidRDefault="003075EA" w:rsidP="00872D5A">
            <w:pPr>
              <w:jc w:val="center"/>
              <w:rPr>
                <w:color w:val="000000"/>
              </w:rPr>
            </w:pPr>
            <w:r>
              <w:rPr>
                <w:color w:val="000000"/>
                <w:sz w:val="22"/>
                <w:szCs w:val="22"/>
              </w:rPr>
              <w:t>8</w:t>
            </w:r>
          </w:p>
        </w:tc>
        <w:tc>
          <w:tcPr>
            <w:tcW w:w="4820" w:type="dxa"/>
            <w:gridSpan w:val="2"/>
            <w:shd w:val="clear" w:color="auto" w:fill="auto"/>
            <w:vAlign w:val="center"/>
            <w:hideMark/>
          </w:tcPr>
          <w:p w:rsidR="00ED3F92" w:rsidRPr="007001F1" w:rsidRDefault="00ED3F92" w:rsidP="00EC1F84">
            <w:pPr>
              <w:jc w:val="both"/>
              <w:rPr>
                <w:color w:val="000000"/>
              </w:rPr>
            </w:pPr>
            <w:r w:rsidRPr="007001F1">
              <w:rPr>
                <w:color w:val="000000"/>
                <w:sz w:val="22"/>
                <w:szCs w:val="22"/>
              </w:rPr>
              <w:t xml:space="preserve">a) Bola zákazka zverejnená v súlade s </w:t>
            </w:r>
            <w:r w:rsidR="00EC1F84" w:rsidRPr="007001F1">
              <w:rPr>
                <w:color w:val="000000"/>
                <w:sz w:val="22"/>
                <w:szCs w:val="22"/>
              </w:rPr>
              <w:t>príslušnými ustanoveniami ZVO?</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r>
      <w:tr w:rsidR="00ED3F92" w:rsidRPr="007001F1" w:rsidTr="002D20F9">
        <w:trPr>
          <w:trHeight w:val="757"/>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RDefault="00ED3F92" w:rsidP="00EC1F84">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1140"/>
        </w:trPr>
        <w:tc>
          <w:tcPr>
            <w:tcW w:w="582" w:type="dxa"/>
            <w:shd w:val="clear" w:color="auto" w:fill="auto"/>
            <w:noWrap/>
            <w:vAlign w:val="center"/>
            <w:hideMark/>
          </w:tcPr>
          <w:p w:rsidR="00ED3F92" w:rsidRPr="007001F1" w:rsidRDefault="003075EA" w:rsidP="00872D5A">
            <w:pPr>
              <w:jc w:val="center"/>
              <w:rPr>
                <w:color w:val="000000"/>
              </w:rPr>
            </w:pPr>
            <w:r>
              <w:rPr>
                <w:color w:val="000000"/>
                <w:sz w:val="22"/>
                <w:szCs w:val="22"/>
              </w:rPr>
              <w:t>9</w:t>
            </w:r>
          </w:p>
        </w:tc>
        <w:tc>
          <w:tcPr>
            <w:tcW w:w="4820" w:type="dxa"/>
            <w:gridSpan w:val="2"/>
            <w:shd w:val="clear" w:color="auto" w:fill="auto"/>
            <w:vAlign w:val="center"/>
          </w:tcPr>
          <w:p w:rsidR="00ED3F92" w:rsidRPr="007001F1" w:rsidRDefault="00AA2FFD" w:rsidP="00EC1F84">
            <w:pPr>
              <w:jc w:val="both"/>
            </w:pPr>
            <w:r w:rsidRPr="007001F1">
              <w:rPr>
                <w:sz w:val="22"/>
                <w:szCs w:val="22"/>
              </w:rPr>
              <w:t xml:space="preserve">Je kontrolované verejné obstarávanie v súlade so závermi vykonanej </w:t>
            </w:r>
            <w:r>
              <w:rPr>
                <w:sz w:val="22"/>
                <w:szCs w:val="22"/>
              </w:rPr>
              <w:t xml:space="preserve">prvej </w:t>
            </w:r>
            <w:r w:rsidRPr="007001F1">
              <w:rPr>
                <w:sz w:val="22"/>
                <w:szCs w:val="22"/>
              </w:rPr>
              <w:t>ex</w:t>
            </w:r>
            <w:r w:rsidR="00F970C8">
              <w:rPr>
                <w:sz w:val="22"/>
                <w:szCs w:val="22"/>
              </w:rPr>
              <w:t xml:space="preserve"> </w:t>
            </w:r>
            <w:r w:rsidRPr="007001F1">
              <w:rPr>
                <w:sz w:val="22"/>
                <w:szCs w:val="22"/>
              </w:rPr>
              <w:t>ante kontroly a dokumentáciou schválenou v rámci tejto ex</w:t>
            </w:r>
            <w:r w:rsidR="00F970C8">
              <w:rPr>
                <w:sz w:val="22"/>
                <w:szCs w:val="22"/>
              </w:rPr>
              <w:t xml:space="preserve"> </w:t>
            </w:r>
            <w:r w:rsidRPr="007001F1">
              <w:rPr>
                <w:sz w:val="22"/>
                <w:szCs w:val="22"/>
              </w:rPr>
              <w:t>ante kontroly?</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872D5A" w:rsidRPr="007001F1" w:rsidTr="002D20F9">
        <w:trPr>
          <w:trHeight w:val="20"/>
        </w:trPr>
        <w:tc>
          <w:tcPr>
            <w:tcW w:w="582" w:type="dxa"/>
            <w:shd w:val="clear" w:color="auto" w:fill="auto"/>
            <w:noWrap/>
            <w:vAlign w:val="center"/>
            <w:hideMark/>
          </w:tcPr>
          <w:p w:rsidR="00872D5A" w:rsidRPr="007001F1" w:rsidRDefault="00517473" w:rsidP="003075EA">
            <w:pPr>
              <w:jc w:val="center"/>
              <w:rPr>
                <w:color w:val="000000"/>
              </w:rPr>
            </w:pPr>
            <w:r w:rsidRPr="007001F1">
              <w:rPr>
                <w:color w:val="000000"/>
                <w:sz w:val="22"/>
                <w:szCs w:val="22"/>
              </w:rPr>
              <w:t>1</w:t>
            </w:r>
            <w:r w:rsidR="003075EA">
              <w:rPr>
                <w:color w:val="000000"/>
                <w:sz w:val="22"/>
                <w:szCs w:val="22"/>
              </w:rPr>
              <w:t>0</w:t>
            </w:r>
          </w:p>
        </w:tc>
        <w:tc>
          <w:tcPr>
            <w:tcW w:w="4820" w:type="dxa"/>
            <w:gridSpan w:val="2"/>
            <w:shd w:val="clear" w:color="auto" w:fill="auto"/>
            <w:vAlign w:val="center"/>
            <w:hideMark/>
          </w:tcPr>
          <w:p w:rsidR="00872D5A" w:rsidRPr="007001F1" w:rsidRDefault="00872D5A" w:rsidP="00EC1F84">
            <w:pPr>
              <w:jc w:val="both"/>
              <w:rPr>
                <w:color w:val="000000"/>
              </w:rPr>
            </w:pPr>
            <w:r w:rsidRPr="007001F1">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872D5A" w:rsidRPr="007001F1" w:rsidTr="002D20F9">
        <w:trPr>
          <w:trHeight w:val="20"/>
        </w:trPr>
        <w:tc>
          <w:tcPr>
            <w:tcW w:w="582" w:type="dxa"/>
            <w:shd w:val="clear" w:color="auto" w:fill="auto"/>
            <w:noWrap/>
            <w:vAlign w:val="center"/>
            <w:hideMark/>
          </w:tcPr>
          <w:p w:rsidR="00872D5A" w:rsidRPr="007001F1" w:rsidRDefault="00517473" w:rsidP="00872D5A">
            <w:pPr>
              <w:jc w:val="center"/>
              <w:rPr>
                <w:color w:val="000000"/>
              </w:rPr>
            </w:pPr>
            <w:r w:rsidRPr="007001F1">
              <w:rPr>
                <w:color w:val="000000"/>
                <w:sz w:val="22"/>
                <w:szCs w:val="22"/>
              </w:rPr>
              <w:lastRenderedPageBreak/>
              <w:t>1</w:t>
            </w:r>
            <w:r w:rsidR="003075EA">
              <w:rPr>
                <w:color w:val="000000"/>
                <w:sz w:val="22"/>
                <w:szCs w:val="22"/>
              </w:rPr>
              <w:t>1</w:t>
            </w:r>
          </w:p>
        </w:tc>
        <w:tc>
          <w:tcPr>
            <w:tcW w:w="4820" w:type="dxa"/>
            <w:gridSpan w:val="2"/>
            <w:shd w:val="clear" w:color="auto" w:fill="auto"/>
            <w:vAlign w:val="center"/>
            <w:hideMark/>
          </w:tcPr>
          <w:p w:rsidR="00872D5A" w:rsidRPr="007001F1" w:rsidRDefault="00872D5A" w:rsidP="00BE66E6">
            <w:pPr>
              <w:jc w:val="both"/>
              <w:rPr>
                <w:color w:val="000000"/>
              </w:rPr>
            </w:pPr>
            <w:r w:rsidRPr="007001F1">
              <w:rPr>
                <w:color w:val="000000"/>
                <w:sz w:val="22"/>
                <w:szCs w:val="22"/>
              </w:rPr>
              <w:t>Zaslal verejný obstarávateľ publikačnému úradu a úradu oznámenie o dobrovoľnej transparentnosti ex</w:t>
            </w:r>
            <w:r w:rsidR="00F970C8">
              <w:rPr>
                <w:color w:val="000000"/>
                <w:sz w:val="22"/>
                <w:szCs w:val="22"/>
              </w:rPr>
              <w:t xml:space="preserve"> </w:t>
            </w:r>
            <w:r w:rsidRPr="007001F1">
              <w:rPr>
                <w:color w:val="000000"/>
                <w:sz w:val="22"/>
                <w:szCs w:val="22"/>
              </w:rPr>
              <w:t>ante?</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ED3F92" w:rsidRPr="007001F1" w:rsidTr="002D20F9">
        <w:trPr>
          <w:trHeight w:val="758"/>
        </w:trPr>
        <w:tc>
          <w:tcPr>
            <w:tcW w:w="582" w:type="dxa"/>
            <w:vMerge w:val="restart"/>
            <w:shd w:val="clear" w:color="auto" w:fill="auto"/>
            <w:noWrap/>
            <w:vAlign w:val="center"/>
            <w:hideMark/>
          </w:tcPr>
          <w:p w:rsidR="00ED3F92" w:rsidRPr="007001F1" w:rsidRDefault="00ED3F92">
            <w:pPr>
              <w:jc w:val="center"/>
              <w:rPr>
                <w:color w:val="000000"/>
              </w:rPr>
            </w:pPr>
            <w:r w:rsidRPr="007001F1">
              <w:rPr>
                <w:color w:val="000000"/>
                <w:sz w:val="22"/>
                <w:szCs w:val="22"/>
              </w:rPr>
              <w:t>1</w:t>
            </w:r>
            <w:r w:rsidR="003075EA">
              <w:rPr>
                <w:color w:val="000000"/>
                <w:sz w:val="22"/>
                <w:szCs w:val="22"/>
              </w:rPr>
              <w:t>2</w:t>
            </w:r>
          </w:p>
        </w:tc>
        <w:tc>
          <w:tcPr>
            <w:tcW w:w="4820" w:type="dxa"/>
            <w:gridSpan w:val="2"/>
            <w:shd w:val="clear" w:color="auto" w:fill="auto"/>
            <w:vAlign w:val="center"/>
            <w:hideMark/>
          </w:tcPr>
          <w:p w:rsidR="00ED3F92" w:rsidRPr="007001F1" w:rsidRDefault="00ED3F92" w:rsidP="00EC1F84">
            <w:pPr>
              <w:jc w:val="both"/>
            </w:pPr>
            <w:r w:rsidRPr="007001F1">
              <w:rPr>
                <w:sz w:val="22"/>
                <w:szCs w:val="22"/>
              </w:rPr>
              <w:t>a) Požiadal verejný obstarávateľ záujemcov o predloženie dokladov preukazujúcich splnenie podmienok účasti? Boli stanovené podmienky účasti primerané k predmetu zákazky?</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r>
      <w:tr w:rsidR="00ED3F92" w:rsidRPr="007001F1" w:rsidTr="002D20F9">
        <w:trPr>
          <w:trHeight w:val="274"/>
        </w:trPr>
        <w:tc>
          <w:tcPr>
            <w:tcW w:w="582" w:type="dxa"/>
            <w:vMerge/>
            <w:shd w:val="clear" w:color="auto" w:fill="auto"/>
            <w:noWrap/>
            <w:vAlign w:val="center"/>
          </w:tcPr>
          <w:p w:rsidR="00ED3F92" w:rsidRPr="007001F1" w:rsidRDefault="00ED3F92">
            <w:pPr>
              <w:jc w:val="center"/>
              <w:rPr>
                <w:color w:val="000000"/>
              </w:rPr>
            </w:pPr>
          </w:p>
        </w:tc>
        <w:tc>
          <w:tcPr>
            <w:tcW w:w="4820" w:type="dxa"/>
            <w:gridSpan w:val="2"/>
            <w:shd w:val="clear" w:color="auto" w:fill="auto"/>
            <w:vAlign w:val="center"/>
          </w:tcPr>
          <w:p w:rsidR="00ED3F92" w:rsidRPr="007001F1" w:rsidRDefault="00ED3F92" w:rsidP="00EC1F84">
            <w:pPr>
              <w:jc w:val="both"/>
            </w:pPr>
            <w:r w:rsidRPr="007001F1">
              <w:rPr>
                <w:color w:val="000000"/>
                <w:sz w:val="22"/>
                <w:szCs w:val="22"/>
              </w:rPr>
              <w:t>b) Vyhodnocoval verejný obstarávateľ splnenie podmienok účasti v súlade s jeho požiadavkami?</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2F51B0" w:rsidRPr="007001F1" w:rsidTr="002D20F9">
        <w:trPr>
          <w:trHeight w:val="20"/>
        </w:trPr>
        <w:tc>
          <w:tcPr>
            <w:tcW w:w="582" w:type="dxa"/>
            <w:shd w:val="clear" w:color="auto" w:fill="auto"/>
            <w:noWrap/>
            <w:vAlign w:val="center"/>
          </w:tcPr>
          <w:p w:rsidR="002F51B0" w:rsidRPr="007001F1" w:rsidDel="002F51B0" w:rsidRDefault="00517473" w:rsidP="002F51B0">
            <w:pPr>
              <w:jc w:val="center"/>
              <w:rPr>
                <w:color w:val="000000"/>
              </w:rPr>
            </w:pPr>
            <w:r w:rsidRPr="007001F1">
              <w:rPr>
                <w:color w:val="000000"/>
                <w:sz w:val="22"/>
                <w:szCs w:val="22"/>
              </w:rPr>
              <w:t>1</w:t>
            </w:r>
            <w:r w:rsidR="003075EA">
              <w:rPr>
                <w:color w:val="000000"/>
                <w:sz w:val="22"/>
                <w:szCs w:val="22"/>
              </w:rPr>
              <w:t>3</w:t>
            </w:r>
          </w:p>
        </w:tc>
        <w:tc>
          <w:tcPr>
            <w:tcW w:w="4820" w:type="dxa"/>
            <w:gridSpan w:val="2"/>
            <w:shd w:val="clear" w:color="auto" w:fill="auto"/>
            <w:vAlign w:val="center"/>
          </w:tcPr>
          <w:p w:rsidR="002F51B0" w:rsidRPr="007001F1" w:rsidRDefault="002F51B0" w:rsidP="00EC1F84">
            <w:pPr>
              <w:jc w:val="both"/>
              <w:rPr>
                <w:color w:val="000000"/>
              </w:rPr>
            </w:pPr>
            <w:r w:rsidRPr="007001F1">
              <w:rPr>
                <w:sz w:val="22"/>
                <w:szCs w:val="22"/>
              </w:rPr>
              <w:t>Vyhotovil verejný obstarávateľ z priameho rokovacieho konania zápisnicu?</w:t>
            </w:r>
          </w:p>
        </w:tc>
        <w:tc>
          <w:tcPr>
            <w:tcW w:w="567" w:type="dxa"/>
            <w:shd w:val="clear" w:color="auto" w:fill="auto"/>
            <w:vAlign w:val="center"/>
          </w:tcPr>
          <w:p w:rsidR="002F51B0" w:rsidRPr="007001F1" w:rsidRDefault="002F51B0" w:rsidP="00872D5A">
            <w:pPr>
              <w:jc w:val="center"/>
              <w:rPr>
                <w:color w:val="000000"/>
              </w:rPr>
            </w:pPr>
          </w:p>
        </w:tc>
        <w:tc>
          <w:tcPr>
            <w:tcW w:w="567" w:type="dxa"/>
            <w:shd w:val="clear" w:color="auto" w:fill="auto"/>
            <w:vAlign w:val="center"/>
          </w:tcPr>
          <w:p w:rsidR="002F51B0" w:rsidRPr="007001F1" w:rsidRDefault="002F51B0" w:rsidP="00872D5A">
            <w:pPr>
              <w:jc w:val="center"/>
              <w:rPr>
                <w:color w:val="000000"/>
              </w:rPr>
            </w:pPr>
          </w:p>
        </w:tc>
        <w:tc>
          <w:tcPr>
            <w:tcW w:w="776" w:type="dxa"/>
            <w:shd w:val="clear" w:color="auto" w:fill="auto"/>
            <w:vAlign w:val="center"/>
          </w:tcPr>
          <w:p w:rsidR="002F51B0" w:rsidRPr="007001F1" w:rsidRDefault="002F51B0" w:rsidP="00872D5A">
            <w:pPr>
              <w:jc w:val="center"/>
              <w:rPr>
                <w:color w:val="000000"/>
              </w:rPr>
            </w:pPr>
          </w:p>
        </w:tc>
        <w:tc>
          <w:tcPr>
            <w:tcW w:w="1775" w:type="dxa"/>
            <w:shd w:val="clear" w:color="auto" w:fill="auto"/>
            <w:vAlign w:val="center"/>
          </w:tcPr>
          <w:p w:rsidR="002F51B0" w:rsidRPr="007001F1" w:rsidRDefault="002F51B0" w:rsidP="00872D5A">
            <w:pPr>
              <w:jc w:val="center"/>
              <w:rPr>
                <w:color w:val="000000"/>
              </w:rPr>
            </w:pPr>
          </w:p>
        </w:tc>
      </w:tr>
      <w:tr w:rsidR="00ED3F92" w:rsidRPr="007001F1" w:rsidTr="002D20F9">
        <w:trPr>
          <w:trHeight w:val="374"/>
        </w:trPr>
        <w:tc>
          <w:tcPr>
            <w:tcW w:w="582" w:type="dxa"/>
            <w:vMerge w:val="restart"/>
            <w:shd w:val="clear" w:color="auto" w:fill="auto"/>
            <w:noWrap/>
            <w:vAlign w:val="center"/>
          </w:tcPr>
          <w:p w:rsidR="00ED3F92" w:rsidRPr="007001F1" w:rsidRDefault="00ED3F92">
            <w:pPr>
              <w:jc w:val="center"/>
              <w:rPr>
                <w:color w:val="000000"/>
              </w:rPr>
            </w:pPr>
            <w:r w:rsidRPr="007001F1">
              <w:rPr>
                <w:color w:val="000000"/>
                <w:sz w:val="22"/>
                <w:szCs w:val="22"/>
              </w:rPr>
              <w:t>1</w:t>
            </w:r>
            <w:r w:rsidR="003075EA">
              <w:rPr>
                <w:color w:val="000000"/>
                <w:sz w:val="22"/>
                <w:szCs w:val="22"/>
              </w:rPr>
              <w:t>4</w:t>
            </w:r>
          </w:p>
        </w:tc>
        <w:tc>
          <w:tcPr>
            <w:tcW w:w="4820" w:type="dxa"/>
            <w:gridSpan w:val="2"/>
            <w:shd w:val="clear" w:color="auto" w:fill="auto"/>
            <w:vAlign w:val="center"/>
          </w:tcPr>
          <w:p w:rsidR="00ED3F92" w:rsidRPr="007001F1" w:rsidRDefault="00ED3F92" w:rsidP="00EC1F84">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845"/>
        </w:trPr>
        <w:tc>
          <w:tcPr>
            <w:tcW w:w="582" w:type="dxa"/>
            <w:vMerge/>
            <w:shd w:val="clear" w:color="auto" w:fill="auto"/>
            <w:noWrap/>
            <w:vAlign w:val="center"/>
          </w:tcPr>
          <w:p w:rsidR="00ED3F92" w:rsidRPr="007001F1" w:rsidRDefault="00ED3F92">
            <w:pPr>
              <w:jc w:val="center"/>
              <w:rPr>
                <w:color w:val="000000"/>
              </w:rPr>
            </w:pPr>
          </w:p>
        </w:tc>
        <w:tc>
          <w:tcPr>
            <w:tcW w:w="4820" w:type="dxa"/>
            <w:gridSpan w:val="2"/>
            <w:shd w:val="clear" w:color="auto" w:fill="auto"/>
            <w:vAlign w:val="center"/>
          </w:tcPr>
          <w:p w:rsidR="00ED3F92" w:rsidRPr="007001F1" w:rsidRDefault="00ED3F92" w:rsidP="00EC1F84">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8747D0" w:rsidRPr="007001F1" w:rsidTr="002D20F9">
        <w:trPr>
          <w:trHeight w:val="845"/>
        </w:trPr>
        <w:tc>
          <w:tcPr>
            <w:tcW w:w="582" w:type="dxa"/>
            <w:shd w:val="clear" w:color="auto" w:fill="auto"/>
            <w:noWrap/>
            <w:vAlign w:val="center"/>
          </w:tcPr>
          <w:p w:rsidR="008747D0" w:rsidRPr="007001F1" w:rsidRDefault="008747D0">
            <w:pPr>
              <w:jc w:val="center"/>
              <w:rPr>
                <w:color w:val="000000"/>
              </w:rPr>
            </w:pPr>
            <w:r w:rsidRPr="008747D0">
              <w:rPr>
                <w:color w:val="000000"/>
                <w:sz w:val="22"/>
                <w:szCs w:val="22"/>
              </w:rPr>
              <w:t>15</w:t>
            </w:r>
          </w:p>
        </w:tc>
        <w:tc>
          <w:tcPr>
            <w:tcW w:w="4820" w:type="dxa"/>
            <w:gridSpan w:val="2"/>
            <w:shd w:val="clear" w:color="auto" w:fill="auto"/>
            <w:vAlign w:val="center"/>
          </w:tcPr>
          <w:p w:rsidR="008747D0" w:rsidRPr="007001F1" w:rsidRDefault="008747D0" w:rsidP="00EC1F84">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8747D0" w:rsidRPr="007001F1" w:rsidRDefault="008747D0" w:rsidP="00872D5A">
            <w:pPr>
              <w:jc w:val="center"/>
              <w:rPr>
                <w:color w:val="000000"/>
              </w:rPr>
            </w:pPr>
          </w:p>
        </w:tc>
        <w:tc>
          <w:tcPr>
            <w:tcW w:w="567" w:type="dxa"/>
            <w:shd w:val="clear" w:color="auto" w:fill="auto"/>
            <w:vAlign w:val="center"/>
          </w:tcPr>
          <w:p w:rsidR="008747D0" w:rsidRPr="007001F1" w:rsidRDefault="008747D0" w:rsidP="00872D5A">
            <w:pPr>
              <w:jc w:val="center"/>
              <w:rPr>
                <w:color w:val="000000"/>
              </w:rPr>
            </w:pPr>
          </w:p>
        </w:tc>
        <w:tc>
          <w:tcPr>
            <w:tcW w:w="776" w:type="dxa"/>
            <w:shd w:val="clear" w:color="auto" w:fill="auto"/>
            <w:vAlign w:val="center"/>
          </w:tcPr>
          <w:p w:rsidR="008747D0" w:rsidRPr="007001F1" w:rsidRDefault="008747D0" w:rsidP="00872D5A">
            <w:pPr>
              <w:jc w:val="center"/>
              <w:rPr>
                <w:color w:val="000000"/>
              </w:rPr>
            </w:pPr>
          </w:p>
        </w:tc>
        <w:tc>
          <w:tcPr>
            <w:tcW w:w="1775" w:type="dxa"/>
            <w:shd w:val="clear" w:color="auto" w:fill="auto"/>
            <w:vAlign w:val="center"/>
          </w:tcPr>
          <w:p w:rsidR="008747D0" w:rsidRPr="007001F1" w:rsidRDefault="008747D0" w:rsidP="00872D5A">
            <w:pPr>
              <w:jc w:val="center"/>
              <w:rPr>
                <w:color w:val="000000"/>
              </w:rPr>
            </w:pPr>
          </w:p>
        </w:tc>
      </w:tr>
      <w:tr w:rsidR="00ED3F92" w:rsidRPr="007001F1" w:rsidTr="002D20F9">
        <w:trPr>
          <w:trHeight w:val="368"/>
        </w:trPr>
        <w:tc>
          <w:tcPr>
            <w:tcW w:w="582" w:type="dxa"/>
            <w:shd w:val="clear" w:color="auto" w:fill="auto"/>
            <w:noWrap/>
            <w:vAlign w:val="center"/>
            <w:hideMark/>
          </w:tcPr>
          <w:p w:rsidR="00ED3F92" w:rsidRPr="007001F1" w:rsidRDefault="00ED3F92">
            <w:pPr>
              <w:jc w:val="center"/>
              <w:rPr>
                <w:color w:val="000000"/>
              </w:rPr>
            </w:pPr>
            <w:r w:rsidRPr="007001F1">
              <w:rPr>
                <w:color w:val="000000"/>
                <w:sz w:val="22"/>
                <w:szCs w:val="22"/>
              </w:rPr>
              <w:t>16</w:t>
            </w:r>
          </w:p>
        </w:tc>
        <w:tc>
          <w:tcPr>
            <w:tcW w:w="4820" w:type="dxa"/>
            <w:gridSpan w:val="2"/>
            <w:shd w:val="clear" w:color="auto" w:fill="auto"/>
            <w:vAlign w:val="center"/>
            <w:hideMark/>
          </w:tcPr>
          <w:p w:rsidR="00ED3F92" w:rsidRPr="007001F1" w:rsidRDefault="00ED3F92" w:rsidP="00EC1F84">
            <w:pPr>
              <w:jc w:val="both"/>
              <w:rPr>
                <w:color w:val="000000"/>
              </w:rPr>
            </w:pPr>
            <w:r w:rsidRPr="007001F1">
              <w:rPr>
                <w:color w:val="000000"/>
                <w:sz w:val="22"/>
                <w:szCs w:val="22"/>
              </w:rPr>
              <w:t>Bola výsledná zmluva zverejnená v súlade so zákonom o slo</w:t>
            </w:r>
            <w:r w:rsidR="00EC1F84" w:rsidRPr="007001F1">
              <w:rPr>
                <w:color w:val="000000"/>
                <w:sz w:val="22"/>
                <w:szCs w:val="22"/>
              </w:rPr>
              <w:t xml:space="preserve">bodnom prístupe k informáciám? </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r>
      <w:tr w:rsidR="00872D5A" w:rsidRPr="007001F1" w:rsidTr="002D20F9">
        <w:trPr>
          <w:trHeight w:val="20"/>
        </w:trPr>
        <w:tc>
          <w:tcPr>
            <w:tcW w:w="582" w:type="dxa"/>
            <w:shd w:val="clear" w:color="auto" w:fill="auto"/>
            <w:noWrap/>
            <w:vAlign w:val="center"/>
            <w:hideMark/>
          </w:tcPr>
          <w:p w:rsidR="00872D5A" w:rsidRPr="007001F1" w:rsidRDefault="000533A1">
            <w:pPr>
              <w:jc w:val="center"/>
              <w:rPr>
                <w:color w:val="000000"/>
              </w:rPr>
            </w:pPr>
            <w:r w:rsidRPr="007001F1">
              <w:rPr>
                <w:color w:val="000000"/>
                <w:sz w:val="22"/>
                <w:szCs w:val="22"/>
              </w:rPr>
              <w:t>17</w:t>
            </w:r>
          </w:p>
        </w:tc>
        <w:tc>
          <w:tcPr>
            <w:tcW w:w="4820" w:type="dxa"/>
            <w:gridSpan w:val="2"/>
            <w:shd w:val="clear" w:color="auto" w:fill="auto"/>
            <w:vAlign w:val="center"/>
            <w:hideMark/>
          </w:tcPr>
          <w:p w:rsidR="00872D5A" w:rsidRPr="007001F1" w:rsidRDefault="00872D5A" w:rsidP="00EC1F84">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D56171" w:rsidRPr="007001F1" w:rsidTr="002D20F9">
        <w:trPr>
          <w:trHeight w:val="20"/>
        </w:trPr>
        <w:tc>
          <w:tcPr>
            <w:tcW w:w="582" w:type="dxa"/>
            <w:shd w:val="clear" w:color="auto" w:fill="auto"/>
            <w:noWrap/>
            <w:vAlign w:val="center"/>
          </w:tcPr>
          <w:p w:rsidR="00D56171" w:rsidRPr="007001F1" w:rsidRDefault="00D56171">
            <w:pPr>
              <w:jc w:val="center"/>
              <w:rPr>
                <w:color w:val="000000"/>
              </w:rPr>
            </w:pPr>
            <w:r>
              <w:rPr>
                <w:color w:val="000000"/>
                <w:sz w:val="22"/>
                <w:szCs w:val="22"/>
              </w:rPr>
              <w:t>18</w:t>
            </w:r>
          </w:p>
        </w:tc>
        <w:tc>
          <w:tcPr>
            <w:tcW w:w="4820" w:type="dxa"/>
            <w:gridSpan w:val="2"/>
            <w:shd w:val="clear" w:color="auto" w:fill="auto"/>
            <w:vAlign w:val="center"/>
          </w:tcPr>
          <w:p w:rsidR="00D56171" w:rsidRPr="007001F1" w:rsidRDefault="00D56171" w:rsidP="00EC1F84">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D56171" w:rsidRPr="007001F1" w:rsidRDefault="00D56171" w:rsidP="00872D5A">
            <w:pPr>
              <w:jc w:val="center"/>
              <w:rPr>
                <w:color w:val="000000"/>
              </w:rPr>
            </w:pPr>
          </w:p>
        </w:tc>
        <w:tc>
          <w:tcPr>
            <w:tcW w:w="567" w:type="dxa"/>
            <w:shd w:val="clear" w:color="auto" w:fill="auto"/>
            <w:vAlign w:val="center"/>
          </w:tcPr>
          <w:p w:rsidR="00D56171" w:rsidRPr="007001F1" w:rsidRDefault="00D56171" w:rsidP="00872D5A">
            <w:pPr>
              <w:jc w:val="center"/>
              <w:rPr>
                <w:color w:val="000000"/>
              </w:rPr>
            </w:pPr>
          </w:p>
        </w:tc>
        <w:tc>
          <w:tcPr>
            <w:tcW w:w="776" w:type="dxa"/>
            <w:shd w:val="clear" w:color="auto" w:fill="auto"/>
            <w:vAlign w:val="center"/>
          </w:tcPr>
          <w:p w:rsidR="00D56171" w:rsidRPr="007001F1" w:rsidRDefault="00D56171" w:rsidP="00872D5A">
            <w:pPr>
              <w:jc w:val="center"/>
              <w:rPr>
                <w:color w:val="000000"/>
              </w:rPr>
            </w:pPr>
          </w:p>
        </w:tc>
        <w:tc>
          <w:tcPr>
            <w:tcW w:w="1775" w:type="dxa"/>
            <w:shd w:val="clear" w:color="auto" w:fill="auto"/>
            <w:vAlign w:val="center"/>
          </w:tcPr>
          <w:p w:rsidR="00D56171" w:rsidRPr="007001F1" w:rsidRDefault="00D56171" w:rsidP="00872D5A">
            <w:pPr>
              <w:jc w:val="center"/>
              <w:rPr>
                <w:color w:val="000000"/>
              </w:rPr>
            </w:pPr>
          </w:p>
        </w:tc>
      </w:tr>
      <w:tr w:rsidR="00872D5A" w:rsidRPr="007001F1" w:rsidTr="002D20F9">
        <w:trPr>
          <w:trHeight w:val="300"/>
        </w:trPr>
        <w:tc>
          <w:tcPr>
            <w:tcW w:w="9087" w:type="dxa"/>
            <w:gridSpan w:val="7"/>
            <w:shd w:val="clear" w:color="auto" w:fill="auto"/>
            <w:noWrap/>
            <w:vAlign w:val="center"/>
          </w:tcPr>
          <w:p w:rsidR="00872D5A" w:rsidRPr="007001F1" w:rsidRDefault="00872D5A" w:rsidP="00872D5A">
            <w:pPr>
              <w:jc w:val="both"/>
              <w:rPr>
                <w:b/>
                <w:sz w:val="20"/>
                <w:szCs w:val="20"/>
              </w:rPr>
            </w:pPr>
            <w:r w:rsidRPr="007001F1">
              <w:rPr>
                <w:b/>
                <w:sz w:val="20"/>
                <w:szCs w:val="20"/>
              </w:rPr>
              <w:t>VYJADRENIE</w:t>
            </w:r>
          </w:p>
          <w:p w:rsidR="00872D5A" w:rsidRPr="007001F1" w:rsidRDefault="00872D5A" w:rsidP="00872D5A">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61"/>
              <w:t>[1]</w:t>
            </w:r>
          </w:p>
          <w:p w:rsidR="00872D5A" w:rsidRPr="007001F1" w:rsidRDefault="00872D5A" w:rsidP="00872D5A">
            <w:pPr>
              <w:rPr>
                <w:b/>
                <w:bCs/>
                <w:color w:val="000000"/>
              </w:rPr>
            </w:pP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b/>
                <w:bCs/>
              </w:rPr>
            </w:pPr>
            <w:r w:rsidRPr="007001F1">
              <w:rPr>
                <w:b/>
                <w:bCs/>
                <w:sz w:val="22"/>
                <w:szCs w:val="22"/>
              </w:rPr>
              <w:t>Kontrolu vykonal</w:t>
            </w:r>
            <w:r w:rsidR="00A90B4D">
              <w:rPr>
                <w:rStyle w:val="Odkaznapoznmkupodiarou"/>
                <w:b/>
                <w:bCs/>
                <w:sz w:val="22"/>
                <w:szCs w:val="22"/>
              </w:rPr>
              <w:footnoteReference w:customMarkFollows="1" w:id="62"/>
              <w:t>2</w:t>
            </w:r>
            <w:r w:rsidRPr="007001F1">
              <w:rPr>
                <w:b/>
                <w:bCs/>
                <w:sz w:val="22"/>
                <w:szCs w:val="22"/>
              </w:rPr>
              <w:t>:</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b/>
                <w:bCs/>
              </w:rPr>
            </w:pPr>
            <w:r w:rsidRPr="007001F1">
              <w:rPr>
                <w:b/>
                <w:bCs/>
                <w:sz w:val="22"/>
                <w:szCs w:val="22"/>
              </w:rPr>
              <w:t>Dátum:</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000000" w:fill="FFFFFF"/>
            <w:vAlign w:val="center"/>
            <w:hideMark/>
          </w:tcPr>
          <w:p w:rsidR="00872D5A" w:rsidRPr="007001F1" w:rsidRDefault="00872D5A" w:rsidP="00872D5A">
            <w:pPr>
              <w:rPr>
                <w:b/>
                <w:bCs/>
              </w:rPr>
            </w:pPr>
            <w:r w:rsidRPr="007001F1">
              <w:rPr>
                <w:b/>
                <w:bCs/>
                <w:sz w:val="22"/>
                <w:szCs w:val="22"/>
              </w:rPr>
              <w:t>Podpis:</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9087" w:type="dxa"/>
            <w:gridSpan w:val="7"/>
            <w:shd w:val="clear" w:color="auto" w:fill="auto"/>
            <w:noWrap/>
            <w:vAlign w:val="bottom"/>
            <w:hideMark/>
          </w:tcPr>
          <w:p w:rsidR="00872D5A" w:rsidRPr="007001F1" w:rsidRDefault="00872D5A" w:rsidP="00872D5A">
            <w:pPr>
              <w:jc w:val="center"/>
              <w:rPr>
                <w:color w:val="000000"/>
              </w:rPr>
            </w:pPr>
            <w:r w:rsidRPr="007001F1">
              <w:rPr>
                <w:color w:val="000000"/>
                <w:sz w:val="22"/>
                <w:szCs w:val="22"/>
              </w:rPr>
              <w:t> </w:t>
            </w:r>
          </w:p>
        </w:tc>
      </w:tr>
      <w:tr w:rsidR="00872D5A" w:rsidRPr="007001F1" w:rsidTr="002D20F9">
        <w:trPr>
          <w:trHeight w:val="300"/>
        </w:trPr>
        <w:tc>
          <w:tcPr>
            <w:tcW w:w="3559" w:type="dxa"/>
            <w:gridSpan w:val="2"/>
            <w:shd w:val="clear" w:color="000000" w:fill="FFFFFF"/>
            <w:vAlign w:val="center"/>
            <w:hideMark/>
          </w:tcPr>
          <w:p w:rsidR="00872D5A" w:rsidRPr="007001F1" w:rsidRDefault="00872D5A" w:rsidP="00872D5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63"/>
              <w:t>3</w:t>
            </w:r>
            <w:r w:rsidRPr="007001F1">
              <w:rPr>
                <w:b/>
                <w:bCs/>
                <w:sz w:val="22"/>
                <w:szCs w:val="22"/>
              </w:rPr>
              <w:t>:</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000000" w:fill="FFFFFF"/>
            <w:vAlign w:val="center"/>
            <w:hideMark/>
          </w:tcPr>
          <w:p w:rsidR="00872D5A" w:rsidRPr="007001F1" w:rsidRDefault="00872D5A" w:rsidP="00872D5A">
            <w:pPr>
              <w:rPr>
                <w:b/>
                <w:bCs/>
              </w:rPr>
            </w:pPr>
            <w:r w:rsidRPr="007001F1">
              <w:rPr>
                <w:b/>
                <w:bCs/>
                <w:sz w:val="22"/>
                <w:szCs w:val="22"/>
              </w:rPr>
              <w:t xml:space="preserve">Dátum: </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000000" w:fill="FFFFFF"/>
            <w:vAlign w:val="center"/>
            <w:hideMark/>
          </w:tcPr>
          <w:p w:rsidR="00872D5A" w:rsidRPr="007001F1" w:rsidRDefault="00872D5A" w:rsidP="00872D5A">
            <w:pPr>
              <w:rPr>
                <w:b/>
                <w:bCs/>
              </w:rPr>
            </w:pPr>
            <w:r w:rsidRPr="007001F1">
              <w:rPr>
                <w:b/>
                <w:bCs/>
                <w:sz w:val="22"/>
                <w:szCs w:val="22"/>
              </w:rPr>
              <w:t>Podpis:</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bl>
    <w:p w:rsidR="00675A3D" w:rsidRPr="007001F1" w:rsidRDefault="00675A3D"/>
    <w:p w:rsidR="00675A3D" w:rsidRPr="007001F1" w:rsidRDefault="00675A3D">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75A3D" w:rsidRPr="007001F1" w:rsidTr="007261E4">
        <w:trPr>
          <w:trHeight w:val="645"/>
        </w:trPr>
        <w:tc>
          <w:tcPr>
            <w:tcW w:w="9087" w:type="dxa"/>
            <w:gridSpan w:val="7"/>
            <w:shd w:val="clear" w:color="000000" w:fill="60497A"/>
            <w:vAlign w:val="center"/>
            <w:hideMark/>
          </w:tcPr>
          <w:p w:rsidR="00675A3D" w:rsidRPr="007001F1" w:rsidRDefault="00675A3D" w:rsidP="00675A3D">
            <w:pPr>
              <w:jc w:val="center"/>
              <w:rPr>
                <w:b/>
                <w:bCs/>
                <w:color w:val="FFFFFF"/>
              </w:rPr>
            </w:pPr>
            <w:r w:rsidRPr="007001F1">
              <w:rPr>
                <w:b/>
                <w:bCs/>
                <w:color w:val="FFFFFF"/>
              </w:rPr>
              <w:lastRenderedPageBreak/>
              <w:t>Kontrolný zoznam k finančnej kontrole VO</w:t>
            </w:r>
            <w:r w:rsidRPr="007001F1">
              <w:rPr>
                <w:b/>
                <w:bCs/>
                <w:color w:val="FFFFFF"/>
              </w:rPr>
              <w:br/>
            </w:r>
            <w:bookmarkStart w:id="24" w:name="KZ_21"/>
            <w:r w:rsidRPr="007001F1">
              <w:rPr>
                <w:b/>
                <w:bCs/>
                <w:color w:val="FFFFFF"/>
              </w:rPr>
              <w:t xml:space="preserve">Nadlimitná zákazka - rokovacie konanie so zverejnením - </w:t>
            </w:r>
            <w:r w:rsidR="00144756" w:rsidRPr="007001F1">
              <w:rPr>
                <w:b/>
                <w:bCs/>
                <w:color w:val="FFFFFF"/>
              </w:rPr>
              <w:t>prvá</w:t>
            </w:r>
            <w:r w:rsidRPr="007001F1">
              <w:rPr>
                <w:b/>
                <w:bCs/>
                <w:color w:val="FFFFFF"/>
              </w:rPr>
              <w:t xml:space="preserve"> ex</w:t>
            </w:r>
            <w:r w:rsidR="00F970C8">
              <w:rPr>
                <w:b/>
                <w:bCs/>
                <w:color w:val="FFFFFF"/>
              </w:rPr>
              <w:t xml:space="preserve"> </w:t>
            </w:r>
            <w:r w:rsidRPr="007001F1">
              <w:rPr>
                <w:b/>
                <w:bCs/>
                <w:color w:val="FFFFFF"/>
              </w:rPr>
              <w:t>ante kontrola</w:t>
            </w:r>
            <w:bookmarkEnd w:id="24"/>
          </w:p>
        </w:tc>
      </w:tr>
      <w:tr w:rsidR="00675A3D" w:rsidRPr="007001F1" w:rsidTr="007261E4">
        <w:trPr>
          <w:trHeight w:val="330"/>
        </w:trPr>
        <w:tc>
          <w:tcPr>
            <w:tcW w:w="9087" w:type="dxa"/>
            <w:gridSpan w:val="7"/>
            <w:shd w:val="clear" w:color="auto" w:fill="auto"/>
            <w:vAlign w:val="center"/>
            <w:hideMark/>
          </w:tcPr>
          <w:p w:rsidR="00675A3D" w:rsidRPr="007001F1" w:rsidRDefault="00675A3D" w:rsidP="00675A3D">
            <w:pPr>
              <w:jc w:val="center"/>
              <w:rPr>
                <w:b/>
                <w:bCs/>
                <w:color w:val="000000"/>
              </w:rPr>
            </w:pPr>
            <w:r w:rsidRPr="007001F1">
              <w:rPr>
                <w:b/>
                <w:bCs/>
                <w:color w:val="000000"/>
                <w:sz w:val="22"/>
                <w:szCs w:val="22"/>
              </w:rPr>
              <w:t>Identifikácia programu</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Názov programu</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66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30"/>
        </w:trPr>
        <w:tc>
          <w:tcPr>
            <w:tcW w:w="9087" w:type="dxa"/>
            <w:gridSpan w:val="7"/>
            <w:shd w:val="clear" w:color="auto" w:fill="auto"/>
            <w:vAlign w:val="center"/>
            <w:hideMark/>
          </w:tcPr>
          <w:p w:rsidR="00675A3D" w:rsidRPr="007001F1" w:rsidRDefault="00675A3D" w:rsidP="00675A3D">
            <w:pPr>
              <w:jc w:val="center"/>
              <w:rPr>
                <w:b/>
                <w:bCs/>
                <w:color w:val="000000"/>
              </w:rPr>
            </w:pPr>
            <w:r w:rsidRPr="007001F1">
              <w:rPr>
                <w:b/>
                <w:bCs/>
                <w:color w:val="000000"/>
                <w:sz w:val="22"/>
                <w:szCs w:val="22"/>
              </w:rPr>
              <w:t>Identifikácia projektu a prijímateľa</w:t>
            </w:r>
          </w:p>
        </w:tc>
      </w:tr>
      <w:tr w:rsidR="00675A3D" w:rsidRPr="007001F1" w:rsidTr="007261E4">
        <w:trPr>
          <w:trHeight w:val="33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Názov projektu</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30"/>
        </w:trPr>
        <w:tc>
          <w:tcPr>
            <w:tcW w:w="9087" w:type="dxa"/>
            <w:gridSpan w:val="7"/>
            <w:shd w:val="clear" w:color="auto" w:fill="auto"/>
            <w:vAlign w:val="center"/>
            <w:hideMark/>
          </w:tcPr>
          <w:p w:rsidR="00675A3D" w:rsidRPr="007001F1" w:rsidRDefault="00675A3D" w:rsidP="00675A3D">
            <w:pPr>
              <w:jc w:val="center"/>
              <w:rPr>
                <w:b/>
                <w:bCs/>
                <w:color w:val="000000"/>
              </w:rPr>
            </w:pPr>
            <w:r w:rsidRPr="007001F1">
              <w:rPr>
                <w:b/>
                <w:bCs/>
                <w:color w:val="000000"/>
                <w:sz w:val="22"/>
                <w:szCs w:val="22"/>
              </w:rPr>
              <w:t>Identifikácia zákazky</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Nadlimitná zákazka</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Rokovacie konanie so zverejnením (§ 70 ZVO)</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75A3D" w:rsidRPr="007001F1" w:rsidRDefault="00675A3D" w:rsidP="00675A3D">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675A3D">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675A3D">
            <w:pPr>
              <w:rPr>
                <w:color w:val="000000"/>
              </w:rPr>
            </w:pP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Typ kontroly</w:t>
            </w:r>
          </w:p>
        </w:tc>
        <w:tc>
          <w:tcPr>
            <w:tcW w:w="5528" w:type="dxa"/>
            <w:gridSpan w:val="5"/>
            <w:shd w:val="clear" w:color="auto" w:fill="auto"/>
            <w:vAlign w:val="center"/>
            <w:hideMark/>
          </w:tcPr>
          <w:p w:rsidR="00675A3D" w:rsidRPr="007001F1" w:rsidRDefault="00144756" w:rsidP="00675A3D">
            <w:pPr>
              <w:rPr>
                <w:color w:val="000000"/>
              </w:rPr>
            </w:pPr>
            <w:r w:rsidRPr="007001F1">
              <w:rPr>
                <w:color w:val="000000"/>
                <w:sz w:val="22"/>
                <w:szCs w:val="22"/>
              </w:rPr>
              <w:t>prvá</w:t>
            </w:r>
            <w:r w:rsidR="00675A3D" w:rsidRPr="007001F1">
              <w:rPr>
                <w:color w:val="000000"/>
                <w:sz w:val="22"/>
                <w:szCs w:val="22"/>
              </w:rPr>
              <w:t xml:space="preserve"> ex</w:t>
            </w:r>
            <w:r w:rsidR="00F970C8">
              <w:rPr>
                <w:color w:val="000000"/>
                <w:sz w:val="22"/>
                <w:szCs w:val="22"/>
              </w:rPr>
              <w:t xml:space="preserve"> </w:t>
            </w:r>
            <w:r w:rsidR="00675A3D" w:rsidRPr="007001F1">
              <w:rPr>
                <w:color w:val="000000"/>
                <w:sz w:val="22"/>
                <w:szCs w:val="22"/>
              </w:rPr>
              <w:t>ante kontrola</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Názov zákazky</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A94CA8" w:rsidRPr="007001F1" w:rsidTr="007261E4">
        <w:trPr>
          <w:trHeight w:val="300"/>
        </w:trPr>
        <w:tc>
          <w:tcPr>
            <w:tcW w:w="3559" w:type="dxa"/>
            <w:gridSpan w:val="2"/>
            <w:shd w:val="clear" w:color="auto" w:fill="auto"/>
            <w:vAlign w:val="center"/>
          </w:tcPr>
          <w:p w:rsidR="00A94CA8" w:rsidRPr="007001F1" w:rsidRDefault="00A94CA8" w:rsidP="00675A3D">
            <w:pPr>
              <w:rPr>
                <w:color w:val="000000"/>
              </w:rPr>
            </w:pPr>
            <w:r w:rsidRPr="007001F1">
              <w:rPr>
                <w:color w:val="000000"/>
                <w:sz w:val="22"/>
                <w:szCs w:val="22"/>
              </w:rPr>
              <w:t>Elektronická aukcia áno/nie</w:t>
            </w:r>
          </w:p>
        </w:tc>
        <w:tc>
          <w:tcPr>
            <w:tcW w:w="5528" w:type="dxa"/>
            <w:gridSpan w:val="5"/>
            <w:shd w:val="clear" w:color="auto" w:fill="auto"/>
            <w:vAlign w:val="center"/>
          </w:tcPr>
          <w:p w:rsidR="00A94CA8" w:rsidRPr="007001F1" w:rsidRDefault="00A94CA8" w:rsidP="00675A3D">
            <w:pPr>
              <w:rPr>
                <w:color w:val="000000"/>
              </w:rPr>
            </w:pP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15"/>
        </w:trPr>
        <w:tc>
          <w:tcPr>
            <w:tcW w:w="582" w:type="dxa"/>
            <w:shd w:val="clear" w:color="000000" w:fill="60497A"/>
            <w:vAlign w:val="center"/>
            <w:hideMark/>
          </w:tcPr>
          <w:p w:rsidR="00675A3D" w:rsidRPr="007001F1" w:rsidRDefault="00675A3D" w:rsidP="00675A3D">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75A3D" w:rsidRPr="007001F1" w:rsidRDefault="00675A3D" w:rsidP="00675A3D">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75A3D" w:rsidRPr="007001F1" w:rsidRDefault="00675A3D" w:rsidP="00675A3D">
            <w:pPr>
              <w:jc w:val="center"/>
              <w:rPr>
                <w:b/>
                <w:bCs/>
                <w:color w:val="FFFFFF"/>
              </w:rPr>
            </w:pPr>
            <w:r w:rsidRPr="007001F1">
              <w:rPr>
                <w:b/>
                <w:bCs/>
                <w:color w:val="FFFFFF"/>
                <w:sz w:val="22"/>
                <w:szCs w:val="22"/>
              </w:rPr>
              <w:t>áno</w:t>
            </w:r>
          </w:p>
        </w:tc>
        <w:tc>
          <w:tcPr>
            <w:tcW w:w="567" w:type="dxa"/>
            <w:shd w:val="clear" w:color="000000" w:fill="60497A"/>
            <w:vAlign w:val="center"/>
            <w:hideMark/>
          </w:tcPr>
          <w:p w:rsidR="00675A3D" w:rsidRPr="007001F1" w:rsidRDefault="00675A3D" w:rsidP="00675A3D">
            <w:pPr>
              <w:jc w:val="center"/>
              <w:rPr>
                <w:b/>
                <w:bCs/>
                <w:color w:val="FFFFFF"/>
              </w:rPr>
            </w:pPr>
            <w:r w:rsidRPr="007001F1">
              <w:rPr>
                <w:b/>
                <w:bCs/>
                <w:color w:val="FFFFFF"/>
                <w:sz w:val="22"/>
                <w:szCs w:val="22"/>
              </w:rPr>
              <w:t>nie</w:t>
            </w:r>
          </w:p>
        </w:tc>
        <w:tc>
          <w:tcPr>
            <w:tcW w:w="776" w:type="dxa"/>
            <w:shd w:val="clear" w:color="000000" w:fill="60497A"/>
            <w:vAlign w:val="center"/>
            <w:hideMark/>
          </w:tcPr>
          <w:p w:rsidR="00675A3D" w:rsidRPr="007001F1" w:rsidRDefault="00675A3D" w:rsidP="00675A3D">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75A3D" w:rsidRPr="007001F1" w:rsidRDefault="00675A3D" w:rsidP="00675A3D">
            <w:pPr>
              <w:jc w:val="center"/>
              <w:rPr>
                <w:b/>
                <w:bCs/>
                <w:color w:val="FFFFFF"/>
              </w:rPr>
            </w:pPr>
            <w:r w:rsidRPr="007001F1">
              <w:rPr>
                <w:b/>
                <w:bCs/>
                <w:color w:val="FFFFFF"/>
                <w:sz w:val="22"/>
                <w:szCs w:val="22"/>
              </w:rPr>
              <w:t>Poznámka</w:t>
            </w:r>
          </w:p>
        </w:tc>
      </w:tr>
      <w:tr w:rsidR="00962446" w:rsidRPr="007001F1" w:rsidTr="002B4A5C">
        <w:trPr>
          <w:trHeight w:val="377"/>
        </w:trPr>
        <w:tc>
          <w:tcPr>
            <w:tcW w:w="582" w:type="dxa"/>
            <w:vMerge w:val="restart"/>
            <w:shd w:val="clear" w:color="auto" w:fill="auto"/>
            <w:noWrap/>
            <w:vAlign w:val="center"/>
            <w:hideMark/>
          </w:tcPr>
          <w:p w:rsidR="00962446" w:rsidRPr="007001F1" w:rsidRDefault="00962446" w:rsidP="00675A3D">
            <w:pPr>
              <w:jc w:val="center"/>
              <w:rPr>
                <w:color w:val="000000"/>
              </w:rPr>
            </w:pPr>
            <w:r w:rsidRPr="007001F1">
              <w:rPr>
                <w:color w:val="000000"/>
                <w:sz w:val="22"/>
                <w:szCs w:val="22"/>
              </w:rPr>
              <w:t>1</w:t>
            </w:r>
          </w:p>
        </w:tc>
        <w:tc>
          <w:tcPr>
            <w:tcW w:w="4820" w:type="dxa"/>
            <w:gridSpan w:val="2"/>
            <w:shd w:val="clear" w:color="auto" w:fill="auto"/>
            <w:vAlign w:val="center"/>
            <w:hideMark/>
          </w:tcPr>
          <w:p w:rsidR="00962446" w:rsidRPr="007001F1" w:rsidRDefault="00962446" w:rsidP="002B4A5C">
            <w:pPr>
              <w:jc w:val="both"/>
              <w:rPr>
                <w:color w:val="000000"/>
              </w:rPr>
            </w:pPr>
            <w:r w:rsidRPr="007001F1">
              <w:rPr>
                <w:color w:val="000000"/>
                <w:sz w:val="22"/>
                <w:szCs w:val="22"/>
              </w:rPr>
              <w:t>a) Je použitý postup na zadanie zákazky na dodanie tovaru/ stavebných prác/ služieb v súlade so ZVO?</w:t>
            </w:r>
          </w:p>
        </w:tc>
        <w:tc>
          <w:tcPr>
            <w:tcW w:w="567" w:type="dxa"/>
            <w:shd w:val="clear" w:color="auto" w:fill="auto"/>
            <w:vAlign w:val="center"/>
            <w:hideMark/>
          </w:tcPr>
          <w:p w:rsidR="00962446" w:rsidRPr="007001F1" w:rsidRDefault="00962446" w:rsidP="00EC1F84">
            <w:pPr>
              <w:jc w:val="both"/>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EC1F84">
            <w:pPr>
              <w:jc w:val="both"/>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EC1F84">
            <w:pPr>
              <w:jc w:val="both"/>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EC1F84">
            <w:pPr>
              <w:jc w:val="both"/>
              <w:rPr>
                <w:color w:val="000000"/>
              </w:rPr>
            </w:pPr>
            <w:r w:rsidRPr="007001F1">
              <w:rPr>
                <w:color w:val="000000"/>
                <w:sz w:val="22"/>
                <w:szCs w:val="22"/>
              </w:rPr>
              <w:t> </w:t>
            </w:r>
          </w:p>
        </w:tc>
      </w:tr>
      <w:tr w:rsidR="00962446" w:rsidRPr="007001F1" w:rsidTr="007261E4">
        <w:trPr>
          <w:trHeight w:val="630"/>
        </w:trPr>
        <w:tc>
          <w:tcPr>
            <w:tcW w:w="582" w:type="dxa"/>
            <w:vMerge/>
            <w:shd w:val="clear" w:color="auto" w:fill="auto"/>
            <w:noWrap/>
            <w:vAlign w:val="center"/>
          </w:tcPr>
          <w:p w:rsidR="00962446" w:rsidRPr="007001F1" w:rsidRDefault="00962446" w:rsidP="00675A3D">
            <w:pPr>
              <w:jc w:val="center"/>
              <w:rPr>
                <w:color w:val="000000"/>
              </w:rPr>
            </w:pPr>
          </w:p>
        </w:tc>
        <w:tc>
          <w:tcPr>
            <w:tcW w:w="4820" w:type="dxa"/>
            <w:gridSpan w:val="2"/>
            <w:shd w:val="clear" w:color="auto" w:fill="auto"/>
            <w:vAlign w:val="center"/>
          </w:tcPr>
          <w:p w:rsidR="00962446" w:rsidRPr="007001F1" w:rsidRDefault="00962446" w:rsidP="00EC1F84">
            <w:pPr>
              <w:jc w:val="both"/>
              <w:rPr>
                <w:color w:val="000000"/>
              </w:rPr>
            </w:pPr>
            <w:r w:rsidRPr="007001F1">
              <w:rPr>
                <w:color w:val="000000"/>
                <w:sz w:val="22"/>
                <w:szCs w:val="22"/>
              </w:rPr>
              <w:t>b) Bolo rokovacie konanie so zverejnením použité, ak bola splnená aspoň jedna z podmienok § 70 ZVO?</w:t>
            </w:r>
          </w:p>
        </w:tc>
        <w:tc>
          <w:tcPr>
            <w:tcW w:w="567" w:type="dxa"/>
            <w:shd w:val="clear" w:color="auto" w:fill="auto"/>
            <w:vAlign w:val="center"/>
          </w:tcPr>
          <w:p w:rsidR="00962446" w:rsidRPr="007001F1" w:rsidRDefault="00962446" w:rsidP="00EC1F84">
            <w:pPr>
              <w:jc w:val="both"/>
              <w:rPr>
                <w:color w:val="000000"/>
              </w:rPr>
            </w:pPr>
          </w:p>
        </w:tc>
        <w:tc>
          <w:tcPr>
            <w:tcW w:w="567" w:type="dxa"/>
            <w:shd w:val="clear" w:color="auto" w:fill="auto"/>
            <w:vAlign w:val="center"/>
          </w:tcPr>
          <w:p w:rsidR="00962446" w:rsidRPr="007001F1" w:rsidRDefault="00962446" w:rsidP="00EC1F84">
            <w:pPr>
              <w:jc w:val="both"/>
              <w:rPr>
                <w:color w:val="000000"/>
              </w:rPr>
            </w:pPr>
          </w:p>
        </w:tc>
        <w:tc>
          <w:tcPr>
            <w:tcW w:w="776" w:type="dxa"/>
            <w:shd w:val="clear" w:color="auto" w:fill="auto"/>
            <w:vAlign w:val="center"/>
          </w:tcPr>
          <w:p w:rsidR="00962446" w:rsidRPr="007001F1" w:rsidRDefault="00962446" w:rsidP="00EC1F84">
            <w:pPr>
              <w:jc w:val="both"/>
              <w:rPr>
                <w:color w:val="000000"/>
              </w:rPr>
            </w:pPr>
          </w:p>
        </w:tc>
        <w:tc>
          <w:tcPr>
            <w:tcW w:w="1775" w:type="dxa"/>
            <w:shd w:val="clear" w:color="auto" w:fill="auto"/>
            <w:vAlign w:val="center"/>
          </w:tcPr>
          <w:p w:rsidR="00962446" w:rsidRPr="007001F1" w:rsidRDefault="00962446" w:rsidP="00EC1F84">
            <w:pPr>
              <w:jc w:val="both"/>
              <w:rPr>
                <w:color w:val="000000"/>
              </w:rPr>
            </w:pPr>
          </w:p>
        </w:tc>
      </w:tr>
      <w:tr w:rsidR="00962446" w:rsidRPr="007001F1" w:rsidTr="007261E4">
        <w:trPr>
          <w:trHeight w:val="630"/>
        </w:trPr>
        <w:tc>
          <w:tcPr>
            <w:tcW w:w="582" w:type="dxa"/>
            <w:vMerge/>
            <w:shd w:val="clear" w:color="auto" w:fill="auto"/>
            <w:noWrap/>
            <w:vAlign w:val="center"/>
          </w:tcPr>
          <w:p w:rsidR="00962446" w:rsidRPr="007001F1" w:rsidRDefault="00962446" w:rsidP="00675A3D">
            <w:pPr>
              <w:jc w:val="center"/>
              <w:rPr>
                <w:color w:val="000000"/>
              </w:rPr>
            </w:pPr>
          </w:p>
        </w:tc>
        <w:tc>
          <w:tcPr>
            <w:tcW w:w="4820" w:type="dxa"/>
            <w:gridSpan w:val="2"/>
            <w:shd w:val="clear" w:color="auto" w:fill="auto"/>
            <w:vAlign w:val="center"/>
          </w:tcPr>
          <w:p w:rsidR="00962446" w:rsidRPr="007001F1" w:rsidRDefault="00962446" w:rsidP="00EC1F84">
            <w:pPr>
              <w:jc w:val="both"/>
              <w:rPr>
                <w:color w:val="000000"/>
                <w:sz w:val="22"/>
                <w:szCs w:val="22"/>
              </w:rPr>
            </w:pPr>
            <w:r>
              <w:rPr>
                <w:color w:val="000000"/>
                <w:sz w:val="22"/>
                <w:szCs w:val="22"/>
              </w:rPr>
              <w:t>c) V prípade, že verejný obstarávateľ využil prípravné trhové konzultácie, postupoval podľa § 25 ZVO?</w:t>
            </w:r>
          </w:p>
        </w:tc>
        <w:tc>
          <w:tcPr>
            <w:tcW w:w="567" w:type="dxa"/>
            <w:shd w:val="clear" w:color="auto" w:fill="auto"/>
            <w:vAlign w:val="center"/>
          </w:tcPr>
          <w:p w:rsidR="00962446" w:rsidRPr="007001F1" w:rsidRDefault="00962446" w:rsidP="00EC1F84">
            <w:pPr>
              <w:jc w:val="both"/>
              <w:rPr>
                <w:color w:val="000000"/>
              </w:rPr>
            </w:pPr>
          </w:p>
        </w:tc>
        <w:tc>
          <w:tcPr>
            <w:tcW w:w="567" w:type="dxa"/>
            <w:shd w:val="clear" w:color="auto" w:fill="auto"/>
            <w:vAlign w:val="center"/>
          </w:tcPr>
          <w:p w:rsidR="00962446" w:rsidRPr="007001F1" w:rsidRDefault="00962446" w:rsidP="00EC1F84">
            <w:pPr>
              <w:jc w:val="both"/>
              <w:rPr>
                <w:color w:val="000000"/>
              </w:rPr>
            </w:pPr>
          </w:p>
        </w:tc>
        <w:tc>
          <w:tcPr>
            <w:tcW w:w="776" w:type="dxa"/>
            <w:shd w:val="clear" w:color="auto" w:fill="auto"/>
            <w:vAlign w:val="center"/>
          </w:tcPr>
          <w:p w:rsidR="00962446" w:rsidRPr="007001F1" w:rsidRDefault="00962446" w:rsidP="00EC1F84">
            <w:pPr>
              <w:jc w:val="both"/>
              <w:rPr>
                <w:color w:val="000000"/>
              </w:rPr>
            </w:pPr>
          </w:p>
        </w:tc>
        <w:tc>
          <w:tcPr>
            <w:tcW w:w="1775" w:type="dxa"/>
            <w:shd w:val="clear" w:color="auto" w:fill="auto"/>
            <w:vAlign w:val="center"/>
          </w:tcPr>
          <w:p w:rsidR="00962446" w:rsidRPr="007001F1" w:rsidRDefault="00962446" w:rsidP="00EC1F84">
            <w:pPr>
              <w:jc w:val="both"/>
              <w:rPr>
                <w:color w:val="000000"/>
              </w:rPr>
            </w:pPr>
          </w:p>
        </w:tc>
      </w:tr>
      <w:tr w:rsidR="00973492" w:rsidRPr="007001F1" w:rsidTr="002B4A5C">
        <w:trPr>
          <w:trHeight w:val="226"/>
        </w:trPr>
        <w:tc>
          <w:tcPr>
            <w:tcW w:w="582" w:type="dxa"/>
            <w:vMerge w:val="restart"/>
            <w:shd w:val="clear" w:color="auto" w:fill="auto"/>
            <w:noWrap/>
            <w:vAlign w:val="center"/>
            <w:hideMark/>
          </w:tcPr>
          <w:p w:rsidR="00973492" w:rsidRPr="007001F1" w:rsidRDefault="00973492" w:rsidP="00675A3D">
            <w:pPr>
              <w:jc w:val="center"/>
              <w:rPr>
                <w:color w:val="000000"/>
              </w:rPr>
            </w:pPr>
            <w:r w:rsidRPr="007001F1">
              <w:rPr>
                <w:color w:val="000000"/>
                <w:sz w:val="22"/>
                <w:szCs w:val="22"/>
              </w:rPr>
              <w:t>2</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Bo</w:t>
            </w:r>
            <w:r w:rsidR="00EC1F84" w:rsidRPr="007001F1">
              <w:rPr>
                <w:color w:val="000000"/>
                <w:sz w:val="22"/>
                <w:szCs w:val="22"/>
              </w:rPr>
              <w:t>la PHZ určená ako cena bez DPH?</w:t>
            </w:r>
          </w:p>
        </w:tc>
        <w:tc>
          <w:tcPr>
            <w:tcW w:w="567"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r>
      <w:tr w:rsidR="00973492" w:rsidRPr="007001F1" w:rsidTr="007261E4">
        <w:trPr>
          <w:trHeight w:val="1392"/>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Del="00973492" w:rsidRDefault="00973492" w:rsidP="00EC1F84">
            <w:pPr>
              <w:jc w:val="both"/>
              <w:rPr>
                <w:color w:val="000000"/>
              </w:rPr>
            </w:pPr>
            <w:r w:rsidRPr="007001F1">
              <w:rPr>
                <w:color w:val="000000"/>
                <w:sz w:val="22"/>
                <w:szCs w:val="22"/>
              </w:rPr>
              <w:t>b) Bola  PHZ určená na základe údajov a informácií o zákazkách na rovnaký alebo porovnateľný predmet zákazky? Ak nemá verejný obstarávateľ alebo obstarávateľ takéto údaje, určil PHZ na základe údajov získaných prieskumom trhu s požadovaným plnením alebo iným vhodným spôsobom?</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7261E4">
        <w:trPr>
          <w:trHeight w:val="1392"/>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Del="00973492" w:rsidRDefault="00973492" w:rsidP="00EC1F84">
            <w:pPr>
              <w:jc w:val="both"/>
              <w:rPr>
                <w:color w:val="000000"/>
              </w:rPr>
            </w:pPr>
            <w:r w:rsidRPr="007001F1">
              <w:rPr>
                <w:color w:val="000000"/>
                <w:sz w:val="22"/>
                <w:szCs w:val="22"/>
              </w:rPr>
              <w:t>c) Bola PHZ platná v čase odoslania oznámenia o vyhlásení verejného obstarávania alebo ekvivalentu takéhoto oznámenia na uverejnenie; (ak sa uverejnenie takého oznámenia nevyžaduje, predpokladaná hodnota je platná v čase začatia postupu zadávania zákazky)?</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090C17">
        <w:trPr>
          <w:trHeight w:val="874"/>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Del="00973492" w:rsidRDefault="00973492" w:rsidP="00EC1F84">
            <w:pPr>
              <w:jc w:val="both"/>
              <w:rPr>
                <w:color w:val="000000"/>
              </w:rPr>
            </w:pPr>
            <w:r w:rsidRPr="007001F1">
              <w:rPr>
                <w:color w:val="000000"/>
                <w:sz w:val="22"/>
                <w:szCs w:val="22"/>
              </w:rPr>
              <w:t>d) Bola PHZ určená tak, že zahŕňa PHZ všetkých častí zákazky, vrátane opakovaných plnení, odmien a opcií? Zahrnul verejný obstarávateľ a obstarávateľ do PHZ aj predpokladanú hodnotu tovaru alebo služieb, ktoré verejný obstarávateľ alebo obstarávateľ poskytnú dodávateľovi v súvislosti so zákazkou na uskutočnenie stavebných prác, ak sú potrebné ma uskutočnenie stavebných prác?</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7261E4">
        <w:trPr>
          <w:trHeight w:val="1392"/>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Del="00973492" w:rsidRDefault="00973492" w:rsidP="00EC1F84">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2B4A5C">
        <w:trPr>
          <w:trHeight w:val="404"/>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Del="00973492" w:rsidRDefault="00973492" w:rsidP="00EC1F84">
            <w:pPr>
              <w:jc w:val="both"/>
              <w:rPr>
                <w:color w:val="000000"/>
              </w:rPr>
            </w:pPr>
            <w:r w:rsidRPr="007001F1">
              <w:rPr>
                <w:sz w:val="22"/>
                <w:szCs w:val="22"/>
              </w:rPr>
              <w:t>f)Stanovil verejný obstarávateľ PHZ v zmysle  ostatných ustanovení § 6 ZVO?</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3</w:t>
            </w:r>
          </w:p>
        </w:tc>
        <w:tc>
          <w:tcPr>
            <w:tcW w:w="4820" w:type="dxa"/>
            <w:gridSpan w:val="2"/>
            <w:shd w:val="clear" w:color="auto" w:fill="auto"/>
            <w:vAlign w:val="center"/>
            <w:hideMark/>
          </w:tcPr>
          <w:p w:rsidR="00675A3D" w:rsidRPr="007001F1" w:rsidRDefault="001D6F16" w:rsidP="00EC1F84">
            <w:pPr>
              <w:jc w:val="both"/>
              <w:rPr>
                <w:color w:val="000000"/>
              </w:rPr>
            </w:pPr>
            <w:r w:rsidRPr="007001F1">
              <w:rPr>
                <w:color w:val="000000"/>
                <w:sz w:val="22"/>
                <w:szCs w:val="22"/>
              </w:rPr>
              <w:t xml:space="preserve">Boli pri </w:t>
            </w:r>
            <w:r w:rsidR="00144756" w:rsidRPr="007001F1">
              <w:rPr>
                <w:color w:val="000000"/>
                <w:sz w:val="22"/>
                <w:szCs w:val="22"/>
              </w:rPr>
              <w:t xml:space="preserve">stanovení podmienok </w:t>
            </w:r>
            <w:r w:rsidRPr="007001F1">
              <w:rPr>
                <w:color w:val="000000"/>
                <w:sz w:val="22"/>
                <w:szCs w:val="22"/>
              </w:rPr>
              <w:t>zadávan</w:t>
            </w:r>
            <w:r w:rsidR="00144756" w:rsidRPr="007001F1">
              <w:rPr>
                <w:color w:val="000000"/>
                <w:sz w:val="22"/>
                <w:szCs w:val="22"/>
              </w:rPr>
              <w:t>ia</w:t>
            </w:r>
            <w:r w:rsidRPr="007001F1">
              <w:rPr>
                <w:color w:val="000000"/>
                <w:sz w:val="22"/>
                <w:szCs w:val="22"/>
              </w:rPr>
              <w:t xml:space="preserve"> zákazky </w:t>
            </w:r>
            <w:r w:rsidR="00144756" w:rsidRPr="007001F1">
              <w:rPr>
                <w:color w:val="000000"/>
                <w:sz w:val="22"/>
                <w:szCs w:val="22"/>
              </w:rPr>
              <w:t>dodržané</w:t>
            </w:r>
            <w:r w:rsidRPr="007001F1">
              <w:rPr>
                <w:color w:val="000000"/>
                <w:sz w:val="22"/>
                <w:szCs w:val="22"/>
              </w:rPr>
              <w:t xml:space="preserve"> princípy v zmysle § 10 ods. 2 ZVO?</w:t>
            </w:r>
            <w:r w:rsidR="00F970C8">
              <w:rPr>
                <w:color w:val="000000"/>
                <w:sz w:val="22"/>
                <w:szCs w:val="22"/>
              </w:rPr>
              <w:t xml:space="preserve">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4</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Bol zamestnanec vykonávajúci kontrolu oboznámený s rizikovými indikátormi</w:t>
            </w:r>
            <w:r w:rsidR="00F970C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F970C8">
              <w:rPr>
                <w:color w:val="000000"/>
                <w:sz w:val="22"/>
                <w:szCs w:val="22"/>
              </w:rPr>
              <w:t xml:space="preserve"> </w:t>
            </w:r>
            <w:r w:rsidR="00144756"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5</w:t>
            </w:r>
          </w:p>
        </w:tc>
        <w:tc>
          <w:tcPr>
            <w:tcW w:w="4820" w:type="dxa"/>
            <w:gridSpan w:val="2"/>
            <w:shd w:val="clear" w:color="auto" w:fill="auto"/>
            <w:vAlign w:val="center"/>
            <w:hideMark/>
          </w:tcPr>
          <w:p w:rsidR="00675A3D" w:rsidRPr="007001F1" w:rsidRDefault="00675A3D" w:rsidP="00EC1F8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CC4C45" w:rsidRPr="007001F1" w:rsidTr="007261E4">
        <w:trPr>
          <w:trHeight w:val="20"/>
        </w:trPr>
        <w:tc>
          <w:tcPr>
            <w:tcW w:w="582" w:type="dxa"/>
            <w:shd w:val="clear" w:color="auto" w:fill="auto"/>
            <w:noWrap/>
            <w:vAlign w:val="center"/>
          </w:tcPr>
          <w:p w:rsidR="00CC4C45" w:rsidRPr="007001F1" w:rsidRDefault="00CC4C45" w:rsidP="00675A3D">
            <w:pPr>
              <w:jc w:val="center"/>
              <w:rPr>
                <w:color w:val="000000"/>
              </w:rPr>
            </w:pPr>
            <w:r>
              <w:rPr>
                <w:color w:val="000000"/>
                <w:sz w:val="22"/>
                <w:szCs w:val="22"/>
              </w:rPr>
              <w:t>6</w:t>
            </w:r>
          </w:p>
        </w:tc>
        <w:tc>
          <w:tcPr>
            <w:tcW w:w="4820" w:type="dxa"/>
            <w:gridSpan w:val="2"/>
            <w:shd w:val="clear" w:color="auto" w:fill="auto"/>
            <w:vAlign w:val="center"/>
          </w:tcPr>
          <w:p w:rsidR="00CC4C45" w:rsidRPr="007001F1" w:rsidRDefault="00CC4C45" w:rsidP="00EC1F84">
            <w:pPr>
              <w:jc w:val="both"/>
            </w:pPr>
            <w:r w:rsidRPr="007001F1">
              <w:rPr>
                <w:color w:val="000000"/>
                <w:sz w:val="22"/>
                <w:szCs w:val="22"/>
              </w:rPr>
              <w:t>Je</w:t>
            </w:r>
            <w:r>
              <w:rPr>
                <w:color w:val="000000"/>
                <w:sz w:val="22"/>
                <w:szCs w:val="22"/>
              </w:rPr>
              <w:t xml:space="preserve"> návrh</w:t>
            </w:r>
            <w:r w:rsidRPr="007001F1">
              <w:rPr>
                <w:color w:val="000000"/>
                <w:sz w:val="22"/>
                <w:szCs w:val="22"/>
              </w:rPr>
              <w:t xml:space="preserve"> oznámeni</w:t>
            </w:r>
            <w:r>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rsidR="00CC4C45" w:rsidRPr="007001F1" w:rsidRDefault="00CC4C45" w:rsidP="00EC1F84">
            <w:pPr>
              <w:jc w:val="both"/>
              <w:rPr>
                <w:color w:val="000000"/>
              </w:rPr>
            </w:pPr>
          </w:p>
        </w:tc>
        <w:tc>
          <w:tcPr>
            <w:tcW w:w="567" w:type="dxa"/>
            <w:shd w:val="clear" w:color="auto" w:fill="auto"/>
            <w:vAlign w:val="center"/>
          </w:tcPr>
          <w:p w:rsidR="00CC4C45" w:rsidRPr="007001F1" w:rsidRDefault="00CC4C45" w:rsidP="00EC1F84">
            <w:pPr>
              <w:jc w:val="both"/>
              <w:rPr>
                <w:color w:val="000000"/>
              </w:rPr>
            </w:pPr>
          </w:p>
        </w:tc>
        <w:tc>
          <w:tcPr>
            <w:tcW w:w="776" w:type="dxa"/>
            <w:shd w:val="clear" w:color="auto" w:fill="auto"/>
            <w:vAlign w:val="center"/>
          </w:tcPr>
          <w:p w:rsidR="00CC4C45" w:rsidRPr="007001F1" w:rsidRDefault="00CC4C45" w:rsidP="00EC1F84">
            <w:pPr>
              <w:jc w:val="both"/>
              <w:rPr>
                <w:color w:val="000000"/>
              </w:rPr>
            </w:pPr>
          </w:p>
        </w:tc>
        <w:tc>
          <w:tcPr>
            <w:tcW w:w="1775" w:type="dxa"/>
            <w:shd w:val="clear" w:color="auto" w:fill="auto"/>
            <w:vAlign w:val="center"/>
          </w:tcPr>
          <w:p w:rsidR="00CC4C45" w:rsidRPr="007001F1" w:rsidRDefault="00CC4C45" w:rsidP="00EC1F84">
            <w:pPr>
              <w:jc w:val="both"/>
              <w:rPr>
                <w:color w:val="000000"/>
              </w:rPr>
            </w:pPr>
          </w:p>
        </w:tc>
      </w:tr>
      <w:tr w:rsidR="00BC116C" w:rsidRPr="007001F1" w:rsidTr="007261E4">
        <w:trPr>
          <w:trHeight w:val="20"/>
        </w:trPr>
        <w:tc>
          <w:tcPr>
            <w:tcW w:w="582" w:type="dxa"/>
            <w:shd w:val="clear" w:color="auto" w:fill="auto"/>
            <w:noWrap/>
            <w:vAlign w:val="center"/>
          </w:tcPr>
          <w:p w:rsidR="00BC116C" w:rsidRPr="007001F1" w:rsidRDefault="00CC4C45" w:rsidP="00675A3D">
            <w:pPr>
              <w:jc w:val="center"/>
              <w:rPr>
                <w:color w:val="000000"/>
              </w:rPr>
            </w:pPr>
            <w:r>
              <w:rPr>
                <w:color w:val="000000"/>
                <w:sz w:val="22"/>
                <w:szCs w:val="22"/>
              </w:rPr>
              <w:t>7</w:t>
            </w:r>
          </w:p>
        </w:tc>
        <w:tc>
          <w:tcPr>
            <w:tcW w:w="4820" w:type="dxa"/>
            <w:gridSpan w:val="2"/>
            <w:shd w:val="clear" w:color="auto" w:fill="auto"/>
            <w:vAlign w:val="center"/>
          </w:tcPr>
          <w:p w:rsidR="00BC116C" w:rsidRPr="007001F1" w:rsidRDefault="00BC116C" w:rsidP="00EC1F84">
            <w:pPr>
              <w:jc w:val="both"/>
            </w:pPr>
            <w:r w:rsidRPr="007001F1">
              <w:rPr>
                <w:color w:val="000000"/>
                <w:sz w:val="22"/>
                <w:szCs w:val="22"/>
              </w:rPr>
              <w:t>Je predmet zákazky opísaný jednoznačne, úplne a nestranne?</w:t>
            </w:r>
          </w:p>
        </w:tc>
        <w:tc>
          <w:tcPr>
            <w:tcW w:w="567" w:type="dxa"/>
            <w:shd w:val="clear" w:color="auto" w:fill="auto"/>
            <w:vAlign w:val="center"/>
          </w:tcPr>
          <w:p w:rsidR="00BC116C" w:rsidRPr="007001F1" w:rsidRDefault="00BC116C" w:rsidP="00EC1F84">
            <w:pPr>
              <w:jc w:val="both"/>
              <w:rPr>
                <w:color w:val="000000"/>
              </w:rPr>
            </w:pPr>
          </w:p>
        </w:tc>
        <w:tc>
          <w:tcPr>
            <w:tcW w:w="567" w:type="dxa"/>
            <w:shd w:val="clear" w:color="auto" w:fill="auto"/>
            <w:vAlign w:val="center"/>
          </w:tcPr>
          <w:p w:rsidR="00BC116C" w:rsidRPr="007001F1" w:rsidRDefault="00BC116C" w:rsidP="00EC1F84">
            <w:pPr>
              <w:jc w:val="both"/>
              <w:rPr>
                <w:color w:val="000000"/>
              </w:rPr>
            </w:pPr>
          </w:p>
        </w:tc>
        <w:tc>
          <w:tcPr>
            <w:tcW w:w="776" w:type="dxa"/>
            <w:shd w:val="clear" w:color="auto" w:fill="auto"/>
            <w:vAlign w:val="center"/>
          </w:tcPr>
          <w:p w:rsidR="00BC116C" w:rsidRPr="007001F1" w:rsidRDefault="00BC116C" w:rsidP="00EC1F84">
            <w:pPr>
              <w:jc w:val="both"/>
              <w:rPr>
                <w:color w:val="000000"/>
              </w:rPr>
            </w:pPr>
          </w:p>
        </w:tc>
        <w:tc>
          <w:tcPr>
            <w:tcW w:w="1775" w:type="dxa"/>
            <w:shd w:val="clear" w:color="auto" w:fill="auto"/>
            <w:vAlign w:val="center"/>
          </w:tcPr>
          <w:p w:rsidR="00BC116C" w:rsidRPr="007001F1" w:rsidRDefault="00BC116C" w:rsidP="00EC1F84">
            <w:pPr>
              <w:jc w:val="both"/>
              <w:rPr>
                <w:color w:val="000000"/>
              </w:rPr>
            </w:pPr>
          </w:p>
        </w:tc>
      </w:tr>
      <w:tr w:rsidR="00675A3D" w:rsidRPr="007001F1" w:rsidTr="007261E4">
        <w:trPr>
          <w:trHeight w:val="20"/>
        </w:trPr>
        <w:tc>
          <w:tcPr>
            <w:tcW w:w="582" w:type="dxa"/>
            <w:shd w:val="clear" w:color="auto" w:fill="auto"/>
            <w:noWrap/>
            <w:vAlign w:val="center"/>
            <w:hideMark/>
          </w:tcPr>
          <w:p w:rsidR="00675A3D" w:rsidRPr="007001F1" w:rsidRDefault="00CC4C45" w:rsidP="00675A3D">
            <w:pPr>
              <w:jc w:val="center"/>
              <w:rPr>
                <w:color w:val="000000"/>
              </w:rPr>
            </w:pPr>
            <w:r>
              <w:rPr>
                <w:color w:val="000000"/>
                <w:sz w:val="22"/>
                <w:szCs w:val="22"/>
              </w:rPr>
              <w:t>8</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20"/>
        </w:trPr>
        <w:tc>
          <w:tcPr>
            <w:tcW w:w="582" w:type="dxa"/>
            <w:shd w:val="clear" w:color="auto" w:fill="auto"/>
            <w:noWrap/>
            <w:vAlign w:val="center"/>
            <w:hideMark/>
          </w:tcPr>
          <w:p w:rsidR="00675A3D" w:rsidRPr="007001F1" w:rsidRDefault="00CC4C45" w:rsidP="00675A3D">
            <w:pPr>
              <w:jc w:val="center"/>
              <w:rPr>
                <w:color w:val="000000"/>
              </w:rPr>
            </w:pPr>
            <w:r>
              <w:rPr>
                <w:color w:val="000000"/>
                <w:sz w:val="22"/>
                <w:szCs w:val="22"/>
              </w:rPr>
              <w:t>9</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20"/>
        </w:trPr>
        <w:tc>
          <w:tcPr>
            <w:tcW w:w="582" w:type="dxa"/>
            <w:shd w:val="clear" w:color="auto" w:fill="auto"/>
            <w:noWrap/>
            <w:vAlign w:val="center"/>
            <w:hideMark/>
          </w:tcPr>
          <w:p w:rsidR="00675A3D" w:rsidRPr="007001F1" w:rsidRDefault="00CC4C45" w:rsidP="00675A3D">
            <w:pPr>
              <w:jc w:val="center"/>
              <w:rPr>
                <w:color w:val="000000"/>
              </w:rPr>
            </w:pPr>
            <w:r>
              <w:rPr>
                <w:color w:val="000000"/>
                <w:sz w:val="22"/>
                <w:szCs w:val="22"/>
              </w:rPr>
              <w:t>10</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 až 36 </w:t>
            </w:r>
            <w:r w:rsidRPr="007001F1">
              <w:rPr>
                <w:color w:val="000000"/>
                <w:sz w:val="22"/>
                <w:szCs w:val="22"/>
              </w:rPr>
              <w:t>ZVO?</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973492" w:rsidRPr="007001F1" w:rsidTr="007261E4">
        <w:trPr>
          <w:trHeight w:val="1268"/>
        </w:trPr>
        <w:tc>
          <w:tcPr>
            <w:tcW w:w="582" w:type="dxa"/>
            <w:vMerge w:val="restart"/>
            <w:shd w:val="clear" w:color="auto" w:fill="auto"/>
            <w:noWrap/>
            <w:vAlign w:val="center"/>
            <w:hideMark/>
          </w:tcPr>
          <w:p w:rsidR="00973492" w:rsidRPr="007001F1" w:rsidRDefault="00CC4C45" w:rsidP="00675A3D">
            <w:pPr>
              <w:jc w:val="center"/>
              <w:rPr>
                <w:color w:val="000000"/>
              </w:rPr>
            </w:pPr>
            <w:r>
              <w:rPr>
                <w:color w:val="000000"/>
                <w:sz w:val="22"/>
                <w:szCs w:val="22"/>
              </w:rPr>
              <w:t>11</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EC1F84" w:rsidRPr="007001F1">
              <w:rPr>
                <w:color w:val="000000"/>
                <w:sz w:val="22"/>
                <w:szCs w:val="22"/>
              </w:rPr>
              <w:t xml:space="preserve"> súvisiace s predmetom zákazky?</w:t>
            </w:r>
          </w:p>
        </w:tc>
        <w:tc>
          <w:tcPr>
            <w:tcW w:w="567"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r>
      <w:tr w:rsidR="00973492" w:rsidRPr="007001F1" w:rsidTr="007261E4">
        <w:trPr>
          <w:trHeight w:val="1267"/>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2B4A5C">
        <w:trPr>
          <w:trHeight w:val="299"/>
        </w:trPr>
        <w:tc>
          <w:tcPr>
            <w:tcW w:w="582" w:type="dxa"/>
            <w:vMerge w:val="restart"/>
            <w:shd w:val="clear" w:color="auto" w:fill="auto"/>
            <w:noWrap/>
            <w:vAlign w:val="center"/>
            <w:hideMark/>
          </w:tcPr>
          <w:p w:rsidR="00973492" w:rsidRPr="007001F1" w:rsidRDefault="00973492" w:rsidP="00675A3D">
            <w:pPr>
              <w:jc w:val="center"/>
              <w:rPr>
                <w:color w:val="000000"/>
              </w:rPr>
            </w:pPr>
            <w:r w:rsidRPr="007001F1">
              <w:rPr>
                <w:color w:val="000000"/>
                <w:sz w:val="22"/>
                <w:szCs w:val="22"/>
              </w:rPr>
              <w:lastRenderedPageBreak/>
              <w:t>1</w:t>
            </w:r>
            <w:r w:rsidR="00CC4C45">
              <w:rPr>
                <w:color w:val="000000"/>
                <w:sz w:val="22"/>
                <w:szCs w:val="22"/>
              </w:rPr>
              <w:t>2</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Sú určené kritéria na vyhodnotenie ponúk v súlade s § 44</w:t>
            </w:r>
            <w:r w:rsidR="00EC1F84" w:rsidRPr="007001F1">
              <w:rPr>
                <w:color w:val="000000"/>
                <w:sz w:val="22"/>
                <w:szCs w:val="22"/>
              </w:rPr>
              <w:t xml:space="preserve"> ZVO?</w:t>
            </w:r>
          </w:p>
        </w:tc>
        <w:tc>
          <w:tcPr>
            <w:tcW w:w="567"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r>
      <w:tr w:rsidR="00973492" w:rsidRPr="007001F1" w:rsidTr="002B4A5C">
        <w:trPr>
          <w:trHeight w:val="275"/>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b) Uvádza verejný obstarávateľ v</w:t>
            </w:r>
            <w:r w:rsidR="003025C1">
              <w:rPr>
                <w:color w:val="000000"/>
                <w:sz w:val="22"/>
                <w:szCs w:val="22"/>
              </w:rPr>
              <w:t xml:space="preserve"> návrhu</w:t>
            </w:r>
            <w:r w:rsidRPr="007001F1">
              <w:rPr>
                <w:color w:val="000000"/>
                <w:sz w:val="22"/>
                <w:szCs w:val="22"/>
              </w:rPr>
              <w:t xml:space="preserve"> oznámen</w:t>
            </w:r>
            <w:r w:rsidR="003025C1">
              <w:rPr>
                <w:color w:val="000000"/>
                <w:sz w:val="22"/>
                <w:szCs w:val="22"/>
              </w:rPr>
              <w:t>ia</w:t>
            </w:r>
            <w:r w:rsidR="00F737F2">
              <w:rPr>
                <w:color w:val="000000"/>
                <w:sz w:val="22"/>
                <w:szCs w:val="22"/>
              </w:rPr>
              <w:t xml:space="preserve"> </w:t>
            </w:r>
            <w:r w:rsidRPr="007001F1">
              <w:rPr>
                <w:color w:val="000000"/>
                <w:sz w:val="22"/>
                <w:szCs w:val="22"/>
              </w:rPr>
              <w:t>o vyhlásení VO náležitosti podľa § 71 ods. 2 ZVO?</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7261E4">
        <w:trPr>
          <w:trHeight w:val="657"/>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c)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7261E4">
        <w:trPr>
          <w:trHeight w:val="657"/>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d) Sú verejným obstarávateľom  určené kritériá a pravidlá na ich hodnotenie nediskriminačné a podporujúce hospodársku súťaž?</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2B4A5C">
        <w:trPr>
          <w:trHeight w:val="364"/>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 xml:space="preserve">e) Obsahuje </w:t>
            </w:r>
            <w:r w:rsidR="003025C1">
              <w:rPr>
                <w:color w:val="000000"/>
                <w:sz w:val="22"/>
                <w:szCs w:val="22"/>
              </w:rPr>
              <w:t xml:space="preserve">návrh </w:t>
            </w:r>
            <w:r w:rsidRPr="007001F1">
              <w:rPr>
                <w:color w:val="000000"/>
                <w:sz w:val="22"/>
                <w:szCs w:val="22"/>
              </w:rPr>
              <w:t>výzv</w:t>
            </w:r>
            <w:r w:rsidR="003025C1">
              <w:rPr>
                <w:color w:val="000000"/>
                <w:sz w:val="22"/>
                <w:szCs w:val="22"/>
              </w:rPr>
              <w:t>y</w:t>
            </w:r>
            <w:r w:rsidRPr="007001F1">
              <w:rPr>
                <w:color w:val="000000"/>
                <w:sz w:val="22"/>
                <w:szCs w:val="22"/>
              </w:rPr>
              <w:t xml:space="preserve"> na predkladanie základných ponúk všetky náležitosti podľa § 72 ZVO?</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1</w:t>
            </w:r>
            <w:r w:rsidR="00CC4C45">
              <w:rPr>
                <w:color w:val="000000"/>
                <w:sz w:val="22"/>
                <w:szCs w:val="22"/>
              </w:rPr>
              <w:t>3</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Vyžaduje sa zábezpeka v súlade so ZVO?</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973492" w:rsidRPr="007001F1" w:rsidTr="007261E4">
        <w:trPr>
          <w:trHeight w:val="760"/>
        </w:trPr>
        <w:tc>
          <w:tcPr>
            <w:tcW w:w="582" w:type="dxa"/>
            <w:vMerge w:val="restart"/>
            <w:shd w:val="clear" w:color="auto" w:fill="auto"/>
            <w:noWrap/>
            <w:vAlign w:val="center"/>
          </w:tcPr>
          <w:p w:rsidR="00973492" w:rsidRPr="007001F1" w:rsidRDefault="00027816" w:rsidP="00675A3D">
            <w:pPr>
              <w:jc w:val="center"/>
              <w:rPr>
                <w:color w:val="000000"/>
              </w:rPr>
            </w:pPr>
            <w:r w:rsidRPr="007001F1">
              <w:rPr>
                <w:color w:val="000000"/>
                <w:sz w:val="22"/>
                <w:szCs w:val="22"/>
              </w:rPr>
              <w:t>1</w:t>
            </w:r>
            <w:r w:rsidR="00CC4C45">
              <w:rPr>
                <w:color w:val="000000"/>
                <w:sz w:val="22"/>
                <w:szCs w:val="22"/>
              </w:rPr>
              <w:t>4</w:t>
            </w:r>
          </w:p>
        </w:tc>
        <w:tc>
          <w:tcPr>
            <w:tcW w:w="4820" w:type="dxa"/>
            <w:gridSpan w:val="2"/>
            <w:shd w:val="clear" w:color="auto" w:fill="auto"/>
            <w:vAlign w:val="center"/>
          </w:tcPr>
          <w:p w:rsidR="00973492" w:rsidRPr="007001F1" w:rsidRDefault="00027816" w:rsidP="00EC1F84">
            <w:pPr>
              <w:jc w:val="both"/>
              <w:rPr>
                <w:color w:val="000000"/>
              </w:rPr>
            </w:pPr>
            <w:r w:rsidRPr="007001F1">
              <w:rPr>
                <w:color w:val="000000"/>
                <w:sz w:val="22"/>
                <w:szCs w:val="22"/>
              </w:rPr>
              <w:t>a</w:t>
            </w:r>
            <w:r w:rsidR="00973492" w:rsidRPr="007001F1">
              <w:rPr>
                <w:color w:val="000000"/>
                <w:sz w:val="22"/>
                <w:szCs w:val="22"/>
              </w:rPr>
              <w:t>) Uvádza verejný obstarávateľ použitie elektronickej aukcie v</w:t>
            </w:r>
            <w:r w:rsidR="003025C1">
              <w:rPr>
                <w:color w:val="000000"/>
                <w:sz w:val="22"/>
                <w:szCs w:val="22"/>
              </w:rPr>
              <w:t xml:space="preserve"> návrhu </w:t>
            </w:r>
            <w:r w:rsidR="00973492" w:rsidRPr="007001F1">
              <w:rPr>
                <w:color w:val="000000"/>
                <w:sz w:val="22"/>
                <w:szCs w:val="22"/>
              </w:rPr>
              <w:t>oznámen</w:t>
            </w:r>
            <w:r w:rsidR="003025C1">
              <w:rPr>
                <w:color w:val="000000"/>
                <w:sz w:val="22"/>
                <w:szCs w:val="22"/>
              </w:rPr>
              <w:t>ia</w:t>
            </w:r>
            <w:r w:rsidR="00973492" w:rsidRPr="007001F1">
              <w:rPr>
                <w:color w:val="000000"/>
                <w:sz w:val="22"/>
                <w:szCs w:val="22"/>
              </w:rPr>
              <w:t xml:space="preserve"> o vyhlásení verejného obstarávania alebo v</w:t>
            </w:r>
            <w:r w:rsidR="003025C1">
              <w:rPr>
                <w:color w:val="000000"/>
                <w:sz w:val="22"/>
                <w:szCs w:val="22"/>
              </w:rPr>
              <w:t xml:space="preserve"> návrhu </w:t>
            </w:r>
            <w:r w:rsidR="00973492" w:rsidRPr="007001F1">
              <w:rPr>
                <w:color w:val="000000"/>
                <w:sz w:val="22"/>
                <w:szCs w:val="22"/>
              </w:rPr>
              <w:t>oznámen</w:t>
            </w:r>
            <w:r w:rsidR="003025C1">
              <w:rPr>
                <w:color w:val="000000"/>
                <w:sz w:val="22"/>
                <w:szCs w:val="22"/>
              </w:rPr>
              <w:t>ia</w:t>
            </w:r>
            <w:r w:rsidR="00973492" w:rsidRPr="007001F1">
              <w:rPr>
                <w:color w:val="000000"/>
                <w:sz w:val="22"/>
                <w:szCs w:val="22"/>
              </w:rPr>
              <w:t xml:space="preserve"> použitom ako výzva na súťaž?</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7261E4">
        <w:trPr>
          <w:trHeight w:val="760"/>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027816" w:rsidP="00EC1F84">
            <w:pPr>
              <w:jc w:val="both"/>
              <w:rPr>
                <w:color w:val="000000"/>
              </w:rPr>
            </w:pPr>
            <w:r w:rsidRPr="007001F1">
              <w:rPr>
                <w:color w:val="000000"/>
                <w:sz w:val="22"/>
                <w:szCs w:val="22"/>
              </w:rPr>
              <w:t>b</w:t>
            </w:r>
            <w:r w:rsidR="00973492" w:rsidRPr="007001F1">
              <w:rPr>
                <w:color w:val="000000"/>
                <w:sz w:val="22"/>
                <w:szCs w:val="22"/>
              </w:rPr>
              <w:t>) Sú podmienky elektronickej aukcie uvedené v</w:t>
            </w:r>
            <w:r w:rsidR="003025C1">
              <w:rPr>
                <w:color w:val="000000"/>
                <w:sz w:val="22"/>
                <w:szCs w:val="22"/>
              </w:rPr>
              <w:t xml:space="preserve">  návrhu </w:t>
            </w:r>
            <w:r w:rsidR="00973492" w:rsidRPr="007001F1">
              <w:rPr>
                <w:color w:val="000000"/>
                <w:sz w:val="22"/>
                <w:szCs w:val="22"/>
              </w:rPr>
              <w:t>súťažných podkladoch a sú stanovené v súlade so ZVO?</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1</w:t>
            </w:r>
            <w:r w:rsidR="00CC4C45">
              <w:rPr>
                <w:color w:val="000000"/>
                <w:sz w:val="22"/>
                <w:szCs w:val="22"/>
              </w:rPr>
              <w:t>5</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Obmedzil verejný obstarávateľ  počet záujemcov, ktorých vyzve na predloženie ponuky na základe objektívnych a nediskriminačných pravidiel v RKsZ najmenej na troch tak, aby umožnil hospodársku súťaž?</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1</w:t>
            </w:r>
            <w:r w:rsidR="00CC4C45">
              <w:rPr>
                <w:color w:val="000000"/>
                <w:sz w:val="22"/>
                <w:szCs w:val="22"/>
              </w:rPr>
              <w:t>6</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Určil v</w:t>
            </w:r>
            <w:r w:rsidR="003025C1">
              <w:rPr>
                <w:color w:val="000000"/>
                <w:sz w:val="22"/>
                <w:szCs w:val="22"/>
              </w:rPr>
              <w:t xml:space="preserve"> návrhu </w:t>
            </w:r>
            <w:r w:rsidRPr="007001F1">
              <w:rPr>
                <w:color w:val="000000"/>
                <w:sz w:val="22"/>
                <w:szCs w:val="22"/>
              </w:rPr>
              <w:t xml:space="preserve"> oznámen</w:t>
            </w:r>
            <w:r w:rsidR="003025C1">
              <w:rPr>
                <w:color w:val="000000"/>
                <w:sz w:val="22"/>
                <w:szCs w:val="22"/>
              </w:rPr>
              <w:t>ia</w:t>
            </w:r>
            <w:r w:rsidRPr="007001F1">
              <w:rPr>
                <w:color w:val="000000"/>
                <w:sz w:val="22"/>
                <w:szCs w:val="22"/>
              </w:rPr>
              <w:t xml:space="preserve"> o vyhlásení VO  verejný obstarávateľ predmet zákazky opisom svojich potrieb a charakteristiky vyžadovaného predmetu zákazky, lehotu na predloženie žiadostí o účasť, objektívne a nediskriminačné pravidlá na obmedzenie počtu záujemcov a ich minimálny, resp. maximálny počet, ak sa uplatňuje a výhradu uskutočniť viacetapové rokovacie konanie so znížením počtu prerokovávaných ponúk, ak sa uplatňuje?</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1</w:t>
            </w:r>
            <w:r w:rsidR="00CC4C45">
              <w:rPr>
                <w:color w:val="000000"/>
                <w:sz w:val="22"/>
                <w:szCs w:val="22"/>
              </w:rPr>
              <w:t>7</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Je navrhnutá lehota na predloženie žiadostí o účasť v</w:t>
            </w:r>
            <w:r w:rsidR="00F737F2">
              <w:rPr>
                <w:color w:val="000000"/>
                <w:sz w:val="22"/>
                <w:szCs w:val="22"/>
              </w:rPr>
              <w:t> </w:t>
            </w:r>
            <w:r w:rsidRPr="007001F1">
              <w:rPr>
                <w:color w:val="000000"/>
                <w:sz w:val="22"/>
                <w:szCs w:val="22"/>
              </w:rPr>
              <w:t>RKsZ</w:t>
            </w:r>
            <w:r w:rsidR="00F737F2">
              <w:rPr>
                <w:color w:val="000000"/>
                <w:sz w:val="22"/>
                <w:szCs w:val="22"/>
              </w:rPr>
              <w:t xml:space="preserve"> </w:t>
            </w:r>
            <w:r w:rsidR="004602AE" w:rsidRPr="007001F1">
              <w:rPr>
                <w:color w:val="000000"/>
                <w:sz w:val="22"/>
                <w:szCs w:val="22"/>
              </w:rPr>
              <w:t>aspoň 30 dní</w:t>
            </w:r>
            <w:r w:rsidRPr="007001F1">
              <w:rPr>
                <w:color w:val="000000"/>
                <w:sz w:val="22"/>
                <w:szCs w:val="22"/>
              </w:rPr>
              <w:t xml:space="preserve"> odo dňa odoslania oznámenia o vyhlásení VO publikačnému úradu? V prípade naliehavej situácie, ktorú je verejný obstarávateľ povinný riadne odôvodniť, je navrhnutá lehota na predloženie žiadostí o účasť v</w:t>
            </w:r>
            <w:r w:rsidR="00F737F2">
              <w:rPr>
                <w:color w:val="000000"/>
                <w:sz w:val="22"/>
                <w:szCs w:val="22"/>
              </w:rPr>
              <w:t> </w:t>
            </w:r>
            <w:r w:rsidRPr="007001F1">
              <w:rPr>
                <w:color w:val="000000"/>
                <w:sz w:val="22"/>
                <w:szCs w:val="22"/>
              </w:rPr>
              <w:t>RKsZ</w:t>
            </w:r>
            <w:r w:rsidR="00F737F2">
              <w:rPr>
                <w:color w:val="000000"/>
                <w:sz w:val="22"/>
                <w:szCs w:val="22"/>
              </w:rPr>
              <w:t xml:space="preserve"> </w:t>
            </w:r>
            <w:r w:rsidR="004602AE" w:rsidRPr="007001F1">
              <w:rPr>
                <w:color w:val="000000"/>
                <w:sz w:val="22"/>
                <w:szCs w:val="22"/>
              </w:rPr>
              <w:t>aspoň 15</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973492" w:rsidRPr="007001F1" w:rsidTr="002B4A5C">
        <w:trPr>
          <w:trHeight w:val="318"/>
        </w:trPr>
        <w:tc>
          <w:tcPr>
            <w:tcW w:w="582" w:type="dxa"/>
            <w:vMerge w:val="restart"/>
            <w:shd w:val="clear" w:color="auto" w:fill="auto"/>
            <w:noWrap/>
            <w:vAlign w:val="center"/>
          </w:tcPr>
          <w:p w:rsidR="00973492" w:rsidRPr="007001F1" w:rsidRDefault="00973492" w:rsidP="00675A3D">
            <w:pPr>
              <w:jc w:val="center"/>
              <w:rPr>
                <w:color w:val="000000"/>
              </w:rPr>
            </w:pPr>
            <w:r w:rsidRPr="007001F1">
              <w:rPr>
                <w:color w:val="000000"/>
                <w:sz w:val="22"/>
                <w:szCs w:val="22"/>
              </w:rPr>
              <w:t>1</w:t>
            </w:r>
            <w:r w:rsidR="00CC4C45">
              <w:rPr>
                <w:color w:val="000000"/>
                <w:sz w:val="22"/>
                <w:szCs w:val="22"/>
              </w:rPr>
              <w:t>8</w:t>
            </w:r>
          </w:p>
        </w:tc>
        <w:tc>
          <w:tcPr>
            <w:tcW w:w="4820" w:type="dxa"/>
            <w:gridSpan w:val="2"/>
            <w:shd w:val="clear" w:color="auto" w:fill="auto"/>
            <w:vAlign w:val="center"/>
          </w:tcPr>
          <w:p w:rsidR="00973492" w:rsidRPr="007001F1" w:rsidRDefault="00973492" w:rsidP="00EC1F84">
            <w:pPr>
              <w:jc w:val="both"/>
            </w:pPr>
            <w:r w:rsidRPr="007001F1">
              <w:rPr>
                <w:sz w:val="22"/>
                <w:szCs w:val="22"/>
              </w:rPr>
              <w:t>a) Nebol pri zadávaní zákazky identifikovaný konflikt záujmov podľa § 23 ZVO?</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2B4A5C">
        <w:trPr>
          <w:trHeight w:val="510"/>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593E9D">
            <w:pPr>
              <w:jc w:val="both"/>
            </w:pPr>
            <w:r w:rsidRPr="007001F1">
              <w:rPr>
                <w:sz w:val="22"/>
                <w:szCs w:val="22"/>
              </w:rPr>
              <w:t>b) Boli v prípade konfliktu záujmov prijaté primerané opatrenia a vykonaná náprav</w:t>
            </w:r>
            <w:r w:rsidR="00593E9D">
              <w:rPr>
                <w:sz w:val="22"/>
                <w:szCs w:val="22"/>
              </w:rPr>
              <w:t>a</w:t>
            </w:r>
            <w:r w:rsidRPr="007001F1">
              <w:rPr>
                <w:sz w:val="22"/>
                <w:szCs w:val="22"/>
              </w:rPr>
              <w:t xml:space="preserve"> v zmysle          § 23 ods. 5 ZVO?</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2B4A5C">
        <w:trPr>
          <w:trHeight w:val="582"/>
        </w:trPr>
        <w:tc>
          <w:tcPr>
            <w:tcW w:w="582" w:type="dxa"/>
            <w:vMerge w:val="restart"/>
            <w:shd w:val="clear" w:color="auto" w:fill="auto"/>
            <w:noWrap/>
            <w:vAlign w:val="center"/>
          </w:tcPr>
          <w:p w:rsidR="00973492" w:rsidRPr="007001F1" w:rsidRDefault="00973492" w:rsidP="00675A3D">
            <w:pPr>
              <w:jc w:val="center"/>
              <w:rPr>
                <w:color w:val="000000"/>
              </w:rPr>
            </w:pPr>
            <w:r w:rsidRPr="007001F1">
              <w:rPr>
                <w:color w:val="000000"/>
                <w:sz w:val="22"/>
                <w:szCs w:val="22"/>
              </w:rPr>
              <w:t>1</w:t>
            </w:r>
            <w:r w:rsidR="00CC4C45">
              <w:rPr>
                <w:color w:val="000000"/>
                <w:sz w:val="22"/>
                <w:szCs w:val="22"/>
              </w:rPr>
              <w:t>9</w:t>
            </w:r>
          </w:p>
        </w:tc>
        <w:tc>
          <w:tcPr>
            <w:tcW w:w="4820" w:type="dxa"/>
            <w:gridSpan w:val="2"/>
            <w:shd w:val="clear" w:color="auto" w:fill="auto"/>
            <w:vAlign w:val="center"/>
          </w:tcPr>
          <w:p w:rsidR="00973492" w:rsidRPr="007001F1" w:rsidRDefault="00973492" w:rsidP="00EC1F84">
            <w:pPr>
              <w:jc w:val="both"/>
            </w:pPr>
            <w:r w:rsidRPr="007001F1">
              <w:rPr>
                <w:sz w:val="22"/>
                <w:szCs w:val="22"/>
              </w:rPr>
              <w:t xml:space="preserve">a) V prípade, ak rozdelil verejný obstarávateľ zákazku na samostatné časti, dodržal všetky ustanovenia §28ZVO? </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7261E4">
        <w:trPr>
          <w:trHeight w:val="757"/>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EC1F84">
            <w:pPr>
              <w:jc w:val="both"/>
            </w:pPr>
            <w:r w:rsidRPr="007001F1">
              <w:rPr>
                <w:sz w:val="22"/>
                <w:szCs w:val="22"/>
              </w:rPr>
              <w:t>b) V prípade, ak verejný obstarávateľ nerozdelil zákazku na časti, uviedol v</w:t>
            </w:r>
            <w:r w:rsidR="003025C1">
              <w:rPr>
                <w:sz w:val="22"/>
                <w:szCs w:val="22"/>
              </w:rPr>
              <w:t xml:space="preserve"> návrhu </w:t>
            </w:r>
            <w:r w:rsidRPr="007001F1">
              <w:rPr>
                <w:sz w:val="22"/>
                <w:szCs w:val="22"/>
              </w:rPr>
              <w:t>oznámení o vyhlásení verejného obstarávania</w:t>
            </w:r>
            <w:r w:rsidR="0083233D">
              <w:rPr>
                <w:sz w:val="22"/>
                <w:szCs w:val="22"/>
              </w:rPr>
              <w:t xml:space="preserve"> alebo v súťažných podkladoch</w:t>
            </w:r>
            <w:r w:rsidRPr="007001F1">
              <w:rPr>
                <w:sz w:val="22"/>
                <w:szCs w:val="22"/>
              </w:rPr>
              <w:t xml:space="preserve"> odôvodnenie?</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675A3D" w:rsidRPr="007001F1" w:rsidTr="007261E4">
        <w:trPr>
          <w:trHeight w:val="20"/>
        </w:trPr>
        <w:tc>
          <w:tcPr>
            <w:tcW w:w="582" w:type="dxa"/>
            <w:shd w:val="clear" w:color="auto" w:fill="auto"/>
            <w:noWrap/>
            <w:vAlign w:val="center"/>
            <w:hideMark/>
          </w:tcPr>
          <w:p w:rsidR="00675A3D" w:rsidRPr="007001F1" w:rsidRDefault="00CC4C45" w:rsidP="00675A3D">
            <w:pPr>
              <w:jc w:val="center"/>
              <w:rPr>
                <w:color w:val="000000"/>
              </w:rPr>
            </w:pPr>
            <w:r>
              <w:rPr>
                <w:color w:val="000000"/>
                <w:sz w:val="22"/>
                <w:szCs w:val="22"/>
              </w:rPr>
              <w:t>20</w:t>
            </w:r>
          </w:p>
        </w:tc>
        <w:tc>
          <w:tcPr>
            <w:tcW w:w="4820" w:type="dxa"/>
            <w:gridSpan w:val="2"/>
            <w:shd w:val="clear" w:color="auto" w:fill="auto"/>
            <w:vAlign w:val="center"/>
            <w:hideMark/>
          </w:tcPr>
          <w:p w:rsidR="00675A3D" w:rsidRPr="007001F1" w:rsidRDefault="00675A3D" w:rsidP="00EC1F84">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300"/>
        </w:trPr>
        <w:tc>
          <w:tcPr>
            <w:tcW w:w="9087" w:type="dxa"/>
            <w:gridSpan w:val="7"/>
            <w:shd w:val="clear" w:color="auto" w:fill="auto"/>
            <w:noWrap/>
            <w:vAlign w:val="center"/>
          </w:tcPr>
          <w:p w:rsidR="00675A3D" w:rsidRPr="007001F1" w:rsidRDefault="00675A3D" w:rsidP="00675A3D">
            <w:pPr>
              <w:jc w:val="both"/>
              <w:rPr>
                <w:b/>
                <w:sz w:val="20"/>
                <w:szCs w:val="20"/>
              </w:rPr>
            </w:pPr>
            <w:r w:rsidRPr="007001F1">
              <w:rPr>
                <w:b/>
                <w:sz w:val="20"/>
                <w:szCs w:val="20"/>
              </w:rPr>
              <w:t>VYJADRENIE</w:t>
            </w: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64"/>
              <w:t>[1]</w:t>
            </w:r>
          </w:p>
          <w:p w:rsidR="00675A3D" w:rsidRPr="007001F1" w:rsidRDefault="00675A3D" w:rsidP="00675A3D">
            <w:pPr>
              <w:rPr>
                <w:b/>
                <w:bCs/>
                <w:color w:val="000000"/>
              </w:rPr>
            </w:pP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b/>
                <w:bCs/>
              </w:rPr>
            </w:pPr>
            <w:r w:rsidRPr="007001F1">
              <w:rPr>
                <w:b/>
                <w:bCs/>
                <w:sz w:val="22"/>
                <w:szCs w:val="22"/>
              </w:rPr>
              <w:t>Kontrolu vykonal</w:t>
            </w:r>
            <w:r w:rsidR="00A90B4D">
              <w:rPr>
                <w:rStyle w:val="Odkaznapoznmkupodiarou"/>
                <w:b/>
                <w:bCs/>
                <w:sz w:val="22"/>
                <w:szCs w:val="22"/>
              </w:rPr>
              <w:footnoteReference w:customMarkFollows="1" w:id="65"/>
              <w:t>2</w:t>
            </w:r>
            <w:r w:rsidRPr="007001F1">
              <w:rPr>
                <w:b/>
                <w:bCs/>
                <w:sz w:val="22"/>
                <w:szCs w:val="22"/>
              </w:rPr>
              <w:t>:</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b/>
                <w:bCs/>
              </w:rPr>
            </w:pPr>
            <w:r w:rsidRPr="007001F1">
              <w:rPr>
                <w:b/>
                <w:bCs/>
                <w:sz w:val="22"/>
                <w:szCs w:val="22"/>
              </w:rPr>
              <w:t>Dátum:</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000000" w:fill="FFFFFF"/>
            <w:vAlign w:val="center"/>
            <w:hideMark/>
          </w:tcPr>
          <w:p w:rsidR="00675A3D" w:rsidRPr="007001F1" w:rsidRDefault="00675A3D" w:rsidP="00675A3D">
            <w:pPr>
              <w:rPr>
                <w:b/>
                <w:bCs/>
              </w:rPr>
            </w:pPr>
            <w:r w:rsidRPr="007001F1">
              <w:rPr>
                <w:b/>
                <w:bCs/>
                <w:sz w:val="22"/>
                <w:szCs w:val="22"/>
              </w:rPr>
              <w:t>Podpis:</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9087" w:type="dxa"/>
            <w:gridSpan w:val="7"/>
            <w:shd w:val="clear" w:color="auto" w:fill="auto"/>
            <w:noWrap/>
            <w:vAlign w:val="bottom"/>
            <w:hideMark/>
          </w:tcPr>
          <w:p w:rsidR="00675A3D" w:rsidRPr="007001F1" w:rsidRDefault="00675A3D" w:rsidP="00675A3D">
            <w:pPr>
              <w:jc w:val="center"/>
              <w:rPr>
                <w:color w:val="000000"/>
              </w:rPr>
            </w:pPr>
            <w:r w:rsidRPr="007001F1">
              <w:rPr>
                <w:color w:val="000000"/>
                <w:sz w:val="22"/>
                <w:szCs w:val="22"/>
              </w:rPr>
              <w:t> </w:t>
            </w:r>
          </w:p>
        </w:tc>
      </w:tr>
      <w:tr w:rsidR="00675A3D" w:rsidRPr="007001F1" w:rsidTr="007261E4">
        <w:trPr>
          <w:trHeight w:val="300"/>
        </w:trPr>
        <w:tc>
          <w:tcPr>
            <w:tcW w:w="3559" w:type="dxa"/>
            <w:gridSpan w:val="2"/>
            <w:shd w:val="clear" w:color="000000" w:fill="FFFFFF"/>
            <w:vAlign w:val="center"/>
            <w:hideMark/>
          </w:tcPr>
          <w:p w:rsidR="00675A3D" w:rsidRPr="007001F1" w:rsidRDefault="00675A3D" w:rsidP="00675A3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66"/>
              <w:t>3</w:t>
            </w:r>
            <w:r w:rsidRPr="007001F1">
              <w:rPr>
                <w:b/>
                <w:bCs/>
                <w:sz w:val="22"/>
                <w:szCs w:val="22"/>
              </w:rPr>
              <w:t>:</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000000" w:fill="FFFFFF"/>
            <w:vAlign w:val="center"/>
            <w:hideMark/>
          </w:tcPr>
          <w:p w:rsidR="00675A3D" w:rsidRPr="007001F1" w:rsidRDefault="00675A3D" w:rsidP="00675A3D">
            <w:pPr>
              <w:rPr>
                <w:b/>
                <w:bCs/>
              </w:rPr>
            </w:pPr>
            <w:r w:rsidRPr="007001F1">
              <w:rPr>
                <w:b/>
                <w:bCs/>
                <w:sz w:val="22"/>
                <w:szCs w:val="22"/>
              </w:rPr>
              <w:t xml:space="preserve">Dátum: </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000000" w:fill="FFFFFF"/>
            <w:vAlign w:val="center"/>
            <w:hideMark/>
          </w:tcPr>
          <w:p w:rsidR="00675A3D" w:rsidRPr="007001F1" w:rsidRDefault="00675A3D" w:rsidP="00675A3D">
            <w:pPr>
              <w:rPr>
                <w:b/>
                <w:bCs/>
              </w:rPr>
            </w:pPr>
            <w:r w:rsidRPr="007001F1">
              <w:rPr>
                <w:b/>
                <w:bCs/>
                <w:sz w:val="22"/>
                <w:szCs w:val="22"/>
              </w:rPr>
              <w:t>Podpis:</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bl>
    <w:p w:rsidR="004602AE" w:rsidRPr="007001F1" w:rsidRDefault="004602AE"/>
    <w:p w:rsidR="004602AE" w:rsidRPr="007001F1" w:rsidRDefault="004602AE">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4602AE" w:rsidRPr="007001F1" w:rsidTr="002D20F9">
        <w:trPr>
          <w:trHeight w:val="645"/>
        </w:trPr>
        <w:tc>
          <w:tcPr>
            <w:tcW w:w="9087" w:type="dxa"/>
            <w:gridSpan w:val="7"/>
            <w:shd w:val="clear" w:color="000000" w:fill="60497A"/>
            <w:vAlign w:val="center"/>
            <w:hideMark/>
          </w:tcPr>
          <w:p w:rsidR="004602AE" w:rsidRPr="007001F1" w:rsidRDefault="004602AE" w:rsidP="00C1211A">
            <w:pPr>
              <w:jc w:val="center"/>
              <w:rPr>
                <w:b/>
                <w:bCs/>
                <w:color w:val="FFFFFF"/>
              </w:rPr>
            </w:pPr>
            <w:r w:rsidRPr="007001F1">
              <w:rPr>
                <w:b/>
                <w:bCs/>
                <w:color w:val="FFFFFF"/>
              </w:rPr>
              <w:lastRenderedPageBreak/>
              <w:t>Kontrolný zoznam k finančnej kontrole VO</w:t>
            </w:r>
            <w:r w:rsidRPr="007001F1">
              <w:rPr>
                <w:b/>
                <w:bCs/>
                <w:color w:val="FFFFFF"/>
              </w:rPr>
              <w:br/>
            </w:r>
            <w:bookmarkStart w:id="25" w:name="KZ_22"/>
            <w:r w:rsidRPr="007001F1">
              <w:rPr>
                <w:b/>
                <w:bCs/>
                <w:color w:val="FFFFFF"/>
              </w:rPr>
              <w:t xml:space="preserve">Nadlimitná zákazka - rokovacie konanie so zverejnením - </w:t>
            </w:r>
            <w:r w:rsidR="00144756" w:rsidRPr="007001F1">
              <w:rPr>
                <w:b/>
                <w:bCs/>
                <w:color w:val="FFFFFF"/>
              </w:rPr>
              <w:t>druhá</w:t>
            </w:r>
            <w:r w:rsidRPr="007001F1">
              <w:rPr>
                <w:b/>
                <w:bCs/>
                <w:color w:val="FFFFFF"/>
              </w:rPr>
              <w:t xml:space="preserve"> ex</w:t>
            </w:r>
            <w:r w:rsidR="00F737F2">
              <w:rPr>
                <w:b/>
                <w:bCs/>
                <w:color w:val="FFFFFF"/>
              </w:rPr>
              <w:t xml:space="preserve"> </w:t>
            </w:r>
            <w:r w:rsidRPr="007001F1">
              <w:rPr>
                <w:b/>
                <w:bCs/>
                <w:color w:val="FFFFFF"/>
              </w:rPr>
              <w:t>ante kontrola</w:t>
            </w:r>
            <w:bookmarkEnd w:id="25"/>
          </w:p>
        </w:tc>
      </w:tr>
      <w:tr w:rsidR="004602AE" w:rsidRPr="007001F1" w:rsidTr="002D20F9">
        <w:trPr>
          <w:trHeight w:val="330"/>
        </w:trPr>
        <w:tc>
          <w:tcPr>
            <w:tcW w:w="9087" w:type="dxa"/>
            <w:gridSpan w:val="7"/>
            <w:shd w:val="clear" w:color="auto" w:fill="auto"/>
            <w:vAlign w:val="center"/>
            <w:hideMark/>
          </w:tcPr>
          <w:p w:rsidR="004602AE" w:rsidRPr="007001F1" w:rsidRDefault="004602AE" w:rsidP="00C1211A">
            <w:pPr>
              <w:jc w:val="center"/>
              <w:rPr>
                <w:b/>
                <w:bCs/>
                <w:color w:val="000000"/>
              </w:rPr>
            </w:pPr>
            <w:r w:rsidRPr="007001F1">
              <w:rPr>
                <w:b/>
                <w:bCs/>
                <w:color w:val="000000"/>
                <w:sz w:val="22"/>
                <w:szCs w:val="22"/>
              </w:rPr>
              <w:t>Identifikácia programu</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Názov programu</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66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30"/>
        </w:trPr>
        <w:tc>
          <w:tcPr>
            <w:tcW w:w="9087" w:type="dxa"/>
            <w:gridSpan w:val="7"/>
            <w:shd w:val="clear" w:color="auto" w:fill="auto"/>
            <w:vAlign w:val="center"/>
            <w:hideMark/>
          </w:tcPr>
          <w:p w:rsidR="004602AE" w:rsidRPr="007001F1" w:rsidRDefault="004602AE" w:rsidP="00C1211A">
            <w:pPr>
              <w:jc w:val="center"/>
              <w:rPr>
                <w:b/>
                <w:bCs/>
                <w:color w:val="000000"/>
              </w:rPr>
            </w:pPr>
            <w:r w:rsidRPr="007001F1">
              <w:rPr>
                <w:b/>
                <w:bCs/>
                <w:color w:val="000000"/>
                <w:sz w:val="22"/>
                <w:szCs w:val="22"/>
              </w:rPr>
              <w:t>Identifikácia projektu a prijímateľa</w:t>
            </w:r>
          </w:p>
        </w:tc>
      </w:tr>
      <w:tr w:rsidR="004602AE" w:rsidRPr="007001F1" w:rsidTr="002D20F9">
        <w:trPr>
          <w:trHeight w:val="33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Názov projektu</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30"/>
        </w:trPr>
        <w:tc>
          <w:tcPr>
            <w:tcW w:w="9087" w:type="dxa"/>
            <w:gridSpan w:val="7"/>
            <w:shd w:val="clear" w:color="auto" w:fill="auto"/>
            <w:vAlign w:val="center"/>
            <w:hideMark/>
          </w:tcPr>
          <w:p w:rsidR="004602AE" w:rsidRPr="007001F1" w:rsidRDefault="004602AE" w:rsidP="00C1211A">
            <w:pPr>
              <w:jc w:val="center"/>
              <w:rPr>
                <w:b/>
                <w:bCs/>
                <w:color w:val="000000"/>
              </w:rPr>
            </w:pPr>
            <w:r w:rsidRPr="007001F1">
              <w:rPr>
                <w:b/>
                <w:bCs/>
                <w:color w:val="000000"/>
                <w:sz w:val="22"/>
                <w:szCs w:val="22"/>
              </w:rPr>
              <w:t>Identifikácia zákazky</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Nadlimitná zákazka</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Rokovacie konanie so zverejnením (§ 70 ZVO)</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4602AE" w:rsidRPr="007001F1" w:rsidRDefault="004602AE" w:rsidP="00C1211A">
            <w:pPr>
              <w:rPr>
                <w:color w:val="000000"/>
              </w:rPr>
            </w:pPr>
          </w:p>
        </w:tc>
      </w:tr>
      <w:tr w:rsidR="004D0B9F" w:rsidRPr="007001F1" w:rsidTr="002D20F9">
        <w:trPr>
          <w:trHeight w:val="300"/>
        </w:trPr>
        <w:tc>
          <w:tcPr>
            <w:tcW w:w="3559" w:type="dxa"/>
            <w:gridSpan w:val="2"/>
            <w:shd w:val="clear" w:color="auto" w:fill="auto"/>
            <w:vAlign w:val="center"/>
          </w:tcPr>
          <w:p w:rsidR="004D0B9F" w:rsidRPr="007001F1" w:rsidRDefault="004D0B9F" w:rsidP="00C1211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C1211A">
            <w:pPr>
              <w:rPr>
                <w:color w:val="000000"/>
              </w:rPr>
            </w:pP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Typ kontroly</w:t>
            </w:r>
          </w:p>
        </w:tc>
        <w:tc>
          <w:tcPr>
            <w:tcW w:w="5528" w:type="dxa"/>
            <w:gridSpan w:val="5"/>
            <w:shd w:val="clear" w:color="auto" w:fill="auto"/>
            <w:vAlign w:val="center"/>
            <w:hideMark/>
          </w:tcPr>
          <w:p w:rsidR="004602AE" w:rsidRPr="007001F1" w:rsidRDefault="00144756" w:rsidP="00C1211A">
            <w:pPr>
              <w:rPr>
                <w:color w:val="000000"/>
              </w:rPr>
            </w:pPr>
            <w:r w:rsidRPr="007001F1">
              <w:rPr>
                <w:color w:val="000000"/>
                <w:sz w:val="22"/>
                <w:szCs w:val="22"/>
              </w:rPr>
              <w:t>druhá</w:t>
            </w:r>
            <w:r w:rsidR="004602AE" w:rsidRPr="007001F1">
              <w:rPr>
                <w:color w:val="000000"/>
                <w:sz w:val="22"/>
                <w:szCs w:val="22"/>
              </w:rPr>
              <w:t xml:space="preserve"> ex</w:t>
            </w:r>
            <w:r w:rsidR="00F737F2">
              <w:rPr>
                <w:color w:val="000000"/>
                <w:sz w:val="22"/>
                <w:szCs w:val="22"/>
              </w:rPr>
              <w:t xml:space="preserve"> </w:t>
            </w:r>
            <w:r w:rsidR="004602AE" w:rsidRPr="007001F1">
              <w:rPr>
                <w:color w:val="000000"/>
                <w:sz w:val="22"/>
                <w:szCs w:val="22"/>
              </w:rPr>
              <w:t>ante kontrola</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Názov zákazky</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A94CA8" w:rsidRPr="007001F1" w:rsidTr="002D20F9">
        <w:trPr>
          <w:trHeight w:val="300"/>
        </w:trPr>
        <w:tc>
          <w:tcPr>
            <w:tcW w:w="3559" w:type="dxa"/>
            <w:gridSpan w:val="2"/>
            <w:shd w:val="clear" w:color="auto" w:fill="auto"/>
          </w:tcPr>
          <w:p w:rsidR="00A94CA8" w:rsidRPr="007001F1" w:rsidRDefault="00A94CA8" w:rsidP="00A94CA8">
            <w:pPr>
              <w:rPr>
                <w:color w:val="000000"/>
              </w:rPr>
            </w:pPr>
            <w:r w:rsidRPr="007001F1">
              <w:rPr>
                <w:color w:val="000000"/>
                <w:sz w:val="22"/>
                <w:szCs w:val="22"/>
              </w:rPr>
              <w:t>Elektronická aukcia áno/nie</w:t>
            </w:r>
          </w:p>
        </w:tc>
        <w:tc>
          <w:tcPr>
            <w:tcW w:w="5528" w:type="dxa"/>
            <w:gridSpan w:val="5"/>
            <w:shd w:val="clear" w:color="auto" w:fill="auto"/>
          </w:tcPr>
          <w:p w:rsidR="00A94CA8" w:rsidRPr="007001F1" w:rsidRDefault="00A94CA8" w:rsidP="00A94CA8">
            <w:pPr>
              <w:rPr>
                <w:color w:val="000000"/>
              </w:rPr>
            </w:pP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Názov dodávateľa</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IČO dodávateľa</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Hodnota zákazky s DPH</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15"/>
        </w:trPr>
        <w:tc>
          <w:tcPr>
            <w:tcW w:w="582" w:type="dxa"/>
            <w:shd w:val="clear" w:color="000000" w:fill="60497A"/>
            <w:vAlign w:val="center"/>
            <w:hideMark/>
          </w:tcPr>
          <w:p w:rsidR="004602AE" w:rsidRPr="007001F1" w:rsidRDefault="004602AE" w:rsidP="00C1211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4602AE" w:rsidRPr="007001F1" w:rsidRDefault="004602AE" w:rsidP="00C1211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4602AE" w:rsidRPr="007001F1" w:rsidRDefault="004602AE" w:rsidP="00C1211A">
            <w:pPr>
              <w:jc w:val="center"/>
              <w:rPr>
                <w:b/>
                <w:bCs/>
                <w:color w:val="FFFFFF"/>
              </w:rPr>
            </w:pPr>
            <w:r w:rsidRPr="007001F1">
              <w:rPr>
                <w:b/>
                <w:bCs/>
                <w:color w:val="FFFFFF"/>
                <w:sz w:val="22"/>
                <w:szCs w:val="22"/>
              </w:rPr>
              <w:t>áno</w:t>
            </w:r>
          </w:p>
        </w:tc>
        <w:tc>
          <w:tcPr>
            <w:tcW w:w="567" w:type="dxa"/>
            <w:shd w:val="clear" w:color="000000" w:fill="60497A"/>
            <w:vAlign w:val="center"/>
            <w:hideMark/>
          </w:tcPr>
          <w:p w:rsidR="004602AE" w:rsidRPr="007001F1" w:rsidRDefault="004602AE" w:rsidP="00C1211A">
            <w:pPr>
              <w:jc w:val="center"/>
              <w:rPr>
                <w:b/>
                <w:bCs/>
                <w:color w:val="FFFFFF"/>
              </w:rPr>
            </w:pPr>
            <w:r w:rsidRPr="007001F1">
              <w:rPr>
                <w:b/>
                <w:bCs/>
                <w:color w:val="FFFFFF"/>
                <w:sz w:val="22"/>
                <w:szCs w:val="22"/>
              </w:rPr>
              <w:t>nie</w:t>
            </w:r>
          </w:p>
        </w:tc>
        <w:tc>
          <w:tcPr>
            <w:tcW w:w="776" w:type="dxa"/>
            <w:shd w:val="clear" w:color="000000" w:fill="60497A"/>
            <w:vAlign w:val="center"/>
            <w:hideMark/>
          </w:tcPr>
          <w:p w:rsidR="004602AE" w:rsidRPr="007001F1" w:rsidRDefault="004602AE" w:rsidP="00C1211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4602AE" w:rsidRPr="007001F1" w:rsidRDefault="004602AE" w:rsidP="00C1211A">
            <w:pPr>
              <w:jc w:val="center"/>
              <w:rPr>
                <w:b/>
                <w:bCs/>
                <w:color w:val="FFFFFF"/>
              </w:rPr>
            </w:pPr>
            <w:r w:rsidRPr="007001F1">
              <w:rPr>
                <w:b/>
                <w:bCs/>
                <w:color w:val="FFFFFF"/>
                <w:sz w:val="22"/>
                <w:szCs w:val="22"/>
              </w:rPr>
              <w:t>Poznámka</w:t>
            </w:r>
          </w:p>
        </w:tc>
      </w:tr>
      <w:tr w:rsidR="00973492" w:rsidRPr="007001F1" w:rsidTr="002D20F9">
        <w:trPr>
          <w:trHeight w:val="344"/>
        </w:trPr>
        <w:tc>
          <w:tcPr>
            <w:tcW w:w="582" w:type="dxa"/>
            <w:vMerge w:val="restart"/>
            <w:shd w:val="clear" w:color="auto" w:fill="auto"/>
            <w:noWrap/>
            <w:vAlign w:val="center"/>
            <w:hideMark/>
          </w:tcPr>
          <w:p w:rsidR="00973492" w:rsidRPr="007001F1" w:rsidRDefault="00973492" w:rsidP="00C1211A">
            <w:pPr>
              <w:jc w:val="center"/>
              <w:rPr>
                <w:color w:val="000000"/>
              </w:rPr>
            </w:pPr>
            <w:r w:rsidRPr="007001F1">
              <w:rPr>
                <w:color w:val="000000"/>
                <w:sz w:val="22"/>
                <w:szCs w:val="22"/>
              </w:rPr>
              <w:t>1</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Bola zákazka zverejnená v súlade s</w:t>
            </w:r>
            <w:r w:rsidR="00EC1F84" w:rsidRPr="007001F1">
              <w:rPr>
                <w:color w:val="000000"/>
                <w:sz w:val="22"/>
                <w:szCs w:val="22"/>
              </w:rPr>
              <w:t xml:space="preserve"> príslušnými ustanoveniami ZVO?</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r>
      <w:tr w:rsidR="00973492" w:rsidRPr="007001F1" w:rsidTr="002D20F9">
        <w:trPr>
          <w:trHeight w:val="757"/>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4602AE" w:rsidRPr="007001F1" w:rsidTr="002D20F9">
        <w:trPr>
          <w:trHeight w:val="20"/>
        </w:trPr>
        <w:tc>
          <w:tcPr>
            <w:tcW w:w="582" w:type="dxa"/>
            <w:shd w:val="clear" w:color="auto" w:fill="auto"/>
            <w:noWrap/>
            <w:vAlign w:val="center"/>
            <w:hideMark/>
          </w:tcPr>
          <w:p w:rsidR="004602AE" w:rsidRPr="007001F1" w:rsidRDefault="004602AE" w:rsidP="00C1211A">
            <w:pPr>
              <w:jc w:val="center"/>
              <w:rPr>
                <w:color w:val="000000"/>
              </w:rPr>
            </w:pPr>
            <w:r w:rsidRPr="007001F1">
              <w:rPr>
                <w:color w:val="000000"/>
                <w:sz w:val="22"/>
                <w:szCs w:val="22"/>
              </w:rPr>
              <w:t>2</w:t>
            </w:r>
          </w:p>
        </w:tc>
        <w:tc>
          <w:tcPr>
            <w:tcW w:w="4820" w:type="dxa"/>
            <w:gridSpan w:val="2"/>
            <w:shd w:val="clear" w:color="auto" w:fill="auto"/>
            <w:vAlign w:val="center"/>
            <w:hideMark/>
          </w:tcPr>
          <w:p w:rsidR="004602AE"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4602AE" w:rsidRPr="007001F1" w:rsidTr="002D20F9">
        <w:trPr>
          <w:trHeight w:val="20"/>
        </w:trPr>
        <w:tc>
          <w:tcPr>
            <w:tcW w:w="582" w:type="dxa"/>
            <w:shd w:val="clear" w:color="auto" w:fill="auto"/>
            <w:noWrap/>
            <w:vAlign w:val="center"/>
            <w:hideMark/>
          </w:tcPr>
          <w:p w:rsidR="004602AE" w:rsidRPr="007001F1" w:rsidRDefault="004602AE" w:rsidP="00C1211A">
            <w:pPr>
              <w:jc w:val="center"/>
              <w:rPr>
                <w:color w:val="000000"/>
              </w:rPr>
            </w:pPr>
            <w:r w:rsidRPr="007001F1">
              <w:rPr>
                <w:color w:val="000000"/>
                <w:sz w:val="22"/>
                <w:szCs w:val="22"/>
              </w:rPr>
              <w:t>3</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Bol zamestnanec vykonávajúci kontrolu oboznámený s rizikovými indikátormi</w:t>
            </w:r>
            <w:r w:rsidR="00F737F2">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F737F2">
              <w:rPr>
                <w:color w:val="000000"/>
                <w:sz w:val="22"/>
                <w:szCs w:val="22"/>
              </w:rPr>
              <w:t xml:space="preserve"> </w:t>
            </w:r>
            <w:r w:rsidR="00EE44E4" w:rsidRPr="007001F1">
              <w:rPr>
                <w:color w:val="000000"/>
                <w:sz w:val="22"/>
                <w:szCs w:val="22"/>
              </w:rPr>
              <w:t xml:space="preserve">Neboli </w:t>
            </w:r>
            <w:r w:rsidR="00EE44E4" w:rsidRPr="007001F1">
              <w:rPr>
                <w:color w:val="000000"/>
                <w:sz w:val="22"/>
                <w:szCs w:val="22"/>
              </w:rPr>
              <w:lastRenderedPageBreak/>
              <w:t>identifikované rizikové indikátory, ktoré môžu iniciovať spoluprácu s PMÚ alebo OČTK?</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lastRenderedPageBreak/>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973492" w:rsidRPr="007001F1" w:rsidTr="002D20F9">
        <w:trPr>
          <w:trHeight w:val="302"/>
        </w:trPr>
        <w:tc>
          <w:tcPr>
            <w:tcW w:w="582" w:type="dxa"/>
            <w:vMerge w:val="restart"/>
            <w:shd w:val="clear" w:color="auto" w:fill="auto"/>
            <w:noWrap/>
            <w:vAlign w:val="center"/>
            <w:hideMark/>
          </w:tcPr>
          <w:p w:rsidR="00973492" w:rsidRPr="007001F1" w:rsidRDefault="00973492" w:rsidP="00C1211A">
            <w:pPr>
              <w:jc w:val="center"/>
              <w:rPr>
                <w:color w:val="000000"/>
              </w:rPr>
            </w:pPr>
            <w:r w:rsidRPr="007001F1">
              <w:rPr>
                <w:color w:val="000000"/>
                <w:sz w:val="22"/>
                <w:szCs w:val="22"/>
              </w:rPr>
              <w:t>4</w:t>
            </w:r>
          </w:p>
        </w:tc>
        <w:tc>
          <w:tcPr>
            <w:tcW w:w="4820" w:type="dxa"/>
            <w:gridSpan w:val="2"/>
            <w:shd w:val="clear" w:color="auto" w:fill="auto"/>
            <w:vAlign w:val="center"/>
            <w:hideMark/>
          </w:tcPr>
          <w:p w:rsidR="00973492" w:rsidRPr="007001F1" w:rsidRDefault="00973492" w:rsidP="00EC1F84">
            <w:pPr>
              <w:jc w:val="both"/>
            </w:pPr>
            <w:r w:rsidRPr="007001F1">
              <w:rPr>
                <w:sz w:val="22"/>
                <w:szCs w:val="22"/>
              </w:rPr>
              <w:t>a) Nebol pri zadávaní zákazky identifikovaný k</w:t>
            </w:r>
            <w:r w:rsidR="00EC1F84" w:rsidRPr="007001F1">
              <w:rPr>
                <w:sz w:val="22"/>
                <w:szCs w:val="22"/>
              </w:rPr>
              <w:t>onflikt záujmov podľa § 23 ZVO?</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r>
      <w:tr w:rsidR="00973492" w:rsidRPr="007001F1" w:rsidTr="002D20F9">
        <w:trPr>
          <w:trHeight w:val="675"/>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pPr>
            <w:r w:rsidRPr="007001F1">
              <w:rPr>
                <w:sz w:val="22"/>
                <w:szCs w:val="22"/>
              </w:rPr>
              <w:t>b) Boli v prípade konfliktu záujmov prijaté primerané opatrenia a vykonaná ná</w:t>
            </w:r>
            <w:r w:rsidR="00EC1F84" w:rsidRPr="007001F1">
              <w:rPr>
                <w:sz w:val="22"/>
                <w:szCs w:val="22"/>
              </w:rPr>
              <w:t>prav</w:t>
            </w:r>
            <w:r w:rsidR="00593E9D">
              <w:rPr>
                <w:sz w:val="22"/>
                <w:szCs w:val="22"/>
              </w:rPr>
              <w:t>a</w:t>
            </w:r>
            <w:r w:rsidR="00EC1F84" w:rsidRPr="007001F1">
              <w:rPr>
                <w:sz w:val="22"/>
                <w:szCs w:val="22"/>
              </w:rPr>
              <w:t xml:space="preserve"> v zmysle § 23 ods. 5 ZVO?</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2D20F9">
        <w:trPr>
          <w:trHeight w:val="675"/>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2D20F9">
        <w:trPr>
          <w:trHeight w:val="1140"/>
        </w:trPr>
        <w:tc>
          <w:tcPr>
            <w:tcW w:w="582" w:type="dxa"/>
            <w:vMerge w:val="restart"/>
            <w:shd w:val="clear" w:color="auto" w:fill="auto"/>
            <w:noWrap/>
            <w:vAlign w:val="center"/>
            <w:hideMark/>
          </w:tcPr>
          <w:p w:rsidR="00973492" w:rsidRPr="007001F1" w:rsidRDefault="00973492" w:rsidP="00C1211A">
            <w:pPr>
              <w:jc w:val="center"/>
              <w:rPr>
                <w:color w:val="000000"/>
              </w:rPr>
            </w:pPr>
            <w:r w:rsidRPr="007001F1">
              <w:rPr>
                <w:color w:val="000000"/>
                <w:sz w:val="22"/>
                <w:szCs w:val="22"/>
              </w:rPr>
              <w:t>5</w:t>
            </w:r>
          </w:p>
        </w:tc>
        <w:tc>
          <w:tcPr>
            <w:tcW w:w="4820" w:type="dxa"/>
            <w:gridSpan w:val="2"/>
            <w:shd w:val="clear" w:color="auto" w:fill="auto"/>
            <w:vAlign w:val="center"/>
            <w:hideMark/>
          </w:tcPr>
          <w:p w:rsidR="00973492" w:rsidRPr="007001F1" w:rsidRDefault="00973492" w:rsidP="00EC1F84">
            <w:pPr>
              <w:jc w:val="both"/>
            </w:pPr>
            <w:r w:rsidRPr="007001F1">
              <w:rPr>
                <w:sz w:val="22"/>
                <w:szCs w:val="22"/>
              </w:rPr>
              <w:t>a) Je verejné obstarávanie  z pohľadu kontroly predmetu obstarávania, návrhu zmluvných podmienok a iných údajov vo vecnom súlade so schválenou žiadosťou o poskytnuti</w:t>
            </w:r>
            <w:r w:rsidR="00EC1F84" w:rsidRPr="007001F1">
              <w:rPr>
                <w:sz w:val="22"/>
                <w:szCs w:val="22"/>
              </w:rPr>
              <w:t xml:space="preserve">e NFP a účinnou Zmluvou o NFP? </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r>
      <w:tr w:rsidR="00973492" w:rsidRPr="007001F1" w:rsidTr="002D20F9">
        <w:trPr>
          <w:trHeight w:val="1140"/>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pPr>
            <w:r w:rsidRPr="007001F1">
              <w:rPr>
                <w:sz w:val="22"/>
                <w:szCs w:val="22"/>
              </w:rPr>
              <w:t>b) Je kontrolované verejné obstarávanie v súlade so závermi vykonanej prvej ex</w:t>
            </w:r>
            <w:r w:rsidR="00F737F2">
              <w:rPr>
                <w:sz w:val="22"/>
                <w:szCs w:val="22"/>
              </w:rPr>
              <w:t xml:space="preserve"> </w:t>
            </w:r>
            <w:r w:rsidRPr="007001F1">
              <w:rPr>
                <w:sz w:val="22"/>
                <w:szCs w:val="22"/>
              </w:rPr>
              <w:t>ante kontroly a dokumentáciou schválenou v rámci  prvej ex</w:t>
            </w:r>
            <w:r w:rsidR="00F737F2">
              <w:rPr>
                <w:sz w:val="22"/>
                <w:szCs w:val="22"/>
              </w:rPr>
              <w:t xml:space="preserve"> </w:t>
            </w:r>
            <w:r w:rsidRPr="007001F1">
              <w:rPr>
                <w:sz w:val="22"/>
                <w:szCs w:val="22"/>
              </w:rPr>
              <w:t>ante kontroly ?</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2D20F9">
        <w:trPr>
          <w:trHeight w:val="352"/>
        </w:trPr>
        <w:tc>
          <w:tcPr>
            <w:tcW w:w="582" w:type="dxa"/>
            <w:vMerge w:val="restart"/>
            <w:shd w:val="clear" w:color="auto" w:fill="auto"/>
            <w:noWrap/>
            <w:vAlign w:val="center"/>
          </w:tcPr>
          <w:p w:rsidR="00973492" w:rsidRPr="007001F1" w:rsidRDefault="00973492" w:rsidP="00C1211A">
            <w:pPr>
              <w:jc w:val="center"/>
              <w:rPr>
                <w:color w:val="000000"/>
              </w:rPr>
            </w:pPr>
            <w:r w:rsidRPr="007001F1">
              <w:rPr>
                <w:color w:val="000000"/>
                <w:sz w:val="22"/>
                <w:szCs w:val="22"/>
              </w:rPr>
              <w:t>6</w:t>
            </w: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 xml:space="preserve">a) Je predmet zákazky opísaný </w:t>
            </w:r>
            <w:r w:rsidR="00EC1F84" w:rsidRPr="007001F1">
              <w:rPr>
                <w:color w:val="000000"/>
                <w:sz w:val="22"/>
                <w:szCs w:val="22"/>
              </w:rPr>
              <w:t>jednoznačne, úplne a nestranne?</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2D20F9">
        <w:trPr>
          <w:trHeight w:val="845"/>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b) Sú technické požiadavky určené tak, aby bol zabezpečený rovnaký prístup pre všetkých uchádzačov alebo záujemcov a zabezpečená čest</w:t>
            </w:r>
            <w:r w:rsidR="00EC1F84" w:rsidRPr="007001F1">
              <w:rPr>
                <w:color w:val="000000"/>
                <w:sz w:val="22"/>
                <w:szCs w:val="22"/>
              </w:rPr>
              <w:t>ná hospodárska súťaž?</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2D20F9">
        <w:trPr>
          <w:trHeight w:val="845"/>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c) Je opis predmetu zákazky vypracovaný odkazom na technické špecifikácie v poradí podľa § 42 ods. 2 písm. b) ZVO a doplnený slovami "alebo ekvivalentný</w:t>
            </w:r>
            <w:r w:rsidR="00F737F2">
              <w:rPr>
                <w:color w:val="000000"/>
                <w:sz w:val="22"/>
                <w:szCs w:val="22"/>
              </w:rPr>
              <w:t>“</w:t>
            </w:r>
            <w:r w:rsidRPr="007001F1">
              <w:rPr>
                <w:color w:val="000000"/>
                <w:sz w:val="22"/>
                <w:szCs w:val="22"/>
              </w:rPr>
              <w:t>?</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2D20F9">
        <w:trPr>
          <w:trHeight w:val="488"/>
        </w:trPr>
        <w:tc>
          <w:tcPr>
            <w:tcW w:w="582" w:type="dxa"/>
            <w:vMerge w:val="restart"/>
            <w:shd w:val="clear" w:color="auto" w:fill="auto"/>
            <w:noWrap/>
            <w:vAlign w:val="center"/>
            <w:hideMark/>
          </w:tcPr>
          <w:p w:rsidR="00973492" w:rsidRPr="007001F1" w:rsidRDefault="00973492" w:rsidP="00C1211A">
            <w:pPr>
              <w:jc w:val="center"/>
              <w:rPr>
                <w:color w:val="000000"/>
              </w:rPr>
            </w:pPr>
            <w:r w:rsidRPr="007001F1">
              <w:rPr>
                <w:color w:val="000000"/>
                <w:sz w:val="22"/>
                <w:szCs w:val="22"/>
              </w:rPr>
              <w:t>7</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Posudzoval verejný obstarávateľ splnenie podmienok účasti vo VO v súlade s oznámením o vyhlá</w:t>
            </w:r>
            <w:r w:rsidR="00EC1F84" w:rsidRPr="007001F1">
              <w:rPr>
                <w:color w:val="000000"/>
                <w:sz w:val="22"/>
                <w:szCs w:val="22"/>
              </w:rPr>
              <w:t>sení VO a súťažnými podkladmi?</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r>
      <w:tr w:rsidR="00973492" w:rsidRPr="007001F1" w:rsidTr="002D20F9">
        <w:trPr>
          <w:trHeight w:val="428"/>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2D20F9">
        <w:trPr>
          <w:trHeight w:val="436"/>
        </w:trPr>
        <w:tc>
          <w:tcPr>
            <w:tcW w:w="582" w:type="dxa"/>
            <w:vMerge w:val="restart"/>
            <w:shd w:val="clear" w:color="auto" w:fill="auto"/>
            <w:noWrap/>
            <w:vAlign w:val="center"/>
            <w:hideMark/>
          </w:tcPr>
          <w:p w:rsidR="00973492" w:rsidRPr="007001F1" w:rsidRDefault="00973492" w:rsidP="00C1211A">
            <w:pPr>
              <w:jc w:val="center"/>
              <w:rPr>
                <w:color w:val="000000"/>
              </w:rPr>
            </w:pPr>
            <w:r w:rsidRPr="007001F1">
              <w:rPr>
                <w:color w:val="000000"/>
                <w:sz w:val="22"/>
                <w:szCs w:val="22"/>
              </w:rPr>
              <w:t>8</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Vylúčil verejný obstarávateľ z VO uchádzača alebo záujemcu v súlade s § 40 ods. 6</w:t>
            </w:r>
            <w:r w:rsidR="00EC1F84" w:rsidRPr="007001F1">
              <w:rPr>
                <w:color w:val="000000"/>
                <w:sz w:val="22"/>
                <w:szCs w:val="22"/>
              </w:rPr>
              <w:t xml:space="preserve"> ZVO?</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r>
      <w:tr w:rsidR="00973492" w:rsidRPr="007001F1" w:rsidTr="002D20F9">
        <w:trPr>
          <w:trHeight w:val="885"/>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b) Požiadal verejný obstarávateľ písomne  uchádzača alebo záujemcu o vysvetlenie alebo doplnenie predložených dokladov, keď z predložených dokladov nebolo možné posúdiť ich platnosť alebo splnenie podmienky účasti?</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4602AE" w:rsidRPr="007001F1" w:rsidTr="002D20F9">
        <w:trPr>
          <w:trHeight w:val="20"/>
        </w:trPr>
        <w:tc>
          <w:tcPr>
            <w:tcW w:w="582" w:type="dxa"/>
            <w:shd w:val="clear" w:color="auto" w:fill="auto"/>
            <w:noWrap/>
            <w:vAlign w:val="center"/>
            <w:hideMark/>
          </w:tcPr>
          <w:p w:rsidR="004602AE" w:rsidRPr="007001F1" w:rsidRDefault="00DA62A4" w:rsidP="00C1211A">
            <w:pPr>
              <w:jc w:val="center"/>
              <w:rPr>
                <w:color w:val="000000"/>
              </w:rPr>
            </w:pPr>
            <w:r w:rsidRPr="007001F1">
              <w:rPr>
                <w:color w:val="000000"/>
                <w:sz w:val="22"/>
                <w:szCs w:val="22"/>
              </w:rPr>
              <w:t>9</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Vyhodnocoval verejný obstarávateľ kritériá na vyhodnotenie ponúk v súlade s § 44 ZVO?</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4602AE" w:rsidRPr="007001F1" w:rsidTr="002D20F9">
        <w:trPr>
          <w:trHeight w:val="20"/>
        </w:trPr>
        <w:tc>
          <w:tcPr>
            <w:tcW w:w="582" w:type="dxa"/>
            <w:shd w:val="clear" w:color="auto" w:fill="auto"/>
            <w:noWrap/>
            <w:vAlign w:val="center"/>
            <w:hideMark/>
          </w:tcPr>
          <w:p w:rsidR="004602AE" w:rsidRPr="007001F1" w:rsidRDefault="00DA62A4" w:rsidP="00C1211A">
            <w:pPr>
              <w:jc w:val="center"/>
              <w:rPr>
                <w:color w:val="000000"/>
              </w:rPr>
            </w:pPr>
            <w:r w:rsidRPr="007001F1">
              <w:rPr>
                <w:color w:val="000000"/>
                <w:sz w:val="22"/>
                <w:szCs w:val="22"/>
              </w:rPr>
              <w:t>10</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Poskytol verejný obstarávateľ a obstarávateľ bezodkladne vysvetlenie informácií potrebných na vypracovanie ponuky, návrhu a na preukázanie splnenia podmienok účasti všetkým záujemcom, ktorí sú im známi, najneskôr však šesť dní pred uplynutím lehoty na predkladanie ponúk alebo lehoty na predloženie dokladov preukazujúcich splnenie podmienok účasti, za predpokladu, že o vysvetlenie sa požiada dostatočne vopred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973492" w:rsidRPr="007001F1" w:rsidTr="002D20F9">
        <w:trPr>
          <w:trHeight w:val="434"/>
        </w:trPr>
        <w:tc>
          <w:tcPr>
            <w:tcW w:w="582" w:type="dxa"/>
            <w:vMerge w:val="restart"/>
            <w:shd w:val="clear" w:color="auto" w:fill="auto"/>
            <w:noWrap/>
            <w:vAlign w:val="center"/>
            <w:hideMark/>
          </w:tcPr>
          <w:p w:rsidR="00973492" w:rsidRPr="007001F1" w:rsidRDefault="00973492" w:rsidP="00C1211A">
            <w:pPr>
              <w:jc w:val="center"/>
              <w:rPr>
                <w:color w:val="000000"/>
              </w:rPr>
            </w:pPr>
            <w:r w:rsidRPr="007001F1">
              <w:rPr>
                <w:color w:val="000000"/>
                <w:sz w:val="22"/>
                <w:szCs w:val="22"/>
              </w:rPr>
              <w:lastRenderedPageBreak/>
              <w:t>11</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Bola zriadená komisia na vyhodnot</w:t>
            </w:r>
            <w:r w:rsidR="00EC1F84" w:rsidRPr="007001F1">
              <w:rPr>
                <w:color w:val="000000"/>
                <w:sz w:val="22"/>
                <w:szCs w:val="22"/>
              </w:rPr>
              <w:t>enie ponúk v súlade s § 51 ZVO?</w:t>
            </w:r>
          </w:p>
        </w:tc>
        <w:tc>
          <w:tcPr>
            <w:tcW w:w="567" w:type="dxa"/>
            <w:vMerge w:val="restart"/>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567" w:type="dxa"/>
            <w:vMerge w:val="restart"/>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776" w:type="dxa"/>
            <w:vMerge w:val="restart"/>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1775" w:type="dxa"/>
            <w:vMerge w:val="restart"/>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r>
      <w:tr w:rsidR="00973492" w:rsidRPr="007001F1" w:rsidTr="002D20F9">
        <w:trPr>
          <w:trHeight w:val="342"/>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B57220" w:rsidP="00EC1F84">
            <w:pPr>
              <w:jc w:val="both"/>
              <w:rPr>
                <w:color w:val="000000"/>
                <w:szCs w:val="20"/>
              </w:rPr>
            </w:pPr>
            <w:r w:rsidRPr="007001F1">
              <w:rPr>
                <w:color w:val="000000"/>
                <w:sz w:val="22"/>
                <w:szCs w:val="20"/>
              </w:rPr>
              <w:t>b) Majú členovia komisie odborné vzdelanie alebo odbornú prax z</w:t>
            </w:r>
            <w:r w:rsidR="00EC1F84" w:rsidRPr="007001F1">
              <w:rPr>
                <w:color w:val="000000"/>
                <w:sz w:val="22"/>
                <w:szCs w:val="20"/>
              </w:rPr>
              <w:t>odpovedajúcu predmetu zákazky?</w:t>
            </w:r>
            <w:r w:rsidR="00EC1F84" w:rsidRPr="007001F1">
              <w:rPr>
                <w:color w:val="000000"/>
                <w:sz w:val="22"/>
                <w:szCs w:val="20"/>
              </w:rPr>
              <w:br w:type="page"/>
            </w:r>
          </w:p>
        </w:tc>
        <w:tc>
          <w:tcPr>
            <w:tcW w:w="567" w:type="dxa"/>
            <w:vMerge/>
            <w:shd w:val="clear" w:color="auto" w:fill="auto"/>
            <w:vAlign w:val="center"/>
          </w:tcPr>
          <w:p w:rsidR="00973492" w:rsidRPr="007001F1" w:rsidRDefault="00973492" w:rsidP="00C1211A">
            <w:pPr>
              <w:jc w:val="center"/>
              <w:rPr>
                <w:color w:val="000000"/>
              </w:rPr>
            </w:pPr>
          </w:p>
        </w:tc>
        <w:tc>
          <w:tcPr>
            <w:tcW w:w="567" w:type="dxa"/>
            <w:vMerge/>
            <w:shd w:val="clear" w:color="auto" w:fill="auto"/>
            <w:vAlign w:val="center"/>
          </w:tcPr>
          <w:p w:rsidR="00973492" w:rsidRPr="007001F1" w:rsidRDefault="00973492" w:rsidP="00C1211A">
            <w:pPr>
              <w:jc w:val="center"/>
              <w:rPr>
                <w:color w:val="000000"/>
              </w:rPr>
            </w:pPr>
          </w:p>
        </w:tc>
        <w:tc>
          <w:tcPr>
            <w:tcW w:w="776" w:type="dxa"/>
            <w:vMerge/>
            <w:shd w:val="clear" w:color="auto" w:fill="auto"/>
            <w:vAlign w:val="center"/>
          </w:tcPr>
          <w:p w:rsidR="00973492" w:rsidRPr="007001F1" w:rsidRDefault="00973492" w:rsidP="00C1211A">
            <w:pPr>
              <w:jc w:val="center"/>
              <w:rPr>
                <w:color w:val="000000"/>
              </w:rPr>
            </w:pPr>
          </w:p>
        </w:tc>
        <w:tc>
          <w:tcPr>
            <w:tcW w:w="1775" w:type="dxa"/>
            <w:vMerge/>
            <w:shd w:val="clear" w:color="auto" w:fill="auto"/>
            <w:vAlign w:val="center"/>
          </w:tcPr>
          <w:p w:rsidR="00973492" w:rsidRPr="007001F1" w:rsidRDefault="00973492" w:rsidP="00C1211A">
            <w:pPr>
              <w:jc w:val="center"/>
              <w:rPr>
                <w:color w:val="000000"/>
              </w:rPr>
            </w:pPr>
          </w:p>
        </w:tc>
      </w:tr>
      <w:tr w:rsidR="00973492" w:rsidRPr="007001F1" w:rsidTr="002D20F9">
        <w:trPr>
          <w:trHeight w:val="392"/>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B57220" w:rsidP="00EC1F84">
            <w:pPr>
              <w:jc w:val="both"/>
              <w:rPr>
                <w:color w:val="000000"/>
              </w:rPr>
            </w:pPr>
            <w:r w:rsidRPr="007001F1">
              <w:rPr>
                <w:color w:val="000000"/>
                <w:sz w:val="22"/>
                <w:szCs w:val="22"/>
              </w:rPr>
              <w:t xml:space="preserve">c) Bola komisia spôsobilá na vyhodnotenie predložených ponúk v súlade s § </w:t>
            </w:r>
            <w:r w:rsidR="00EC1F84" w:rsidRPr="007001F1">
              <w:rPr>
                <w:color w:val="000000"/>
                <w:sz w:val="22"/>
                <w:szCs w:val="22"/>
              </w:rPr>
              <w:t>51 ods. 1 ZVO?</w:t>
            </w:r>
          </w:p>
        </w:tc>
        <w:tc>
          <w:tcPr>
            <w:tcW w:w="567" w:type="dxa"/>
            <w:vMerge/>
            <w:shd w:val="clear" w:color="auto" w:fill="auto"/>
            <w:vAlign w:val="center"/>
          </w:tcPr>
          <w:p w:rsidR="00973492" w:rsidRPr="007001F1" w:rsidRDefault="00973492" w:rsidP="00C1211A">
            <w:pPr>
              <w:jc w:val="center"/>
              <w:rPr>
                <w:color w:val="000000"/>
              </w:rPr>
            </w:pPr>
          </w:p>
        </w:tc>
        <w:tc>
          <w:tcPr>
            <w:tcW w:w="567" w:type="dxa"/>
            <w:vMerge/>
            <w:shd w:val="clear" w:color="auto" w:fill="auto"/>
            <w:vAlign w:val="center"/>
          </w:tcPr>
          <w:p w:rsidR="00973492" w:rsidRPr="007001F1" w:rsidRDefault="00973492" w:rsidP="00C1211A">
            <w:pPr>
              <w:jc w:val="center"/>
              <w:rPr>
                <w:color w:val="000000"/>
              </w:rPr>
            </w:pPr>
          </w:p>
        </w:tc>
        <w:tc>
          <w:tcPr>
            <w:tcW w:w="776" w:type="dxa"/>
            <w:vMerge/>
            <w:shd w:val="clear" w:color="auto" w:fill="auto"/>
            <w:vAlign w:val="center"/>
          </w:tcPr>
          <w:p w:rsidR="00973492" w:rsidRPr="007001F1" w:rsidRDefault="00973492" w:rsidP="00C1211A">
            <w:pPr>
              <w:jc w:val="center"/>
              <w:rPr>
                <w:color w:val="000000"/>
              </w:rPr>
            </w:pPr>
          </w:p>
        </w:tc>
        <w:tc>
          <w:tcPr>
            <w:tcW w:w="1775" w:type="dxa"/>
            <w:vMerge/>
            <w:shd w:val="clear" w:color="auto" w:fill="auto"/>
            <w:vAlign w:val="center"/>
          </w:tcPr>
          <w:p w:rsidR="00973492" w:rsidRPr="007001F1" w:rsidRDefault="00973492" w:rsidP="00C1211A">
            <w:pPr>
              <w:jc w:val="center"/>
              <w:rPr>
                <w:color w:val="000000"/>
              </w:rPr>
            </w:pPr>
          </w:p>
        </w:tc>
      </w:tr>
      <w:tr w:rsidR="00973492" w:rsidRPr="007001F1" w:rsidTr="002D20F9">
        <w:trPr>
          <w:trHeight w:val="633"/>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B57220" w:rsidP="00EC1F84">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vMerge/>
            <w:shd w:val="clear" w:color="auto" w:fill="auto"/>
            <w:vAlign w:val="center"/>
          </w:tcPr>
          <w:p w:rsidR="00973492" w:rsidRPr="007001F1" w:rsidRDefault="00973492" w:rsidP="00C1211A">
            <w:pPr>
              <w:jc w:val="center"/>
              <w:rPr>
                <w:color w:val="000000"/>
              </w:rPr>
            </w:pPr>
          </w:p>
        </w:tc>
        <w:tc>
          <w:tcPr>
            <w:tcW w:w="567" w:type="dxa"/>
            <w:vMerge/>
            <w:shd w:val="clear" w:color="auto" w:fill="auto"/>
            <w:vAlign w:val="center"/>
          </w:tcPr>
          <w:p w:rsidR="00973492" w:rsidRPr="007001F1" w:rsidRDefault="00973492" w:rsidP="00C1211A">
            <w:pPr>
              <w:jc w:val="center"/>
              <w:rPr>
                <w:color w:val="000000"/>
              </w:rPr>
            </w:pPr>
          </w:p>
        </w:tc>
        <w:tc>
          <w:tcPr>
            <w:tcW w:w="776" w:type="dxa"/>
            <w:vMerge/>
            <w:shd w:val="clear" w:color="auto" w:fill="auto"/>
            <w:vAlign w:val="center"/>
          </w:tcPr>
          <w:p w:rsidR="00973492" w:rsidRPr="007001F1" w:rsidRDefault="00973492" w:rsidP="00C1211A">
            <w:pPr>
              <w:jc w:val="center"/>
              <w:rPr>
                <w:color w:val="000000"/>
              </w:rPr>
            </w:pPr>
          </w:p>
        </w:tc>
        <w:tc>
          <w:tcPr>
            <w:tcW w:w="1775" w:type="dxa"/>
            <w:vMerge/>
            <w:shd w:val="clear" w:color="auto" w:fill="auto"/>
            <w:vAlign w:val="center"/>
          </w:tcPr>
          <w:p w:rsidR="00973492" w:rsidRPr="007001F1" w:rsidRDefault="00973492" w:rsidP="00C1211A">
            <w:pPr>
              <w:jc w:val="center"/>
              <w:rPr>
                <w:color w:val="000000"/>
              </w:rPr>
            </w:pPr>
          </w:p>
        </w:tc>
      </w:tr>
      <w:tr w:rsidR="00B57220" w:rsidRPr="007001F1" w:rsidTr="002D20F9">
        <w:trPr>
          <w:trHeight w:val="930"/>
        </w:trPr>
        <w:tc>
          <w:tcPr>
            <w:tcW w:w="582" w:type="dxa"/>
            <w:vMerge w:val="restart"/>
            <w:shd w:val="clear" w:color="auto" w:fill="auto"/>
            <w:noWrap/>
            <w:vAlign w:val="center"/>
            <w:hideMark/>
          </w:tcPr>
          <w:p w:rsidR="00B57220" w:rsidRPr="007001F1" w:rsidRDefault="00B57220" w:rsidP="00C1211A">
            <w:pPr>
              <w:jc w:val="center"/>
              <w:rPr>
                <w:color w:val="000000"/>
              </w:rPr>
            </w:pPr>
            <w:r w:rsidRPr="007001F1">
              <w:rPr>
                <w:color w:val="000000"/>
                <w:sz w:val="22"/>
                <w:szCs w:val="22"/>
              </w:rPr>
              <w:t>12</w:t>
            </w:r>
          </w:p>
        </w:tc>
        <w:tc>
          <w:tcPr>
            <w:tcW w:w="4820" w:type="dxa"/>
            <w:gridSpan w:val="2"/>
            <w:shd w:val="clear" w:color="auto" w:fill="auto"/>
            <w:vAlign w:val="center"/>
            <w:hideMark/>
          </w:tcPr>
          <w:p w:rsidR="00B57220" w:rsidRPr="007001F1" w:rsidRDefault="00B57220" w:rsidP="00EC1F84">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w:t>
            </w:r>
            <w:r w:rsidR="00EC1F84" w:rsidRPr="007001F1">
              <w:rPr>
                <w:color w:val="000000"/>
                <w:sz w:val="22"/>
                <w:szCs w:val="22"/>
              </w:rPr>
              <w:t>azov, ktoré poskytli uchádzači?</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776"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1775"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r>
      <w:tr w:rsidR="00B57220" w:rsidRPr="007001F1" w:rsidTr="002D20F9">
        <w:trPr>
          <w:trHeight w:val="541"/>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b) Ak verejný obstarávateľ alebo obstarávateľ vyžadoval od uchádzačov zábezpeku, posúdi</w:t>
            </w:r>
            <w:r w:rsidR="00EC1F84" w:rsidRPr="007001F1">
              <w:rPr>
                <w:color w:val="000000"/>
                <w:sz w:val="22"/>
                <w:szCs w:val="22"/>
              </w:rPr>
              <w:t xml:space="preserve">la komisia zloženie zábezpeky? </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2D20F9">
        <w:trPr>
          <w:trHeight w:val="930"/>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c) Požiadala komisia  písomne  uchádzačov o vysvetlenie ponuky, a ak je to potrebné aj o predloženie dôkazov? Nedošlo vysvetlením ponuky k jej zmene?</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2D20F9">
        <w:trPr>
          <w:trHeight w:val="845"/>
        </w:trPr>
        <w:tc>
          <w:tcPr>
            <w:tcW w:w="582" w:type="dxa"/>
            <w:vMerge w:val="restart"/>
            <w:shd w:val="clear" w:color="auto" w:fill="auto"/>
            <w:noWrap/>
            <w:vAlign w:val="center"/>
            <w:hideMark/>
          </w:tcPr>
          <w:p w:rsidR="00B57220" w:rsidRPr="007001F1" w:rsidRDefault="00B57220" w:rsidP="00C1211A">
            <w:pPr>
              <w:jc w:val="center"/>
              <w:rPr>
                <w:color w:val="000000"/>
              </w:rPr>
            </w:pPr>
            <w:r w:rsidRPr="007001F1">
              <w:rPr>
                <w:color w:val="000000"/>
                <w:sz w:val="22"/>
                <w:szCs w:val="22"/>
              </w:rPr>
              <w:t>13</w:t>
            </w:r>
          </w:p>
        </w:tc>
        <w:tc>
          <w:tcPr>
            <w:tcW w:w="4820" w:type="dxa"/>
            <w:gridSpan w:val="2"/>
            <w:shd w:val="clear" w:color="auto" w:fill="auto"/>
            <w:vAlign w:val="center"/>
            <w:hideMark/>
          </w:tcPr>
          <w:p w:rsidR="00B57220" w:rsidRPr="007001F1" w:rsidRDefault="00B57220" w:rsidP="00EC1F84">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w:t>
            </w:r>
            <w:r w:rsidR="00EC1F84" w:rsidRPr="007001F1">
              <w:rPr>
                <w:color w:val="000000"/>
                <w:sz w:val="22"/>
                <w:szCs w:val="22"/>
              </w:rPr>
              <w:t>toré sú pre jej cenu podstatné?</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776"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1775"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r>
      <w:tr w:rsidR="00B57220" w:rsidRPr="007001F1" w:rsidTr="002D20F9">
        <w:trPr>
          <w:trHeight w:val="585"/>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2D20F9">
        <w:trPr>
          <w:trHeight w:val="384"/>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c) Vylúčil verejný obstarávateľ z VO ponuku uchádzača v súlade s § 53 ods. 5 ZVO?</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4602AE" w:rsidRPr="007001F1" w:rsidTr="002D20F9">
        <w:trPr>
          <w:trHeight w:val="20"/>
        </w:trPr>
        <w:tc>
          <w:tcPr>
            <w:tcW w:w="582" w:type="dxa"/>
            <w:shd w:val="clear" w:color="auto" w:fill="auto"/>
            <w:noWrap/>
            <w:vAlign w:val="center"/>
            <w:hideMark/>
          </w:tcPr>
          <w:p w:rsidR="004602AE" w:rsidRPr="007001F1" w:rsidRDefault="004602AE" w:rsidP="00C1211A">
            <w:pPr>
              <w:jc w:val="center"/>
              <w:rPr>
                <w:color w:val="000000"/>
              </w:rPr>
            </w:pPr>
            <w:r w:rsidRPr="007001F1">
              <w:rPr>
                <w:color w:val="000000"/>
                <w:sz w:val="22"/>
                <w:szCs w:val="22"/>
              </w:rPr>
              <w:t>1</w:t>
            </w:r>
            <w:r w:rsidR="00DA62A4" w:rsidRPr="007001F1">
              <w:rPr>
                <w:color w:val="000000"/>
                <w:sz w:val="22"/>
                <w:szCs w:val="22"/>
              </w:rPr>
              <w:t>4</w:t>
            </w:r>
          </w:p>
        </w:tc>
        <w:tc>
          <w:tcPr>
            <w:tcW w:w="4820" w:type="dxa"/>
            <w:gridSpan w:val="2"/>
            <w:shd w:val="clear" w:color="auto" w:fill="auto"/>
            <w:vAlign w:val="center"/>
            <w:hideMark/>
          </w:tcPr>
          <w:p w:rsidR="004602AE" w:rsidRPr="007001F1" w:rsidRDefault="00983D73" w:rsidP="00EC1F84">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4602AE" w:rsidRPr="007001F1" w:rsidTr="002D20F9">
        <w:trPr>
          <w:trHeight w:val="20"/>
        </w:trPr>
        <w:tc>
          <w:tcPr>
            <w:tcW w:w="582" w:type="dxa"/>
            <w:shd w:val="clear" w:color="auto" w:fill="auto"/>
            <w:noWrap/>
            <w:vAlign w:val="center"/>
            <w:hideMark/>
          </w:tcPr>
          <w:p w:rsidR="004602AE" w:rsidRPr="007001F1" w:rsidRDefault="004602AE" w:rsidP="00C1211A">
            <w:pPr>
              <w:jc w:val="center"/>
              <w:rPr>
                <w:color w:val="000000"/>
              </w:rPr>
            </w:pPr>
            <w:r w:rsidRPr="007001F1">
              <w:rPr>
                <w:color w:val="000000"/>
                <w:sz w:val="22"/>
                <w:szCs w:val="22"/>
              </w:rPr>
              <w:t>1</w:t>
            </w:r>
            <w:r w:rsidR="00DA62A4" w:rsidRPr="007001F1">
              <w:rPr>
                <w:color w:val="000000"/>
                <w:sz w:val="22"/>
                <w:szCs w:val="22"/>
              </w:rPr>
              <w:t>5</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Vyhodnocovala komisia ponuky, ktoré neboli vylúčené, podľa kritérií určených v oznámení o vyhlásení verejného obstarávania alebo v súťažných podkladoch, ktoré sú nediskriminačné a podporujú hospodársku súťaž?</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177DF0" w:rsidRPr="007001F1" w:rsidTr="002D20F9">
        <w:trPr>
          <w:trHeight w:val="236"/>
        </w:trPr>
        <w:tc>
          <w:tcPr>
            <w:tcW w:w="582" w:type="dxa"/>
            <w:vMerge w:val="restart"/>
            <w:shd w:val="clear" w:color="auto" w:fill="auto"/>
            <w:noWrap/>
            <w:vAlign w:val="center"/>
            <w:hideMark/>
          </w:tcPr>
          <w:p w:rsidR="00177DF0" w:rsidRPr="007001F1" w:rsidRDefault="00177DF0" w:rsidP="00C1211A">
            <w:pPr>
              <w:jc w:val="center"/>
              <w:rPr>
                <w:color w:val="000000"/>
              </w:rPr>
            </w:pPr>
            <w:r w:rsidRPr="007001F1">
              <w:rPr>
                <w:color w:val="000000"/>
                <w:sz w:val="22"/>
                <w:szCs w:val="22"/>
              </w:rPr>
              <w:t>16</w:t>
            </w:r>
          </w:p>
        </w:tc>
        <w:tc>
          <w:tcPr>
            <w:tcW w:w="4820" w:type="dxa"/>
            <w:gridSpan w:val="2"/>
            <w:shd w:val="clear" w:color="auto" w:fill="auto"/>
            <w:vAlign w:val="center"/>
            <w:hideMark/>
          </w:tcPr>
          <w:p w:rsidR="00177DF0" w:rsidRPr="007001F1" w:rsidRDefault="00177DF0" w:rsidP="00EC1F84">
            <w:pPr>
              <w:jc w:val="both"/>
              <w:rPr>
                <w:color w:val="000000"/>
              </w:rPr>
            </w:pPr>
            <w:r w:rsidRPr="007001F1">
              <w:rPr>
                <w:color w:val="000000"/>
                <w:sz w:val="22"/>
                <w:szCs w:val="22"/>
              </w:rPr>
              <w:t>a) Využila elektronická aukcia elektronické zariadenia certifikované podľa § 151</w:t>
            </w:r>
            <w:r w:rsidR="00EC1F84" w:rsidRPr="007001F1">
              <w:rPr>
                <w:color w:val="000000"/>
                <w:sz w:val="22"/>
                <w:szCs w:val="22"/>
              </w:rPr>
              <w:t xml:space="preserve"> ZVO?</w:t>
            </w:r>
          </w:p>
        </w:tc>
        <w:tc>
          <w:tcPr>
            <w:tcW w:w="567"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c>
          <w:tcPr>
            <w:tcW w:w="567"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c>
          <w:tcPr>
            <w:tcW w:w="776"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c>
          <w:tcPr>
            <w:tcW w:w="1775"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r>
      <w:tr w:rsidR="00177DF0" w:rsidRPr="007001F1" w:rsidTr="002D20F9">
        <w:trPr>
          <w:trHeight w:val="960"/>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177DF0" w:rsidP="00EC1F84">
            <w:pPr>
              <w:jc w:val="both"/>
              <w:rPr>
                <w:color w:val="000000"/>
                <w:highlight w:val="yellow"/>
              </w:rPr>
            </w:pPr>
            <w:r w:rsidRPr="007001F1">
              <w:rPr>
                <w:color w:val="000000"/>
                <w:sz w:val="22"/>
                <w:szCs w:val="22"/>
              </w:rPr>
              <w:t>b) Vyzval verejný obstarávateľ elektronickými prostriedkami na účasť v EA súčasne všetkých uchádzačov, ktorí neboli vylúčení a ktorých ponuky spĺňajú určené požiadavky, pričom výzva obsahovala minimálne zákonné náležitosti?</w:t>
            </w:r>
          </w:p>
        </w:tc>
        <w:tc>
          <w:tcPr>
            <w:tcW w:w="567" w:type="dxa"/>
            <w:shd w:val="clear" w:color="auto" w:fill="auto"/>
            <w:vAlign w:val="center"/>
          </w:tcPr>
          <w:p w:rsidR="00177DF0" w:rsidRPr="007001F1" w:rsidRDefault="00177DF0" w:rsidP="00C1211A">
            <w:pPr>
              <w:jc w:val="center"/>
              <w:rPr>
                <w:color w:val="000000"/>
              </w:rPr>
            </w:pPr>
          </w:p>
        </w:tc>
        <w:tc>
          <w:tcPr>
            <w:tcW w:w="567" w:type="dxa"/>
            <w:shd w:val="clear" w:color="auto" w:fill="auto"/>
            <w:vAlign w:val="center"/>
          </w:tcPr>
          <w:p w:rsidR="00177DF0" w:rsidRPr="007001F1" w:rsidRDefault="00177DF0" w:rsidP="00C1211A">
            <w:pPr>
              <w:jc w:val="center"/>
              <w:rPr>
                <w:color w:val="000000"/>
              </w:rPr>
            </w:pPr>
          </w:p>
        </w:tc>
        <w:tc>
          <w:tcPr>
            <w:tcW w:w="776" w:type="dxa"/>
            <w:shd w:val="clear" w:color="auto" w:fill="auto"/>
            <w:vAlign w:val="center"/>
          </w:tcPr>
          <w:p w:rsidR="00177DF0" w:rsidRPr="007001F1" w:rsidRDefault="00177DF0" w:rsidP="00C1211A">
            <w:pPr>
              <w:jc w:val="center"/>
              <w:rPr>
                <w:color w:val="000000"/>
              </w:rPr>
            </w:pPr>
          </w:p>
        </w:tc>
        <w:tc>
          <w:tcPr>
            <w:tcW w:w="1775" w:type="dxa"/>
            <w:shd w:val="clear" w:color="auto" w:fill="auto"/>
            <w:vAlign w:val="center"/>
          </w:tcPr>
          <w:p w:rsidR="00177DF0" w:rsidRPr="007001F1" w:rsidRDefault="00177DF0" w:rsidP="00C1211A">
            <w:pPr>
              <w:jc w:val="center"/>
              <w:rPr>
                <w:color w:val="000000"/>
              </w:rPr>
            </w:pPr>
          </w:p>
        </w:tc>
      </w:tr>
      <w:tr w:rsidR="00177DF0" w:rsidRPr="007001F1" w:rsidTr="002D20F9">
        <w:trPr>
          <w:trHeight w:val="444"/>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177DF0" w:rsidP="00593E9D">
            <w:pPr>
              <w:jc w:val="both"/>
              <w:rPr>
                <w:color w:val="000000"/>
                <w:highlight w:val="yellow"/>
              </w:rPr>
            </w:pPr>
            <w:r w:rsidRPr="007001F1">
              <w:rPr>
                <w:color w:val="000000"/>
                <w:sz w:val="22"/>
                <w:szCs w:val="22"/>
              </w:rPr>
              <w:t xml:space="preserve">c) </w:t>
            </w:r>
            <w:r w:rsidR="00593E9D" w:rsidRPr="007001F1">
              <w:rPr>
                <w:color w:val="000000"/>
                <w:sz w:val="22"/>
                <w:szCs w:val="22"/>
              </w:rPr>
              <w:t xml:space="preserve">EA </w:t>
            </w:r>
            <w:r w:rsidR="00593E9D">
              <w:rPr>
                <w:color w:val="000000"/>
                <w:sz w:val="22"/>
                <w:szCs w:val="22"/>
              </w:rPr>
              <w:t>n</w:t>
            </w:r>
            <w:r w:rsidRPr="007001F1">
              <w:rPr>
                <w:color w:val="000000"/>
                <w:sz w:val="22"/>
                <w:szCs w:val="22"/>
              </w:rPr>
              <w:t>ebola začatá skôr ako dva pracovné dni odo dňa odoslania výzvy na účasť v elektronickej aukcii?</w:t>
            </w:r>
          </w:p>
        </w:tc>
        <w:tc>
          <w:tcPr>
            <w:tcW w:w="567" w:type="dxa"/>
            <w:shd w:val="clear" w:color="auto" w:fill="auto"/>
            <w:vAlign w:val="center"/>
          </w:tcPr>
          <w:p w:rsidR="00177DF0" w:rsidRPr="007001F1" w:rsidRDefault="00177DF0" w:rsidP="00C1211A">
            <w:pPr>
              <w:jc w:val="center"/>
              <w:rPr>
                <w:color w:val="000000"/>
              </w:rPr>
            </w:pPr>
          </w:p>
        </w:tc>
        <w:tc>
          <w:tcPr>
            <w:tcW w:w="567" w:type="dxa"/>
            <w:shd w:val="clear" w:color="auto" w:fill="auto"/>
            <w:vAlign w:val="center"/>
          </w:tcPr>
          <w:p w:rsidR="00177DF0" w:rsidRPr="007001F1" w:rsidRDefault="00177DF0" w:rsidP="00C1211A">
            <w:pPr>
              <w:jc w:val="center"/>
              <w:rPr>
                <w:color w:val="000000"/>
              </w:rPr>
            </w:pPr>
          </w:p>
        </w:tc>
        <w:tc>
          <w:tcPr>
            <w:tcW w:w="776" w:type="dxa"/>
            <w:shd w:val="clear" w:color="auto" w:fill="auto"/>
            <w:vAlign w:val="center"/>
          </w:tcPr>
          <w:p w:rsidR="00177DF0" w:rsidRPr="007001F1" w:rsidRDefault="00177DF0" w:rsidP="00C1211A">
            <w:pPr>
              <w:jc w:val="center"/>
              <w:rPr>
                <w:color w:val="000000"/>
              </w:rPr>
            </w:pPr>
          </w:p>
        </w:tc>
        <w:tc>
          <w:tcPr>
            <w:tcW w:w="1775" w:type="dxa"/>
            <w:shd w:val="clear" w:color="auto" w:fill="auto"/>
            <w:vAlign w:val="center"/>
          </w:tcPr>
          <w:p w:rsidR="00177DF0" w:rsidRPr="007001F1" w:rsidRDefault="00177DF0" w:rsidP="00C1211A">
            <w:pPr>
              <w:jc w:val="center"/>
              <w:rPr>
                <w:color w:val="000000"/>
              </w:rPr>
            </w:pPr>
          </w:p>
        </w:tc>
      </w:tr>
      <w:tr w:rsidR="00177DF0" w:rsidRPr="007001F1" w:rsidTr="002D20F9">
        <w:trPr>
          <w:trHeight w:val="503"/>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7F2195" w:rsidP="00EC1F84">
            <w:pPr>
              <w:jc w:val="both"/>
              <w:rPr>
                <w:color w:val="000000"/>
              </w:rPr>
            </w:pPr>
            <w:r>
              <w:rPr>
                <w:color w:val="000000"/>
                <w:sz w:val="22"/>
                <w:szCs w:val="22"/>
              </w:rPr>
              <w:t>d</w:t>
            </w:r>
            <w:r w:rsidR="00177DF0"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vMerge w:val="restart"/>
            <w:shd w:val="clear" w:color="auto" w:fill="auto"/>
            <w:vAlign w:val="center"/>
          </w:tcPr>
          <w:p w:rsidR="00177DF0" w:rsidRPr="007001F1" w:rsidRDefault="00177DF0" w:rsidP="00C1211A">
            <w:pPr>
              <w:jc w:val="center"/>
              <w:rPr>
                <w:color w:val="000000"/>
              </w:rPr>
            </w:pPr>
          </w:p>
        </w:tc>
        <w:tc>
          <w:tcPr>
            <w:tcW w:w="567" w:type="dxa"/>
            <w:vMerge w:val="restart"/>
            <w:shd w:val="clear" w:color="auto" w:fill="auto"/>
            <w:vAlign w:val="center"/>
          </w:tcPr>
          <w:p w:rsidR="00177DF0" w:rsidRPr="007001F1" w:rsidRDefault="00177DF0" w:rsidP="00C1211A">
            <w:pPr>
              <w:jc w:val="center"/>
              <w:rPr>
                <w:color w:val="000000"/>
              </w:rPr>
            </w:pPr>
          </w:p>
        </w:tc>
        <w:tc>
          <w:tcPr>
            <w:tcW w:w="776" w:type="dxa"/>
            <w:vMerge w:val="restart"/>
            <w:shd w:val="clear" w:color="auto" w:fill="auto"/>
            <w:vAlign w:val="center"/>
          </w:tcPr>
          <w:p w:rsidR="00177DF0" w:rsidRPr="007001F1" w:rsidRDefault="00177DF0" w:rsidP="00C1211A">
            <w:pPr>
              <w:jc w:val="center"/>
              <w:rPr>
                <w:color w:val="000000"/>
              </w:rPr>
            </w:pPr>
          </w:p>
        </w:tc>
        <w:tc>
          <w:tcPr>
            <w:tcW w:w="1775" w:type="dxa"/>
            <w:vMerge w:val="restart"/>
            <w:shd w:val="clear" w:color="auto" w:fill="auto"/>
            <w:vAlign w:val="center"/>
          </w:tcPr>
          <w:p w:rsidR="00177DF0" w:rsidRPr="007001F1" w:rsidRDefault="00177DF0" w:rsidP="00C1211A">
            <w:pPr>
              <w:jc w:val="center"/>
              <w:rPr>
                <w:color w:val="000000"/>
              </w:rPr>
            </w:pPr>
          </w:p>
        </w:tc>
      </w:tr>
      <w:tr w:rsidR="00177DF0" w:rsidRPr="007001F1" w:rsidTr="002D20F9">
        <w:trPr>
          <w:trHeight w:val="502"/>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7F2195" w:rsidP="00EC1F84">
            <w:pPr>
              <w:jc w:val="both"/>
              <w:rPr>
                <w:color w:val="000000"/>
              </w:rPr>
            </w:pPr>
            <w:r>
              <w:rPr>
                <w:color w:val="000000"/>
                <w:sz w:val="22"/>
                <w:szCs w:val="22"/>
              </w:rPr>
              <w:t>e</w:t>
            </w:r>
            <w:r w:rsidR="00177DF0" w:rsidRPr="007001F1">
              <w:rPr>
                <w:color w:val="000000"/>
                <w:sz w:val="22"/>
                <w:szCs w:val="22"/>
              </w:rPr>
              <w:t>)Bola použitá elektronická aukcia v súlade s ostatnými ustanoveniami § 54  ZVO</w:t>
            </w:r>
            <w:r w:rsidR="00593E9D">
              <w:rPr>
                <w:color w:val="000000"/>
                <w:sz w:val="22"/>
                <w:szCs w:val="22"/>
              </w:rPr>
              <w:t>?</w:t>
            </w:r>
          </w:p>
        </w:tc>
        <w:tc>
          <w:tcPr>
            <w:tcW w:w="567" w:type="dxa"/>
            <w:vMerge/>
            <w:shd w:val="clear" w:color="auto" w:fill="auto"/>
            <w:vAlign w:val="center"/>
          </w:tcPr>
          <w:p w:rsidR="00177DF0" w:rsidRPr="007001F1" w:rsidRDefault="00177DF0" w:rsidP="00C1211A">
            <w:pPr>
              <w:jc w:val="center"/>
              <w:rPr>
                <w:color w:val="000000"/>
              </w:rPr>
            </w:pPr>
          </w:p>
        </w:tc>
        <w:tc>
          <w:tcPr>
            <w:tcW w:w="567" w:type="dxa"/>
            <w:vMerge/>
            <w:shd w:val="clear" w:color="auto" w:fill="auto"/>
            <w:vAlign w:val="center"/>
          </w:tcPr>
          <w:p w:rsidR="00177DF0" w:rsidRPr="007001F1" w:rsidRDefault="00177DF0" w:rsidP="00C1211A">
            <w:pPr>
              <w:jc w:val="center"/>
              <w:rPr>
                <w:color w:val="000000"/>
              </w:rPr>
            </w:pPr>
          </w:p>
        </w:tc>
        <w:tc>
          <w:tcPr>
            <w:tcW w:w="776" w:type="dxa"/>
            <w:vMerge/>
            <w:shd w:val="clear" w:color="auto" w:fill="auto"/>
            <w:vAlign w:val="center"/>
          </w:tcPr>
          <w:p w:rsidR="00177DF0" w:rsidRPr="007001F1" w:rsidRDefault="00177DF0" w:rsidP="00C1211A">
            <w:pPr>
              <w:jc w:val="center"/>
              <w:rPr>
                <w:color w:val="000000"/>
              </w:rPr>
            </w:pPr>
          </w:p>
        </w:tc>
        <w:tc>
          <w:tcPr>
            <w:tcW w:w="1775" w:type="dxa"/>
            <w:vMerge/>
            <w:shd w:val="clear" w:color="auto" w:fill="auto"/>
            <w:vAlign w:val="center"/>
          </w:tcPr>
          <w:p w:rsidR="00177DF0" w:rsidRPr="007001F1" w:rsidRDefault="00177DF0" w:rsidP="00C1211A">
            <w:pPr>
              <w:jc w:val="center"/>
              <w:rPr>
                <w:color w:val="000000"/>
              </w:rPr>
            </w:pPr>
          </w:p>
        </w:tc>
      </w:tr>
      <w:tr w:rsidR="00B57220" w:rsidRPr="007001F1" w:rsidTr="002D20F9">
        <w:trPr>
          <w:trHeight w:val="629"/>
        </w:trPr>
        <w:tc>
          <w:tcPr>
            <w:tcW w:w="582" w:type="dxa"/>
            <w:vMerge w:val="restart"/>
            <w:shd w:val="clear" w:color="auto" w:fill="auto"/>
            <w:noWrap/>
            <w:vAlign w:val="center"/>
            <w:hideMark/>
          </w:tcPr>
          <w:p w:rsidR="00B57220" w:rsidRPr="007001F1" w:rsidRDefault="00B57220" w:rsidP="00C1211A">
            <w:pPr>
              <w:jc w:val="center"/>
              <w:rPr>
                <w:color w:val="000000"/>
              </w:rPr>
            </w:pPr>
            <w:r w:rsidRPr="007001F1">
              <w:rPr>
                <w:color w:val="000000"/>
                <w:sz w:val="22"/>
                <w:szCs w:val="22"/>
              </w:rPr>
              <w:t>17</w:t>
            </w:r>
          </w:p>
        </w:tc>
        <w:tc>
          <w:tcPr>
            <w:tcW w:w="4820" w:type="dxa"/>
            <w:gridSpan w:val="2"/>
            <w:shd w:val="clear" w:color="auto" w:fill="auto"/>
            <w:vAlign w:val="center"/>
            <w:hideMark/>
          </w:tcPr>
          <w:p w:rsidR="00B57220" w:rsidRPr="007001F1" w:rsidRDefault="00B57220" w:rsidP="00EC1F84">
            <w:pPr>
              <w:jc w:val="both"/>
              <w:rPr>
                <w:color w:val="000000"/>
              </w:rPr>
            </w:pPr>
            <w:r w:rsidRPr="007001F1">
              <w:rPr>
                <w:color w:val="000000"/>
                <w:sz w:val="22"/>
                <w:szCs w:val="22"/>
              </w:rPr>
              <w:t>a) Oznámil verejný obstarávateľ písomne  všetkým uchádzačom, ktorých ponuky sa vyhodnocovali, výsledok vyhodnotenia pon</w:t>
            </w:r>
            <w:r w:rsidR="00EC1F84" w:rsidRPr="007001F1">
              <w:rPr>
                <w:color w:val="000000"/>
                <w:sz w:val="22"/>
                <w:szCs w:val="22"/>
              </w:rPr>
              <w:t>úk, vrátane poradia uchádzačov?</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776"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1775"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r>
      <w:tr w:rsidR="00B57220" w:rsidRPr="007001F1" w:rsidTr="002D20F9">
        <w:trPr>
          <w:trHeight w:val="1395"/>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4602AE" w:rsidRPr="007001F1" w:rsidTr="002D20F9">
        <w:trPr>
          <w:trHeight w:val="20"/>
        </w:trPr>
        <w:tc>
          <w:tcPr>
            <w:tcW w:w="582" w:type="dxa"/>
            <w:shd w:val="clear" w:color="auto" w:fill="auto"/>
            <w:noWrap/>
            <w:vAlign w:val="center"/>
            <w:hideMark/>
          </w:tcPr>
          <w:p w:rsidR="004602AE" w:rsidRPr="007001F1" w:rsidRDefault="004602AE" w:rsidP="00C1211A">
            <w:pPr>
              <w:jc w:val="center"/>
              <w:rPr>
                <w:color w:val="000000"/>
              </w:rPr>
            </w:pPr>
            <w:r w:rsidRPr="007001F1">
              <w:rPr>
                <w:color w:val="000000"/>
                <w:sz w:val="22"/>
                <w:szCs w:val="22"/>
              </w:rPr>
              <w:t>1</w:t>
            </w:r>
            <w:r w:rsidR="00DA62A4" w:rsidRPr="007001F1">
              <w:rPr>
                <w:color w:val="000000"/>
                <w:sz w:val="22"/>
                <w:szCs w:val="22"/>
              </w:rPr>
              <w:t>8</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B57220" w:rsidRPr="007001F1" w:rsidTr="002D20F9">
        <w:trPr>
          <w:trHeight w:val="675"/>
        </w:trPr>
        <w:tc>
          <w:tcPr>
            <w:tcW w:w="582" w:type="dxa"/>
            <w:vMerge w:val="restart"/>
            <w:shd w:val="clear" w:color="auto" w:fill="auto"/>
            <w:noWrap/>
            <w:vAlign w:val="center"/>
            <w:hideMark/>
          </w:tcPr>
          <w:p w:rsidR="00B57220" w:rsidRPr="007001F1" w:rsidRDefault="00B57220" w:rsidP="00C1211A">
            <w:pPr>
              <w:jc w:val="center"/>
              <w:rPr>
                <w:color w:val="000000"/>
              </w:rPr>
            </w:pPr>
            <w:r w:rsidRPr="007001F1">
              <w:rPr>
                <w:color w:val="000000"/>
                <w:sz w:val="22"/>
                <w:szCs w:val="22"/>
              </w:rPr>
              <w:t>19</w:t>
            </w:r>
          </w:p>
        </w:tc>
        <w:tc>
          <w:tcPr>
            <w:tcW w:w="4820" w:type="dxa"/>
            <w:gridSpan w:val="2"/>
            <w:shd w:val="clear" w:color="auto" w:fill="auto"/>
            <w:vAlign w:val="center"/>
            <w:hideMark/>
          </w:tcPr>
          <w:p w:rsidR="00B57220" w:rsidRPr="007001F1" w:rsidRDefault="00B57220" w:rsidP="00EC1F84">
            <w:pPr>
              <w:jc w:val="both"/>
              <w:rPr>
                <w:color w:val="000000"/>
              </w:rPr>
            </w:pPr>
            <w:r w:rsidRPr="007001F1">
              <w:rPr>
                <w:color w:val="000000"/>
                <w:sz w:val="22"/>
                <w:szCs w:val="22"/>
              </w:rPr>
              <w:t>a) Zabezpečil verejný obstarávateľ v priebehu rokovania  rovnaké zaobchádzanie so všetkými uchádzačmi?</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776"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1775"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r>
      <w:tr w:rsidR="00B57220" w:rsidRPr="007001F1" w:rsidTr="002D20F9">
        <w:trPr>
          <w:trHeight w:val="675"/>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b) Nesprístupnil verejný obstarávateľ dôverné informácie, ktoré získal počas rokovania bez súhlasu záujemcu alebo uchádzača?</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2D20F9">
        <w:trPr>
          <w:trHeight w:val="366"/>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c) Vyhotovil verejný obstarávateľ z každého rokovania zápisnicu?</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4602AE" w:rsidRPr="007001F1" w:rsidTr="002D20F9">
        <w:trPr>
          <w:trHeight w:val="20"/>
        </w:trPr>
        <w:tc>
          <w:tcPr>
            <w:tcW w:w="582" w:type="dxa"/>
            <w:shd w:val="clear" w:color="auto" w:fill="auto"/>
            <w:noWrap/>
            <w:vAlign w:val="center"/>
            <w:hideMark/>
          </w:tcPr>
          <w:p w:rsidR="004602AE" w:rsidRPr="007001F1" w:rsidRDefault="00DA62A4" w:rsidP="00C1211A">
            <w:pPr>
              <w:jc w:val="center"/>
              <w:rPr>
                <w:color w:val="000000"/>
              </w:rPr>
            </w:pPr>
            <w:r w:rsidRPr="007001F1">
              <w:rPr>
                <w:color w:val="000000"/>
                <w:sz w:val="22"/>
                <w:szCs w:val="22"/>
              </w:rPr>
              <w:t>20</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Bola lehota na predloženie ponúk stanovená v súlade s § 72 ZVO?</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4602AE" w:rsidRPr="007001F1" w:rsidTr="002D20F9">
        <w:trPr>
          <w:trHeight w:val="20"/>
        </w:trPr>
        <w:tc>
          <w:tcPr>
            <w:tcW w:w="582" w:type="dxa"/>
            <w:shd w:val="clear" w:color="auto" w:fill="auto"/>
            <w:noWrap/>
            <w:vAlign w:val="center"/>
            <w:hideMark/>
          </w:tcPr>
          <w:p w:rsidR="004602AE" w:rsidRPr="007001F1" w:rsidRDefault="004602AE" w:rsidP="00C1211A">
            <w:pPr>
              <w:jc w:val="center"/>
              <w:rPr>
                <w:color w:val="000000"/>
              </w:rPr>
            </w:pPr>
            <w:r w:rsidRPr="007001F1">
              <w:rPr>
                <w:color w:val="000000"/>
                <w:sz w:val="22"/>
                <w:szCs w:val="22"/>
              </w:rPr>
              <w:t>2</w:t>
            </w:r>
            <w:r w:rsidR="00DA62A4" w:rsidRPr="007001F1">
              <w:rPr>
                <w:color w:val="000000"/>
                <w:sz w:val="22"/>
                <w:szCs w:val="22"/>
              </w:rPr>
              <w:t>1</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Bola lehota na predloženie žiadostí o účasť v</w:t>
            </w:r>
            <w:r w:rsidR="003075EA">
              <w:rPr>
                <w:color w:val="000000"/>
                <w:sz w:val="22"/>
                <w:szCs w:val="22"/>
              </w:rPr>
              <w:t> </w:t>
            </w:r>
            <w:r w:rsidRPr="007001F1">
              <w:rPr>
                <w:color w:val="000000"/>
                <w:sz w:val="22"/>
                <w:szCs w:val="22"/>
              </w:rPr>
              <w:t>RKsZ</w:t>
            </w:r>
            <w:r w:rsidR="003075EA">
              <w:rPr>
                <w:color w:val="000000"/>
                <w:sz w:val="22"/>
                <w:szCs w:val="22"/>
              </w:rPr>
              <w:t xml:space="preserve"> </w:t>
            </w:r>
            <w:r w:rsidR="0013776B" w:rsidRPr="007001F1">
              <w:rPr>
                <w:color w:val="000000"/>
                <w:sz w:val="22"/>
                <w:szCs w:val="22"/>
              </w:rPr>
              <w:t>aspoň 30</w:t>
            </w:r>
            <w:r w:rsidRPr="007001F1">
              <w:rPr>
                <w:color w:val="000000"/>
                <w:sz w:val="22"/>
                <w:szCs w:val="22"/>
              </w:rPr>
              <w:t xml:space="preserve"> dní odo dňa odoslania oznámenia o vyhlásení VO publikačnému úradu? V prípade naliehavej situácie, ktorú je verejný obstarávateľ povinný riadne odôvodniť, je navrhnutá lehota na predloženie žiadostí o účasť v</w:t>
            </w:r>
            <w:r w:rsidR="003075EA">
              <w:rPr>
                <w:color w:val="000000"/>
                <w:sz w:val="22"/>
                <w:szCs w:val="22"/>
              </w:rPr>
              <w:t> </w:t>
            </w:r>
            <w:r w:rsidRPr="007001F1">
              <w:rPr>
                <w:color w:val="000000"/>
                <w:sz w:val="22"/>
                <w:szCs w:val="22"/>
              </w:rPr>
              <w:t>RKsZ</w:t>
            </w:r>
            <w:r w:rsidR="003075EA">
              <w:rPr>
                <w:color w:val="000000"/>
                <w:sz w:val="22"/>
                <w:szCs w:val="22"/>
              </w:rPr>
              <w:t xml:space="preserve"> </w:t>
            </w:r>
            <w:r w:rsidR="0013776B" w:rsidRPr="007001F1">
              <w:rPr>
                <w:color w:val="000000"/>
                <w:sz w:val="22"/>
                <w:szCs w:val="22"/>
              </w:rPr>
              <w:t>aspoň 15</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B57220" w:rsidRPr="007001F1" w:rsidTr="002D20F9">
        <w:trPr>
          <w:trHeight w:val="268"/>
        </w:trPr>
        <w:tc>
          <w:tcPr>
            <w:tcW w:w="582" w:type="dxa"/>
            <w:vMerge w:val="restart"/>
            <w:shd w:val="clear" w:color="auto" w:fill="auto"/>
            <w:noWrap/>
            <w:vAlign w:val="center"/>
          </w:tcPr>
          <w:p w:rsidR="00B57220" w:rsidRPr="007001F1" w:rsidRDefault="00B57220" w:rsidP="00C1211A">
            <w:pPr>
              <w:jc w:val="center"/>
              <w:rPr>
                <w:color w:val="000000"/>
              </w:rPr>
            </w:pPr>
            <w:r w:rsidRPr="007001F1">
              <w:rPr>
                <w:color w:val="000000"/>
                <w:sz w:val="22"/>
                <w:szCs w:val="22"/>
              </w:rPr>
              <w:t>22</w:t>
            </w: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a) Je úspešný uchádzač zapísaný v regist</w:t>
            </w:r>
            <w:r w:rsidR="00EC1F84" w:rsidRPr="007001F1">
              <w:rPr>
                <w:color w:val="000000"/>
                <w:sz w:val="22"/>
                <w:szCs w:val="22"/>
              </w:rPr>
              <w:t>ri partnerov verejného sektora?</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2D20F9">
        <w:trPr>
          <w:trHeight w:val="845"/>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4602AE" w:rsidRPr="007001F1" w:rsidTr="002D20F9">
        <w:trPr>
          <w:trHeight w:val="20"/>
        </w:trPr>
        <w:tc>
          <w:tcPr>
            <w:tcW w:w="582" w:type="dxa"/>
            <w:shd w:val="clear" w:color="auto" w:fill="auto"/>
            <w:noWrap/>
            <w:vAlign w:val="center"/>
          </w:tcPr>
          <w:p w:rsidR="004602AE" w:rsidRPr="007001F1" w:rsidRDefault="00412C76" w:rsidP="00C1211A">
            <w:pPr>
              <w:jc w:val="center"/>
              <w:rPr>
                <w:color w:val="000000"/>
              </w:rPr>
            </w:pPr>
            <w:r w:rsidRPr="007001F1">
              <w:rPr>
                <w:color w:val="000000"/>
                <w:sz w:val="22"/>
                <w:szCs w:val="22"/>
              </w:rPr>
              <w:t>23</w:t>
            </w:r>
          </w:p>
        </w:tc>
        <w:tc>
          <w:tcPr>
            <w:tcW w:w="4820" w:type="dxa"/>
            <w:gridSpan w:val="2"/>
            <w:shd w:val="clear" w:color="auto" w:fill="auto"/>
            <w:vAlign w:val="center"/>
          </w:tcPr>
          <w:p w:rsidR="004602AE" w:rsidRPr="007001F1" w:rsidRDefault="004602AE" w:rsidP="00EC1F84">
            <w:pPr>
              <w:jc w:val="both"/>
              <w:rPr>
                <w:color w:val="000000"/>
              </w:rPr>
            </w:pPr>
            <w:r w:rsidRPr="007001F1">
              <w:rPr>
                <w:color w:val="000000"/>
                <w:sz w:val="22"/>
                <w:szCs w:val="22"/>
              </w:rPr>
              <w:t>Zaslal verejný obstarávateľ výzvu na predkladanie základných ponúk len vybraným záujemcom, ktorí spĺňajú podmienky účasti? Predložil základnú ponuku len záujemca, ktorý bol vyzvaný verejným obstarávateľom na jej predloženie?</w:t>
            </w:r>
          </w:p>
        </w:tc>
        <w:tc>
          <w:tcPr>
            <w:tcW w:w="567" w:type="dxa"/>
            <w:shd w:val="clear" w:color="auto" w:fill="auto"/>
            <w:vAlign w:val="center"/>
          </w:tcPr>
          <w:p w:rsidR="004602AE" w:rsidRPr="007001F1" w:rsidRDefault="004602AE" w:rsidP="00C1211A">
            <w:pPr>
              <w:jc w:val="center"/>
              <w:rPr>
                <w:color w:val="000000"/>
              </w:rPr>
            </w:pPr>
          </w:p>
        </w:tc>
        <w:tc>
          <w:tcPr>
            <w:tcW w:w="567" w:type="dxa"/>
            <w:shd w:val="clear" w:color="auto" w:fill="auto"/>
            <w:vAlign w:val="center"/>
          </w:tcPr>
          <w:p w:rsidR="004602AE" w:rsidRPr="007001F1" w:rsidRDefault="004602AE" w:rsidP="00C1211A">
            <w:pPr>
              <w:jc w:val="center"/>
              <w:rPr>
                <w:color w:val="000000"/>
              </w:rPr>
            </w:pPr>
          </w:p>
        </w:tc>
        <w:tc>
          <w:tcPr>
            <w:tcW w:w="776" w:type="dxa"/>
            <w:shd w:val="clear" w:color="auto" w:fill="auto"/>
            <w:vAlign w:val="center"/>
          </w:tcPr>
          <w:p w:rsidR="004602AE" w:rsidRPr="007001F1" w:rsidRDefault="004602AE" w:rsidP="00C1211A">
            <w:pPr>
              <w:jc w:val="center"/>
              <w:rPr>
                <w:color w:val="000000"/>
              </w:rPr>
            </w:pPr>
          </w:p>
        </w:tc>
        <w:tc>
          <w:tcPr>
            <w:tcW w:w="1775" w:type="dxa"/>
            <w:shd w:val="clear" w:color="auto" w:fill="auto"/>
            <w:vAlign w:val="center"/>
          </w:tcPr>
          <w:p w:rsidR="004602AE" w:rsidRPr="007001F1" w:rsidRDefault="004602AE" w:rsidP="00C1211A">
            <w:pPr>
              <w:jc w:val="center"/>
              <w:rPr>
                <w:color w:val="000000"/>
              </w:rPr>
            </w:pPr>
          </w:p>
        </w:tc>
      </w:tr>
      <w:tr w:rsidR="004602AE" w:rsidRPr="007001F1" w:rsidTr="002D20F9">
        <w:trPr>
          <w:trHeight w:val="20"/>
        </w:trPr>
        <w:tc>
          <w:tcPr>
            <w:tcW w:w="582" w:type="dxa"/>
            <w:shd w:val="clear" w:color="auto" w:fill="auto"/>
            <w:noWrap/>
            <w:vAlign w:val="center"/>
            <w:hideMark/>
          </w:tcPr>
          <w:p w:rsidR="004602AE" w:rsidRPr="007001F1" w:rsidRDefault="00412C76" w:rsidP="00C1211A">
            <w:pPr>
              <w:jc w:val="center"/>
              <w:rPr>
                <w:color w:val="000000"/>
              </w:rPr>
            </w:pPr>
            <w:r w:rsidRPr="007001F1">
              <w:rPr>
                <w:color w:val="000000"/>
                <w:sz w:val="22"/>
                <w:szCs w:val="22"/>
              </w:rPr>
              <w:t>24</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CC4C45" w:rsidRPr="007001F1" w:rsidTr="002D20F9">
        <w:trPr>
          <w:trHeight w:val="20"/>
        </w:trPr>
        <w:tc>
          <w:tcPr>
            <w:tcW w:w="582" w:type="dxa"/>
            <w:shd w:val="clear" w:color="auto" w:fill="auto"/>
            <w:noWrap/>
            <w:vAlign w:val="center"/>
          </w:tcPr>
          <w:p w:rsidR="00CC4C45" w:rsidRPr="007001F1" w:rsidRDefault="00CC4C45" w:rsidP="00C1211A">
            <w:pPr>
              <w:jc w:val="center"/>
              <w:rPr>
                <w:color w:val="000000"/>
              </w:rPr>
            </w:pPr>
            <w:r>
              <w:rPr>
                <w:color w:val="000000"/>
                <w:sz w:val="22"/>
                <w:szCs w:val="22"/>
              </w:rPr>
              <w:t>25</w:t>
            </w:r>
          </w:p>
        </w:tc>
        <w:tc>
          <w:tcPr>
            <w:tcW w:w="4820" w:type="dxa"/>
            <w:gridSpan w:val="2"/>
            <w:shd w:val="clear" w:color="auto" w:fill="auto"/>
            <w:vAlign w:val="center"/>
          </w:tcPr>
          <w:p w:rsidR="00CC4C45" w:rsidRPr="007001F1" w:rsidRDefault="00CC4C45" w:rsidP="00EC1F84">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CC4C45" w:rsidRPr="007001F1" w:rsidRDefault="00CC4C45" w:rsidP="00C1211A">
            <w:pPr>
              <w:jc w:val="center"/>
              <w:rPr>
                <w:color w:val="000000"/>
              </w:rPr>
            </w:pPr>
          </w:p>
        </w:tc>
        <w:tc>
          <w:tcPr>
            <w:tcW w:w="567" w:type="dxa"/>
            <w:shd w:val="clear" w:color="auto" w:fill="auto"/>
            <w:vAlign w:val="center"/>
          </w:tcPr>
          <w:p w:rsidR="00CC4C45" w:rsidRPr="007001F1" w:rsidRDefault="00CC4C45" w:rsidP="00C1211A">
            <w:pPr>
              <w:jc w:val="center"/>
              <w:rPr>
                <w:color w:val="000000"/>
              </w:rPr>
            </w:pPr>
          </w:p>
        </w:tc>
        <w:tc>
          <w:tcPr>
            <w:tcW w:w="776" w:type="dxa"/>
            <w:shd w:val="clear" w:color="auto" w:fill="auto"/>
            <w:vAlign w:val="center"/>
          </w:tcPr>
          <w:p w:rsidR="00CC4C45" w:rsidRPr="007001F1" w:rsidRDefault="00CC4C45" w:rsidP="00C1211A">
            <w:pPr>
              <w:jc w:val="center"/>
              <w:rPr>
                <w:color w:val="000000"/>
              </w:rPr>
            </w:pPr>
          </w:p>
        </w:tc>
        <w:tc>
          <w:tcPr>
            <w:tcW w:w="1775" w:type="dxa"/>
            <w:shd w:val="clear" w:color="auto" w:fill="auto"/>
            <w:vAlign w:val="center"/>
          </w:tcPr>
          <w:p w:rsidR="00CC4C45" w:rsidRPr="007001F1" w:rsidRDefault="00CC4C45" w:rsidP="00C1211A">
            <w:pPr>
              <w:jc w:val="center"/>
              <w:rPr>
                <w:color w:val="000000"/>
              </w:rPr>
            </w:pPr>
          </w:p>
        </w:tc>
      </w:tr>
      <w:tr w:rsidR="004602AE" w:rsidRPr="007001F1" w:rsidTr="002D20F9">
        <w:trPr>
          <w:trHeight w:val="300"/>
        </w:trPr>
        <w:tc>
          <w:tcPr>
            <w:tcW w:w="9087" w:type="dxa"/>
            <w:gridSpan w:val="7"/>
            <w:shd w:val="clear" w:color="auto" w:fill="auto"/>
            <w:noWrap/>
            <w:vAlign w:val="center"/>
          </w:tcPr>
          <w:p w:rsidR="004602AE" w:rsidRPr="007001F1" w:rsidRDefault="004602AE" w:rsidP="00C1211A">
            <w:pPr>
              <w:jc w:val="both"/>
              <w:rPr>
                <w:b/>
                <w:sz w:val="20"/>
                <w:szCs w:val="20"/>
              </w:rPr>
            </w:pPr>
            <w:r w:rsidRPr="007001F1">
              <w:rPr>
                <w:b/>
                <w:sz w:val="20"/>
                <w:szCs w:val="20"/>
              </w:rPr>
              <w:t>VYJADRENIE</w:t>
            </w:r>
          </w:p>
          <w:p w:rsidR="004602AE" w:rsidRPr="007001F1" w:rsidRDefault="004602AE" w:rsidP="00C1211A">
            <w:pPr>
              <w:jc w:val="both"/>
              <w:rPr>
                <w:sz w:val="20"/>
                <w:szCs w:val="20"/>
              </w:rPr>
            </w:pPr>
          </w:p>
          <w:p w:rsidR="006605DD" w:rsidRPr="00A20234" w:rsidRDefault="006605DD" w:rsidP="006605DD">
            <w:pPr>
              <w:jc w:val="both"/>
              <w:rPr>
                <w:sz w:val="20"/>
                <w:szCs w:val="20"/>
              </w:rPr>
            </w:pPr>
            <w:r w:rsidRPr="00A20234">
              <w:rPr>
                <w:sz w:val="20"/>
                <w:szCs w:val="20"/>
              </w:rPr>
              <w:lastRenderedPageBreak/>
              <w:t>Na základe overených skutočností potvrdzujem, že (uveďte jednu z možností v súlade s ustanovením § 7 ods. 3 zákona o finančnej kontrole).</w:t>
            </w:r>
            <w:r w:rsidRPr="00A20234">
              <w:rPr>
                <w:sz w:val="20"/>
                <w:szCs w:val="20"/>
              </w:rPr>
              <w:footnoteReference w:customMarkFollows="1" w:id="67"/>
              <w:t>[1]</w:t>
            </w:r>
          </w:p>
          <w:p w:rsidR="004602AE" w:rsidRPr="007001F1" w:rsidRDefault="004602AE" w:rsidP="00C1211A">
            <w:pPr>
              <w:rPr>
                <w:sz w:val="20"/>
                <w:szCs w:val="20"/>
              </w:rPr>
            </w:pPr>
          </w:p>
          <w:p w:rsidR="004602AE" w:rsidRPr="007001F1" w:rsidRDefault="004602AE" w:rsidP="00C1211A"/>
          <w:p w:rsidR="004602AE" w:rsidRPr="007001F1" w:rsidRDefault="004602AE" w:rsidP="00C1211A">
            <w:pPr>
              <w:rPr>
                <w:b/>
                <w:bCs/>
                <w:color w:val="000000"/>
              </w:rPr>
            </w:pP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b/>
                <w:bCs/>
              </w:rPr>
            </w:pPr>
            <w:r w:rsidRPr="007001F1">
              <w:rPr>
                <w:b/>
                <w:bCs/>
                <w:sz w:val="22"/>
                <w:szCs w:val="22"/>
              </w:rPr>
              <w:lastRenderedPageBreak/>
              <w:t>Kontrolu vykonal</w:t>
            </w:r>
            <w:r w:rsidR="00A90B4D">
              <w:rPr>
                <w:rStyle w:val="Odkaznapoznmkupodiarou"/>
                <w:b/>
                <w:bCs/>
                <w:sz w:val="22"/>
                <w:szCs w:val="22"/>
              </w:rPr>
              <w:footnoteReference w:customMarkFollows="1" w:id="68"/>
              <w:t>2</w:t>
            </w:r>
            <w:r w:rsidRPr="007001F1">
              <w:rPr>
                <w:b/>
                <w:bCs/>
                <w:sz w:val="22"/>
                <w:szCs w:val="22"/>
              </w:rPr>
              <w:t>:</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b/>
                <w:bCs/>
              </w:rPr>
            </w:pPr>
            <w:r w:rsidRPr="007001F1">
              <w:rPr>
                <w:b/>
                <w:bCs/>
                <w:sz w:val="22"/>
                <w:szCs w:val="22"/>
              </w:rPr>
              <w:t>Dátum:</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000000" w:fill="FFFFFF"/>
            <w:vAlign w:val="center"/>
            <w:hideMark/>
          </w:tcPr>
          <w:p w:rsidR="004602AE" w:rsidRPr="007001F1" w:rsidRDefault="004602AE" w:rsidP="00C1211A">
            <w:pPr>
              <w:rPr>
                <w:b/>
                <w:bCs/>
              </w:rPr>
            </w:pPr>
            <w:r w:rsidRPr="007001F1">
              <w:rPr>
                <w:b/>
                <w:bCs/>
                <w:sz w:val="22"/>
                <w:szCs w:val="22"/>
              </w:rPr>
              <w:t>Podpis:</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9087" w:type="dxa"/>
            <w:gridSpan w:val="7"/>
            <w:shd w:val="clear" w:color="auto" w:fill="auto"/>
            <w:noWrap/>
            <w:vAlign w:val="bottom"/>
            <w:hideMark/>
          </w:tcPr>
          <w:p w:rsidR="004602AE" w:rsidRPr="007001F1" w:rsidRDefault="004602AE" w:rsidP="00C1211A">
            <w:pPr>
              <w:jc w:val="center"/>
              <w:rPr>
                <w:color w:val="000000"/>
              </w:rPr>
            </w:pPr>
            <w:r w:rsidRPr="007001F1">
              <w:rPr>
                <w:color w:val="000000"/>
                <w:sz w:val="22"/>
                <w:szCs w:val="22"/>
              </w:rPr>
              <w:t> </w:t>
            </w:r>
          </w:p>
        </w:tc>
      </w:tr>
      <w:tr w:rsidR="004602AE" w:rsidRPr="007001F1" w:rsidTr="002D20F9">
        <w:trPr>
          <w:trHeight w:val="300"/>
        </w:trPr>
        <w:tc>
          <w:tcPr>
            <w:tcW w:w="3559" w:type="dxa"/>
            <w:gridSpan w:val="2"/>
            <w:shd w:val="clear" w:color="000000" w:fill="FFFFFF"/>
            <w:vAlign w:val="center"/>
            <w:hideMark/>
          </w:tcPr>
          <w:p w:rsidR="004602AE" w:rsidRPr="007001F1" w:rsidRDefault="004602AE" w:rsidP="00C1211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69"/>
              <w:t>3</w:t>
            </w:r>
            <w:r w:rsidRPr="007001F1">
              <w:rPr>
                <w:b/>
                <w:bCs/>
                <w:sz w:val="22"/>
                <w:szCs w:val="22"/>
              </w:rPr>
              <w:t>:</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000000" w:fill="FFFFFF"/>
            <w:vAlign w:val="center"/>
            <w:hideMark/>
          </w:tcPr>
          <w:p w:rsidR="004602AE" w:rsidRPr="007001F1" w:rsidRDefault="004602AE" w:rsidP="00C1211A">
            <w:pPr>
              <w:rPr>
                <w:b/>
                <w:bCs/>
              </w:rPr>
            </w:pPr>
            <w:r w:rsidRPr="007001F1">
              <w:rPr>
                <w:b/>
                <w:bCs/>
                <w:sz w:val="22"/>
                <w:szCs w:val="22"/>
              </w:rPr>
              <w:t xml:space="preserve">Dátum: </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000000" w:fill="FFFFFF"/>
            <w:vAlign w:val="center"/>
            <w:hideMark/>
          </w:tcPr>
          <w:p w:rsidR="004602AE" w:rsidRPr="007001F1" w:rsidRDefault="004602AE" w:rsidP="00C1211A">
            <w:pPr>
              <w:rPr>
                <w:b/>
                <w:bCs/>
              </w:rPr>
            </w:pPr>
            <w:r w:rsidRPr="007001F1">
              <w:rPr>
                <w:b/>
                <w:bCs/>
                <w:sz w:val="22"/>
                <w:szCs w:val="22"/>
              </w:rPr>
              <w:t>Podpis:</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bl>
    <w:p w:rsidR="00C1211A" w:rsidRPr="007001F1" w:rsidRDefault="00C1211A"/>
    <w:p w:rsidR="00C1211A" w:rsidRPr="007001F1" w:rsidRDefault="00C1211A">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C1211A" w:rsidRPr="007001F1" w:rsidTr="007261E4">
        <w:trPr>
          <w:trHeight w:val="645"/>
        </w:trPr>
        <w:tc>
          <w:tcPr>
            <w:tcW w:w="9087" w:type="dxa"/>
            <w:gridSpan w:val="7"/>
            <w:shd w:val="clear" w:color="000000" w:fill="60497A"/>
            <w:vAlign w:val="center"/>
            <w:hideMark/>
          </w:tcPr>
          <w:p w:rsidR="00C1211A" w:rsidRPr="007001F1" w:rsidRDefault="00C1211A" w:rsidP="008B031C">
            <w:pPr>
              <w:jc w:val="center"/>
              <w:rPr>
                <w:b/>
                <w:bCs/>
                <w:color w:val="FFFFFF"/>
              </w:rPr>
            </w:pPr>
            <w:r w:rsidRPr="007001F1">
              <w:rPr>
                <w:b/>
                <w:bCs/>
                <w:color w:val="FFFFFF"/>
              </w:rPr>
              <w:lastRenderedPageBreak/>
              <w:t>Kontrolný zoznam k finančnej kontrole VO</w:t>
            </w:r>
            <w:r w:rsidRPr="007001F1">
              <w:rPr>
                <w:b/>
                <w:bCs/>
                <w:color w:val="FFFFFF"/>
              </w:rPr>
              <w:br/>
            </w:r>
            <w:bookmarkStart w:id="26" w:name="KZ_23"/>
            <w:r w:rsidRPr="007001F1">
              <w:rPr>
                <w:b/>
                <w:bCs/>
                <w:color w:val="FFFFFF"/>
              </w:rPr>
              <w:t>Nadlimitná zákazka - rokovacie konanie so zverejnením - následná ex</w:t>
            </w:r>
            <w:r w:rsidR="001825AE">
              <w:rPr>
                <w:b/>
                <w:bCs/>
                <w:color w:val="FFFFFF"/>
              </w:rPr>
              <w:t xml:space="preserve"> </w:t>
            </w:r>
            <w:r w:rsidRPr="007001F1">
              <w:rPr>
                <w:b/>
                <w:bCs/>
                <w:color w:val="FFFFFF"/>
              </w:rPr>
              <w:t>post kontrola</w:t>
            </w:r>
            <w:bookmarkEnd w:id="26"/>
          </w:p>
        </w:tc>
      </w:tr>
      <w:tr w:rsidR="00C1211A" w:rsidRPr="007001F1" w:rsidTr="007261E4">
        <w:trPr>
          <w:trHeight w:val="330"/>
        </w:trPr>
        <w:tc>
          <w:tcPr>
            <w:tcW w:w="9087" w:type="dxa"/>
            <w:gridSpan w:val="7"/>
            <w:shd w:val="clear" w:color="auto" w:fill="auto"/>
            <w:vAlign w:val="center"/>
            <w:hideMark/>
          </w:tcPr>
          <w:p w:rsidR="00C1211A" w:rsidRPr="007001F1" w:rsidRDefault="00C1211A" w:rsidP="00C1211A">
            <w:pPr>
              <w:jc w:val="center"/>
              <w:rPr>
                <w:b/>
                <w:bCs/>
                <w:color w:val="000000"/>
              </w:rPr>
            </w:pPr>
            <w:r w:rsidRPr="007001F1">
              <w:rPr>
                <w:b/>
                <w:bCs/>
                <w:color w:val="000000"/>
                <w:sz w:val="22"/>
                <w:szCs w:val="22"/>
              </w:rPr>
              <w:t>Identifikácia programu</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programu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66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30"/>
        </w:trPr>
        <w:tc>
          <w:tcPr>
            <w:tcW w:w="9087" w:type="dxa"/>
            <w:gridSpan w:val="7"/>
            <w:shd w:val="clear" w:color="auto" w:fill="auto"/>
            <w:vAlign w:val="center"/>
            <w:hideMark/>
          </w:tcPr>
          <w:p w:rsidR="00C1211A" w:rsidRPr="007001F1" w:rsidRDefault="00C1211A" w:rsidP="00C1211A">
            <w:pPr>
              <w:jc w:val="center"/>
              <w:rPr>
                <w:b/>
                <w:bCs/>
                <w:color w:val="000000"/>
              </w:rPr>
            </w:pPr>
            <w:r w:rsidRPr="007001F1">
              <w:rPr>
                <w:b/>
                <w:bCs/>
                <w:color w:val="000000"/>
                <w:sz w:val="22"/>
                <w:szCs w:val="22"/>
              </w:rPr>
              <w:t>Identifikácia projektu a prijímateľa</w:t>
            </w:r>
          </w:p>
        </w:tc>
      </w:tr>
      <w:tr w:rsidR="00C1211A" w:rsidRPr="007001F1" w:rsidTr="007261E4">
        <w:trPr>
          <w:trHeight w:val="33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projektu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30"/>
        </w:trPr>
        <w:tc>
          <w:tcPr>
            <w:tcW w:w="9087" w:type="dxa"/>
            <w:gridSpan w:val="7"/>
            <w:shd w:val="clear" w:color="auto" w:fill="auto"/>
            <w:vAlign w:val="center"/>
            <w:hideMark/>
          </w:tcPr>
          <w:p w:rsidR="00C1211A" w:rsidRPr="007001F1" w:rsidRDefault="00C1211A" w:rsidP="00C1211A">
            <w:pPr>
              <w:jc w:val="center"/>
              <w:rPr>
                <w:b/>
                <w:bCs/>
                <w:color w:val="000000"/>
              </w:rPr>
            </w:pPr>
            <w:r w:rsidRPr="007001F1">
              <w:rPr>
                <w:b/>
                <w:bCs/>
                <w:color w:val="000000"/>
                <w:sz w:val="22"/>
                <w:szCs w:val="22"/>
              </w:rPr>
              <w:t>Identifikácia zákazky</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Nadlimitná zákazka</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Rokovacie konanie so zverejnením (§ 70 ZVO)</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C1211A" w:rsidRPr="007001F1" w:rsidRDefault="00C1211A" w:rsidP="00C1211A">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C1211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C1211A">
            <w:pPr>
              <w:rPr>
                <w:color w:val="000000"/>
              </w:rPr>
            </w:pP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Typ kontroly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Následná ex</w:t>
            </w:r>
            <w:r w:rsidR="001825AE">
              <w:rPr>
                <w:color w:val="000000"/>
                <w:sz w:val="22"/>
                <w:szCs w:val="22"/>
              </w:rPr>
              <w:t xml:space="preserve"> </w:t>
            </w:r>
            <w:r w:rsidRPr="007001F1">
              <w:rPr>
                <w:color w:val="000000"/>
                <w:sz w:val="22"/>
                <w:szCs w:val="22"/>
              </w:rPr>
              <w:t>post kontrola</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zákazky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A94CA8" w:rsidRPr="007001F1" w:rsidTr="007261E4">
        <w:trPr>
          <w:trHeight w:val="300"/>
        </w:trPr>
        <w:tc>
          <w:tcPr>
            <w:tcW w:w="3559" w:type="dxa"/>
            <w:gridSpan w:val="2"/>
            <w:shd w:val="clear" w:color="auto" w:fill="auto"/>
            <w:vAlign w:val="center"/>
          </w:tcPr>
          <w:p w:rsidR="00A94CA8" w:rsidRPr="007001F1" w:rsidRDefault="00A94CA8" w:rsidP="00C1211A">
            <w:pPr>
              <w:rPr>
                <w:color w:val="000000"/>
              </w:rPr>
            </w:pPr>
            <w:r w:rsidRPr="007001F1">
              <w:rPr>
                <w:color w:val="000000"/>
                <w:sz w:val="22"/>
                <w:szCs w:val="22"/>
              </w:rPr>
              <w:t>Elektronická aukcia áno/nie</w:t>
            </w:r>
          </w:p>
        </w:tc>
        <w:tc>
          <w:tcPr>
            <w:tcW w:w="5528" w:type="dxa"/>
            <w:gridSpan w:val="5"/>
            <w:shd w:val="clear" w:color="auto" w:fill="auto"/>
            <w:vAlign w:val="center"/>
          </w:tcPr>
          <w:p w:rsidR="00A94CA8" w:rsidRPr="007001F1" w:rsidRDefault="00A94CA8" w:rsidP="00C1211A">
            <w:pPr>
              <w:rPr>
                <w:color w:val="000000"/>
              </w:rPr>
            </w:pP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dodávateľa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IČO dodávateľa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Hodnota zákazky s DPH</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15"/>
        </w:trPr>
        <w:tc>
          <w:tcPr>
            <w:tcW w:w="582"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áno</w:t>
            </w:r>
          </w:p>
        </w:tc>
        <w:tc>
          <w:tcPr>
            <w:tcW w:w="567"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nie</w:t>
            </w:r>
          </w:p>
        </w:tc>
        <w:tc>
          <w:tcPr>
            <w:tcW w:w="776"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Poznámka</w:t>
            </w:r>
          </w:p>
        </w:tc>
      </w:tr>
      <w:tr w:rsidR="00C1211A" w:rsidRPr="007001F1" w:rsidTr="007261E4">
        <w:trPr>
          <w:trHeight w:val="20"/>
        </w:trPr>
        <w:tc>
          <w:tcPr>
            <w:tcW w:w="582" w:type="dxa"/>
            <w:shd w:val="clear" w:color="auto" w:fill="auto"/>
            <w:noWrap/>
            <w:vAlign w:val="center"/>
            <w:hideMark/>
          </w:tcPr>
          <w:p w:rsidR="00C1211A" w:rsidRPr="007001F1" w:rsidRDefault="00C1211A" w:rsidP="00C1211A">
            <w:pPr>
              <w:jc w:val="center"/>
              <w:rPr>
                <w:color w:val="000000"/>
              </w:rPr>
            </w:pPr>
            <w:r w:rsidRPr="007001F1">
              <w:rPr>
                <w:color w:val="000000"/>
                <w:sz w:val="22"/>
                <w:szCs w:val="22"/>
              </w:rPr>
              <w:t>1</w:t>
            </w:r>
          </w:p>
        </w:tc>
        <w:tc>
          <w:tcPr>
            <w:tcW w:w="4820" w:type="dxa"/>
            <w:gridSpan w:val="2"/>
            <w:shd w:val="clear" w:color="auto" w:fill="auto"/>
            <w:vAlign w:val="center"/>
            <w:hideMark/>
          </w:tcPr>
          <w:p w:rsidR="00C1211A" w:rsidRPr="007001F1" w:rsidRDefault="0088057F" w:rsidP="009D2531">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7261E4">
        <w:trPr>
          <w:trHeight w:val="20"/>
        </w:trPr>
        <w:tc>
          <w:tcPr>
            <w:tcW w:w="582" w:type="dxa"/>
            <w:shd w:val="clear" w:color="auto" w:fill="auto"/>
            <w:noWrap/>
            <w:vAlign w:val="center"/>
            <w:hideMark/>
          </w:tcPr>
          <w:p w:rsidR="00C1211A" w:rsidRPr="007001F1" w:rsidRDefault="00C1211A" w:rsidP="00C1211A">
            <w:pPr>
              <w:jc w:val="center"/>
              <w:rPr>
                <w:color w:val="000000"/>
              </w:rPr>
            </w:pPr>
            <w:r w:rsidRPr="007001F1">
              <w:rPr>
                <w:color w:val="000000"/>
                <w:sz w:val="22"/>
                <w:szCs w:val="22"/>
              </w:rPr>
              <w:t>2</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Bol zamestnanec vykonávajúci kontrolu oboznámený s rizikovými indikátormi</w:t>
            </w:r>
            <w:r w:rsidR="001825AE">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1825AE">
              <w:rPr>
                <w:color w:val="000000"/>
                <w:sz w:val="22"/>
                <w:szCs w:val="22"/>
              </w:rPr>
              <w:t xml:space="preserve"> </w:t>
            </w:r>
            <w:r w:rsidR="00AE55B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9D2531" w:rsidRPr="007001F1" w:rsidTr="002B4A5C">
        <w:trPr>
          <w:trHeight w:val="302"/>
        </w:trPr>
        <w:tc>
          <w:tcPr>
            <w:tcW w:w="582" w:type="dxa"/>
            <w:vMerge w:val="restart"/>
            <w:shd w:val="clear" w:color="auto" w:fill="auto"/>
            <w:noWrap/>
            <w:vAlign w:val="center"/>
            <w:hideMark/>
          </w:tcPr>
          <w:p w:rsidR="009D2531" w:rsidRPr="007001F1" w:rsidRDefault="009D2531" w:rsidP="00C1211A">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rsidR="009D2531" w:rsidRPr="007001F1" w:rsidRDefault="009D2531" w:rsidP="009D2531">
            <w:pPr>
              <w:jc w:val="both"/>
              <w:rPr>
                <w:color w:val="000000"/>
              </w:rPr>
            </w:pPr>
            <w:r w:rsidRPr="007001F1">
              <w:rPr>
                <w:color w:val="000000"/>
                <w:sz w:val="22"/>
                <w:szCs w:val="22"/>
              </w:rPr>
              <w:t xml:space="preserve">a) Bola výsledná zmluva zverejnená v súlade so zákonom o slobodnom prístupe k informáciám? </w:t>
            </w:r>
          </w:p>
        </w:tc>
        <w:tc>
          <w:tcPr>
            <w:tcW w:w="567" w:type="dxa"/>
            <w:shd w:val="clear" w:color="auto" w:fill="auto"/>
            <w:vAlign w:val="center"/>
            <w:hideMark/>
          </w:tcPr>
          <w:p w:rsidR="009D2531" w:rsidRPr="007001F1" w:rsidRDefault="009D2531" w:rsidP="00C1211A">
            <w:pPr>
              <w:jc w:val="center"/>
              <w:rPr>
                <w:color w:val="000000"/>
              </w:rPr>
            </w:pPr>
            <w:r w:rsidRPr="007001F1">
              <w:rPr>
                <w:color w:val="000000"/>
                <w:sz w:val="22"/>
                <w:szCs w:val="22"/>
              </w:rPr>
              <w:t> </w:t>
            </w:r>
          </w:p>
        </w:tc>
        <w:tc>
          <w:tcPr>
            <w:tcW w:w="567" w:type="dxa"/>
            <w:shd w:val="clear" w:color="auto" w:fill="auto"/>
            <w:vAlign w:val="center"/>
            <w:hideMark/>
          </w:tcPr>
          <w:p w:rsidR="009D2531" w:rsidRPr="007001F1" w:rsidRDefault="009D2531" w:rsidP="00C1211A">
            <w:pPr>
              <w:jc w:val="center"/>
              <w:rPr>
                <w:color w:val="000000"/>
              </w:rPr>
            </w:pPr>
            <w:r w:rsidRPr="007001F1">
              <w:rPr>
                <w:color w:val="000000"/>
                <w:sz w:val="22"/>
                <w:szCs w:val="22"/>
              </w:rPr>
              <w:t> </w:t>
            </w:r>
          </w:p>
        </w:tc>
        <w:tc>
          <w:tcPr>
            <w:tcW w:w="776" w:type="dxa"/>
            <w:shd w:val="clear" w:color="auto" w:fill="auto"/>
            <w:vAlign w:val="center"/>
            <w:hideMark/>
          </w:tcPr>
          <w:p w:rsidR="009D2531" w:rsidRPr="007001F1" w:rsidRDefault="009D2531" w:rsidP="00C1211A">
            <w:pPr>
              <w:jc w:val="center"/>
              <w:rPr>
                <w:color w:val="000000"/>
              </w:rPr>
            </w:pPr>
            <w:r w:rsidRPr="007001F1">
              <w:rPr>
                <w:color w:val="000000"/>
                <w:sz w:val="22"/>
                <w:szCs w:val="22"/>
              </w:rPr>
              <w:t> </w:t>
            </w:r>
          </w:p>
        </w:tc>
        <w:tc>
          <w:tcPr>
            <w:tcW w:w="1775" w:type="dxa"/>
            <w:shd w:val="clear" w:color="auto" w:fill="auto"/>
            <w:vAlign w:val="center"/>
            <w:hideMark/>
          </w:tcPr>
          <w:p w:rsidR="009D2531" w:rsidRPr="007001F1" w:rsidRDefault="009D2531" w:rsidP="00C1211A">
            <w:pPr>
              <w:jc w:val="center"/>
              <w:rPr>
                <w:color w:val="000000"/>
              </w:rPr>
            </w:pPr>
            <w:r w:rsidRPr="007001F1">
              <w:rPr>
                <w:color w:val="000000"/>
                <w:sz w:val="22"/>
                <w:szCs w:val="22"/>
              </w:rPr>
              <w:t> </w:t>
            </w:r>
          </w:p>
        </w:tc>
      </w:tr>
      <w:tr w:rsidR="009D2531" w:rsidRPr="007001F1" w:rsidTr="007261E4">
        <w:trPr>
          <w:trHeight w:val="675"/>
        </w:trPr>
        <w:tc>
          <w:tcPr>
            <w:tcW w:w="582" w:type="dxa"/>
            <w:vMerge/>
            <w:shd w:val="clear" w:color="auto" w:fill="auto"/>
            <w:noWrap/>
            <w:vAlign w:val="center"/>
          </w:tcPr>
          <w:p w:rsidR="009D2531" w:rsidRPr="007001F1" w:rsidRDefault="009D2531" w:rsidP="00C1211A">
            <w:pPr>
              <w:jc w:val="center"/>
              <w:rPr>
                <w:color w:val="000000"/>
              </w:rPr>
            </w:pPr>
          </w:p>
        </w:tc>
        <w:tc>
          <w:tcPr>
            <w:tcW w:w="4820" w:type="dxa"/>
            <w:gridSpan w:val="2"/>
            <w:shd w:val="clear" w:color="auto" w:fill="auto"/>
            <w:vAlign w:val="center"/>
          </w:tcPr>
          <w:p w:rsidR="009D2531" w:rsidRPr="007001F1" w:rsidRDefault="009D2531" w:rsidP="009D2531">
            <w:pPr>
              <w:jc w:val="both"/>
              <w:rPr>
                <w:color w:val="000000"/>
              </w:rPr>
            </w:pPr>
            <w:r w:rsidRPr="007001F1">
              <w:rPr>
                <w:color w:val="000000"/>
                <w:sz w:val="22"/>
                <w:szCs w:val="22"/>
              </w:rPr>
              <w:t>b) Je kontrolované verejné obstarávanie v súlade so závermi vykonaných ex</w:t>
            </w:r>
            <w:r w:rsidR="00680A41">
              <w:rPr>
                <w:color w:val="000000"/>
                <w:sz w:val="22"/>
                <w:szCs w:val="22"/>
              </w:rPr>
              <w:t xml:space="preserve"> </w:t>
            </w:r>
            <w:r w:rsidRPr="007001F1">
              <w:rPr>
                <w:color w:val="000000"/>
                <w:sz w:val="22"/>
                <w:szCs w:val="22"/>
              </w:rPr>
              <w:t>ante kontrol a dokumentáciou schválenou v rámci týchto ex</w:t>
            </w:r>
            <w:r w:rsidR="00680A41">
              <w:rPr>
                <w:color w:val="000000"/>
                <w:sz w:val="22"/>
                <w:szCs w:val="22"/>
              </w:rPr>
              <w:t xml:space="preserve"> </w:t>
            </w:r>
            <w:r w:rsidRPr="007001F1">
              <w:rPr>
                <w:color w:val="000000"/>
                <w:sz w:val="22"/>
                <w:szCs w:val="22"/>
              </w:rPr>
              <w:t>ante kontrol?</w:t>
            </w:r>
          </w:p>
        </w:tc>
        <w:tc>
          <w:tcPr>
            <w:tcW w:w="567" w:type="dxa"/>
            <w:shd w:val="clear" w:color="auto" w:fill="auto"/>
            <w:vAlign w:val="center"/>
          </w:tcPr>
          <w:p w:rsidR="009D2531" w:rsidRPr="007001F1" w:rsidRDefault="009D2531" w:rsidP="00C1211A">
            <w:pPr>
              <w:jc w:val="center"/>
              <w:rPr>
                <w:color w:val="000000"/>
              </w:rPr>
            </w:pPr>
          </w:p>
        </w:tc>
        <w:tc>
          <w:tcPr>
            <w:tcW w:w="567" w:type="dxa"/>
            <w:shd w:val="clear" w:color="auto" w:fill="auto"/>
            <w:vAlign w:val="center"/>
          </w:tcPr>
          <w:p w:rsidR="009D2531" w:rsidRPr="007001F1" w:rsidRDefault="009D2531" w:rsidP="00C1211A">
            <w:pPr>
              <w:jc w:val="center"/>
              <w:rPr>
                <w:color w:val="000000"/>
              </w:rPr>
            </w:pPr>
          </w:p>
        </w:tc>
        <w:tc>
          <w:tcPr>
            <w:tcW w:w="776" w:type="dxa"/>
            <w:shd w:val="clear" w:color="auto" w:fill="auto"/>
            <w:vAlign w:val="center"/>
          </w:tcPr>
          <w:p w:rsidR="009D2531" w:rsidRPr="007001F1" w:rsidRDefault="009D2531" w:rsidP="00C1211A">
            <w:pPr>
              <w:jc w:val="center"/>
              <w:rPr>
                <w:color w:val="000000"/>
              </w:rPr>
            </w:pPr>
          </w:p>
        </w:tc>
        <w:tc>
          <w:tcPr>
            <w:tcW w:w="1775" w:type="dxa"/>
            <w:shd w:val="clear" w:color="auto" w:fill="auto"/>
            <w:vAlign w:val="center"/>
          </w:tcPr>
          <w:p w:rsidR="009D2531" w:rsidRPr="007001F1" w:rsidRDefault="009D2531" w:rsidP="00C1211A">
            <w:pPr>
              <w:jc w:val="center"/>
              <w:rPr>
                <w:color w:val="000000"/>
              </w:rPr>
            </w:pPr>
          </w:p>
        </w:tc>
      </w:tr>
      <w:tr w:rsidR="009D2531" w:rsidRPr="007001F1" w:rsidTr="002B4A5C">
        <w:trPr>
          <w:trHeight w:val="182"/>
        </w:trPr>
        <w:tc>
          <w:tcPr>
            <w:tcW w:w="582" w:type="dxa"/>
            <w:vMerge/>
            <w:shd w:val="clear" w:color="auto" w:fill="auto"/>
            <w:noWrap/>
            <w:vAlign w:val="center"/>
          </w:tcPr>
          <w:p w:rsidR="009D2531" w:rsidRPr="007001F1" w:rsidRDefault="009D2531" w:rsidP="00C1211A">
            <w:pPr>
              <w:jc w:val="center"/>
              <w:rPr>
                <w:color w:val="000000"/>
              </w:rPr>
            </w:pPr>
          </w:p>
        </w:tc>
        <w:tc>
          <w:tcPr>
            <w:tcW w:w="4820" w:type="dxa"/>
            <w:gridSpan w:val="2"/>
            <w:shd w:val="clear" w:color="auto" w:fill="auto"/>
            <w:vAlign w:val="center"/>
          </w:tcPr>
          <w:p w:rsidR="009D2531" w:rsidRPr="007001F1" w:rsidRDefault="009D2531" w:rsidP="002B4A5C">
            <w:pPr>
              <w:jc w:val="both"/>
              <w:rPr>
                <w:color w:val="000000"/>
              </w:rPr>
            </w:pPr>
            <w:r w:rsidRPr="007001F1">
              <w:rPr>
                <w:color w:val="000000"/>
                <w:sz w:val="22"/>
                <w:szCs w:val="22"/>
              </w:rPr>
              <w:t>c) Je zmluva podpísaná oprávnenými osobami?</w:t>
            </w:r>
          </w:p>
        </w:tc>
        <w:tc>
          <w:tcPr>
            <w:tcW w:w="567" w:type="dxa"/>
            <w:shd w:val="clear" w:color="auto" w:fill="auto"/>
            <w:vAlign w:val="center"/>
          </w:tcPr>
          <w:p w:rsidR="009D2531" w:rsidRPr="007001F1" w:rsidRDefault="009D2531" w:rsidP="00C1211A">
            <w:pPr>
              <w:jc w:val="center"/>
              <w:rPr>
                <w:color w:val="000000"/>
              </w:rPr>
            </w:pPr>
          </w:p>
        </w:tc>
        <w:tc>
          <w:tcPr>
            <w:tcW w:w="567" w:type="dxa"/>
            <w:shd w:val="clear" w:color="auto" w:fill="auto"/>
            <w:vAlign w:val="center"/>
          </w:tcPr>
          <w:p w:rsidR="009D2531" w:rsidRPr="007001F1" w:rsidRDefault="009D2531" w:rsidP="00C1211A">
            <w:pPr>
              <w:jc w:val="center"/>
              <w:rPr>
                <w:color w:val="000000"/>
              </w:rPr>
            </w:pPr>
          </w:p>
        </w:tc>
        <w:tc>
          <w:tcPr>
            <w:tcW w:w="776" w:type="dxa"/>
            <w:shd w:val="clear" w:color="auto" w:fill="auto"/>
            <w:vAlign w:val="center"/>
          </w:tcPr>
          <w:p w:rsidR="009D2531" w:rsidRPr="007001F1" w:rsidRDefault="009D2531" w:rsidP="00C1211A">
            <w:pPr>
              <w:jc w:val="center"/>
              <w:rPr>
                <w:color w:val="000000"/>
              </w:rPr>
            </w:pPr>
          </w:p>
        </w:tc>
        <w:tc>
          <w:tcPr>
            <w:tcW w:w="1775" w:type="dxa"/>
            <w:shd w:val="clear" w:color="auto" w:fill="auto"/>
            <w:vAlign w:val="center"/>
          </w:tcPr>
          <w:p w:rsidR="009D2531" w:rsidRPr="007001F1" w:rsidRDefault="009D2531" w:rsidP="00C1211A">
            <w:pPr>
              <w:jc w:val="center"/>
              <w:rPr>
                <w:color w:val="000000"/>
              </w:rPr>
            </w:pPr>
          </w:p>
        </w:tc>
      </w:tr>
      <w:tr w:rsidR="009D2531" w:rsidRPr="007001F1" w:rsidTr="007261E4">
        <w:trPr>
          <w:trHeight w:val="337"/>
        </w:trPr>
        <w:tc>
          <w:tcPr>
            <w:tcW w:w="582" w:type="dxa"/>
            <w:vMerge/>
            <w:shd w:val="clear" w:color="auto" w:fill="auto"/>
            <w:noWrap/>
            <w:vAlign w:val="center"/>
          </w:tcPr>
          <w:p w:rsidR="009D2531" w:rsidRPr="007001F1" w:rsidRDefault="009D2531" w:rsidP="00C1211A">
            <w:pPr>
              <w:jc w:val="center"/>
              <w:rPr>
                <w:color w:val="000000"/>
              </w:rPr>
            </w:pPr>
          </w:p>
        </w:tc>
        <w:tc>
          <w:tcPr>
            <w:tcW w:w="4820" w:type="dxa"/>
            <w:gridSpan w:val="2"/>
            <w:shd w:val="clear" w:color="auto" w:fill="auto"/>
            <w:vAlign w:val="center"/>
          </w:tcPr>
          <w:p w:rsidR="009D2531" w:rsidRPr="007001F1" w:rsidRDefault="009D2531" w:rsidP="009D2531">
            <w:pPr>
              <w:jc w:val="both"/>
              <w:rPr>
                <w:color w:val="000000"/>
              </w:rPr>
            </w:pPr>
            <w:r w:rsidRPr="007001F1">
              <w:rPr>
                <w:color w:val="000000"/>
                <w:sz w:val="22"/>
                <w:szCs w:val="22"/>
              </w:rPr>
              <w:t>d) Je zmluva uzavretá v lehote viazanosti ponúk?</w:t>
            </w:r>
          </w:p>
        </w:tc>
        <w:tc>
          <w:tcPr>
            <w:tcW w:w="567" w:type="dxa"/>
            <w:shd w:val="clear" w:color="auto" w:fill="auto"/>
            <w:vAlign w:val="center"/>
          </w:tcPr>
          <w:p w:rsidR="009D2531" w:rsidRPr="007001F1" w:rsidRDefault="009D2531" w:rsidP="00C1211A">
            <w:pPr>
              <w:jc w:val="center"/>
              <w:rPr>
                <w:color w:val="000000"/>
              </w:rPr>
            </w:pPr>
          </w:p>
        </w:tc>
        <w:tc>
          <w:tcPr>
            <w:tcW w:w="567" w:type="dxa"/>
            <w:shd w:val="clear" w:color="auto" w:fill="auto"/>
            <w:vAlign w:val="center"/>
          </w:tcPr>
          <w:p w:rsidR="009D2531" w:rsidRPr="007001F1" w:rsidRDefault="009D2531" w:rsidP="00C1211A">
            <w:pPr>
              <w:jc w:val="center"/>
              <w:rPr>
                <w:color w:val="000000"/>
              </w:rPr>
            </w:pPr>
          </w:p>
        </w:tc>
        <w:tc>
          <w:tcPr>
            <w:tcW w:w="776" w:type="dxa"/>
            <w:shd w:val="clear" w:color="auto" w:fill="auto"/>
            <w:vAlign w:val="center"/>
          </w:tcPr>
          <w:p w:rsidR="009D2531" w:rsidRPr="007001F1" w:rsidRDefault="009D2531" w:rsidP="00C1211A">
            <w:pPr>
              <w:jc w:val="center"/>
              <w:rPr>
                <w:color w:val="000000"/>
              </w:rPr>
            </w:pPr>
          </w:p>
        </w:tc>
        <w:tc>
          <w:tcPr>
            <w:tcW w:w="1775" w:type="dxa"/>
            <w:shd w:val="clear" w:color="auto" w:fill="auto"/>
            <w:vAlign w:val="center"/>
          </w:tcPr>
          <w:p w:rsidR="009D2531" w:rsidRPr="007001F1" w:rsidRDefault="009D2531" w:rsidP="00C1211A">
            <w:pPr>
              <w:jc w:val="center"/>
              <w:rPr>
                <w:color w:val="000000"/>
              </w:rPr>
            </w:pPr>
          </w:p>
        </w:tc>
      </w:tr>
      <w:tr w:rsidR="00C1211A" w:rsidRPr="007001F1" w:rsidTr="007261E4">
        <w:trPr>
          <w:trHeight w:val="20"/>
        </w:trPr>
        <w:tc>
          <w:tcPr>
            <w:tcW w:w="582" w:type="dxa"/>
            <w:shd w:val="clear" w:color="auto" w:fill="auto"/>
            <w:noWrap/>
            <w:vAlign w:val="center"/>
            <w:hideMark/>
          </w:tcPr>
          <w:p w:rsidR="00C1211A" w:rsidRPr="007001F1" w:rsidRDefault="00C1211A" w:rsidP="00C1211A">
            <w:pPr>
              <w:jc w:val="center"/>
              <w:rPr>
                <w:color w:val="000000"/>
              </w:rPr>
            </w:pPr>
            <w:r w:rsidRPr="007001F1">
              <w:rPr>
                <w:color w:val="000000"/>
                <w:sz w:val="22"/>
                <w:szCs w:val="22"/>
              </w:rPr>
              <w:t>4</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7261E4">
        <w:trPr>
          <w:trHeight w:val="20"/>
        </w:trPr>
        <w:tc>
          <w:tcPr>
            <w:tcW w:w="582" w:type="dxa"/>
            <w:shd w:val="clear" w:color="auto" w:fill="auto"/>
            <w:noWrap/>
            <w:vAlign w:val="center"/>
            <w:hideMark/>
          </w:tcPr>
          <w:p w:rsidR="00C1211A" w:rsidRPr="007001F1" w:rsidRDefault="00C1211A" w:rsidP="00C1211A">
            <w:pPr>
              <w:jc w:val="center"/>
              <w:rPr>
                <w:color w:val="000000"/>
              </w:rPr>
            </w:pPr>
            <w:r w:rsidRPr="007001F1">
              <w:rPr>
                <w:color w:val="000000"/>
                <w:sz w:val="22"/>
                <w:szCs w:val="22"/>
              </w:rPr>
              <w:t>5</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Je zmluva uzavretá v súlade s výsledkom rokovaní s uchádzačmi?</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B57220" w:rsidRPr="007001F1" w:rsidTr="002B4A5C">
        <w:trPr>
          <w:trHeight w:val="408"/>
        </w:trPr>
        <w:tc>
          <w:tcPr>
            <w:tcW w:w="582" w:type="dxa"/>
            <w:vMerge w:val="restart"/>
            <w:shd w:val="clear" w:color="auto" w:fill="auto"/>
            <w:noWrap/>
            <w:vAlign w:val="center"/>
          </w:tcPr>
          <w:p w:rsidR="00B57220" w:rsidRPr="007001F1" w:rsidRDefault="00B57220" w:rsidP="00C1211A">
            <w:pPr>
              <w:jc w:val="center"/>
              <w:rPr>
                <w:color w:val="000000"/>
              </w:rPr>
            </w:pPr>
            <w:r w:rsidRPr="007001F1">
              <w:rPr>
                <w:color w:val="000000"/>
                <w:sz w:val="22"/>
                <w:szCs w:val="22"/>
              </w:rPr>
              <w:t>6</w:t>
            </w:r>
          </w:p>
        </w:tc>
        <w:tc>
          <w:tcPr>
            <w:tcW w:w="4820" w:type="dxa"/>
            <w:gridSpan w:val="2"/>
            <w:shd w:val="clear" w:color="auto" w:fill="auto"/>
            <w:vAlign w:val="center"/>
          </w:tcPr>
          <w:p w:rsidR="00B57220" w:rsidRPr="007001F1" w:rsidRDefault="00B57220" w:rsidP="009D2531">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7261E4">
        <w:trPr>
          <w:trHeight w:val="675"/>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9D2531">
            <w:pPr>
              <w:jc w:val="both"/>
              <w:rPr>
                <w:color w:val="000000"/>
              </w:rPr>
            </w:pPr>
            <w:r w:rsidRPr="007001F1">
              <w:rPr>
                <w:color w:val="000000"/>
                <w:sz w:val="22"/>
                <w:szCs w:val="22"/>
              </w:rPr>
              <w:t>b) Boli v prípade konfliktu záujmov prijaté primerané opatrenia a vykonaná náprav</w:t>
            </w:r>
            <w:r w:rsidR="008B031C">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7261E4">
        <w:trPr>
          <w:trHeight w:val="675"/>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9D2531">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503CE4" w:rsidRPr="007001F1" w:rsidTr="007261E4">
        <w:trPr>
          <w:trHeight w:val="675"/>
        </w:trPr>
        <w:tc>
          <w:tcPr>
            <w:tcW w:w="582" w:type="dxa"/>
            <w:vMerge w:val="restart"/>
            <w:shd w:val="clear" w:color="auto" w:fill="auto"/>
            <w:noWrap/>
            <w:vAlign w:val="center"/>
          </w:tcPr>
          <w:p w:rsidR="00503CE4" w:rsidRPr="007001F1" w:rsidRDefault="00503CE4" w:rsidP="00C1211A">
            <w:pPr>
              <w:jc w:val="center"/>
              <w:rPr>
                <w:color w:val="000000"/>
              </w:rPr>
            </w:pPr>
            <w:r>
              <w:rPr>
                <w:color w:val="000000"/>
              </w:rPr>
              <w:t>7</w:t>
            </w:r>
          </w:p>
        </w:tc>
        <w:tc>
          <w:tcPr>
            <w:tcW w:w="4820" w:type="dxa"/>
            <w:gridSpan w:val="2"/>
            <w:shd w:val="clear" w:color="auto" w:fill="auto"/>
            <w:vAlign w:val="center"/>
          </w:tcPr>
          <w:p w:rsidR="00503CE4" w:rsidRPr="007001F1" w:rsidRDefault="00503CE4" w:rsidP="009D2531">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503CE4" w:rsidRPr="007001F1" w:rsidRDefault="00503CE4" w:rsidP="00C1211A">
            <w:pPr>
              <w:jc w:val="center"/>
              <w:rPr>
                <w:color w:val="000000"/>
              </w:rPr>
            </w:pPr>
          </w:p>
        </w:tc>
        <w:tc>
          <w:tcPr>
            <w:tcW w:w="567" w:type="dxa"/>
            <w:shd w:val="clear" w:color="auto" w:fill="auto"/>
            <w:vAlign w:val="center"/>
          </w:tcPr>
          <w:p w:rsidR="00503CE4" w:rsidRPr="007001F1" w:rsidRDefault="00503CE4" w:rsidP="00C1211A">
            <w:pPr>
              <w:jc w:val="center"/>
              <w:rPr>
                <w:color w:val="000000"/>
              </w:rPr>
            </w:pPr>
          </w:p>
        </w:tc>
        <w:tc>
          <w:tcPr>
            <w:tcW w:w="776" w:type="dxa"/>
            <w:shd w:val="clear" w:color="auto" w:fill="auto"/>
            <w:vAlign w:val="center"/>
          </w:tcPr>
          <w:p w:rsidR="00503CE4" w:rsidRPr="007001F1" w:rsidRDefault="00503CE4" w:rsidP="00C1211A">
            <w:pPr>
              <w:jc w:val="center"/>
              <w:rPr>
                <w:color w:val="000000"/>
              </w:rPr>
            </w:pPr>
          </w:p>
        </w:tc>
        <w:tc>
          <w:tcPr>
            <w:tcW w:w="1775" w:type="dxa"/>
            <w:shd w:val="clear" w:color="auto" w:fill="auto"/>
            <w:vAlign w:val="center"/>
          </w:tcPr>
          <w:p w:rsidR="00503CE4" w:rsidRPr="007001F1" w:rsidRDefault="00503CE4" w:rsidP="00C1211A">
            <w:pPr>
              <w:jc w:val="center"/>
              <w:rPr>
                <w:color w:val="000000"/>
              </w:rPr>
            </w:pPr>
          </w:p>
        </w:tc>
      </w:tr>
      <w:tr w:rsidR="00503CE4" w:rsidRPr="007001F1" w:rsidTr="007261E4">
        <w:trPr>
          <w:trHeight w:val="675"/>
        </w:trPr>
        <w:tc>
          <w:tcPr>
            <w:tcW w:w="582" w:type="dxa"/>
            <w:vMerge/>
            <w:shd w:val="clear" w:color="auto" w:fill="auto"/>
            <w:noWrap/>
            <w:vAlign w:val="center"/>
          </w:tcPr>
          <w:p w:rsidR="00503CE4" w:rsidRPr="007001F1" w:rsidRDefault="00503CE4" w:rsidP="00C1211A">
            <w:pPr>
              <w:jc w:val="center"/>
              <w:rPr>
                <w:color w:val="000000"/>
              </w:rPr>
            </w:pPr>
          </w:p>
        </w:tc>
        <w:tc>
          <w:tcPr>
            <w:tcW w:w="4820" w:type="dxa"/>
            <w:gridSpan w:val="2"/>
            <w:shd w:val="clear" w:color="auto" w:fill="auto"/>
            <w:vAlign w:val="center"/>
          </w:tcPr>
          <w:p w:rsidR="00503CE4" w:rsidRPr="007001F1" w:rsidRDefault="00503CE4" w:rsidP="009D2531">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503CE4" w:rsidRPr="007001F1" w:rsidRDefault="00503CE4" w:rsidP="00C1211A">
            <w:pPr>
              <w:jc w:val="center"/>
              <w:rPr>
                <w:color w:val="000000"/>
              </w:rPr>
            </w:pPr>
          </w:p>
        </w:tc>
        <w:tc>
          <w:tcPr>
            <w:tcW w:w="567" w:type="dxa"/>
            <w:shd w:val="clear" w:color="auto" w:fill="auto"/>
            <w:vAlign w:val="center"/>
          </w:tcPr>
          <w:p w:rsidR="00503CE4" w:rsidRPr="007001F1" w:rsidRDefault="00503CE4" w:rsidP="00C1211A">
            <w:pPr>
              <w:jc w:val="center"/>
              <w:rPr>
                <w:color w:val="000000"/>
              </w:rPr>
            </w:pPr>
          </w:p>
        </w:tc>
        <w:tc>
          <w:tcPr>
            <w:tcW w:w="776" w:type="dxa"/>
            <w:shd w:val="clear" w:color="auto" w:fill="auto"/>
            <w:vAlign w:val="center"/>
          </w:tcPr>
          <w:p w:rsidR="00503CE4" w:rsidRPr="007001F1" w:rsidRDefault="00503CE4" w:rsidP="00C1211A">
            <w:pPr>
              <w:jc w:val="center"/>
              <w:rPr>
                <w:color w:val="000000"/>
              </w:rPr>
            </w:pPr>
          </w:p>
        </w:tc>
        <w:tc>
          <w:tcPr>
            <w:tcW w:w="1775" w:type="dxa"/>
            <w:shd w:val="clear" w:color="auto" w:fill="auto"/>
            <w:vAlign w:val="center"/>
          </w:tcPr>
          <w:p w:rsidR="00503CE4" w:rsidRPr="007001F1" w:rsidRDefault="00503CE4" w:rsidP="00C1211A">
            <w:pPr>
              <w:jc w:val="center"/>
              <w:rPr>
                <w:color w:val="000000"/>
              </w:rPr>
            </w:pPr>
          </w:p>
        </w:tc>
      </w:tr>
      <w:tr w:rsidR="006915E1" w:rsidRPr="007001F1" w:rsidTr="007261E4">
        <w:trPr>
          <w:trHeight w:val="675"/>
        </w:trPr>
        <w:tc>
          <w:tcPr>
            <w:tcW w:w="582" w:type="dxa"/>
            <w:shd w:val="clear" w:color="auto" w:fill="auto"/>
            <w:noWrap/>
            <w:vAlign w:val="center"/>
          </w:tcPr>
          <w:p w:rsidR="006915E1" w:rsidRPr="007001F1" w:rsidRDefault="006915E1" w:rsidP="00C1211A">
            <w:pPr>
              <w:jc w:val="center"/>
              <w:rPr>
                <w:color w:val="000000"/>
              </w:rPr>
            </w:pPr>
            <w:r>
              <w:rPr>
                <w:color w:val="000000"/>
              </w:rPr>
              <w:t>8</w:t>
            </w:r>
          </w:p>
        </w:tc>
        <w:tc>
          <w:tcPr>
            <w:tcW w:w="4820" w:type="dxa"/>
            <w:gridSpan w:val="2"/>
            <w:shd w:val="clear" w:color="auto" w:fill="auto"/>
            <w:vAlign w:val="center"/>
          </w:tcPr>
          <w:p w:rsidR="006915E1" w:rsidRPr="007001F1" w:rsidRDefault="006915E1" w:rsidP="009D2531">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6915E1" w:rsidRPr="007001F1" w:rsidRDefault="006915E1" w:rsidP="00C1211A">
            <w:pPr>
              <w:jc w:val="center"/>
              <w:rPr>
                <w:color w:val="000000"/>
              </w:rPr>
            </w:pPr>
          </w:p>
        </w:tc>
        <w:tc>
          <w:tcPr>
            <w:tcW w:w="567" w:type="dxa"/>
            <w:shd w:val="clear" w:color="auto" w:fill="auto"/>
            <w:vAlign w:val="center"/>
          </w:tcPr>
          <w:p w:rsidR="006915E1" w:rsidRPr="007001F1" w:rsidRDefault="006915E1" w:rsidP="00C1211A">
            <w:pPr>
              <w:jc w:val="center"/>
              <w:rPr>
                <w:color w:val="000000"/>
              </w:rPr>
            </w:pPr>
          </w:p>
        </w:tc>
        <w:tc>
          <w:tcPr>
            <w:tcW w:w="776" w:type="dxa"/>
            <w:shd w:val="clear" w:color="auto" w:fill="auto"/>
            <w:vAlign w:val="center"/>
          </w:tcPr>
          <w:p w:rsidR="006915E1" w:rsidRPr="007001F1" w:rsidRDefault="006915E1" w:rsidP="00C1211A">
            <w:pPr>
              <w:jc w:val="center"/>
              <w:rPr>
                <w:color w:val="000000"/>
              </w:rPr>
            </w:pPr>
          </w:p>
        </w:tc>
        <w:tc>
          <w:tcPr>
            <w:tcW w:w="1775" w:type="dxa"/>
            <w:shd w:val="clear" w:color="auto" w:fill="auto"/>
            <w:vAlign w:val="center"/>
          </w:tcPr>
          <w:p w:rsidR="006915E1" w:rsidRPr="007001F1" w:rsidRDefault="006915E1" w:rsidP="00C1211A">
            <w:pPr>
              <w:jc w:val="center"/>
              <w:rPr>
                <w:color w:val="000000"/>
              </w:rPr>
            </w:pPr>
          </w:p>
        </w:tc>
      </w:tr>
      <w:tr w:rsidR="00C1211A" w:rsidRPr="007001F1" w:rsidTr="007261E4">
        <w:trPr>
          <w:trHeight w:val="20"/>
        </w:trPr>
        <w:tc>
          <w:tcPr>
            <w:tcW w:w="582" w:type="dxa"/>
            <w:shd w:val="clear" w:color="auto" w:fill="auto"/>
            <w:noWrap/>
            <w:vAlign w:val="center"/>
            <w:hideMark/>
          </w:tcPr>
          <w:p w:rsidR="00C1211A" w:rsidRPr="007001F1" w:rsidRDefault="006915E1" w:rsidP="00C1211A">
            <w:pPr>
              <w:jc w:val="center"/>
              <w:rPr>
                <w:color w:val="000000"/>
              </w:rPr>
            </w:pPr>
            <w:r>
              <w:rPr>
                <w:color w:val="000000"/>
                <w:sz w:val="22"/>
                <w:szCs w:val="22"/>
              </w:rPr>
              <w:t>9</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7261E4">
        <w:trPr>
          <w:trHeight w:val="300"/>
        </w:trPr>
        <w:tc>
          <w:tcPr>
            <w:tcW w:w="9087" w:type="dxa"/>
            <w:gridSpan w:val="7"/>
            <w:shd w:val="clear" w:color="auto" w:fill="auto"/>
            <w:noWrap/>
            <w:vAlign w:val="center"/>
          </w:tcPr>
          <w:p w:rsidR="00C1211A" w:rsidRPr="007001F1" w:rsidRDefault="00C1211A" w:rsidP="00C1211A">
            <w:pPr>
              <w:jc w:val="both"/>
              <w:rPr>
                <w:b/>
                <w:sz w:val="20"/>
                <w:szCs w:val="20"/>
              </w:rPr>
            </w:pPr>
            <w:r w:rsidRPr="007001F1">
              <w:rPr>
                <w:b/>
                <w:sz w:val="20"/>
                <w:szCs w:val="20"/>
              </w:rPr>
              <w:t>VYJADRENIE</w:t>
            </w:r>
          </w:p>
          <w:p w:rsidR="00C1211A" w:rsidRPr="007001F1" w:rsidRDefault="00C1211A" w:rsidP="00C1211A">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70"/>
              <w:t>[1]</w:t>
            </w:r>
          </w:p>
          <w:p w:rsidR="00C1211A" w:rsidRPr="007001F1" w:rsidRDefault="00C1211A" w:rsidP="00C1211A">
            <w:pPr>
              <w:rPr>
                <w:b/>
                <w:bCs/>
                <w:color w:val="000000"/>
              </w:rPr>
            </w:pP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b/>
                <w:bCs/>
              </w:rPr>
            </w:pPr>
            <w:r w:rsidRPr="007001F1">
              <w:rPr>
                <w:b/>
                <w:bCs/>
                <w:sz w:val="22"/>
                <w:szCs w:val="22"/>
              </w:rPr>
              <w:t>Kontrolu vykonal</w:t>
            </w:r>
            <w:r w:rsidR="00A90B4D">
              <w:rPr>
                <w:rStyle w:val="Odkaznapoznmkupodiarou"/>
                <w:b/>
                <w:bCs/>
                <w:sz w:val="22"/>
                <w:szCs w:val="22"/>
              </w:rPr>
              <w:footnoteReference w:customMarkFollows="1" w:id="71"/>
              <w:t>2</w:t>
            </w:r>
            <w:r w:rsidRPr="007001F1">
              <w:rPr>
                <w:b/>
                <w:bCs/>
                <w:sz w:val="22"/>
                <w:szCs w:val="22"/>
              </w:rPr>
              <w:t>:</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b/>
                <w:bCs/>
              </w:rPr>
            </w:pPr>
            <w:r w:rsidRPr="007001F1">
              <w:rPr>
                <w:b/>
                <w:bCs/>
                <w:sz w:val="22"/>
                <w:szCs w:val="22"/>
              </w:rPr>
              <w:t>Dátum:</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Podpis:</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9087" w:type="dxa"/>
            <w:gridSpan w:val="7"/>
            <w:shd w:val="clear" w:color="auto" w:fill="auto"/>
            <w:noWrap/>
            <w:vAlign w:val="bottom"/>
            <w:hideMark/>
          </w:tcPr>
          <w:p w:rsidR="00C1211A" w:rsidRPr="007001F1" w:rsidRDefault="00C1211A" w:rsidP="00C1211A">
            <w:pPr>
              <w:jc w:val="center"/>
              <w:rPr>
                <w:color w:val="000000"/>
              </w:rPr>
            </w:pPr>
            <w:r w:rsidRPr="007001F1">
              <w:rPr>
                <w:color w:val="000000"/>
                <w:sz w:val="22"/>
                <w:szCs w:val="22"/>
              </w:rPr>
              <w:lastRenderedPageBreak/>
              <w:t> </w:t>
            </w:r>
          </w:p>
        </w:tc>
      </w:tr>
      <w:tr w:rsidR="00C1211A" w:rsidRPr="007001F1" w:rsidTr="007261E4">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72"/>
              <w:t>3</w:t>
            </w:r>
            <w:r w:rsidRPr="007001F1">
              <w:rPr>
                <w:b/>
                <w:bCs/>
                <w:sz w:val="22"/>
                <w:szCs w:val="22"/>
              </w:rPr>
              <w:t>:</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 xml:space="preserve">Dátum: </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Podpis:</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bl>
    <w:p w:rsidR="00C1211A" w:rsidRPr="007001F1" w:rsidRDefault="00C1211A"/>
    <w:p w:rsidR="00C1211A" w:rsidRPr="007001F1" w:rsidRDefault="00C1211A">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C1211A" w:rsidRPr="007001F1" w:rsidTr="002D20F9">
        <w:trPr>
          <w:trHeight w:val="645"/>
        </w:trPr>
        <w:tc>
          <w:tcPr>
            <w:tcW w:w="9087" w:type="dxa"/>
            <w:gridSpan w:val="7"/>
            <w:shd w:val="clear" w:color="000000" w:fill="60497A"/>
            <w:vAlign w:val="center"/>
            <w:hideMark/>
          </w:tcPr>
          <w:p w:rsidR="00C1211A" w:rsidRPr="007001F1" w:rsidRDefault="00C1211A" w:rsidP="00C1211A">
            <w:pPr>
              <w:jc w:val="center"/>
              <w:rPr>
                <w:b/>
                <w:bCs/>
                <w:color w:val="FFFFFF"/>
              </w:rPr>
            </w:pPr>
            <w:r w:rsidRPr="007001F1">
              <w:rPr>
                <w:b/>
                <w:bCs/>
                <w:color w:val="FFFFFF"/>
              </w:rPr>
              <w:lastRenderedPageBreak/>
              <w:t>Kontrolný zoznam k finančnej kontrole VO</w:t>
            </w:r>
            <w:r w:rsidRPr="007001F1">
              <w:rPr>
                <w:b/>
                <w:bCs/>
                <w:color w:val="FFFFFF"/>
              </w:rPr>
              <w:br/>
            </w:r>
            <w:bookmarkStart w:id="27" w:name="KZ_24"/>
            <w:r w:rsidRPr="007001F1">
              <w:rPr>
                <w:b/>
                <w:bCs/>
                <w:color w:val="FFFFFF"/>
              </w:rPr>
              <w:t>Nadlimitná zákazka - rokovacie konanie so zverejnením - štandardná ex</w:t>
            </w:r>
            <w:r w:rsidR="00680A41">
              <w:rPr>
                <w:b/>
                <w:bCs/>
                <w:color w:val="FFFFFF"/>
              </w:rPr>
              <w:t xml:space="preserve"> </w:t>
            </w:r>
            <w:r w:rsidRPr="007001F1">
              <w:rPr>
                <w:b/>
                <w:bCs/>
                <w:color w:val="FFFFFF"/>
              </w:rPr>
              <w:t>post kontrola</w:t>
            </w:r>
            <w:bookmarkEnd w:id="27"/>
          </w:p>
        </w:tc>
      </w:tr>
      <w:tr w:rsidR="00C1211A" w:rsidRPr="007001F1" w:rsidTr="002D20F9">
        <w:trPr>
          <w:trHeight w:val="330"/>
        </w:trPr>
        <w:tc>
          <w:tcPr>
            <w:tcW w:w="9087" w:type="dxa"/>
            <w:gridSpan w:val="7"/>
            <w:shd w:val="clear" w:color="auto" w:fill="auto"/>
            <w:vAlign w:val="center"/>
            <w:hideMark/>
          </w:tcPr>
          <w:p w:rsidR="00C1211A" w:rsidRPr="007001F1" w:rsidRDefault="00C1211A" w:rsidP="00C1211A">
            <w:pPr>
              <w:jc w:val="center"/>
              <w:rPr>
                <w:b/>
                <w:bCs/>
                <w:color w:val="000000"/>
              </w:rPr>
            </w:pPr>
            <w:r w:rsidRPr="007001F1">
              <w:rPr>
                <w:b/>
                <w:bCs/>
                <w:color w:val="000000"/>
                <w:sz w:val="22"/>
                <w:szCs w:val="22"/>
              </w:rPr>
              <w:t>Identifikácia programu</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programu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66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30"/>
        </w:trPr>
        <w:tc>
          <w:tcPr>
            <w:tcW w:w="9087" w:type="dxa"/>
            <w:gridSpan w:val="7"/>
            <w:shd w:val="clear" w:color="auto" w:fill="auto"/>
            <w:vAlign w:val="center"/>
            <w:hideMark/>
          </w:tcPr>
          <w:p w:rsidR="00C1211A" w:rsidRPr="007001F1" w:rsidRDefault="00C1211A" w:rsidP="00C1211A">
            <w:pPr>
              <w:jc w:val="center"/>
              <w:rPr>
                <w:b/>
                <w:bCs/>
                <w:color w:val="000000"/>
              </w:rPr>
            </w:pPr>
            <w:r w:rsidRPr="007001F1">
              <w:rPr>
                <w:b/>
                <w:bCs/>
                <w:color w:val="000000"/>
                <w:sz w:val="22"/>
                <w:szCs w:val="22"/>
              </w:rPr>
              <w:t>Identifikácia projektu a prijímateľa</w:t>
            </w:r>
          </w:p>
        </w:tc>
      </w:tr>
      <w:tr w:rsidR="00C1211A" w:rsidRPr="007001F1" w:rsidTr="002D20F9">
        <w:trPr>
          <w:trHeight w:val="33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projektu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30"/>
        </w:trPr>
        <w:tc>
          <w:tcPr>
            <w:tcW w:w="9087" w:type="dxa"/>
            <w:gridSpan w:val="7"/>
            <w:shd w:val="clear" w:color="auto" w:fill="auto"/>
            <w:vAlign w:val="center"/>
            <w:hideMark/>
          </w:tcPr>
          <w:p w:rsidR="00C1211A" w:rsidRPr="007001F1" w:rsidRDefault="00C1211A" w:rsidP="00C1211A">
            <w:pPr>
              <w:jc w:val="center"/>
              <w:rPr>
                <w:b/>
                <w:bCs/>
                <w:color w:val="000000"/>
              </w:rPr>
            </w:pPr>
            <w:r w:rsidRPr="007001F1">
              <w:rPr>
                <w:b/>
                <w:bCs/>
                <w:color w:val="000000"/>
                <w:sz w:val="22"/>
                <w:szCs w:val="22"/>
              </w:rPr>
              <w:t>Identifikácia zákazky</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Nadlimitná zákazka</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Rokovacie konanie so zverejnením (§ 70 ZVO)</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C1211A" w:rsidRPr="007001F1" w:rsidRDefault="00C1211A" w:rsidP="00C1211A">
            <w:pPr>
              <w:rPr>
                <w:color w:val="000000"/>
              </w:rPr>
            </w:pPr>
          </w:p>
        </w:tc>
      </w:tr>
      <w:tr w:rsidR="004D0B9F" w:rsidRPr="007001F1" w:rsidTr="002D20F9">
        <w:trPr>
          <w:trHeight w:val="300"/>
        </w:trPr>
        <w:tc>
          <w:tcPr>
            <w:tcW w:w="3559" w:type="dxa"/>
            <w:gridSpan w:val="2"/>
            <w:shd w:val="clear" w:color="auto" w:fill="auto"/>
            <w:vAlign w:val="center"/>
          </w:tcPr>
          <w:p w:rsidR="004D0B9F" w:rsidRPr="007001F1" w:rsidRDefault="004D0B9F" w:rsidP="00C1211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C1211A">
            <w:pPr>
              <w:rPr>
                <w:color w:val="000000"/>
              </w:rPr>
            </w:pP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Typ kontroly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Štandardná ex</w:t>
            </w:r>
            <w:r w:rsidR="00680A41">
              <w:rPr>
                <w:color w:val="000000"/>
                <w:sz w:val="22"/>
                <w:szCs w:val="22"/>
              </w:rPr>
              <w:t xml:space="preserve"> </w:t>
            </w:r>
            <w:r w:rsidRPr="007001F1">
              <w:rPr>
                <w:color w:val="000000"/>
                <w:sz w:val="22"/>
                <w:szCs w:val="22"/>
              </w:rPr>
              <w:t>post kontrola</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zákazky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A94CA8" w:rsidRPr="007001F1" w:rsidTr="002D20F9">
        <w:trPr>
          <w:trHeight w:val="300"/>
        </w:trPr>
        <w:tc>
          <w:tcPr>
            <w:tcW w:w="3559" w:type="dxa"/>
            <w:gridSpan w:val="2"/>
            <w:shd w:val="clear" w:color="auto" w:fill="auto"/>
            <w:vAlign w:val="center"/>
          </w:tcPr>
          <w:p w:rsidR="00A94CA8" w:rsidRPr="007001F1" w:rsidRDefault="00A94CA8" w:rsidP="00C1211A">
            <w:pPr>
              <w:rPr>
                <w:color w:val="000000"/>
              </w:rPr>
            </w:pPr>
            <w:r w:rsidRPr="007001F1">
              <w:rPr>
                <w:color w:val="000000"/>
                <w:sz w:val="22"/>
                <w:szCs w:val="22"/>
              </w:rPr>
              <w:t>Elektronická aukcia áno/nie</w:t>
            </w:r>
          </w:p>
        </w:tc>
        <w:tc>
          <w:tcPr>
            <w:tcW w:w="5528" w:type="dxa"/>
            <w:gridSpan w:val="5"/>
            <w:shd w:val="clear" w:color="auto" w:fill="auto"/>
            <w:vAlign w:val="center"/>
          </w:tcPr>
          <w:p w:rsidR="00A94CA8" w:rsidRPr="007001F1" w:rsidRDefault="00A94CA8" w:rsidP="00C1211A">
            <w:pPr>
              <w:rPr>
                <w:color w:val="000000"/>
              </w:rPr>
            </w:pP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dodávateľa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IČO dodávateľa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Hodnota zákazky s DPH</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15"/>
        </w:trPr>
        <w:tc>
          <w:tcPr>
            <w:tcW w:w="582"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áno</w:t>
            </w:r>
          </w:p>
        </w:tc>
        <w:tc>
          <w:tcPr>
            <w:tcW w:w="567"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nie</w:t>
            </w:r>
          </w:p>
        </w:tc>
        <w:tc>
          <w:tcPr>
            <w:tcW w:w="776"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Poznámka</w:t>
            </w:r>
          </w:p>
        </w:tc>
      </w:tr>
      <w:tr w:rsidR="00962446" w:rsidRPr="007001F1" w:rsidTr="002D20F9">
        <w:trPr>
          <w:trHeight w:val="434"/>
        </w:trPr>
        <w:tc>
          <w:tcPr>
            <w:tcW w:w="582" w:type="dxa"/>
            <w:vMerge w:val="restart"/>
            <w:shd w:val="clear" w:color="auto" w:fill="auto"/>
            <w:noWrap/>
            <w:vAlign w:val="center"/>
            <w:hideMark/>
          </w:tcPr>
          <w:p w:rsidR="00962446" w:rsidRPr="007001F1" w:rsidRDefault="00962446" w:rsidP="00C1211A">
            <w:pPr>
              <w:jc w:val="center"/>
              <w:rPr>
                <w:color w:val="000000"/>
              </w:rPr>
            </w:pPr>
            <w:r w:rsidRPr="007001F1">
              <w:rPr>
                <w:color w:val="000000"/>
                <w:sz w:val="22"/>
                <w:szCs w:val="22"/>
              </w:rPr>
              <w:t>1</w:t>
            </w:r>
          </w:p>
        </w:tc>
        <w:tc>
          <w:tcPr>
            <w:tcW w:w="4820" w:type="dxa"/>
            <w:gridSpan w:val="2"/>
            <w:shd w:val="clear" w:color="auto" w:fill="auto"/>
            <w:vAlign w:val="center"/>
            <w:hideMark/>
          </w:tcPr>
          <w:p w:rsidR="00962446" w:rsidRPr="007001F1" w:rsidRDefault="00962446" w:rsidP="009D2531">
            <w:pPr>
              <w:jc w:val="both"/>
              <w:rPr>
                <w:color w:val="000000"/>
              </w:rPr>
            </w:pPr>
            <w:r w:rsidRPr="007001F1">
              <w:rPr>
                <w:color w:val="000000"/>
                <w:sz w:val="22"/>
                <w:szCs w:val="22"/>
              </w:rPr>
              <w:t>a)Je použitý postup na zadanie zákazky na dodanie tovaru/ stavebných prác/ služieb v súlade so ZVO?</w:t>
            </w:r>
          </w:p>
        </w:tc>
        <w:tc>
          <w:tcPr>
            <w:tcW w:w="567" w:type="dxa"/>
            <w:shd w:val="clear" w:color="auto" w:fill="auto"/>
            <w:vAlign w:val="center"/>
            <w:hideMark/>
          </w:tcPr>
          <w:p w:rsidR="00962446" w:rsidRPr="007001F1" w:rsidRDefault="00962446" w:rsidP="00C1211A">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C1211A">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C1211A">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C1211A">
            <w:pPr>
              <w:jc w:val="center"/>
              <w:rPr>
                <w:color w:val="000000"/>
              </w:rPr>
            </w:pPr>
            <w:r w:rsidRPr="007001F1">
              <w:rPr>
                <w:color w:val="000000"/>
                <w:sz w:val="22"/>
                <w:szCs w:val="22"/>
              </w:rPr>
              <w:t> </w:t>
            </w:r>
          </w:p>
        </w:tc>
      </w:tr>
      <w:tr w:rsidR="00962446" w:rsidRPr="007001F1" w:rsidTr="002D20F9">
        <w:trPr>
          <w:trHeight w:val="757"/>
        </w:trPr>
        <w:tc>
          <w:tcPr>
            <w:tcW w:w="582" w:type="dxa"/>
            <w:vMerge/>
            <w:shd w:val="clear" w:color="auto" w:fill="auto"/>
            <w:noWrap/>
            <w:vAlign w:val="center"/>
          </w:tcPr>
          <w:p w:rsidR="00962446" w:rsidRPr="007001F1" w:rsidRDefault="00962446" w:rsidP="00C1211A">
            <w:pPr>
              <w:jc w:val="center"/>
              <w:rPr>
                <w:color w:val="000000"/>
              </w:rPr>
            </w:pPr>
          </w:p>
        </w:tc>
        <w:tc>
          <w:tcPr>
            <w:tcW w:w="4820" w:type="dxa"/>
            <w:gridSpan w:val="2"/>
            <w:shd w:val="clear" w:color="auto" w:fill="auto"/>
            <w:vAlign w:val="center"/>
          </w:tcPr>
          <w:p w:rsidR="00962446" w:rsidRPr="007001F1" w:rsidRDefault="00962446" w:rsidP="009D2531">
            <w:pPr>
              <w:jc w:val="both"/>
              <w:rPr>
                <w:color w:val="000000"/>
              </w:rPr>
            </w:pPr>
            <w:r w:rsidRPr="007001F1">
              <w:rPr>
                <w:color w:val="000000"/>
                <w:sz w:val="22"/>
                <w:szCs w:val="22"/>
              </w:rPr>
              <w:t>b)Bolo rokovacie konanie so zverejnením použité, ak bola splnená aspoň jedna z podmienok § 70 ZVO?</w:t>
            </w:r>
          </w:p>
        </w:tc>
        <w:tc>
          <w:tcPr>
            <w:tcW w:w="567" w:type="dxa"/>
            <w:shd w:val="clear" w:color="auto" w:fill="auto"/>
            <w:vAlign w:val="center"/>
          </w:tcPr>
          <w:p w:rsidR="00962446" w:rsidRPr="007001F1" w:rsidRDefault="00962446" w:rsidP="00C1211A">
            <w:pPr>
              <w:jc w:val="center"/>
              <w:rPr>
                <w:color w:val="000000"/>
              </w:rPr>
            </w:pPr>
          </w:p>
        </w:tc>
        <w:tc>
          <w:tcPr>
            <w:tcW w:w="567" w:type="dxa"/>
            <w:shd w:val="clear" w:color="auto" w:fill="auto"/>
            <w:vAlign w:val="center"/>
          </w:tcPr>
          <w:p w:rsidR="00962446" w:rsidRPr="007001F1" w:rsidRDefault="00962446" w:rsidP="00C1211A">
            <w:pPr>
              <w:jc w:val="center"/>
              <w:rPr>
                <w:color w:val="000000"/>
              </w:rPr>
            </w:pPr>
          </w:p>
        </w:tc>
        <w:tc>
          <w:tcPr>
            <w:tcW w:w="776" w:type="dxa"/>
            <w:shd w:val="clear" w:color="auto" w:fill="auto"/>
            <w:vAlign w:val="center"/>
          </w:tcPr>
          <w:p w:rsidR="00962446" w:rsidRPr="007001F1" w:rsidRDefault="00962446" w:rsidP="00C1211A">
            <w:pPr>
              <w:jc w:val="center"/>
              <w:rPr>
                <w:color w:val="000000"/>
              </w:rPr>
            </w:pPr>
          </w:p>
        </w:tc>
        <w:tc>
          <w:tcPr>
            <w:tcW w:w="1775" w:type="dxa"/>
            <w:shd w:val="clear" w:color="auto" w:fill="auto"/>
            <w:vAlign w:val="center"/>
          </w:tcPr>
          <w:p w:rsidR="00962446" w:rsidRPr="007001F1" w:rsidRDefault="00962446" w:rsidP="00C1211A">
            <w:pPr>
              <w:jc w:val="center"/>
              <w:rPr>
                <w:color w:val="000000"/>
              </w:rPr>
            </w:pPr>
          </w:p>
        </w:tc>
      </w:tr>
      <w:tr w:rsidR="00962446" w:rsidRPr="007001F1" w:rsidTr="002D20F9">
        <w:trPr>
          <w:trHeight w:val="757"/>
        </w:trPr>
        <w:tc>
          <w:tcPr>
            <w:tcW w:w="582" w:type="dxa"/>
            <w:vMerge/>
            <w:shd w:val="clear" w:color="auto" w:fill="auto"/>
            <w:noWrap/>
            <w:vAlign w:val="center"/>
          </w:tcPr>
          <w:p w:rsidR="00962446" w:rsidRPr="007001F1" w:rsidRDefault="00962446" w:rsidP="00C1211A">
            <w:pPr>
              <w:jc w:val="center"/>
              <w:rPr>
                <w:color w:val="000000"/>
              </w:rPr>
            </w:pPr>
          </w:p>
        </w:tc>
        <w:tc>
          <w:tcPr>
            <w:tcW w:w="4820" w:type="dxa"/>
            <w:gridSpan w:val="2"/>
            <w:shd w:val="clear" w:color="auto" w:fill="auto"/>
            <w:vAlign w:val="center"/>
          </w:tcPr>
          <w:p w:rsidR="00962446" w:rsidRPr="007001F1" w:rsidRDefault="00962446" w:rsidP="009D2531">
            <w:pPr>
              <w:jc w:val="both"/>
              <w:rPr>
                <w:color w:val="000000"/>
                <w:sz w:val="22"/>
                <w:szCs w:val="22"/>
              </w:rPr>
            </w:pPr>
            <w:r>
              <w:rPr>
                <w:color w:val="000000"/>
                <w:sz w:val="22"/>
                <w:szCs w:val="22"/>
              </w:rPr>
              <w:t>c) V prípade, že verejný obstarávateľ využil prípravné trhové konzultácie, postupoval podľa § 25 ZVO?</w:t>
            </w:r>
          </w:p>
        </w:tc>
        <w:tc>
          <w:tcPr>
            <w:tcW w:w="567" w:type="dxa"/>
            <w:shd w:val="clear" w:color="auto" w:fill="auto"/>
            <w:vAlign w:val="center"/>
          </w:tcPr>
          <w:p w:rsidR="00962446" w:rsidRPr="007001F1" w:rsidRDefault="00962446" w:rsidP="00C1211A">
            <w:pPr>
              <w:jc w:val="center"/>
              <w:rPr>
                <w:color w:val="000000"/>
              </w:rPr>
            </w:pPr>
          </w:p>
        </w:tc>
        <w:tc>
          <w:tcPr>
            <w:tcW w:w="567" w:type="dxa"/>
            <w:shd w:val="clear" w:color="auto" w:fill="auto"/>
            <w:vAlign w:val="center"/>
          </w:tcPr>
          <w:p w:rsidR="00962446" w:rsidRPr="007001F1" w:rsidRDefault="00962446" w:rsidP="00C1211A">
            <w:pPr>
              <w:jc w:val="center"/>
              <w:rPr>
                <w:color w:val="000000"/>
              </w:rPr>
            </w:pPr>
          </w:p>
        </w:tc>
        <w:tc>
          <w:tcPr>
            <w:tcW w:w="776" w:type="dxa"/>
            <w:shd w:val="clear" w:color="auto" w:fill="auto"/>
            <w:vAlign w:val="center"/>
          </w:tcPr>
          <w:p w:rsidR="00962446" w:rsidRPr="007001F1" w:rsidRDefault="00962446" w:rsidP="00C1211A">
            <w:pPr>
              <w:jc w:val="center"/>
              <w:rPr>
                <w:color w:val="000000"/>
              </w:rPr>
            </w:pPr>
          </w:p>
        </w:tc>
        <w:tc>
          <w:tcPr>
            <w:tcW w:w="1775" w:type="dxa"/>
            <w:shd w:val="clear" w:color="auto" w:fill="auto"/>
            <w:vAlign w:val="center"/>
          </w:tcPr>
          <w:p w:rsidR="00962446" w:rsidRPr="007001F1" w:rsidRDefault="00962446" w:rsidP="00C1211A">
            <w:pPr>
              <w:jc w:val="center"/>
              <w:rPr>
                <w:color w:val="000000"/>
              </w:rPr>
            </w:pPr>
          </w:p>
        </w:tc>
      </w:tr>
      <w:tr w:rsidR="00C1786E" w:rsidRPr="007001F1" w:rsidTr="002D20F9">
        <w:trPr>
          <w:trHeight w:val="239"/>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2</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Bo</w:t>
            </w:r>
            <w:r w:rsidR="009D2531" w:rsidRPr="007001F1">
              <w:rPr>
                <w:color w:val="000000"/>
                <w:sz w:val="22"/>
                <w:szCs w:val="22"/>
              </w:rPr>
              <w:t>la PHZ určená ako cena bez DPH?</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1350"/>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Del="00C1786E" w:rsidRDefault="00C1786E" w:rsidP="009D2531">
            <w:pPr>
              <w:jc w:val="both"/>
              <w:rPr>
                <w:color w:val="000000"/>
              </w:rPr>
            </w:pPr>
            <w:r w:rsidRPr="007001F1">
              <w:rPr>
                <w:color w:val="000000"/>
                <w:sz w:val="22"/>
                <w:szCs w:val="22"/>
              </w:rPr>
              <w:t>b) Bola  PHZ určená na základe údajov a informácií o zákazkách na rovnaký alebo porovnateľný predmet zákazky? Ak nemá verejný obstarávateľ alebo obstarávateľ takéto údaje, určil PHZ na základe údajov získaných prieskumom trhu s požadovaným plnením alebo iným vhodným spôsobom?</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1350"/>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Del="00C1786E" w:rsidRDefault="00C1786E" w:rsidP="009D2531">
            <w:pPr>
              <w:jc w:val="both"/>
              <w:rPr>
                <w:color w:val="000000"/>
              </w:rPr>
            </w:pPr>
            <w:r w:rsidRPr="007001F1">
              <w:rPr>
                <w:color w:val="000000"/>
                <w:sz w:val="22"/>
                <w:szCs w:val="22"/>
              </w:rPr>
              <w:t>c) Bola PHZ platná v čase odoslania oznámenia o vyhlásení verejného obstarávania alebo ekvivalentu takéhoto oznámenia na uverejnenie; (ak sa uverejnenie takého oznámenia nevyžaduje, predpokladaná hodnota je platná v čase začatia postupu zadávania zákazky)?</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1350"/>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Del="00C1786E" w:rsidRDefault="00C1786E" w:rsidP="009D2531">
            <w:pPr>
              <w:jc w:val="both"/>
              <w:rPr>
                <w:color w:val="000000"/>
              </w:rPr>
            </w:pPr>
            <w:r w:rsidRPr="007001F1">
              <w:rPr>
                <w:color w:val="000000"/>
                <w:sz w:val="22"/>
                <w:szCs w:val="22"/>
              </w:rPr>
              <w:t>d) Bola PHZ určená tak, že zahŕňa PHZ všetkých častí zákazky, vrátane opakovaných plnení, odmien a opcií? Zahrnul verejný obstarávateľ do PHZ aj predpokladanú hodnotu tovaru alebo služieb, ktoré verejný obstarávateľ alebo obstarávateľ poskytnú dodávateľovi v súvislosti so zákazkou na uskutočnenie stavebných prác, ak sú potrebné ma uskutočnenie stavebných prác?</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1350"/>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Del="00C1786E" w:rsidRDefault="00C1786E" w:rsidP="009D2531">
            <w:pPr>
              <w:jc w:val="both"/>
              <w:rPr>
                <w:color w:val="000000"/>
              </w:rPr>
            </w:pPr>
            <w:r w:rsidRPr="007001F1">
              <w:rPr>
                <w:color w:val="000000"/>
                <w:sz w:val="22"/>
                <w:szCs w:val="22"/>
              </w:rPr>
              <w:t>e) Boli v dokumentácii k verejnému obstarávaniu</w:t>
            </w:r>
            <w:r w:rsidR="008B031C">
              <w:rPr>
                <w:color w:val="000000"/>
                <w:sz w:val="22"/>
                <w:szCs w:val="22"/>
              </w:rPr>
              <w:t xml:space="preserve"> uvedené</w:t>
            </w:r>
            <w:r w:rsidRPr="007001F1">
              <w:rPr>
                <w:color w:val="000000"/>
                <w:sz w:val="22"/>
                <w:szCs w:val="22"/>
              </w:rPr>
              <w:t xml:space="preserve">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320"/>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Del="00C1786E" w:rsidRDefault="00C1786E" w:rsidP="009D2531">
            <w:pPr>
              <w:jc w:val="both"/>
              <w:rPr>
                <w:color w:val="000000"/>
              </w:rPr>
            </w:pPr>
            <w:r w:rsidRPr="007001F1">
              <w:rPr>
                <w:color w:val="000000"/>
                <w:sz w:val="22"/>
                <w:szCs w:val="22"/>
              </w:rPr>
              <w:t xml:space="preserve">f) </w:t>
            </w:r>
            <w:r w:rsidRPr="007001F1">
              <w:rPr>
                <w:sz w:val="22"/>
                <w:szCs w:val="22"/>
              </w:rPr>
              <w:t>Stanovil verejný obstarávateľ PHZ v zmysle  ostatných ustanovení § 6 ZVO?</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C1211A" w:rsidP="00C1211A">
            <w:pPr>
              <w:jc w:val="center"/>
              <w:rPr>
                <w:color w:val="000000"/>
              </w:rPr>
            </w:pPr>
            <w:r w:rsidRPr="007001F1">
              <w:rPr>
                <w:color w:val="000000"/>
                <w:sz w:val="22"/>
                <w:szCs w:val="22"/>
              </w:rPr>
              <w:t>3</w:t>
            </w:r>
          </w:p>
        </w:tc>
        <w:tc>
          <w:tcPr>
            <w:tcW w:w="4820" w:type="dxa"/>
            <w:gridSpan w:val="2"/>
            <w:shd w:val="clear" w:color="auto" w:fill="auto"/>
            <w:vAlign w:val="center"/>
            <w:hideMark/>
          </w:tcPr>
          <w:p w:rsidR="00C1211A" w:rsidRPr="007001F1" w:rsidRDefault="0088057F" w:rsidP="009D2531">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786E" w:rsidRPr="007001F1" w:rsidTr="002D20F9">
        <w:trPr>
          <w:trHeight w:val="758"/>
        </w:trPr>
        <w:tc>
          <w:tcPr>
            <w:tcW w:w="582" w:type="dxa"/>
            <w:vMerge w:val="restart"/>
            <w:shd w:val="clear" w:color="auto" w:fill="auto"/>
            <w:noWrap/>
            <w:vAlign w:val="center"/>
          </w:tcPr>
          <w:p w:rsidR="00C1786E" w:rsidRPr="007001F1" w:rsidRDefault="00C1786E" w:rsidP="00C1211A">
            <w:pPr>
              <w:jc w:val="center"/>
              <w:rPr>
                <w:color w:val="000000"/>
              </w:rPr>
            </w:pPr>
            <w:r w:rsidRPr="007001F1">
              <w:rPr>
                <w:color w:val="000000"/>
                <w:sz w:val="22"/>
                <w:szCs w:val="22"/>
              </w:rPr>
              <w:t>4</w:t>
            </w: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 xml:space="preserve">a) V prípade, ak rozdelil verejný obstarávateľ zákazku na samostatné časti, dodržal všetky ustanovenia §28 ZVO? </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75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 xml:space="preserve">b) V prípade, ak verejný obstarávateľ nerozdelil zákazku na časti, uviedol v oznámení o vyhlásení verejného obstarávania </w:t>
            </w:r>
            <w:r w:rsidR="0083233D">
              <w:rPr>
                <w:sz w:val="22"/>
                <w:szCs w:val="22"/>
              </w:rPr>
              <w:t>alebo v súťažných podkladoch</w:t>
            </w:r>
            <w:r w:rsidR="0083233D" w:rsidRPr="007001F1">
              <w:rPr>
                <w:sz w:val="22"/>
                <w:szCs w:val="22"/>
              </w:rPr>
              <w:t xml:space="preserve"> </w:t>
            </w:r>
            <w:r w:rsidRPr="007001F1">
              <w:rPr>
                <w:color w:val="000000"/>
                <w:sz w:val="22"/>
                <w:szCs w:val="22"/>
              </w:rPr>
              <w:t>odôvodnenie?</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5</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Bol zamestnanec vykonávajúci kontrolu oboznámený s rizikovými indikátormi</w:t>
            </w:r>
            <w:r w:rsidR="00680A41">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680A41">
              <w:rPr>
                <w:color w:val="000000"/>
                <w:sz w:val="22"/>
                <w:szCs w:val="22"/>
              </w:rPr>
              <w:t xml:space="preserve"> </w:t>
            </w:r>
            <w:r w:rsidR="00696AD4"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6</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7</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8</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786E" w:rsidRPr="007001F1" w:rsidTr="002D20F9">
        <w:trPr>
          <w:trHeight w:val="1268"/>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lastRenderedPageBreak/>
              <w:t>9</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9D2531" w:rsidRPr="007001F1">
              <w:rPr>
                <w:color w:val="000000"/>
                <w:sz w:val="22"/>
                <w:szCs w:val="22"/>
              </w:rPr>
              <w:t xml:space="preserve"> súvisiace s predmetom zákazky?</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126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2D20F9" w:rsidRPr="007001F1" w:rsidTr="002D20F9">
        <w:trPr>
          <w:trHeight w:val="1106"/>
        </w:trPr>
        <w:tc>
          <w:tcPr>
            <w:tcW w:w="582" w:type="dxa"/>
            <w:shd w:val="clear" w:color="auto" w:fill="auto"/>
            <w:noWrap/>
            <w:vAlign w:val="center"/>
            <w:hideMark/>
          </w:tcPr>
          <w:p w:rsidR="002D20F9" w:rsidRPr="007001F1" w:rsidRDefault="002D20F9" w:rsidP="00C1211A">
            <w:pPr>
              <w:jc w:val="center"/>
              <w:rPr>
                <w:color w:val="000000"/>
              </w:rPr>
            </w:pPr>
            <w:r w:rsidRPr="007001F1">
              <w:rPr>
                <w:color w:val="000000"/>
                <w:sz w:val="22"/>
                <w:szCs w:val="22"/>
              </w:rPr>
              <w:t>10</w:t>
            </w:r>
          </w:p>
        </w:tc>
        <w:tc>
          <w:tcPr>
            <w:tcW w:w="4820" w:type="dxa"/>
            <w:gridSpan w:val="2"/>
            <w:shd w:val="clear" w:color="auto" w:fill="auto"/>
            <w:vAlign w:val="center"/>
          </w:tcPr>
          <w:p w:rsidR="002D20F9" w:rsidRPr="007001F1" w:rsidRDefault="002D20F9" w:rsidP="009D2531">
            <w:pPr>
              <w:jc w:val="both"/>
              <w:rPr>
                <w:color w:val="000000"/>
              </w:rPr>
            </w:pPr>
            <w:r w:rsidRPr="007001F1">
              <w:rPr>
                <w:color w:val="000000"/>
                <w:sz w:val="22"/>
                <w:szCs w:val="22"/>
              </w:rPr>
              <w:t>Postupoval verejný obstarávateľ pri uverejňovaní, resp. pri sprístupňovaní a odosielaní súťažných podkladov v zmysle § 43 ZVO?</w:t>
            </w:r>
          </w:p>
        </w:tc>
        <w:tc>
          <w:tcPr>
            <w:tcW w:w="567" w:type="dxa"/>
            <w:shd w:val="clear" w:color="auto" w:fill="auto"/>
            <w:vAlign w:val="center"/>
          </w:tcPr>
          <w:p w:rsidR="002D20F9" w:rsidRPr="007001F1" w:rsidRDefault="002D20F9" w:rsidP="00C1211A">
            <w:pPr>
              <w:jc w:val="center"/>
              <w:rPr>
                <w:color w:val="000000"/>
              </w:rPr>
            </w:pPr>
          </w:p>
        </w:tc>
        <w:tc>
          <w:tcPr>
            <w:tcW w:w="567" w:type="dxa"/>
            <w:shd w:val="clear" w:color="auto" w:fill="auto"/>
            <w:vAlign w:val="center"/>
          </w:tcPr>
          <w:p w:rsidR="002D20F9" w:rsidRPr="007001F1" w:rsidRDefault="002D20F9" w:rsidP="00C1211A">
            <w:pPr>
              <w:jc w:val="center"/>
              <w:rPr>
                <w:color w:val="000000"/>
              </w:rPr>
            </w:pPr>
          </w:p>
        </w:tc>
        <w:tc>
          <w:tcPr>
            <w:tcW w:w="776" w:type="dxa"/>
            <w:shd w:val="clear" w:color="auto" w:fill="auto"/>
            <w:vAlign w:val="center"/>
          </w:tcPr>
          <w:p w:rsidR="002D20F9" w:rsidRPr="007001F1" w:rsidRDefault="002D20F9" w:rsidP="00C1211A">
            <w:pPr>
              <w:jc w:val="center"/>
              <w:rPr>
                <w:color w:val="000000"/>
              </w:rPr>
            </w:pPr>
          </w:p>
        </w:tc>
        <w:tc>
          <w:tcPr>
            <w:tcW w:w="1775" w:type="dxa"/>
            <w:shd w:val="clear" w:color="auto" w:fill="auto"/>
            <w:vAlign w:val="center"/>
          </w:tcPr>
          <w:p w:rsidR="002D20F9" w:rsidRPr="007001F1" w:rsidRDefault="002D20F9" w:rsidP="00C1211A">
            <w:pPr>
              <w:jc w:val="center"/>
              <w:rPr>
                <w:color w:val="000000"/>
              </w:rPr>
            </w:pPr>
          </w:p>
        </w:tc>
      </w:tr>
      <w:tr w:rsidR="00C1786E" w:rsidRPr="007001F1" w:rsidTr="002D20F9">
        <w:trPr>
          <w:trHeight w:val="441"/>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11</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Je predmet zákazky opísaný jednoznačne, úplne a nestranne?</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845"/>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845"/>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c) Je opis predmetu zákazky vypracovaný odkazom na technické špecifikácie v poradí podľa § 42 ods. 2 písm. b) ZVO a doplnený slovami "alebo ekvivalentný"?</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436"/>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12</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Sú určené kritériá na vyhodnotenie ponúk v súlade s § 44</w:t>
            </w:r>
            <w:r w:rsidR="009D2531" w:rsidRPr="007001F1">
              <w:rPr>
                <w:color w:val="000000"/>
                <w:sz w:val="22"/>
                <w:szCs w:val="22"/>
              </w:rPr>
              <w:t xml:space="preserve"> ZVO?</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358"/>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b) Uvádza verejný obstarávateľ v oznámení o vyhlásení VO náležitosti podľa § 71 ods. 2 ZVO?</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65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c)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65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d) Sú verejným obstarávateľom  určené kritériá a pravidlá na ich hodnotenie kritérií nediskriminačné a podporujúce hospodársku súťaž?</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306"/>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e) Obsahuje výzva na predkladanie základných ponúk všetky náležitosti podľa § 72 ZVO?</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13</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Vyžaduje sa zábezpeka v súlade so 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786E" w:rsidRPr="007001F1" w:rsidTr="002D20F9">
        <w:trPr>
          <w:trHeight w:val="760"/>
        </w:trPr>
        <w:tc>
          <w:tcPr>
            <w:tcW w:w="582" w:type="dxa"/>
            <w:vMerge w:val="restart"/>
            <w:shd w:val="clear" w:color="auto" w:fill="auto"/>
            <w:noWrap/>
            <w:vAlign w:val="center"/>
          </w:tcPr>
          <w:p w:rsidR="00C1786E" w:rsidRPr="007001F1" w:rsidRDefault="00027816" w:rsidP="00C1211A">
            <w:pPr>
              <w:jc w:val="center"/>
              <w:rPr>
                <w:color w:val="000000"/>
              </w:rPr>
            </w:pPr>
            <w:r w:rsidRPr="007001F1">
              <w:rPr>
                <w:color w:val="000000"/>
                <w:sz w:val="22"/>
                <w:szCs w:val="22"/>
              </w:rPr>
              <w:t>14</w:t>
            </w:r>
          </w:p>
        </w:tc>
        <w:tc>
          <w:tcPr>
            <w:tcW w:w="4820" w:type="dxa"/>
            <w:gridSpan w:val="2"/>
            <w:shd w:val="clear" w:color="auto" w:fill="auto"/>
            <w:vAlign w:val="center"/>
          </w:tcPr>
          <w:p w:rsidR="00C1786E" w:rsidRPr="007001F1" w:rsidRDefault="00027816" w:rsidP="009D2531">
            <w:pPr>
              <w:jc w:val="both"/>
              <w:rPr>
                <w:color w:val="000000"/>
              </w:rPr>
            </w:pPr>
            <w:r w:rsidRPr="007001F1">
              <w:rPr>
                <w:color w:val="000000"/>
                <w:sz w:val="22"/>
                <w:szCs w:val="22"/>
              </w:rPr>
              <w:t>a</w:t>
            </w:r>
            <w:r w:rsidR="00C1786E" w:rsidRPr="007001F1">
              <w:rPr>
                <w:color w:val="000000"/>
                <w:sz w:val="22"/>
                <w:szCs w:val="22"/>
              </w:rPr>
              <w:t>) Uvádza verejný obstarávateľ použitie elektronickej aukcie v oznámení o vyhlásení verejného obstarávania alebo v oznámení použitom ako výzva na súťaž?</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760"/>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027816" w:rsidP="009D2531">
            <w:pPr>
              <w:jc w:val="both"/>
              <w:rPr>
                <w:color w:val="000000"/>
              </w:rPr>
            </w:pPr>
            <w:r w:rsidRPr="007001F1">
              <w:rPr>
                <w:color w:val="000000"/>
                <w:sz w:val="22"/>
                <w:szCs w:val="22"/>
              </w:rPr>
              <w:t>b</w:t>
            </w:r>
            <w:r w:rsidR="00C1786E"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15</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Obmedzil verejný obstarávateľ  počet záujemcov, ktorých vyzve na predloženie ponuky na základe objektívnych a nediskriminačných pravidiel v RKsZ najmenej na troch tak, aby umožnil hospodársku súťaž?</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16</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 xml:space="preserve">Určil v oznámení o vyhlásení VO  verejný obstarávateľ predmet zákazky opisom svojich potrieb a charakteristiky vyžadovaného predmetu zákazky, </w:t>
            </w:r>
            <w:r w:rsidRPr="007001F1">
              <w:rPr>
                <w:color w:val="000000"/>
                <w:sz w:val="22"/>
                <w:szCs w:val="22"/>
              </w:rPr>
              <w:lastRenderedPageBreak/>
              <w:t>lehotu na predloženie žiadostí o účasť, objektívne a nediskriminačné pravidlá na obmedzenie počtu záujemcov a ich minimálny, resp. maximálny počet, a výhradu uskutočniť viacetapové rokovacie konanie so znížením počtu prerokovávaných ponúk, ak sa uplatňuje?</w:t>
            </w:r>
          </w:p>
          <w:p w:rsidR="00993AAC" w:rsidRDefault="00C1211A" w:rsidP="009D2531">
            <w:pPr>
              <w:jc w:val="both"/>
              <w:rPr>
                <w:color w:val="000000"/>
              </w:rPr>
            </w:pPr>
            <w:r w:rsidRPr="007001F1">
              <w:rPr>
                <w:color w:val="000000"/>
                <w:sz w:val="22"/>
                <w:szCs w:val="22"/>
              </w:rPr>
              <w:t xml:space="preserve">Spresnil verejný obstarávateľ v súťažných podkladoch opis predmetu zákazky vymedzený v oznámení dostatočne na to, aby umožnil hospodárskym subjektom identifikovať povahu a rozsah požadovaného riešenia a rozhodnúť sa, či </w:t>
            </w:r>
          </w:p>
          <w:p w:rsidR="00C1211A" w:rsidRPr="007001F1" w:rsidRDefault="00C1211A" w:rsidP="009D2531">
            <w:pPr>
              <w:jc w:val="both"/>
              <w:rPr>
                <w:color w:val="000000"/>
              </w:rPr>
            </w:pPr>
            <w:r w:rsidRPr="007001F1">
              <w:rPr>
                <w:color w:val="000000"/>
                <w:sz w:val="22"/>
                <w:szCs w:val="22"/>
              </w:rPr>
              <w:t xml:space="preserve">predložia žiadosť o účasť?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lastRenderedPageBreak/>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993AAC" w:rsidRPr="007001F1" w:rsidTr="002D20F9">
        <w:trPr>
          <w:trHeight w:val="20"/>
        </w:trPr>
        <w:tc>
          <w:tcPr>
            <w:tcW w:w="582" w:type="dxa"/>
            <w:shd w:val="clear" w:color="auto" w:fill="auto"/>
            <w:noWrap/>
            <w:vAlign w:val="center"/>
          </w:tcPr>
          <w:p w:rsidR="00993AAC" w:rsidRPr="007001F1" w:rsidRDefault="00993AAC" w:rsidP="00C1211A">
            <w:pPr>
              <w:jc w:val="center"/>
              <w:rPr>
                <w:color w:val="000000"/>
              </w:rPr>
            </w:pPr>
            <w:r>
              <w:rPr>
                <w:color w:val="000000"/>
                <w:sz w:val="22"/>
                <w:szCs w:val="22"/>
              </w:rPr>
              <w:t>17</w:t>
            </w:r>
          </w:p>
        </w:tc>
        <w:tc>
          <w:tcPr>
            <w:tcW w:w="4820" w:type="dxa"/>
            <w:gridSpan w:val="2"/>
            <w:shd w:val="clear" w:color="auto" w:fill="auto"/>
            <w:vAlign w:val="center"/>
          </w:tcPr>
          <w:p w:rsidR="00993AAC" w:rsidRPr="007001F1" w:rsidRDefault="00993AAC" w:rsidP="009D2531">
            <w:pPr>
              <w:jc w:val="both"/>
              <w:rPr>
                <w:color w:val="000000"/>
              </w:rPr>
            </w:pPr>
            <w:r w:rsidRPr="007001F1">
              <w:rPr>
                <w:color w:val="000000"/>
                <w:sz w:val="22"/>
                <w:szCs w:val="22"/>
              </w:rPr>
              <w:t>Je</w:t>
            </w:r>
            <w:r>
              <w:rPr>
                <w:color w:val="000000"/>
                <w:sz w:val="22"/>
                <w:szCs w:val="22"/>
              </w:rPr>
              <w:t xml:space="preserve"> návrh</w:t>
            </w:r>
            <w:r w:rsidRPr="007001F1">
              <w:rPr>
                <w:color w:val="000000"/>
                <w:sz w:val="22"/>
                <w:szCs w:val="22"/>
              </w:rPr>
              <w:t xml:space="preserve"> oznámeni</w:t>
            </w:r>
            <w:r>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rsidR="00993AAC" w:rsidRPr="007001F1" w:rsidRDefault="00993AAC" w:rsidP="00C1211A">
            <w:pPr>
              <w:jc w:val="center"/>
              <w:rPr>
                <w:color w:val="000000"/>
              </w:rPr>
            </w:pPr>
          </w:p>
        </w:tc>
        <w:tc>
          <w:tcPr>
            <w:tcW w:w="567" w:type="dxa"/>
            <w:shd w:val="clear" w:color="auto" w:fill="auto"/>
            <w:vAlign w:val="center"/>
          </w:tcPr>
          <w:p w:rsidR="00993AAC" w:rsidRPr="007001F1" w:rsidRDefault="00993AAC" w:rsidP="00C1211A">
            <w:pPr>
              <w:jc w:val="center"/>
              <w:rPr>
                <w:color w:val="000000"/>
              </w:rPr>
            </w:pPr>
          </w:p>
        </w:tc>
        <w:tc>
          <w:tcPr>
            <w:tcW w:w="776" w:type="dxa"/>
            <w:shd w:val="clear" w:color="auto" w:fill="auto"/>
            <w:vAlign w:val="center"/>
          </w:tcPr>
          <w:p w:rsidR="00993AAC" w:rsidRPr="007001F1" w:rsidRDefault="00993AAC" w:rsidP="00C1211A">
            <w:pPr>
              <w:jc w:val="center"/>
              <w:rPr>
                <w:color w:val="000000"/>
              </w:rPr>
            </w:pPr>
          </w:p>
        </w:tc>
        <w:tc>
          <w:tcPr>
            <w:tcW w:w="1775" w:type="dxa"/>
            <w:shd w:val="clear" w:color="auto" w:fill="auto"/>
            <w:vAlign w:val="center"/>
          </w:tcPr>
          <w:p w:rsidR="00993AAC" w:rsidRPr="007001F1" w:rsidRDefault="00993AAC"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1</w:t>
            </w:r>
            <w:r w:rsidR="00993AAC">
              <w:rPr>
                <w:color w:val="000000"/>
                <w:sz w:val="22"/>
                <w:szCs w:val="22"/>
              </w:rPr>
              <w:t>8</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Je navrhnutá lehota na predloženie žiadostí o účasť v</w:t>
            </w:r>
            <w:r w:rsidR="00680A41">
              <w:rPr>
                <w:color w:val="000000"/>
                <w:sz w:val="22"/>
                <w:szCs w:val="22"/>
              </w:rPr>
              <w:t> </w:t>
            </w:r>
            <w:r w:rsidRPr="007001F1">
              <w:rPr>
                <w:color w:val="000000"/>
                <w:sz w:val="22"/>
                <w:szCs w:val="22"/>
              </w:rPr>
              <w:t>RKsZ</w:t>
            </w:r>
            <w:r w:rsidR="00680A41">
              <w:rPr>
                <w:color w:val="000000"/>
                <w:sz w:val="22"/>
                <w:szCs w:val="22"/>
              </w:rPr>
              <w:t xml:space="preserve"> </w:t>
            </w:r>
            <w:r w:rsidR="00FD498B" w:rsidRPr="007001F1">
              <w:rPr>
                <w:color w:val="000000"/>
                <w:sz w:val="22"/>
                <w:szCs w:val="22"/>
              </w:rPr>
              <w:t>aspoň 30</w:t>
            </w:r>
            <w:r w:rsidRPr="007001F1">
              <w:rPr>
                <w:color w:val="000000"/>
                <w:sz w:val="22"/>
                <w:szCs w:val="22"/>
              </w:rPr>
              <w:t xml:space="preserve"> dní odo dňa odoslania oznámenia o vyhlásení VO publikačnému úradu? V prípade naliehavej situácie, ktorú je verejný obstarávateľ povinný riadne odôvodniť, je navrhnutá lehota na predloženie žiadostí o účasť v</w:t>
            </w:r>
            <w:r w:rsidR="00680A41">
              <w:rPr>
                <w:color w:val="000000"/>
                <w:sz w:val="22"/>
                <w:szCs w:val="22"/>
              </w:rPr>
              <w:t> </w:t>
            </w:r>
            <w:r w:rsidRPr="007001F1">
              <w:rPr>
                <w:color w:val="000000"/>
                <w:sz w:val="22"/>
                <w:szCs w:val="22"/>
              </w:rPr>
              <w:t>RKsZ</w:t>
            </w:r>
            <w:r w:rsidR="00680A41">
              <w:rPr>
                <w:color w:val="000000"/>
                <w:sz w:val="22"/>
                <w:szCs w:val="22"/>
              </w:rPr>
              <w:t xml:space="preserve"> </w:t>
            </w:r>
            <w:r w:rsidR="00FD498B" w:rsidRPr="007001F1">
              <w:rPr>
                <w:color w:val="000000"/>
                <w:sz w:val="22"/>
                <w:szCs w:val="22"/>
              </w:rPr>
              <w:t>aspoň 15</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786E" w:rsidRPr="007001F1" w:rsidTr="002D20F9">
        <w:trPr>
          <w:trHeight w:val="378"/>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1</w:t>
            </w:r>
            <w:r w:rsidR="00993AAC">
              <w:rPr>
                <w:color w:val="000000"/>
                <w:sz w:val="22"/>
                <w:szCs w:val="22"/>
              </w:rPr>
              <w:t>9</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Bola zákazka zverejnená v súlade s</w:t>
            </w:r>
            <w:r w:rsidR="009D2531" w:rsidRPr="007001F1">
              <w:rPr>
                <w:color w:val="000000"/>
                <w:sz w:val="22"/>
                <w:szCs w:val="22"/>
              </w:rPr>
              <w:t xml:space="preserve"> príslušnými ustanoveniami ZVO?</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75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414"/>
        </w:trPr>
        <w:tc>
          <w:tcPr>
            <w:tcW w:w="582" w:type="dxa"/>
            <w:vMerge w:val="restart"/>
            <w:shd w:val="clear" w:color="auto" w:fill="auto"/>
            <w:noWrap/>
            <w:vAlign w:val="center"/>
            <w:hideMark/>
          </w:tcPr>
          <w:p w:rsidR="00C1786E" w:rsidRPr="007001F1" w:rsidRDefault="00993AAC" w:rsidP="00C1211A">
            <w:pPr>
              <w:jc w:val="center"/>
              <w:rPr>
                <w:color w:val="000000"/>
              </w:rPr>
            </w:pPr>
            <w:r>
              <w:rPr>
                <w:color w:val="000000"/>
                <w:sz w:val="22"/>
                <w:szCs w:val="22"/>
              </w:rPr>
              <w:t>20</w:t>
            </w:r>
          </w:p>
        </w:tc>
        <w:tc>
          <w:tcPr>
            <w:tcW w:w="4820" w:type="dxa"/>
            <w:gridSpan w:val="2"/>
            <w:shd w:val="clear" w:color="auto" w:fill="auto"/>
            <w:vAlign w:val="center"/>
            <w:hideMark/>
          </w:tcPr>
          <w:p w:rsidR="00C1786E" w:rsidRPr="007001F1" w:rsidRDefault="00C1786E" w:rsidP="009D2531">
            <w:pPr>
              <w:jc w:val="both"/>
            </w:pPr>
            <w:r w:rsidRPr="007001F1">
              <w:rPr>
                <w:sz w:val="22"/>
                <w:szCs w:val="22"/>
              </w:rPr>
              <w:t xml:space="preserve">a) Nebol pri zadávaní zákazky identifikovaný konflikt záujmov </w:t>
            </w:r>
            <w:r w:rsidR="009D2531" w:rsidRPr="007001F1">
              <w:rPr>
                <w:sz w:val="22"/>
                <w:szCs w:val="22"/>
              </w:rPr>
              <w:t>podľa § 23 ZVO?</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675"/>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pPr>
            <w:r w:rsidRPr="007001F1">
              <w:rPr>
                <w:sz w:val="22"/>
                <w:szCs w:val="22"/>
              </w:rPr>
              <w:t>b) Boli v prípade konfliktu záujmov prijaté primerané opatrenia a vykonaná náprav</w:t>
            </w:r>
            <w:r w:rsidR="008B031C">
              <w:rPr>
                <w:sz w:val="22"/>
                <w:szCs w:val="22"/>
              </w:rPr>
              <w:t>a</w:t>
            </w:r>
            <w:r w:rsidRPr="007001F1">
              <w:rPr>
                <w:sz w:val="22"/>
                <w:szCs w:val="22"/>
              </w:rPr>
              <w:t xml:space="preserve"> v zmysle        </w:t>
            </w:r>
            <w:r w:rsidR="009D2531" w:rsidRPr="007001F1">
              <w:rPr>
                <w:sz w:val="22"/>
                <w:szCs w:val="22"/>
              </w:rPr>
              <w:t>§ 23 ods. 5 ZVO?</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675"/>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1013"/>
        </w:trPr>
        <w:tc>
          <w:tcPr>
            <w:tcW w:w="582" w:type="dxa"/>
            <w:vMerge w:val="restart"/>
            <w:shd w:val="clear" w:color="auto" w:fill="auto"/>
            <w:noWrap/>
            <w:vAlign w:val="center"/>
            <w:hideMark/>
          </w:tcPr>
          <w:p w:rsidR="00C1786E" w:rsidRPr="007001F1" w:rsidRDefault="00C1786E" w:rsidP="00993AAC">
            <w:pPr>
              <w:jc w:val="center"/>
              <w:rPr>
                <w:color w:val="000000"/>
              </w:rPr>
            </w:pPr>
            <w:r w:rsidRPr="007001F1">
              <w:rPr>
                <w:color w:val="000000"/>
                <w:sz w:val="22"/>
                <w:szCs w:val="22"/>
              </w:rPr>
              <w:t>2</w:t>
            </w:r>
            <w:r w:rsidR="00993AAC">
              <w:rPr>
                <w:color w:val="000000"/>
                <w:sz w:val="22"/>
                <w:szCs w:val="22"/>
              </w:rPr>
              <w:t>1</w:t>
            </w:r>
          </w:p>
        </w:tc>
        <w:tc>
          <w:tcPr>
            <w:tcW w:w="4820" w:type="dxa"/>
            <w:gridSpan w:val="2"/>
            <w:shd w:val="clear" w:color="auto" w:fill="auto"/>
            <w:vAlign w:val="center"/>
            <w:hideMark/>
          </w:tcPr>
          <w:p w:rsidR="00C1786E" w:rsidRPr="007001F1" w:rsidRDefault="00C1786E" w:rsidP="009D2531">
            <w:pPr>
              <w:jc w:val="both"/>
            </w:pPr>
            <w:r w:rsidRPr="007001F1">
              <w:rPr>
                <w:sz w:val="22"/>
                <w:szCs w:val="22"/>
              </w:rPr>
              <w:t>a) Je verejné obstarávanie  z pohľadu kontroly predmetu obstarávania, návrhu zmluvných podmienok a iných údajov vo vecnom súlade so schválenou žiadosťou o poskytnuti</w:t>
            </w:r>
            <w:r w:rsidR="009D2531" w:rsidRPr="007001F1">
              <w:rPr>
                <w:sz w:val="22"/>
                <w:szCs w:val="22"/>
              </w:rPr>
              <w:t xml:space="preserve">e NFP a účinnou Zmluvou o NFP?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476"/>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pPr>
            <w:r w:rsidRPr="007001F1">
              <w:rPr>
                <w:sz w:val="22"/>
                <w:szCs w:val="22"/>
              </w:rPr>
              <w:t xml:space="preserve">b) Je kontrolované verejné obstarávanie v súlade so závermi </w:t>
            </w:r>
            <w:r w:rsidR="008B031C">
              <w:rPr>
                <w:sz w:val="22"/>
                <w:szCs w:val="22"/>
              </w:rPr>
              <w:t xml:space="preserve">prvej </w:t>
            </w:r>
            <w:r w:rsidRPr="007001F1">
              <w:rPr>
                <w:sz w:val="22"/>
                <w:szCs w:val="22"/>
              </w:rPr>
              <w:t>ex</w:t>
            </w:r>
            <w:r w:rsidR="00680A41">
              <w:rPr>
                <w:sz w:val="22"/>
                <w:szCs w:val="22"/>
              </w:rPr>
              <w:t xml:space="preserve"> </w:t>
            </w:r>
            <w:r w:rsidRPr="007001F1">
              <w:rPr>
                <w:sz w:val="22"/>
                <w:szCs w:val="22"/>
              </w:rPr>
              <w:t>ante kontrol a dokumentáciou schválenou v</w:t>
            </w:r>
            <w:r w:rsidR="008B031C">
              <w:rPr>
                <w:sz w:val="22"/>
                <w:szCs w:val="22"/>
              </w:rPr>
              <w:t> </w:t>
            </w:r>
            <w:r w:rsidRPr="007001F1">
              <w:rPr>
                <w:sz w:val="22"/>
                <w:szCs w:val="22"/>
              </w:rPr>
              <w:t>rámci</w:t>
            </w:r>
            <w:r w:rsidR="008B031C">
              <w:rPr>
                <w:sz w:val="22"/>
                <w:szCs w:val="22"/>
              </w:rPr>
              <w:t xml:space="preserve"> prvej</w:t>
            </w:r>
            <w:r w:rsidRPr="007001F1">
              <w:rPr>
                <w:sz w:val="22"/>
                <w:szCs w:val="22"/>
              </w:rPr>
              <w:t xml:space="preserve"> ex</w:t>
            </w:r>
            <w:r w:rsidR="00680A41">
              <w:rPr>
                <w:sz w:val="22"/>
                <w:szCs w:val="22"/>
              </w:rPr>
              <w:t xml:space="preserve"> </w:t>
            </w:r>
            <w:r w:rsidRPr="007001F1">
              <w:rPr>
                <w:sz w:val="22"/>
                <w:szCs w:val="22"/>
              </w:rPr>
              <w:t>ante kontrol</w:t>
            </w:r>
            <w:r w:rsidR="008B031C">
              <w:rPr>
                <w:sz w:val="22"/>
                <w:szCs w:val="22"/>
              </w:rPr>
              <w:t>y</w:t>
            </w:r>
            <w:r w:rsidRPr="007001F1">
              <w:rPr>
                <w:sz w:val="22"/>
                <w:szCs w:val="22"/>
              </w:rPr>
              <w:t>?</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440"/>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2</w:t>
            </w:r>
            <w:r w:rsidR="00400C5C">
              <w:rPr>
                <w:color w:val="000000"/>
                <w:sz w:val="22"/>
                <w:szCs w:val="22"/>
              </w:rPr>
              <w:t>2</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Vylúčil verejný obstarávateľ z VO uchádzača alebo záujemcu v súlade s § 40 ods. 6</w:t>
            </w:r>
            <w:r w:rsidR="009D2531" w:rsidRPr="007001F1">
              <w:rPr>
                <w:color w:val="000000"/>
                <w:sz w:val="22"/>
                <w:szCs w:val="22"/>
              </w:rPr>
              <w:t xml:space="preserve"> ZVO?</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885"/>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b) Požiadal verejný obstarávateľ písomne  uchádzača alebo záujemcu o vysvetlenie alebo doplnenie predložených dokladov, keď z predložených dokladov nebolo možné posúdiť ich platnosť alebo splnenie podmienky účasti?</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lastRenderedPageBreak/>
              <w:t>2</w:t>
            </w:r>
            <w:r w:rsidR="00400C5C">
              <w:rPr>
                <w:color w:val="000000"/>
                <w:sz w:val="22"/>
                <w:szCs w:val="22"/>
              </w:rPr>
              <w:t>3</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Vyhodnocoval verejný obstarávateľ kritériá na vyhodnotenie ponúk v súlade s § 44 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2</w:t>
            </w:r>
            <w:r w:rsidR="00400C5C">
              <w:rPr>
                <w:color w:val="000000"/>
                <w:sz w:val="22"/>
                <w:szCs w:val="22"/>
              </w:rPr>
              <w:t>4</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Poskytol verejný obstarávateľ bezodkladne vysvetlenie informácií potrebných na vypracovanie ponuky, návrhu a na preukázanie splnenia podmienok účasti všetkým záujemcom, ktorí sú im známi,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786E" w:rsidRPr="007001F1" w:rsidTr="002D20F9">
        <w:trPr>
          <w:trHeight w:val="328"/>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2</w:t>
            </w:r>
            <w:r w:rsidR="00400C5C">
              <w:rPr>
                <w:color w:val="000000"/>
                <w:sz w:val="22"/>
                <w:szCs w:val="22"/>
              </w:rPr>
              <w:t>5</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Bola zriadená komisia na vyhodnot</w:t>
            </w:r>
            <w:r w:rsidR="009D2531" w:rsidRPr="007001F1">
              <w:rPr>
                <w:color w:val="000000"/>
                <w:sz w:val="22"/>
                <w:szCs w:val="22"/>
              </w:rPr>
              <w:t>enie ponúk v súlade s § 51 ZVO?</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37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286"/>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 xml:space="preserve">c) Bola komisia spôsobilá na vyhodnotenie predložených ponúk v súlade s § </w:t>
            </w:r>
            <w:r w:rsidR="009D2531" w:rsidRPr="007001F1">
              <w:rPr>
                <w:color w:val="000000"/>
                <w:sz w:val="22"/>
                <w:szCs w:val="22"/>
              </w:rPr>
              <w:t>51 ods. 1 ZVO?</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633"/>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2E4CD3" w:rsidRPr="007001F1" w:rsidTr="002D20F9">
        <w:trPr>
          <w:trHeight w:val="822"/>
        </w:trPr>
        <w:tc>
          <w:tcPr>
            <w:tcW w:w="582" w:type="dxa"/>
            <w:vMerge w:val="restart"/>
            <w:shd w:val="clear" w:color="auto" w:fill="auto"/>
            <w:noWrap/>
            <w:vAlign w:val="center"/>
            <w:hideMark/>
          </w:tcPr>
          <w:p w:rsidR="002E4CD3" w:rsidRPr="007001F1" w:rsidRDefault="002E4CD3" w:rsidP="00C1211A">
            <w:pPr>
              <w:jc w:val="center"/>
              <w:rPr>
                <w:color w:val="000000"/>
              </w:rPr>
            </w:pPr>
            <w:r w:rsidRPr="007001F1">
              <w:rPr>
                <w:color w:val="000000"/>
                <w:sz w:val="22"/>
                <w:szCs w:val="22"/>
              </w:rPr>
              <w:t>2</w:t>
            </w:r>
            <w:r w:rsidR="00400C5C">
              <w:rPr>
                <w:color w:val="000000"/>
                <w:sz w:val="22"/>
                <w:szCs w:val="22"/>
              </w:rPr>
              <w:t>6</w:t>
            </w:r>
          </w:p>
        </w:tc>
        <w:tc>
          <w:tcPr>
            <w:tcW w:w="4820" w:type="dxa"/>
            <w:gridSpan w:val="2"/>
            <w:shd w:val="clear" w:color="auto" w:fill="auto"/>
            <w:vAlign w:val="center"/>
            <w:hideMark/>
          </w:tcPr>
          <w:p w:rsidR="002E4CD3" w:rsidRPr="007001F1" w:rsidRDefault="002E4CD3" w:rsidP="009D2531">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9D2531" w:rsidRPr="007001F1">
              <w:rPr>
                <w:color w:val="000000"/>
                <w:sz w:val="22"/>
                <w:szCs w:val="22"/>
              </w:rPr>
              <w:t>?</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r>
      <w:tr w:rsidR="002E4CD3" w:rsidRPr="007001F1" w:rsidTr="002D20F9">
        <w:trPr>
          <w:trHeight w:val="564"/>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b) Ak verejný obstarávateľ vyžadoval od uchádzačov zábezpeku, posúdila komisia zloženie zábezpeky?</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2D20F9">
        <w:trPr>
          <w:trHeight w:val="821"/>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c) Požiadala komisia  písomne  uchádzačov o vysvetlenie ponuky a ak je to potrebné aj o predloženie dôkazov? Nedošlo vysvetlením ponuky k jej zmene?</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2D20F9">
        <w:trPr>
          <w:trHeight w:val="476"/>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d) Vylúčil verejný obstarávateľ z VO ponuku uchádzača v súlade s § 53 ods. 5 ZVO?</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2D20F9">
        <w:trPr>
          <w:trHeight w:val="1013"/>
        </w:trPr>
        <w:tc>
          <w:tcPr>
            <w:tcW w:w="582" w:type="dxa"/>
            <w:vMerge w:val="restart"/>
            <w:shd w:val="clear" w:color="auto" w:fill="auto"/>
            <w:noWrap/>
            <w:vAlign w:val="center"/>
            <w:hideMark/>
          </w:tcPr>
          <w:p w:rsidR="002E4CD3" w:rsidRPr="007001F1" w:rsidRDefault="002E4CD3" w:rsidP="00C1211A">
            <w:pPr>
              <w:jc w:val="center"/>
              <w:rPr>
                <w:color w:val="000000"/>
              </w:rPr>
            </w:pPr>
            <w:r w:rsidRPr="007001F1">
              <w:rPr>
                <w:color w:val="000000"/>
                <w:sz w:val="22"/>
                <w:szCs w:val="22"/>
              </w:rPr>
              <w:t>2</w:t>
            </w:r>
            <w:r w:rsidR="00400C5C">
              <w:rPr>
                <w:color w:val="000000"/>
                <w:sz w:val="22"/>
                <w:szCs w:val="22"/>
              </w:rPr>
              <w:t>7</w:t>
            </w:r>
          </w:p>
        </w:tc>
        <w:tc>
          <w:tcPr>
            <w:tcW w:w="4820" w:type="dxa"/>
            <w:gridSpan w:val="2"/>
            <w:shd w:val="clear" w:color="auto" w:fill="auto"/>
            <w:vAlign w:val="center"/>
            <w:hideMark/>
          </w:tcPr>
          <w:p w:rsidR="002E4CD3" w:rsidRPr="007001F1" w:rsidRDefault="002E4CD3" w:rsidP="009D2531">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r>
      <w:tr w:rsidR="002E4CD3" w:rsidRPr="007001F1" w:rsidTr="002D20F9">
        <w:trPr>
          <w:trHeight w:val="529"/>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2</w:t>
            </w:r>
            <w:r w:rsidR="00400C5C">
              <w:rPr>
                <w:color w:val="000000"/>
                <w:sz w:val="22"/>
                <w:szCs w:val="22"/>
              </w:rPr>
              <w:t>8</w:t>
            </w:r>
          </w:p>
        </w:tc>
        <w:tc>
          <w:tcPr>
            <w:tcW w:w="4820" w:type="dxa"/>
            <w:gridSpan w:val="2"/>
            <w:shd w:val="clear" w:color="auto" w:fill="auto"/>
            <w:vAlign w:val="center"/>
            <w:hideMark/>
          </w:tcPr>
          <w:p w:rsidR="00C1211A" w:rsidRPr="007001F1" w:rsidRDefault="00983D73" w:rsidP="009D2531">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400C5C" w:rsidP="00C1211A">
            <w:pPr>
              <w:jc w:val="center"/>
              <w:rPr>
                <w:color w:val="000000"/>
              </w:rPr>
            </w:pPr>
            <w:r>
              <w:rPr>
                <w:color w:val="000000"/>
                <w:sz w:val="22"/>
                <w:szCs w:val="22"/>
              </w:rPr>
              <w:t>29</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Vyhodnocovala komisia ponuky, ktoré neboli vylúčené, podľa kritérií určených v oznámení o vyhlásení verejného obstarávania alebo v súťažných podkladoch, ktoré sú nediskriminačné a podporujú hospodársku súťaž?</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177DF0" w:rsidRPr="007001F1" w:rsidTr="002D20F9">
        <w:trPr>
          <w:trHeight w:val="491"/>
        </w:trPr>
        <w:tc>
          <w:tcPr>
            <w:tcW w:w="582" w:type="dxa"/>
            <w:vMerge w:val="restart"/>
            <w:shd w:val="clear" w:color="auto" w:fill="auto"/>
            <w:noWrap/>
            <w:vAlign w:val="center"/>
            <w:hideMark/>
          </w:tcPr>
          <w:p w:rsidR="00177DF0" w:rsidRPr="007001F1" w:rsidRDefault="00177DF0" w:rsidP="00C1211A">
            <w:pPr>
              <w:jc w:val="center"/>
              <w:rPr>
                <w:color w:val="000000"/>
              </w:rPr>
            </w:pPr>
            <w:r w:rsidRPr="007001F1">
              <w:rPr>
                <w:color w:val="000000"/>
                <w:sz w:val="22"/>
                <w:szCs w:val="22"/>
              </w:rPr>
              <w:t>3</w:t>
            </w:r>
            <w:r w:rsidR="00400C5C">
              <w:rPr>
                <w:color w:val="000000"/>
                <w:sz w:val="22"/>
                <w:szCs w:val="22"/>
              </w:rPr>
              <w:t>0</w:t>
            </w:r>
          </w:p>
        </w:tc>
        <w:tc>
          <w:tcPr>
            <w:tcW w:w="4820" w:type="dxa"/>
            <w:gridSpan w:val="2"/>
            <w:shd w:val="clear" w:color="auto" w:fill="auto"/>
            <w:vAlign w:val="center"/>
            <w:hideMark/>
          </w:tcPr>
          <w:p w:rsidR="00177DF0" w:rsidRPr="007001F1" w:rsidRDefault="00177DF0" w:rsidP="009D2531">
            <w:pPr>
              <w:jc w:val="both"/>
              <w:rPr>
                <w:color w:val="000000"/>
              </w:rPr>
            </w:pPr>
            <w:r w:rsidRPr="007001F1">
              <w:rPr>
                <w:color w:val="000000"/>
                <w:sz w:val="22"/>
                <w:szCs w:val="22"/>
              </w:rPr>
              <w:t>a) Využila elektronická aukcia elektronické zariadenia certifikované podľa § 151</w:t>
            </w:r>
            <w:r w:rsidR="009D2531" w:rsidRPr="007001F1">
              <w:rPr>
                <w:color w:val="000000"/>
                <w:sz w:val="22"/>
                <w:szCs w:val="22"/>
              </w:rPr>
              <w:t xml:space="preserve"> ZVO?</w:t>
            </w:r>
          </w:p>
        </w:tc>
        <w:tc>
          <w:tcPr>
            <w:tcW w:w="567"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c>
          <w:tcPr>
            <w:tcW w:w="567"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c>
          <w:tcPr>
            <w:tcW w:w="776"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c>
          <w:tcPr>
            <w:tcW w:w="1775"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r>
      <w:tr w:rsidR="00177DF0" w:rsidRPr="007001F1" w:rsidTr="002D20F9">
        <w:trPr>
          <w:trHeight w:val="960"/>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177DF0" w:rsidP="009D2531">
            <w:pPr>
              <w:jc w:val="both"/>
              <w:rPr>
                <w:color w:val="000000"/>
                <w:highlight w:val="yellow"/>
              </w:rPr>
            </w:pPr>
            <w:r w:rsidRPr="007001F1">
              <w:rPr>
                <w:color w:val="000000"/>
                <w:sz w:val="22"/>
                <w:szCs w:val="22"/>
              </w:rPr>
              <w:t>b) Vyzval verejný obstarávateľ elektronickými prostriedkami na účasť v EA súčasne všetkých uchádzačov, ktorí neboli vylúčení a ktorých ponuky spĺňajú určené podmienky, pričom výzva obsahovala minimálne zákonné náležitosti?</w:t>
            </w:r>
          </w:p>
        </w:tc>
        <w:tc>
          <w:tcPr>
            <w:tcW w:w="567" w:type="dxa"/>
            <w:shd w:val="clear" w:color="auto" w:fill="auto"/>
            <w:vAlign w:val="center"/>
          </w:tcPr>
          <w:p w:rsidR="00177DF0" w:rsidRPr="007001F1" w:rsidRDefault="00177DF0" w:rsidP="00C1211A">
            <w:pPr>
              <w:jc w:val="center"/>
              <w:rPr>
                <w:color w:val="000000"/>
              </w:rPr>
            </w:pPr>
          </w:p>
        </w:tc>
        <w:tc>
          <w:tcPr>
            <w:tcW w:w="567" w:type="dxa"/>
            <w:shd w:val="clear" w:color="auto" w:fill="auto"/>
            <w:vAlign w:val="center"/>
          </w:tcPr>
          <w:p w:rsidR="00177DF0" w:rsidRPr="007001F1" w:rsidRDefault="00177DF0" w:rsidP="00C1211A">
            <w:pPr>
              <w:jc w:val="center"/>
              <w:rPr>
                <w:color w:val="000000"/>
              </w:rPr>
            </w:pPr>
          </w:p>
        </w:tc>
        <w:tc>
          <w:tcPr>
            <w:tcW w:w="776" w:type="dxa"/>
            <w:shd w:val="clear" w:color="auto" w:fill="auto"/>
            <w:vAlign w:val="center"/>
          </w:tcPr>
          <w:p w:rsidR="00177DF0" w:rsidRPr="007001F1" w:rsidRDefault="00177DF0" w:rsidP="00C1211A">
            <w:pPr>
              <w:jc w:val="center"/>
              <w:rPr>
                <w:color w:val="000000"/>
              </w:rPr>
            </w:pPr>
          </w:p>
        </w:tc>
        <w:tc>
          <w:tcPr>
            <w:tcW w:w="1775" w:type="dxa"/>
            <w:shd w:val="clear" w:color="auto" w:fill="auto"/>
            <w:vAlign w:val="center"/>
          </w:tcPr>
          <w:p w:rsidR="00177DF0" w:rsidRPr="007001F1" w:rsidRDefault="00177DF0" w:rsidP="00C1211A">
            <w:pPr>
              <w:jc w:val="center"/>
              <w:rPr>
                <w:color w:val="000000"/>
              </w:rPr>
            </w:pPr>
          </w:p>
        </w:tc>
      </w:tr>
      <w:tr w:rsidR="00177DF0" w:rsidRPr="007001F1" w:rsidTr="002D20F9">
        <w:trPr>
          <w:trHeight w:val="402"/>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177DF0" w:rsidP="009D2531">
            <w:pPr>
              <w:jc w:val="both"/>
              <w:rPr>
                <w:color w:val="000000"/>
                <w:highlight w:val="yellow"/>
              </w:rPr>
            </w:pPr>
            <w:r w:rsidRPr="007001F1">
              <w:rPr>
                <w:color w:val="000000"/>
                <w:sz w:val="22"/>
                <w:szCs w:val="22"/>
              </w:rPr>
              <w:t>c) Nebola EA začatá skôr ako dva pracovné dni odo dňa odoslania výzvy na účasť v elektronickej aukcii?</w:t>
            </w:r>
          </w:p>
        </w:tc>
        <w:tc>
          <w:tcPr>
            <w:tcW w:w="567" w:type="dxa"/>
            <w:shd w:val="clear" w:color="auto" w:fill="auto"/>
            <w:vAlign w:val="center"/>
          </w:tcPr>
          <w:p w:rsidR="00177DF0" w:rsidRPr="007001F1" w:rsidRDefault="00177DF0" w:rsidP="00C1211A">
            <w:pPr>
              <w:jc w:val="center"/>
              <w:rPr>
                <w:color w:val="000000"/>
              </w:rPr>
            </w:pPr>
          </w:p>
        </w:tc>
        <w:tc>
          <w:tcPr>
            <w:tcW w:w="567" w:type="dxa"/>
            <w:shd w:val="clear" w:color="auto" w:fill="auto"/>
            <w:vAlign w:val="center"/>
          </w:tcPr>
          <w:p w:rsidR="00177DF0" w:rsidRPr="007001F1" w:rsidRDefault="00177DF0" w:rsidP="00C1211A">
            <w:pPr>
              <w:jc w:val="center"/>
              <w:rPr>
                <w:color w:val="000000"/>
              </w:rPr>
            </w:pPr>
          </w:p>
        </w:tc>
        <w:tc>
          <w:tcPr>
            <w:tcW w:w="776" w:type="dxa"/>
            <w:shd w:val="clear" w:color="auto" w:fill="auto"/>
            <w:vAlign w:val="center"/>
          </w:tcPr>
          <w:p w:rsidR="00177DF0" w:rsidRPr="007001F1" w:rsidRDefault="00177DF0" w:rsidP="00C1211A">
            <w:pPr>
              <w:jc w:val="center"/>
              <w:rPr>
                <w:color w:val="000000"/>
              </w:rPr>
            </w:pPr>
          </w:p>
        </w:tc>
        <w:tc>
          <w:tcPr>
            <w:tcW w:w="1775" w:type="dxa"/>
            <w:shd w:val="clear" w:color="auto" w:fill="auto"/>
            <w:vAlign w:val="center"/>
          </w:tcPr>
          <w:p w:rsidR="00177DF0" w:rsidRPr="007001F1" w:rsidRDefault="00177DF0" w:rsidP="00C1211A">
            <w:pPr>
              <w:jc w:val="center"/>
              <w:rPr>
                <w:color w:val="000000"/>
              </w:rPr>
            </w:pPr>
          </w:p>
        </w:tc>
      </w:tr>
      <w:tr w:rsidR="00177DF0" w:rsidRPr="007001F1" w:rsidTr="002D20F9">
        <w:trPr>
          <w:trHeight w:val="503"/>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7F2195" w:rsidP="009D2531">
            <w:pPr>
              <w:jc w:val="both"/>
              <w:rPr>
                <w:color w:val="000000"/>
                <w:highlight w:val="yellow"/>
              </w:rPr>
            </w:pPr>
            <w:r>
              <w:rPr>
                <w:color w:val="000000"/>
                <w:sz w:val="22"/>
                <w:szCs w:val="22"/>
              </w:rPr>
              <w:t>d</w:t>
            </w:r>
            <w:r w:rsidR="00177DF0"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177DF0" w:rsidRPr="007001F1" w:rsidRDefault="00177DF0" w:rsidP="00C1211A">
            <w:pPr>
              <w:jc w:val="center"/>
              <w:rPr>
                <w:color w:val="000000"/>
              </w:rPr>
            </w:pPr>
          </w:p>
        </w:tc>
        <w:tc>
          <w:tcPr>
            <w:tcW w:w="567" w:type="dxa"/>
            <w:shd w:val="clear" w:color="auto" w:fill="auto"/>
            <w:vAlign w:val="center"/>
          </w:tcPr>
          <w:p w:rsidR="00177DF0" w:rsidRPr="007001F1" w:rsidRDefault="00177DF0" w:rsidP="00C1211A">
            <w:pPr>
              <w:jc w:val="center"/>
              <w:rPr>
                <w:color w:val="000000"/>
              </w:rPr>
            </w:pPr>
          </w:p>
        </w:tc>
        <w:tc>
          <w:tcPr>
            <w:tcW w:w="776" w:type="dxa"/>
            <w:shd w:val="clear" w:color="auto" w:fill="auto"/>
            <w:vAlign w:val="center"/>
          </w:tcPr>
          <w:p w:rsidR="00177DF0" w:rsidRPr="007001F1" w:rsidRDefault="00177DF0" w:rsidP="00C1211A">
            <w:pPr>
              <w:jc w:val="center"/>
              <w:rPr>
                <w:color w:val="000000"/>
              </w:rPr>
            </w:pPr>
          </w:p>
        </w:tc>
        <w:tc>
          <w:tcPr>
            <w:tcW w:w="1775" w:type="dxa"/>
            <w:shd w:val="clear" w:color="auto" w:fill="auto"/>
            <w:vAlign w:val="center"/>
          </w:tcPr>
          <w:p w:rsidR="00177DF0" w:rsidRPr="007001F1" w:rsidRDefault="00177DF0" w:rsidP="00C1211A">
            <w:pPr>
              <w:jc w:val="center"/>
              <w:rPr>
                <w:color w:val="000000"/>
              </w:rPr>
            </w:pPr>
          </w:p>
        </w:tc>
      </w:tr>
      <w:tr w:rsidR="00177DF0" w:rsidRPr="007001F1" w:rsidTr="002D20F9">
        <w:trPr>
          <w:trHeight w:val="502"/>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7F2195" w:rsidP="009D2531">
            <w:pPr>
              <w:jc w:val="both"/>
              <w:rPr>
                <w:color w:val="000000"/>
              </w:rPr>
            </w:pPr>
            <w:r>
              <w:rPr>
                <w:color w:val="000000"/>
                <w:sz w:val="22"/>
                <w:szCs w:val="22"/>
              </w:rPr>
              <w:t>e</w:t>
            </w:r>
            <w:r w:rsidR="00177DF0" w:rsidRPr="007001F1">
              <w:rPr>
                <w:color w:val="000000"/>
                <w:sz w:val="22"/>
                <w:szCs w:val="22"/>
              </w:rPr>
              <w:t>)Bola použitá elektronická aukcia v súlade s ostatnými ustanoveniami § 54  ZVO</w:t>
            </w:r>
          </w:p>
        </w:tc>
        <w:tc>
          <w:tcPr>
            <w:tcW w:w="567" w:type="dxa"/>
            <w:shd w:val="clear" w:color="auto" w:fill="auto"/>
            <w:vAlign w:val="center"/>
          </w:tcPr>
          <w:p w:rsidR="00177DF0" w:rsidRPr="007001F1" w:rsidRDefault="00177DF0" w:rsidP="00C1211A">
            <w:pPr>
              <w:jc w:val="center"/>
              <w:rPr>
                <w:color w:val="000000"/>
              </w:rPr>
            </w:pPr>
          </w:p>
        </w:tc>
        <w:tc>
          <w:tcPr>
            <w:tcW w:w="567" w:type="dxa"/>
            <w:shd w:val="clear" w:color="auto" w:fill="auto"/>
            <w:vAlign w:val="center"/>
          </w:tcPr>
          <w:p w:rsidR="00177DF0" w:rsidRPr="007001F1" w:rsidRDefault="00177DF0" w:rsidP="00C1211A">
            <w:pPr>
              <w:jc w:val="center"/>
              <w:rPr>
                <w:color w:val="000000"/>
              </w:rPr>
            </w:pPr>
          </w:p>
        </w:tc>
        <w:tc>
          <w:tcPr>
            <w:tcW w:w="776" w:type="dxa"/>
            <w:shd w:val="clear" w:color="auto" w:fill="auto"/>
            <w:vAlign w:val="center"/>
          </w:tcPr>
          <w:p w:rsidR="00177DF0" w:rsidRPr="007001F1" w:rsidRDefault="00177DF0" w:rsidP="00C1211A">
            <w:pPr>
              <w:jc w:val="center"/>
              <w:rPr>
                <w:color w:val="000000"/>
              </w:rPr>
            </w:pPr>
          </w:p>
        </w:tc>
        <w:tc>
          <w:tcPr>
            <w:tcW w:w="1775" w:type="dxa"/>
            <w:shd w:val="clear" w:color="auto" w:fill="auto"/>
            <w:vAlign w:val="center"/>
          </w:tcPr>
          <w:p w:rsidR="00177DF0" w:rsidRPr="007001F1" w:rsidRDefault="00177DF0" w:rsidP="00C1211A">
            <w:pPr>
              <w:jc w:val="center"/>
              <w:rPr>
                <w:color w:val="000000"/>
              </w:rPr>
            </w:pPr>
          </w:p>
        </w:tc>
      </w:tr>
      <w:tr w:rsidR="002E4CD3" w:rsidRPr="007001F1" w:rsidTr="002D20F9">
        <w:trPr>
          <w:trHeight w:val="871"/>
        </w:trPr>
        <w:tc>
          <w:tcPr>
            <w:tcW w:w="582" w:type="dxa"/>
            <w:vMerge w:val="restart"/>
            <w:shd w:val="clear" w:color="auto" w:fill="auto"/>
            <w:noWrap/>
            <w:vAlign w:val="center"/>
            <w:hideMark/>
          </w:tcPr>
          <w:p w:rsidR="002E4CD3" w:rsidRPr="007001F1" w:rsidRDefault="002E4CD3" w:rsidP="00C1211A">
            <w:pPr>
              <w:jc w:val="center"/>
              <w:rPr>
                <w:color w:val="000000"/>
              </w:rPr>
            </w:pPr>
            <w:r w:rsidRPr="007001F1">
              <w:rPr>
                <w:color w:val="000000"/>
                <w:sz w:val="22"/>
                <w:szCs w:val="22"/>
              </w:rPr>
              <w:t>3</w:t>
            </w:r>
            <w:r w:rsidR="00400C5C">
              <w:rPr>
                <w:color w:val="000000"/>
                <w:sz w:val="22"/>
                <w:szCs w:val="22"/>
              </w:rPr>
              <w:t>1</w:t>
            </w:r>
          </w:p>
        </w:tc>
        <w:tc>
          <w:tcPr>
            <w:tcW w:w="4820" w:type="dxa"/>
            <w:gridSpan w:val="2"/>
            <w:shd w:val="clear" w:color="auto" w:fill="auto"/>
            <w:vAlign w:val="center"/>
            <w:hideMark/>
          </w:tcPr>
          <w:p w:rsidR="002E4CD3" w:rsidRPr="007001F1" w:rsidRDefault="002E4CD3" w:rsidP="009D2531">
            <w:pPr>
              <w:jc w:val="both"/>
              <w:rPr>
                <w:color w:val="000000"/>
              </w:rPr>
            </w:pPr>
            <w:r w:rsidRPr="007001F1">
              <w:rPr>
                <w:color w:val="000000"/>
                <w:sz w:val="22"/>
                <w:szCs w:val="22"/>
              </w:rPr>
              <w:t>a) Oznámil verejný obstarávateľ písomne  všetkým uchádzačom, ktorých ponuky sa vyhodnocovali, výsledok vyhodnotenia pon</w:t>
            </w:r>
            <w:r w:rsidR="009D2531" w:rsidRPr="007001F1">
              <w:rPr>
                <w:color w:val="000000"/>
                <w:sz w:val="22"/>
                <w:szCs w:val="22"/>
              </w:rPr>
              <w:t>úk, vrátane poradia uchádzačov?</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r>
      <w:tr w:rsidR="002E4CD3" w:rsidRPr="007001F1" w:rsidTr="002D20F9">
        <w:trPr>
          <w:trHeight w:val="1395"/>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3</w:t>
            </w:r>
            <w:r w:rsidR="00400C5C">
              <w:rPr>
                <w:color w:val="000000"/>
                <w:sz w:val="22"/>
                <w:szCs w:val="22"/>
              </w:rPr>
              <w:t>2</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2E4CD3" w:rsidRPr="007001F1" w:rsidTr="002D20F9">
        <w:trPr>
          <w:trHeight w:val="675"/>
        </w:trPr>
        <w:tc>
          <w:tcPr>
            <w:tcW w:w="582" w:type="dxa"/>
            <w:vMerge w:val="restart"/>
            <w:shd w:val="clear" w:color="auto" w:fill="auto"/>
            <w:noWrap/>
            <w:vAlign w:val="center"/>
            <w:hideMark/>
          </w:tcPr>
          <w:p w:rsidR="002E4CD3" w:rsidRPr="007001F1" w:rsidRDefault="002E4CD3" w:rsidP="00C1211A">
            <w:pPr>
              <w:jc w:val="center"/>
              <w:rPr>
                <w:color w:val="000000"/>
              </w:rPr>
            </w:pPr>
            <w:r w:rsidRPr="007001F1">
              <w:rPr>
                <w:color w:val="000000"/>
                <w:sz w:val="22"/>
                <w:szCs w:val="22"/>
              </w:rPr>
              <w:t>3</w:t>
            </w:r>
            <w:r w:rsidR="00400C5C">
              <w:rPr>
                <w:color w:val="000000"/>
                <w:sz w:val="22"/>
                <w:szCs w:val="22"/>
              </w:rPr>
              <w:t>3</w:t>
            </w:r>
          </w:p>
        </w:tc>
        <w:tc>
          <w:tcPr>
            <w:tcW w:w="4820" w:type="dxa"/>
            <w:gridSpan w:val="2"/>
            <w:shd w:val="clear" w:color="auto" w:fill="auto"/>
            <w:vAlign w:val="center"/>
            <w:hideMark/>
          </w:tcPr>
          <w:p w:rsidR="002E4CD3" w:rsidRPr="007001F1" w:rsidRDefault="002E4CD3" w:rsidP="009D2531">
            <w:pPr>
              <w:jc w:val="both"/>
              <w:rPr>
                <w:color w:val="000000"/>
              </w:rPr>
            </w:pPr>
            <w:r w:rsidRPr="007001F1">
              <w:rPr>
                <w:color w:val="000000"/>
                <w:sz w:val="22"/>
                <w:szCs w:val="22"/>
              </w:rPr>
              <w:t>a) Zabezpečil verejný obstarávateľ v priebehu rokovania  rovnaké zaobchádzanie so všetkými uchádzačmi?</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r>
      <w:tr w:rsidR="002E4CD3" w:rsidRPr="007001F1" w:rsidTr="002D20F9">
        <w:trPr>
          <w:trHeight w:val="675"/>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b) Nesprístupnil verejný obstarávateľ dôverné informácie, ktoré získal počas rokovania bez súhlasu záujemcu alebo uchádzača?</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2D20F9">
        <w:trPr>
          <w:trHeight w:val="466"/>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c) Vyhotovil verejný obstarávateľ  z každého rokovania zápisnicu?</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400C5C">
            <w:pPr>
              <w:jc w:val="center"/>
              <w:rPr>
                <w:color w:val="000000"/>
              </w:rPr>
            </w:pPr>
            <w:r w:rsidRPr="007001F1">
              <w:rPr>
                <w:color w:val="000000"/>
                <w:sz w:val="22"/>
                <w:szCs w:val="22"/>
              </w:rPr>
              <w:t>3</w:t>
            </w:r>
            <w:r w:rsidR="00400C5C">
              <w:rPr>
                <w:color w:val="000000"/>
                <w:sz w:val="22"/>
                <w:szCs w:val="22"/>
              </w:rPr>
              <w:t>4</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Bola lehota na predloženie ponúk stanovená v súlade s § 72 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tcPr>
          <w:p w:rsidR="00C1211A" w:rsidRPr="007001F1" w:rsidRDefault="00C1211A" w:rsidP="00C1211A">
            <w:pPr>
              <w:jc w:val="center"/>
              <w:rPr>
                <w:color w:val="000000"/>
              </w:rPr>
            </w:pPr>
            <w:r w:rsidRPr="007001F1">
              <w:rPr>
                <w:color w:val="000000"/>
                <w:sz w:val="22"/>
                <w:szCs w:val="22"/>
              </w:rPr>
              <w:t>3</w:t>
            </w:r>
            <w:r w:rsidR="00400C5C">
              <w:rPr>
                <w:color w:val="000000"/>
                <w:sz w:val="22"/>
                <w:szCs w:val="22"/>
              </w:rPr>
              <w:t>5</w:t>
            </w:r>
          </w:p>
        </w:tc>
        <w:tc>
          <w:tcPr>
            <w:tcW w:w="4820" w:type="dxa"/>
            <w:gridSpan w:val="2"/>
            <w:shd w:val="clear" w:color="auto" w:fill="auto"/>
            <w:vAlign w:val="center"/>
          </w:tcPr>
          <w:p w:rsidR="00C1211A" w:rsidRPr="007001F1" w:rsidRDefault="00C1211A" w:rsidP="009D2531">
            <w:pPr>
              <w:jc w:val="both"/>
              <w:rPr>
                <w:color w:val="000000"/>
              </w:rPr>
            </w:pPr>
            <w:r w:rsidRPr="007001F1">
              <w:rPr>
                <w:color w:val="000000"/>
                <w:sz w:val="22"/>
                <w:szCs w:val="22"/>
              </w:rPr>
              <w:t>Zaslal verejný obstarávateľ výzvu na predkladanie základných ponúk len vybraným záujemcom, ktorí spĺňajú podmienky účasti? Predložil základnú ponuku len záujemca, ktorý bol vyzvaný verejným obstarávateľom na jej predloženie?</w:t>
            </w:r>
          </w:p>
        </w:tc>
        <w:tc>
          <w:tcPr>
            <w:tcW w:w="567" w:type="dxa"/>
            <w:shd w:val="clear" w:color="auto" w:fill="auto"/>
            <w:vAlign w:val="center"/>
          </w:tcPr>
          <w:p w:rsidR="00C1211A" w:rsidRPr="007001F1" w:rsidRDefault="00C1211A" w:rsidP="00C1211A">
            <w:pPr>
              <w:jc w:val="center"/>
              <w:rPr>
                <w:color w:val="000000"/>
              </w:rPr>
            </w:pPr>
          </w:p>
        </w:tc>
        <w:tc>
          <w:tcPr>
            <w:tcW w:w="567" w:type="dxa"/>
            <w:shd w:val="clear" w:color="auto" w:fill="auto"/>
            <w:vAlign w:val="center"/>
          </w:tcPr>
          <w:p w:rsidR="00C1211A" w:rsidRPr="007001F1" w:rsidRDefault="00C1211A" w:rsidP="00C1211A">
            <w:pPr>
              <w:jc w:val="center"/>
              <w:rPr>
                <w:color w:val="000000"/>
              </w:rPr>
            </w:pPr>
          </w:p>
        </w:tc>
        <w:tc>
          <w:tcPr>
            <w:tcW w:w="776" w:type="dxa"/>
            <w:shd w:val="clear" w:color="auto" w:fill="auto"/>
            <w:vAlign w:val="center"/>
          </w:tcPr>
          <w:p w:rsidR="00C1211A" w:rsidRPr="007001F1" w:rsidRDefault="00C1211A" w:rsidP="00C1211A">
            <w:pPr>
              <w:jc w:val="center"/>
              <w:rPr>
                <w:color w:val="000000"/>
              </w:rPr>
            </w:pPr>
          </w:p>
        </w:tc>
        <w:tc>
          <w:tcPr>
            <w:tcW w:w="1775" w:type="dxa"/>
            <w:shd w:val="clear" w:color="auto" w:fill="auto"/>
            <w:vAlign w:val="center"/>
          </w:tcPr>
          <w:p w:rsidR="00C1211A" w:rsidRPr="007001F1" w:rsidRDefault="00C1211A" w:rsidP="00C1211A">
            <w:pPr>
              <w:jc w:val="center"/>
              <w:rPr>
                <w:color w:val="000000"/>
              </w:rPr>
            </w:pPr>
          </w:p>
        </w:tc>
      </w:tr>
      <w:tr w:rsidR="002E4CD3" w:rsidRPr="007001F1" w:rsidTr="002D20F9">
        <w:trPr>
          <w:trHeight w:val="441"/>
        </w:trPr>
        <w:tc>
          <w:tcPr>
            <w:tcW w:w="582" w:type="dxa"/>
            <w:vMerge w:val="restart"/>
            <w:shd w:val="clear" w:color="auto" w:fill="auto"/>
            <w:noWrap/>
            <w:vAlign w:val="center"/>
          </w:tcPr>
          <w:p w:rsidR="002E4CD3" w:rsidRPr="007001F1" w:rsidRDefault="002E4CD3" w:rsidP="00C1211A">
            <w:pPr>
              <w:jc w:val="center"/>
              <w:rPr>
                <w:color w:val="000000"/>
              </w:rPr>
            </w:pPr>
            <w:r w:rsidRPr="007001F1">
              <w:rPr>
                <w:color w:val="000000"/>
                <w:sz w:val="22"/>
                <w:szCs w:val="22"/>
              </w:rPr>
              <w:t>3</w:t>
            </w:r>
            <w:r w:rsidR="00400C5C">
              <w:rPr>
                <w:color w:val="000000"/>
                <w:sz w:val="22"/>
                <w:szCs w:val="22"/>
              </w:rPr>
              <w:t>6</w:t>
            </w: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a) Je úspešný uchádzač zapísaný v regist</w:t>
            </w:r>
            <w:r w:rsidR="009D2531" w:rsidRPr="007001F1">
              <w:rPr>
                <w:color w:val="000000"/>
                <w:sz w:val="22"/>
                <w:szCs w:val="22"/>
              </w:rPr>
              <w:t>ri partnerov verejného sektora?</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2D20F9">
        <w:trPr>
          <w:trHeight w:val="845"/>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8E1C03" w:rsidRPr="007001F1" w:rsidTr="002D20F9">
        <w:trPr>
          <w:trHeight w:val="845"/>
        </w:trPr>
        <w:tc>
          <w:tcPr>
            <w:tcW w:w="582" w:type="dxa"/>
            <w:shd w:val="clear" w:color="auto" w:fill="auto"/>
            <w:noWrap/>
            <w:vAlign w:val="center"/>
          </w:tcPr>
          <w:p w:rsidR="008E1C03" w:rsidRPr="007001F1" w:rsidRDefault="008E1C03" w:rsidP="00C1211A">
            <w:pPr>
              <w:jc w:val="center"/>
              <w:rPr>
                <w:color w:val="000000"/>
              </w:rPr>
            </w:pPr>
            <w:r w:rsidRPr="008E1C03">
              <w:rPr>
                <w:color w:val="000000"/>
                <w:sz w:val="22"/>
                <w:szCs w:val="22"/>
              </w:rPr>
              <w:t>37</w:t>
            </w:r>
          </w:p>
        </w:tc>
        <w:tc>
          <w:tcPr>
            <w:tcW w:w="4820" w:type="dxa"/>
            <w:gridSpan w:val="2"/>
            <w:shd w:val="clear" w:color="auto" w:fill="auto"/>
            <w:vAlign w:val="center"/>
          </w:tcPr>
          <w:p w:rsidR="008E1C03" w:rsidRPr="007001F1" w:rsidRDefault="008E1C03" w:rsidP="009D2531">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8E1C03" w:rsidRPr="007001F1" w:rsidRDefault="008E1C03" w:rsidP="00C1211A">
            <w:pPr>
              <w:jc w:val="center"/>
              <w:rPr>
                <w:color w:val="000000"/>
              </w:rPr>
            </w:pPr>
          </w:p>
        </w:tc>
        <w:tc>
          <w:tcPr>
            <w:tcW w:w="567" w:type="dxa"/>
            <w:shd w:val="clear" w:color="auto" w:fill="auto"/>
            <w:vAlign w:val="center"/>
          </w:tcPr>
          <w:p w:rsidR="008E1C03" w:rsidRPr="007001F1" w:rsidRDefault="008E1C03" w:rsidP="00C1211A">
            <w:pPr>
              <w:jc w:val="center"/>
              <w:rPr>
                <w:color w:val="000000"/>
              </w:rPr>
            </w:pPr>
          </w:p>
        </w:tc>
        <w:tc>
          <w:tcPr>
            <w:tcW w:w="776" w:type="dxa"/>
            <w:shd w:val="clear" w:color="auto" w:fill="auto"/>
            <w:vAlign w:val="center"/>
          </w:tcPr>
          <w:p w:rsidR="008E1C03" w:rsidRPr="007001F1" w:rsidRDefault="008E1C03" w:rsidP="00C1211A">
            <w:pPr>
              <w:jc w:val="center"/>
              <w:rPr>
                <w:color w:val="000000"/>
              </w:rPr>
            </w:pPr>
          </w:p>
        </w:tc>
        <w:tc>
          <w:tcPr>
            <w:tcW w:w="1775" w:type="dxa"/>
            <w:shd w:val="clear" w:color="auto" w:fill="auto"/>
            <w:vAlign w:val="center"/>
          </w:tcPr>
          <w:p w:rsidR="008E1C03" w:rsidRPr="007001F1" w:rsidRDefault="008E1C03" w:rsidP="00C1211A">
            <w:pPr>
              <w:jc w:val="center"/>
              <w:rPr>
                <w:color w:val="000000"/>
              </w:rPr>
            </w:pPr>
          </w:p>
        </w:tc>
      </w:tr>
      <w:tr w:rsidR="002E4CD3" w:rsidRPr="007001F1" w:rsidTr="002D20F9">
        <w:trPr>
          <w:trHeight w:val="444"/>
        </w:trPr>
        <w:tc>
          <w:tcPr>
            <w:tcW w:w="582" w:type="dxa"/>
            <w:vMerge w:val="restart"/>
            <w:shd w:val="clear" w:color="auto" w:fill="auto"/>
            <w:noWrap/>
            <w:vAlign w:val="center"/>
            <w:hideMark/>
          </w:tcPr>
          <w:p w:rsidR="002E4CD3" w:rsidRPr="007001F1" w:rsidRDefault="002E4CD3" w:rsidP="00C1211A">
            <w:pPr>
              <w:jc w:val="center"/>
              <w:rPr>
                <w:color w:val="000000"/>
              </w:rPr>
            </w:pPr>
            <w:r w:rsidRPr="007001F1">
              <w:rPr>
                <w:color w:val="000000"/>
                <w:sz w:val="22"/>
                <w:szCs w:val="22"/>
              </w:rPr>
              <w:lastRenderedPageBreak/>
              <w:t>3</w:t>
            </w:r>
            <w:r w:rsidR="00993AAC">
              <w:rPr>
                <w:color w:val="000000"/>
                <w:sz w:val="22"/>
                <w:szCs w:val="22"/>
              </w:rPr>
              <w:t>8</w:t>
            </w:r>
          </w:p>
        </w:tc>
        <w:tc>
          <w:tcPr>
            <w:tcW w:w="4820" w:type="dxa"/>
            <w:gridSpan w:val="2"/>
            <w:shd w:val="clear" w:color="auto" w:fill="auto"/>
            <w:vAlign w:val="center"/>
            <w:hideMark/>
          </w:tcPr>
          <w:p w:rsidR="002E4CD3" w:rsidRPr="007001F1" w:rsidRDefault="002E4CD3" w:rsidP="009D2531">
            <w:pPr>
              <w:jc w:val="both"/>
              <w:rPr>
                <w:color w:val="000000"/>
              </w:rPr>
            </w:pPr>
            <w:r w:rsidRPr="007001F1">
              <w:rPr>
                <w:color w:val="000000"/>
                <w:sz w:val="22"/>
                <w:szCs w:val="22"/>
              </w:rPr>
              <w:t>a) Je zmluva uzavretá v súlade so súťažnými podkladmi a ponukou pr</w:t>
            </w:r>
            <w:r w:rsidR="009D2531" w:rsidRPr="007001F1">
              <w:rPr>
                <w:color w:val="000000"/>
                <w:sz w:val="22"/>
                <w:szCs w:val="22"/>
              </w:rPr>
              <w:t>edloženou úspešným uchádzačom?</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r>
      <w:tr w:rsidR="002E4CD3" w:rsidRPr="007001F1" w:rsidTr="002D20F9">
        <w:trPr>
          <w:trHeight w:val="182"/>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2D20F9">
        <w:trPr>
          <w:trHeight w:val="442"/>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 xml:space="preserve">c) Je výsledná zmluva zverejnená v súlade so zákonom o slobodnom prístupe k informáciám?                   </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2D20F9">
        <w:trPr>
          <w:trHeight w:val="250"/>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d) Je zmluva uzavretá v lehote viazanosti ponúk?</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3</w:t>
            </w:r>
            <w:r w:rsidR="00993AAC">
              <w:rPr>
                <w:color w:val="000000"/>
                <w:sz w:val="22"/>
                <w:szCs w:val="22"/>
              </w:rPr>
              <w:t>9</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993AAC" w:rsidP="00C1211A">
            <w:pPr>
              <w:jc w:val="center"/>
              <w:rPr>
                <w:color w:val="000000"/>
              </w:rPr>
            </w:pPr>
            <w:r>
              <w:rPr>
                <w:color w:val="000000"/>
                <w:sz w:val="22"/>
                <w:szCs w:val="22"/>
              </w:rPr>
              <w:t>40</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Je zmluva uzavretá v súlade s výsledkom rokovaní s uchádzačmi?</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412C76" w:rsidP="00993AAC">
            <w:pPr>
              <w:jc w:val="center"/>
              <w:rPr>
                <w:color w:val="000000"/>
              </w:rPr>
            </w:pPr>
            <w:r w:rsidRPr="007001F1">
              <w:rPr>
                <w:color w:val="000000"/>
                <w:sz w:val="22"/>
                <w:szCs w:val="22"/>
              </w:rPr>
              <w:t>4</w:t>
            </w:r>
            <w:r w:rsidR="00993AAC">
              <w:rPr>
                <w:color w:val="000000"/>
                <w:sz w:val="22"/>
                <w:szCs w:val="22"/>
              </w:rPr>
              <w:t>1</w:t>
            </w:r>
          </w:p>
        </w:tc>
        <w:tc>
          <w:tcPr>
            <w:tcW w:w="4820" w:type="dxa"/>
            <w:gridSpan w:val="2"/>
            <w:shd w:val="clear" w:color="auto" w:fill="auto"/>
            <w:vAlign w:val="center"/>
            <w:hideMark/>
          </w:tcPr>
          <w:p w:rsidR="00C1211A" w:rsidRPr="007001F1" w:rsidRDefault="00C1211A" w:rsidP="009D2531">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C4C45" w:rsidRPr="007001F1" w:rsidTr="002D20F9">
        <w:trPr>
          <w:trHeight w:val="20"/>
        </w:trPr>
        <w:tc>
          <w:tcPr>
            <w:tcW w:w="582" w:type="dxa"/>
            <w:shd w:val="clear" w:color="auto" w:fill="auto"/>
            <w:noWrap/>
            <w:vAlign w:val="center"/>
          </w:tcPr>
          <w:p w:rsidR="00CC4C45" w:rsidRPr="007001F1" w:rsidRDefault="00993AAC" w:rsidP="00C1211A">
            <w:pPr>
              <w:jc w:val="center"/>
              <w:rPr>
                <w:color w:val="000000"/>
              </w:rPr>
            </w:pPr>
            <w:r>
              <w:rPr>
                <w:color w:val="000000"/>
                <w:sz w:val="22"/>
                <w:szCs w:val="22"/>
              </w:rPr>
              <w:t>42</w:t>
            </w:r>
          </w:p>
        </w:tc>
        <w:tc>
          <w:tcPr>
            <w:tcW w:w="4820" w:type="dxa"/>
            <w:gridSpan w:val="2"/>
            <w:shd w:val="clear" w:color="auto" w:fill="auto"/>
            <w:vAlign w:val="center"/>
          </w:tcPr>
          <w:p w:rsidR="00CC4C45" w:rsidRPr="007001F1" w:rsidRDefault="00CC4C45" w:rsidP="009D2531">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CC4C45" w:rsidRPr="007001F1" w:rsidRDefault="00CC4C45" w:rsidP="00C1211A">
            <w:pPr>
              <w:jc w:val="center"/>
              <w:rPr>
                <w:color w:val="000000"/>
              </w:rPr>
            </w:pPr>
          </w:p>
        </w:tc>
        <w:tc>
          <w:tcPr>
            <w:tcW w:w="567" w:type="dxa"/>
            <w:shd w:val="clear" w:color="auto" w:fill="auto"/>
            <w:vAlign w:val="center"/>
          </w:tcPr>
          <w:p w:rsidR="00CC4C45" w:rsidRPr="007001F1" w:rsidRDefault="00CC4C45" w:rsidP="00C1211A">
            <w:pPr>
              <w:jc w:val="center"/>
              <w:rPr>
                <w:color w:val="000000"/>
              </w:rPr>
            </w:pPr>
          </w:p>
        </w:tc>
        <w:tc>
          <w:tcPr>
            <w:tcW w:w="776" w:type="dxa"/>
            <w:shd w:val="clear" w:color="auto" w:fill="auto"/>
            <w:vAlign w:val="center"/>
          </w:tcPr>
          <w:p w:rsidR="00CC4C45" w:rsidRPr="007001F1" w:rsidRDefault="00CC4C45" w:rsidP="00C1211A">
            <w:pPr>
              <w:jc w:val="center"/>
              <w:rPr>
                <w:color w:val="000000"/>
              </w:rPr>
            </w:pPr>
          </w:p>
        </w:tc>
        <w:tc>
          <w:tcPr>
            <w:tcW w:w="1775" w:type="dxa"/>
            <w:shd w:val="clear" w:color="auto" w:fill="auto"/>
            <w:vAlign w:val="center"/>
          </w:tcPr>
          <w:p w:rsidR="00CC4C45" w:rsidRPr="007001F1" w:rsidRDefault="00CC4C45" w:rsidP="00C1211A">
            <w:pPr>
              <w:jc w:val="center"/>
              <w:rPr>
                <w:color w:val="000000"/>
              </w:rPr>
            </w:pPr>
          </w:p>
        </w:tc>
      </w:tr>
      <w:tr w:rsidR="00C1211A" w:rsidRPr="007001F1" w:rsidTr="002D20F9">
        <w:trPr>
          <w:trHeight w:val="300"/>
        </w:trPr>
        <w:tc>
          <w:tcPr>
            <w:tcW w:w="9087" w:type="dxa"/>
            <w:gridSpan w:val="7"/>
            <w:shd w:val="clear" w:color="auto" w:fill="auto"/>
            <w:noWrap/>
            <w:vAlign w:val="center"/>
          </w:tcPr>
          <w:p w:rsidR="00C1211A" w:rsidRPr="007001F1" w:rsidRDefault="00C1211A" w:rsidP="00C1211A">
            <w:pPr>
              <w:jc w:val="both"/>
              <w:rPr>
                <w:b/>
                <w:sz w:val="20"/>
                <w:szCs w:val="20"/>
              </w:rPr>
            </w:pPr>
            <w:r w:rsidRPr="007001F1">
              <w:rPr>
                <w:b/>
                <w:sz w:val="20"/>
                <w:szCs w:val="20"/>
              </w:rPr>
              <w:t>VYJADRENIE</w:t>
            </w:r>
          </w:p>
          <w:p w:rsidR="00C1211A" w:rsidRPr="007001F1" w:rsidRDefault="00C1211A" w:rsidP="00C1211A">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73"/>
              <w:t>[1]</w:t>
            </w:r>
          </w:p>
          <w:p w:rsidR="00C1211A" w:rsidRPr="007001F1" w:rsidRDefault="00C1211A" w:rsidP="00C1211A">
            <w:pPr>
              <w:rPr>
                <w:b/>
                <w:bCs/>
                <w:color w:val="000000"/>
              </w:rPr>
            </w:pP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b/>
                <w:bCs/>
              </w:rPr>
            </w:pPr>
            <w:r w:rsidRPr="007001F1">
              <w:rPr>
                <w:b/>
                <w:bCs/>
                <w:sz w:val="22"/>
                <w:szCs w:val="22"/>
              </w:rPr>
              <w:t>Kontrolu vykonal</w:t>
            </w:r>
            <w:r w:rsidR="00A90B4D">
              <w:rPr>
                <w:rStyle w:val="Odkaznapoznmkupodiarou"/>
                <w:b/>
                <w:bCs/>
                <w:sz w:val="22"/>
                <w:szCs w:val="22"/>
              </w:rPr>
              <w:footnoteReference w:customMarkFollows="1" w:id="74"/>
              <w:t>2</w:t>
            </w:r>
            <w:r w:rsidRPr="007001F1">
              <w:rPr>
                <w:b/>
                <w:bCs/>
                <w:sz w:val="22"/>
                <w:szCs w:val="22"/>
              </w:rPr>
              <w:t>:</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b/>
                <w:bCs/>
              </w:rPr>
            </w:pPr>
            <w:r w:rsidRPr="007001F1">
              <w:rPr>
                <w:b/>
                <w:bCs/>
                <w:sz w:val="22"/>
                <w:szCs w:val="22"/>
              </w:rPr>
              <w:t>Dátum:</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Podpis:</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9087" w:type="dxa"/>
            <w:gridSpan w:val="7"/>
            <w:shd w:val="clear" w:color="auto" w:fill="auto"/>
            <w:noWrap/>
            <w:vAlign w:val="bottom"/>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300"/>
        </w:trPr>
        <w:tc>
          <w:tcPr>
            <w:tcW w:w="3559" w:type="dxa"/>
            <w:gridSpan w:val="2"/>
            <w:shd w:val="clear" w:color="000000" w:fill="FFFFFF"/>
            <w:vAlign w:val="center"/>
            <w:hideMark/>
          </w:tcPr>
          <w:p w:rsidR="00A90B4D" w:rsidRPr="007001F1" w:rsidRDefault="00C1211A" w:rsidP="00A90B4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75"/>
              <w:t>3</w:t>
            </w:r>
            <w:r w:rsidRPr="007001F1">
              <w:rPr>
                <w:b/>
                <w:bCs/>
                <w:sz w:val="22"/>
                <w:szCs w:val="22"/>
              </w:rPr>
              <w:t>:</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 xml:space="preserve">Dátum: </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Podpis:</w:t>
            </w:r>
          </w:p>
          <w:p w:rsidR="00696AD4" w:rsidRPr="007001F1" w:rsidRDefault="00696AD4" w:rsidP="00C1211A">
            <w:pPr>
              <w:rPr>
                <w:b/>
                <w:bCs/>
              </w:rPr>
            </w:pPr>
          </w:p>
          <w:p w:rsidR="00696AD4" w:rsidRPr="007001F1" w:rsidRDefault="00696AD4" w:rsidP="00C1211A">
            <w:pPr>
              <w:rPr>
                <w:b/>
                <w:bCs/>
              </w:rPr>
            </w:pP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bl>
    <w:p w:rsidR="0086114A" w:rsidRPr="007001F1" w:rsidRDefault="0086114A"/>
    <w:p w:rsidR="0086114A" w:rsidRPr="007001F1" w:rsidRDefault="0086114A">
      <w:pPr>
        <w:spacing w:after="160" w:line="259" w:lineRule="auto"/>
      </w:pPr>
      <w:r w:rsidRPr="007001F1">
        <w:br w:type="page"/>
      </w: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6"/>
        <w:gridCol w:w="3002"/>
        <w:gridCol w:w="1858"/>
        <w:gridCol w:w="572"/>
        <w:gridCol w:w="572"/>
        <w:gridCol w:w="782"/>
        <w:gridCol w:w="1790"/>
      </w:tblGrid>
      <w:tr w:rsidR="00F2042D" w:rsidRPr="007001F1" w:rsidTr="007261E4">
        <w:trPr>
          <w:trHeight w:val="645"/>
        </w:trPr>
        <w:tc>
          <w:tcPr>
            <w:tcW w:w="9162" w:type="dxa"/>
            <w:gridSpan w:val="7"/>
            <w:shd w:val="clear" w:color="000000" w:fill="60497A"/>
            <w:vAlign w:val="center"/>
            <w:hideMark/>
          </w:tcPr>
          <w:p w:rsidR="00F2042D" w:rsidRPr="007001F1" w:rsidRDefault="00F2042D" w:rsidP="00F2042D">
            <w:pPr>
              <w:jc w:val="center"/>
              <w:rPr>
                <w:b/>
                <w:bCs/>
                <w:color w:val="FFFFFF"/>
              </w:rPr>
            </w:pPr>
            <w:r w:rsidRPr="007001F1">
              <w:rPr>
                <w:b/>
                <w:bCs/>
                <w:color w:val="FFFFFF"/>
              </w:rPr>
              <w:lastRenderedPageBreak/>
              <w:t>Kontrolný zoznam k finančnej kontrole VO</w:t>
            </w:r>
            <w:r w:rsidRPr="007001F1">
              <w:rPr>
                <w:b/>
                <w:bCs/>
                <w:color w:val="FFFFFF"/>
              </w:rPr>
              <w:br/>
            </w:r>
            <w:bookmarkStart w:id="29" w:name="KZ_25"/>
            <w:r w:rsidRPr="007001F1">
              <w:rPr>
                <w:b/>
                <w:bCs/>
                <w:color w:val="FFFFFF"/>
              </w:rPr>
              <w:t>Nadlimitná zákazka - súťažný dialóg - prvá ex</w:t>
            </w:r>
            <w:r w:rsidR="00400C5C">
              <w:rPr>
                <w:b/>
                <w:bCs/>
                <w:color w:val="FFFFFF"/>
              </w:rPr>
              <w:t xml:space="preserve"> </w:t>
            </w:r>
            <w:r w:rsidRPr="007001F1">
              <w:rPr>
                <w:b/>
                <w:bCs/>
                <w:color w:val="FFFFFF"/>
              </w:rPr>
              <w:t>ante kontrola</w:t>
            </w:r>
            <w:bookmarkEnd w:id="29"/>
          </w:p>
        </w:tc>
      </w:tr>
      <w:tr w:rsidR="00F2042D" w:rsidRPr="007001F1" w:rsidTr="007261E4">
        <w:trPr>
          <w:trHeight w:val="330"/>
        </w:trPr>
        <w:tc>
          <w:tcPr>
            <w:tcW w:w="9162" w:type="dxa"/>
            <w:gridSpan w:val="7"/>
            <w:shd w:val="clear" w:color="auto" w:fill="auto"/>
            <w:vAlign w:val="center"/>
            <w:hideMark/>
          </w:tcPr>
          <w:p w:rsidR="00F2042D" w:rsidRPr="007001F1" w:rsidRDefault="00F2042D" w:rsidP="00F2042D">
            <w:pPr>
              <w:jc w:val="center"/>
              <w:rPr>
                <w:b/>
                <w:bCs/>
                <w:color w:val="000000"/>
              </w:rPr>
            </w:pPr>
            <w:r w:rsidRPr="007001F1">
              <w:rPr>
                <w:b/>
                <w:bCs/>
                <w:color w:val="000000"/>
                <w:sz w:val="22"/>
                <w:szCs w:val="22"/>
              </w:rPr>
              <w:t>Identifikácia programu</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Názov programu</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66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30"/>
        </w:trPr>
        <w:tc>
          <w:tcPr>
            <w:tcW w:w="9162" w:type="dxa"/>
            <w:gridSpan w:val="7"/>
            <w:shd w:val="clear" w:color="auto" w:fill="auto"/>
            <w:vAlign w:val="center"/>
            <w:hideMark/>
          </w:tcPr>
          <w:p w:rsidR="00F2042D" w:rsidRPr="007001F1" w:rsidRDefault="00F2042D" w:rsidP="00F2042D">
            <w:pPr>
              <w:jc w:val="center"/>
              <w:rPr>
                <w:b/>
                <w:bCs/>
                <w:color w:val="000000"/>
              </w:rPr>
            </w:pPr>
            <w:r w:rsidRPr="007001F1">
              <w:rPr>
                <w:b/>
                <w:bCs/>
                <w:color w:val="000000"/>
                <w:sz w:val="22"/>
                <w:szCs w:val="22"/>
              </w:rPr>
              <w:t>Identifikácia projektu a prijímateľa</w:t>
            </w:r>
          </w:p>
        </w:tc>
      </w:tr>
      <w:tr w:rsidR="00F2042D" w:rsidRPr="007001F1" w:rsidTr="007261E4">
        <w:trPr>
          <w:trHeight w:val="33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Názov projektu</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Názov/Meno a adresa sídla prijímateľa</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Druh verejného obstarávateľa / obstarávateľa podľa ZVO</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30"/>
        </w:trPr>
        <w:tc>
          <w:tcPr>
            <w:tcW w:w="9162" w:type="dxa"/>
            <w:gridSpan w:val="7"/>
            <w:shd w:val="clear" w:color="auto" w:fill="auto"/>
            <w:vAlign w:val="center"/>
            <w:hideMark/>
          </w:tcPr>
          <w:p w:rsidR="00F2042D" w:rsidRPr="007001F1" w:rsidRDefault="00F2042D" w:rsidP="00F2042D">
            <w:pPr>
              <w:jc w:val="center"/>
              <w:rPr>
                <w:b/>
                <w:bCs/>
                <w:color w:val="000000"/>
              </w:rPr>
            </w:pPr>
            <w:r w:rsidRPr="007001F1">
              <w:rPr>
                <w:b/>
                <w:bCs/>
                <w:color w:val="000000"/>
                <w:sz w:val="22"/>
                <w:szCs w:val="22"/>
              </w:rPr>
              <w:t>Identifikácia zákazky</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Druh zákazky podľa predpokladanej hodnoty zákazky</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Nadlimitná zákazka</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Druh zákazky podľa postupu</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Súťažný dialóg (§ 74 ZVO)</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Druh zákazky podľa predmetu obstarania</w:t>
            </w:r>
          </w:p>
        </w:tc>
        <w:tc>
          <w:tcPr>
            <w:tcW w:w="5574" w:type="dxa"/>
            <w:gridSpan w:val="5"/>
            <w:shd w:val="clear" w:color="auto" w:fill="auto"/>
            <w:vAlign w:val="center"/>
            <w:hideMark/>
          </w:tcPr>
          <w:p w:rsidR="00F2042D" w:rsidRPr="007001F1" w:rsidRDefault="00F2042D" w:rsidP="00F2042D">
            <w:pPr>
              <w:rPr>
                <w:color w:val="000000"/>
              </w:rPr>
            </w:pPr>
          </w:p>
        </w:tc>
      </w:tr>
      <w:tr w:rsidR="004D0B9F" w:rsidRPr="007001F1" w:rsidTr="007261E4">
        <w:trPr>
          <w:trHeight w:val="300"/>
        </w:trPr>
        <w:tc>
          <w:tcPr>
            <w:tcW w:w="3588" w:type="dxa"/>
            <w:gridSpan w:val="2"/>
            <w:shd w:val="clear" w:color="auto" w:fill="auto"/>
            <w:vAlign w:val="center"/>
          </w:tcPr>
          <w:p w:rsidR="004D0B9F" w:rsidRPr="007001F1" w:rsidRDefault="004D0B9F" w:rsidP="00F2042D">
            <w:pPr>
              <w:rPr>
                <w:color w:val="000000"/>
              </w:rPr>
            </w:pPr>
            <w:r w:rsidRPr="007001F1">
              <w:rPr>
                <w:color w:val="000000"/>
                <w:sz w:val="22"/>
                <w:szCs w:val="22"/>
              </w:rPr>
              <w:t>Identifikátor zákazky v ITMS2014+</w:t>
            </w:r>
          </w:p>
        </w:tc>
        <w:tc>
          <w:tcPr>
            <w:tcW w:w="5574" w:type="dxa"/>
            <w:gridSpan w:val="5"/>
            <w:shd w:val="clear" w:color="auto" w:fill="auto"/>
            <w:vAlign w:val="center"/>
          </w:tcPr>
          <w:p w:rsidR="004D0B9F" w:rsidRPr="007001F1" w:rsidRDefault="004D0B9F" w:rsidP="00F2042D">
            <w:pPr>
              <w:rPr>
                <w:color w:val="000000"/>
              </w:rPr>
            </w:pP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Typ kontroly</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prvá ex</w:t>
            </w:r>
            <w:r w:rsidR="00400C5C">
              <w:rPr>
                <w:color w:val="000000"/>
                <w:sz w:val="22"/>
                <w:szCs w:val="22"/>
              </w:rPr>
              <w:t xml:space="preserve"> </w:t>
            </w:r>
            <w:r w:rsidRPr="007001F1">
              <w:rPr>
                <w:color w:val="000000"/>
                <w:sz w:val="22"/>
                <w:szCs w:val="22"/>
              </w:rPr>
              <w:t>ante kontrola</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Názov zákazky</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Predpokladaná hodnota zákazky</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15"/>
        </w:trPr>
        <w:tc>
          <w:tcPr>
            <w:tcW w:w="586" w:type="dxa"/>
            <w:shd w:val="clear" w:color="000000" w:fill="60497A"/>
            <w:vAlign w:val="center"/>
            <w:hideMark/>
          </w:tcPr>
          <w:p w:rsidR="00F2042D" w:rsidRPr="007001F1" w:rsidRDefault="00F2042D" w:rsidP="00F2042D">
            <w:pPr>
              <w:jc w:val="center"/>
              <w:rPr>
                <w:b/>
                <w:bCs/>
                <w:color w:val="FFFFFF"/>
              </w:rPr>
            </w:pPr>
            <w:r w:rsidRPr="007001F1">
              <w:rPr>
                <w:b/>
                <w:bCs/>
                <w:color w:val="FFFFFF"/>
                <w:sz w:val="22"/>
                <w:szCs w:val="22"/>
              </w:rPr>
              <w:t>P. č.</w:t>
            </w:r>
          </w:p>
        </w:tc>
        <w:tc>
          <w:tcPr>
            <w:tcW w:w="4860" w:type="dxa"/>
            <w:gridSpan w:val="2"/>
            <w:shd w:val="clear" w:color="000000" w:fill="60497A"/>
            <w:vAlign w:val="center"/>
            <w:hideMark/>
          </w:tcPr>
          <w:p w:rsidR="00F2042D" w:rsidRPr="007001F1" w:rsidRDefault="00F2042D" w:rsidP="00F2042D">
            <w:pPr>
              <w:jc w:val="center"/>
              <w:rPr>
                <w:b/>
                <w:bCs/>
                <w:color w:val="FFFFFF"/>
              </w:rPr>
            </w:pPr>
            <w:r w:rsidRPr="007001F1">
              <w:rPr>
                <w:b/>
                <w:bCs/>
                <w:color w:val="FFFFFF"/>
                <w:sz w:val="22"/>
                <w:szCs w:val="22"/>
              </w:rPr>
              <w:t>Kontrolné otázky</w:t>
            </w:r>
          </w:p>
        </w:tc>
        <w:tc>
          <w:tcPr>
            <w:tcW w:w="572" w:type="dxa"/>
            <w:shd w:val="clear" w:color="000000" w:fill="60497A"/>
            <w:vAlign w:val="center"/>
            <w:hideMark/>
          </w:tcPr>
          <w:p w:rsidR="00F2042D" w:rsidRPr="007001F1" w:rsidRDefault="00F2042D" w:rsidP="00F2042D">
            <w:pPr>
              <w:jc w:val="center"/>
              <w:rPr>
                <w:b/>
                <w:bCs/>
                <w:color w:val="FFFFFF"/>
              </w:rPr>
            </w:pPr>
            <w:r w:rsidRPr="007001F1">
              <w:rPr>
                <w:b/>
                <w:bCs/>
                <w:color w:val="FFFFFF"/>
                <w:sz w:val="22"/>
                <w:szCs w:val="22"/>
              </w:rPr>
              <w:t>áno</w:t>
            </w:r>
          </w:p>
        </w:tc>
        <w:tc>
          <w:tcPr>
            <w:tcW w:w="572" w:type="dxa"/>
            <w:shd w:val="clear" w:color="000000" w:fill="60497A"/>
            <w:vAlign w:val="center"/>
            <w:hideMark/>
          </w:tcPr>
          <w:p w:rsidR="00F2042D" w:rsidRPr="007001F1" w:rsidRDefault="00F2042D" w:rsidP="00F2042D">
            <w:pPr>
              <w:jc w:val="center"/>
              <w:rPr>
                <w:b/>
                <w:bCs/>
                <w:color w:val="FFFFFF"/>
              </w:rPr>
            </w:pPr>
            <w:r w:rsidRPr="007001F1">
              <w:rPr>
                <w:b/>
                <w:bCs/>
                <w:color w:val="FFFFFF"/>
                <w:sz w:val="22"/>
                <w:szCs w:val="22"/>
              </w:rPr>
              <w:t>nie</w:t>
            </w:r>
          </w:p>
        </w:tc>
        <w:tc>
          <w:tcPr>
            <w:tcW w:w="782" w:type="dxa"/>
            <w:shd w:val="clear" w:color="000000" w:fill="60497A"/>
            <w:vAlign w:val="center"/>
            <w:hideMark/>
          </w:tcPr>
          <w:p w:rsidR="00F2042D" w:rsidRPr="007001F1" w:rsidRDefault="00F2042D" w:rsidP="00F2042D">
            <w:pPr>
              <w:jc w:val="center"/>
              <w:rPr>
                <w:b/>
                <w:bCs/>
                <w:color w:val="FFFFFF"/>
              </w:rPr>
            </w:pPr>
            <w:r w:rsidRPr="007001F1">
              <w:rPr>
                <w:b/>
                <w:bCs/>
                <w:color w:val="FFFFFF"/>
                <w:sz w:val="22"/>
                <w:szCs w:val="22"/>
              </w:rPr>
              <w:t>netýka sa</w:t>
            </w:r>
          </w:p>
        </w:tc>
        <w:tc>
          <w:tcPr>
            <w:tcW w:w="1790" w:type="dxa"/>
            <w:shd w:val="clear" w:color="000000" w:fill="60497A"/>
            <w:vAlign w:val="center"/>
            <w:hideMark/>
          </w:tcPr>
          <w:p w:rsidR="00F2042D" w:rsidRPr="007001F1" w:rsidRDefault="00F2042D" w:rsidP="00F2042D">
            <w:pPr>
              <w:jc w:val="center"/>
              <w:rPr>
                <w:b/>
                <w:bCs/>
                <w:color w:val="FFFFFF"/>
              </w:rPr>
            </w:pPr>
            <w:r w:rsidRPr="007001F1">
              <w:rPr>
                <w:b/>
                <w:bCs/>
                <w:color w:val="FFFFFF"/>
                <w:sz w:val="22"/>
                <w:szCs w:val="22"/>
              </w:rPr>
              <w:t>Poznámka</w:t>
            </w:r>
          </w:p>
        </w:tc>
      </w:tr>
      <w:tr w:rsidR="00962446" w:rsidRPr="007001F1" w:rsidTr="007261E4">
        <w:trPr>
          <w:trHeight w:val="630"/>
        </w:trPr>
        <w:tc>
          <w:tcPr>
            <w:tcW w:w="586" w:type="dxa"/>
            <w:vMerge w:val="restart"/>
            <w:shd w:val="clear" w:color="auto" w:fill="auto"/>
            <w:noWrap/>
            <w:vAlign w:val="center"/>
            <w:hideMark/>
          </w:tcPr>
          <w:p w:rsidR="00962446" w:rsidRPr="007001F1" w:rsidRDefault="00962446" w:rsidP="00F2042D">
            <w:pPr>
              <w:jc w:val="center"/>
              <w:rPr>
                <w:color w:val="000000"/>
              </w:rPr>
            </w:pPr>
            <w:r w:rsidRPr="007001F1">
              <w:rPr>
                <w:color w:val="000000"/>
                <w:sz w:val="22"/>
                <w:szCs w:val="22"/>
              </w:rPr>
              <w:t>1</w:t>
            </w:r>
          </w:p>
        </w:tc>
        <w:tc>
          <w:tcPr>
            <w:tcW w:w="4860" w:type="dxa"/>
            <w:gridSpan w:val="2"/>
            <w:shd w:val="clear" w:color="auto" w:fill="auto"/>
            <w:vAlign w:val="center"/>
            <w:hideMark/>
          </w:tcPr>
          <w:p w:rsidR="00962446" w:rsidRPr="007001F1" w:rsidRDefault="00962446" w:rsidP="00FA683A">
            <w:pPr>
              <w:contextualSpacing/>
              <w:jc w:val="both"/>
              <w:rPr>
                <w:color w:val="000000"/>
              </w:rPr>
            </w:pPr>
            <w:r w:rsidRPr="007001F1">
              <w:rPr>
                <w:color w:val="000000"/>
                <w:sz w:val="22"/>
                <w:szCs w:val="22"/>
              </w:rPr>
              <w:t>a) Je použitý postup na zadanie zákazky na dodanie tovaru/ stavebných prác/ služieb v súlade so ZVO?</w:t>
            </w:r>
          </w:p>
        </w:tc>
        <w:tc>
          <w:tcPr>
            <w:tcW w:w="572" w:type="dxa"/>
            <w:shd w:val="clear" w:color="auto" w:fill="auto"/>
            <w:vAlign w:val="center"/>
            <w:hideMark/>
          </w:tcPr>
          <w:p w:rsidR="00962446" w:rsidRPr="007001F1" w:rsidRDefault="00962446" w:rsidP="00F2042D">
            <w:pPr>
              <w:jc w:val="center"/>
              <w:rPr>
                <w:color w:val="000000"/>
              </w:rPr>
            </w:pPr>
            <w:r w:rsidRPr="007001F1">
              <w:rPr>
                <w:color w:val="000000"/>
                <w:sz w:val="22"/>
                <w:szCs w:val="22"/>
              </w:rPr>
              <w:t> </w:t>
            </w:r>
          </w:p>
        </w:tc>
        <w:tc>
          <w:tcPr>
            <w:tcW w:w="572" w:type="dxa"/>
            <w:shd w:val="clear" w:color="auto" w:fill="auto"/>
            <w:vAlign w:val="center"/>
            <w:hideMark/>
          </w:tcPr>
          <w:p w:rsidR="00962446" w:rsidRPr="007001F1" w:rsidRDefault="00962446" w:rsidP="00F2042D">
            <w:pPr>
              <w:jc w:val="center"/>
              <w:rPr>
                <w:color w:val="000000"/>
              </w:rPr>
            </w:pPr>
            <w:r w:rsidRPr="007001F1">
              <w:rPr>
                <w:color w:val="000000"/>
                <w:sz w:val="22"/>
                <w:szCs w:val="22"/>
              </w:rPr>
              <w:t> </w:t>
            </w:r>
          </w:p>
        </w:tc>
        <w:tc>
          <w:tcPr>
            <w:tcW w:w="782" w:type="dxa"/>
            <w:shd w:val="clear" w:color="auto" w:fill="auto"/>
            <w:vAlign w:val="center"/>
            <w:hideMark/>
          </w:tcPr>
          <w:p w:rsidR="00962446" w:rsidRPr="007001F1" w:rsidRDefault="00962446" w:rsidP="00F2042D">
            <w:pPr>
              <w:jc w:val="center"/>
              <w:rPr>
                <w:color w:val="000000"/>
              </w:rPr>
            </w:pPr>
            <w:r w:rsidRPr="007001F1">
              <w:rPr>
                <w:color w:val="000000"/>
                <w:sz w:val="22"/>
                <w:szCs w:val="22"/>
              </w:rPr>
              <w:t> </w:t>
            </w:r>
          </w:p>
        </w:tc>
        <w:tc>
          <w:tcPr>
            <w:tcW w:w="1790" w:type="dxa"/>
            <w:shd w:val="clear" w:color="auto" w:fill="auto"/>
            <w:vAlign w:val="center"/>
            <w:hideMark/>
          </w:tcPr>
          <w:p w:rsidR="00962446" w:rsidRPr="007001F1" w:rsidRDefault="00962446" w:rsidP="00F2042D">
            <w:pPr>
              <w:jc w:val="center"/>
              <w:rPr>
                <w:color w:val="000000"/>
              </w:rPr>
            </w:pPr>
            <w:r w:rsidRPr="007001F1">
              <w:rPr>
                <w:color w:val="000000"/>
                <w:sz w:val="22"/>
                <w:szCs w:val="22"/>
              </w:rPr>
              <w:t> </w:t>
            </w:r>
          </w:p>
        </w:tc>
      </w:tr>
      <w:tr w:rsidR="00962446" w:rsidRPr="007001F1" w:rsidTr="007261E4">
        <w:trPr>
          <w:trHeight w:val="630"/>
        </w:trPr>
        <w:tc>
          <w:tcPr>
            <w:tcW w:w="586" w:type="dxa"/>
            <w:vMerge/>
            <w:shd w:val="clear" w:color="auto" w:fill="auto"/>
            <w:noWrap/>
            <w:vAlign w:val="center"/>
          </w:tcPr>
          <w:p w:rsidR="00962446" w:rsidRPr="007001F1" w:rsidRDefault="00962446" w:rsidP="00F2042D">
            <w:pPr>
              <w:jc w:val="center"/>
              <w:rPr>
                <w:color w:val="000000"/>
              </w:rPr>
            </w:pPr>
          </w:p>
        </w:tc>
        <w:tc>
          <w:tcPr>
            <w:tcW w:w="4860" w:type="dxa"/>
            <w:gridSpan w:val="2"/>
            <w:shd w:val="clear" w:color="auto" w:fill="auto"/>
            <w:vAlign w:val="center"/>
          </w:tcPr>
          <w:p w:rsidR="00962446" w:rsidRPr="007001F1" w:rsidRDefault="00962446" w:rsidP="00FA683A">
            <w:pPr>
              <w:contextualSpacing/>
              <w:jc w:val="both"/>
              <w:rPr>
                <w:color w:val="000000"/>
              </w:rPr>
            </w:pPr>
            <w:r w:rsidRPr="007001F1">
              <w:rPr>
                <w:color w:val="000000"/>
                <w:sz w:val="22"/>
                <w:szCs w:val="22"/>
              </w:rPr>
              <w:t>b) Je súťažný dialóg použitý, v tom prípade ak je splnená aspoň jedna z podmienok uvedených              § 70 ZVO?</w:t>
            </w:r>
          </w:p>
        </w:tc>
        <w:tc>
          <w:tcPr>
            <w:tcW w:w="572" w:type="dxa"/>
            <w:shd w:val="clear" w:color="auto" w:fill="auto"/>
            <w:vAlign w:val="center"/>
          </w:tcPr>
          <w:p w:rsidR="00962446" w:rsidRPr="007001F1" w:rsidRDefault="00962446" w:rsidP="00F2042D">
            <w:pPr>
              <w:jc w:val="center"/>
              <w:rPr>
                <w:color w:val="000000"/>
              </w:rPr>
            </w:pPr>
          </w:p>
        </w:tc>
        <w:tc>
          <w:tcPr>
            <w:tcW w:w="572" w:type="dxa"/>
            <w:shd w:val="clear" w:color="auto" w:fill="auto"/>
            <w:vAlign w:val="center"/>
          </w:tcPr>
          <w:p w:rsidR="00962446" w:rsidRPr="007001F1" w:rsidRDefault="00962446" w:rsidP="00F2042D">
            <w:pPr>
              <w:jc w:val="center"/>
              <w:rPr>
                <w:color w:val="000000"/>
              </w:rPr>
            </w:pPr>
          </w:p>
        </w:tc>
        <w:tc>
          <w:tcPr>
            <w:tcW w:w="782" w:type="dxa"/>
            <w:shd w:val="clear" w:color="auto" w:fill="auto"/>
            <w:vAlign w:val="center"/>
          </w:tcPr>
          <w:p w:rsidR="00962446" w:rsidRPr="007001F1" w:rsidRDefault="00962446" w:rsidP="00F2042D">
            <w:pPr>
              <w:jc w:val="center"/>
              <w:rPr>
                <w:color w:val="000000"/>
              </w:rPr>
            </w:pPr>
          </w:p>
        </w:tc>
        <w:tc>
          <w:tcPr>
            <w:tcW w:w="1790" w:type="dxa"/>
            <w:shd w:val="clear" w:color="auto" w:fill="auto"/>
            <w:vAlign w:val="center"/>
          </w:tcPr>
          <w:p w:rsidR="00962446" w:rsidRPr="007001F1" w:rsidRDefault="00962446" w:rsidP="00F2042D">
            <w:pPr>
              <w:jc w:val="center"/>
              <w:rPr>
                <w:color w:val="000000"/>
              </w:rPr>
            </w:pPr>
          </w:p>
        </w:tc>
      </w:tr>
      <w:tr w:rsidR="00962446" w:rsidRPr="007001F1" w:rsidTr="007261E4">
        <w:trPr>
          <w:trHeight w:val="630"/>
        </w:trPr>
        <w:tc>
          <w:tcPr>
            <w:tcW w:w="586" w:type="dxa"/>
            <w:vMerge/>
            <w:shd w:val="clear" w:color="auto" w:fill="auto"/>
            <w:noWrap/>
            <w:vAlign w:val="center"/>
          </w:tcPr>
          <w:p w:rsidR="00962446" w:rsidRPr="007001F1" w:rsidRDefault="00962446" w:rsidP="00F2042D">
            <w:pPr>
              <w:jc w:val="center"/>
              <w:rPr>
                <w:color w:val="000000"/>
              </w:rPr>
            </w:pPr>
          </w:p>
        </w:tc>
        <w:tc>
          <w:tcPr>
            <w:tcW w:w="4860" w:type="dxa"/>
            <w:gridSpan w:val="2"/>
            <w:shd w:val="clear" w:color="auto" w:fill="auto"/>
            <w:vAlign w:val="center"/>
          </w:tcPr>
          <w:p w:rsidR="00962446" w:rsidRPr="007001F1" w:rsidRDefault="00962446" w:rsidP="00FA683A">
            <w:pPr>
              <w:contextualSpacing/>
              <w:jc w:val="both"/>
              <w:rPr>
                <w:color w:val="000000"/>
                <w:sz w:val="22"/>
                <w:szCs w:val="22"/>
              </w:rPr>
            </w:pPr>
            <w:r>
              <w:rPr>
                <w:color w:val="000000"/>
                <w:sz w:val="22"/>
                <w:szCs w:val="22"/>
              </w:rPr>
              <w:t>c) V prípade, že verejný obstarávateľ využil prípravné trhové konzultácie, postupoval podľa § 25 ZVO?</w:t>
            </w:r>
          </w:p>
        </w:tc>
        <w:tc>
          <w:tcPr>
            <w:tcW w:w="572" w:type="dxa"/>
            <w:shd w:val="clear" w:color="auto" w:fill="auto"/>
            <w:vAlign w:val="center"/>
          </w:tcPr>
          <w:p w:rsidR="00962446" w:rsidRPr="007001F1" w:rsidRDefault="00962446" w:rsidP="00F2042D">
            <w:pPr>
              <w:jc w:val="center"/>
              <w:rPr>
                <w:color w:val="000000"/>
              </w:rPr>
            </w:pPr>
          </w:p>
        </w:tc>
        <w:tc>
          <w:tcPr>
            <w:tcW w:w="572" w:type="dxa"/>
            <w:shd w:val="clear" w:color="auto" w:fill="auto"/>
            <w:vAlign w:val="center"/>
          </w:tcPr>
          <w:p w:rsidR="00962446" w:rsidRPr="007001F1" w:rsidRDefault="00962446" w:rsidP="00F2042D">
            <w:pPr>
              <w:jc w:val="center"/>
              <w:rPr>
                <w:color w:val="000000"/>
              </w:rPr>
            </w:pPr>
          </w:p>
        </w:tc>
        <w:tc>
          <w:tcPr>
            <w:tcW w:w="782" w:type="dxa"/>
            <w:shd w:val="clear" w:color="auto" w:fill="auto"/>
            <w:vAlign w:val="center"/>
          </w:tcPr>
          <w:p w:rsidR="00962446" w:rsidRPr="007001F1" w:rsidRDefault="00962446" w:rsidP="00F2042D">
            <w:pPr>
              <w:jc w:val="center"/>
              <w:rPr>
                <w:color w:val="000000"/>
              </w:rPr>
            </w:pPr>
          </w:p>
        </w:tc>
        <w:tc>
          <w:tcPr>
            <w:tcW w:w="1790" w:type="dxa"/>
            <w:shd w:val="clear" w:color="auto" w:fill="auto"/>
            <w:vAlign w:val="center"/>
          </w:tcPr>
          <w:p w:rsidR="00962446" w:rsidRPr="007001F1" w:rsidRDefault="00962446" w:rsidP="00F2042D">
            <w:pPr>
              <w:jc w:val="center"/>
              <w:rPr>
                <w:color w:val="000000"/>
              </w:rPr>
            </w:pPr>
          </w:p>
        </w:tc>
      </w:tr>
      <w:tr w:rsidR="0093317A" w:rsidRPr="007001F1" w:rsidTr="007261E4">
        <w:trPr>
          <w:trHeight w:val="758"/>
        </w:trPr>
        <w:tc>
          <w:tcPr>
            <w:tcW w:w="586" w:type="dxa"/>
            <w:vMerge w:val="restart"/>
            <w:shd w:val="clear" w:color="auto" w:fill="auto"/>
            <w:noWrap/>
            <w:vAlign w:val="center"/>
          </w:tcPr>
          <w:p w:rsidR="0093317A" w:rsidRPr="007001F1" w:rsidRDefault="0093317A" w:rsidP="00F2042D">
            <w:pPr>
              <w:jc w:val="center"/>
              <w:rPr>
                <w:color w:val="000000"/>
              </w:rPr>
            </w:pPr>
            <w:r w:rsidRPr="007001F1">
              <w:rPr>
                <w:color w:val="000000"/>
                <w:sz w:val="22"/>
                <w:szCs w:val="22"/>
              </w:rPr>
              <w:t>2</w:t>
            </w: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a) V prípade, ak rozdelil verejný obstarávateľ zákazku na samostatné časti, dodržal všetky ustanovenia §28</w:t>
            </w:r>
            <w:r w:rsidR="009B7F24">
              <w:rPr>
                <w:color w:val="000000"/>
                <w:sz w:val="22"/>
                <w:szCs w:val="22"/>
              </w:rPr>
              <w:t xml:space="preserve"> </w:t>
            </w:r>
            <w:r w:rsidRPr="007001F1">
              <w:rPr>
                <w:color w:val="000000"/>
                <w:sz w:val="22"/>
                <w:szCs w:val="22"/>
              </w:rPr>
              <w:t xml:space="preserve">ZVO? </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75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b) V prípade, ak verejný obstarávateľ nerozdelil zákazku na časti, uviedol v</w:t>
            </w:r>
            <w:r w:rsidR="003025C1">
              <w:rPr>
                <w:color w:val="000000"/>
                <w:sz w:val="22"/>
                <w:szCs w:val="22"/>
              </w:rPr>
              <w:t xml:space="preserve"> návrhu </w:t>
            </w:r>
            <w:r w:rsidRPr="007001F1">
              <w:rPr>
                <w:color w:val="000000"/>
                <w:sz w:val="22"/>
                <w:szCs w:val="22"/>
              </w:rPr>
              <w:t>oznámen</w:t>
            </w:r>
            <w:r w:rsidR="003025C1">
              <w:rPr>
                <w:color w:val="000000"/>
                <w:sz w:val="22"/>
                <w:szCs w:val="22"/>
              </w:rPr>
              <w:t>ia</w:t>
            </w:r>
            <w:r w:rsidRPr="007001F1">
              <w:rPr>
                <w:color w:val="000000"/>
                <w:sz w:val="22"/>
                <w:szCs w:val="22"/>
              </w:rPr>
              <w:t xml:space="preserve"> o vyhlásení verejného obstarávania </w:t>
            </w:r>
            <w:r w:rsidR="0083233D">
              <w:rPr>
                <w:sz w:val="22"/>
                <w:szCs w:val="22"/>
              </w:rPr>
              <w:t>alebo v súťažných podkladoch</w:t>
            </w:r>
            <w:r w:rsidR="0083233D" w:rsidRPr="007001F1">
              <w:rPr>
                <w:sz w:val="22"/>
                <w:szCs w:val="22"/>
              </w:rPr>
              <w:t xml:space="preserve"> </w:t>
            </w:r>
            <w:r w:rsidRPr="007001F1">
              <w:rPr>
                <w:color w:val="000000"/>
                <w:sz w:val="22"/>
                <w:szCs w:val="22"/>
              </w:rPr>
              <w:t>odôvodnenie?</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3</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Sú podmienky účasti týkajúce sa osobného postavenia stanovené v súlade s § 32 ZVO?</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4</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5</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93317A" w:rsidRPr="007001F1" w:rsidTr="007261E4">
        <w:trPr>
          <w:trHeight w:val="1268"/>
        </w:trPr>
        <w:tc>
          <w:tcPr>
            <w:tcW w:w="586" w:type="dxa"/>
            <w:vMerge w:val="restart"/>
            <w:shd w:val="clear" w:color="auto" w:fill="auto"/>
            <w:noWrap/>
            <w:vAlign w:val="center"/>
            <w:hideMark/>
          </w:tcPr>
          <w:p w:rsidR="0093317A" w:rsidRPr="007001F1" w:rsidRDefault="0093317A" w:rsidP="00F2042D">
            <w:pPr>
              <w:jc w:val="center"/>
              <w:rPr>
                <w:color w:val="000000"/>
              </w:rPr>
            </w:pPr>
            <w:r w:rsidRPr="007001F1">
              <w:rPr>
                <w:color w:val="000000"/>
                <w:sz w:val="22"/>
                <w:szCs w:val="22"/>
              </w:rPr>
              <w:lastRenderedPageBreak/>
              <w:t>6</w:t>
            </w:r>
          </w:p>
        </w:tc>
        <w:tc>
          <w:tcPr>
            <w:tcW w:w="4860" w:type="dxa"/>
            <w:gridSpan w:val="2"/>
            <w:shd w:val="clear" w:color="auto" w:fill="auto"/>
            <w:vAlign w:val="center"/>
            <w:hideMark/>
          </w:tcPr>
          <w:p w:rsidR="0093317A" w:rsidRPr="007001F1" w:rsidRDefault="0093317A" w:rsidP="00FA683A">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w:t>
            </w:r>
            <w:r w:rsidR="00027816" w:rsidRPr="007001F1">
              <w:rPr>
                <w:color w:val="000000"/>
                <w:sz w:val="22"/>
                <w:szCs w:val="22"/>
              </w:rPr>
              <w:t>m zákazky?</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78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1790"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r>
      <w:tr w:rsidR="0093317A" w:rsidRPr="007001F1" w:rsidTr="007261E4">
        <w:trPr>
          <w:trHeight w:val="126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AD59A4">
        <w:trPr>
          <w:trHeight w:val="434"/>
        </w:trPr>
        <w:tc>
          <w:tcPr>
            <w:tcW w:w="586" w:type="dxa"/>
            <w:vMerge w:val="restart"/>
            <w:shd w:val="clear" w:color="auto" w:fill="auto"/>
            <w:noWrap/>
            <w:vAlign w:val="center"/>
            <w:hideMark/>
          </w:tcPr>
          <w:p w:rsidR="0093317A" w:rsidRPr="007001F1" w:rsidRDefault="0093317A" w:rsidP="00F2042D">
            <w:pPr>
              <w:jc w:val="center"/>
              <w:rPr>
                <w:color w:val="000000"/>
              </w:rPr>
            </w:pPr>
            <w:r w:rsidRPr="007001F1">
              <w:rPr>
                <w:color w:val="000000"/>
                <w:sz w:val="22"/>
                <w:szCs w:val="22"/>
              </w:rPr>
              <w:t>7</w:t>
            </w:r>
          </w:p>
        </w:tc>
        <w:tc>
          <w:tcPr>
            <w:tcW w:w="4860" w:type="dxa"/>
            <w:gridSpan w:val="2"/>
            <w:shd w:val="clear" w:color="auto" w:fill="auto"/>
            <w:vAlign w:val="center"/>
            <w:hideMark/>
          </w:tcPr>
          <w:p w:rsidR="0093317A" w:rsidRPr="00946FE9" w:rsidRDefault="0093317A" w:rsidP="00FA683A">
            <w:pPr>
              <w:jc w:val="both"/>
              <w:rPr>
                <w:color w:val="000000"/>
              </w:rPr>
            </w:pPr>
            <w:r w:rsidRPr="00946FE9">
              <w:rPr>
                <w:color w:val="000000"/>
                <w:sz w:val="22"/>
                <w:szCs w:val="22"/>
              </w:rPr>
              <w:t>a) Sú určené kritéri</w:t>
            </w:r>
            <w:r w:rsidR="00306164" w:rsidRPr="00946FE9">
              <w:rPr>
                <w:color w:val="000000"/>
                <w:sz w:val="22"/>
                <w:szCs w:val="22"/>
              </w:rPr>
              <w:t>á</w:t>
            </w:r>
            <w:r w:rsidRPr="00946FE9">
              <w:rPr>
                <w:color w:val="000000"/>
                <w:sz w:val="22"/>
                <w:szCs w:val="22"/>
              </w:rPr>
              <w:t xml:space="preserve"> na vyhodnote</w:t>
            </w:r>
            <w:r w:rsidR="00FA683A" w:rsidRPr="00946FE9">
              <w:rPr>
                <w:color w:val="000000"/>
                <w:sz w:val="22"/>
                <w:szCs w:val="22"/>
              </w:rPr>
              <w:t>nie ponúk v súlade s § 44 ZVO?</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78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1790"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r>
      <w:tr w:rsidR="0093317A" w:rsidRPr="007001F1" w:rsidTr="00AD59A4">
        <w:trPr>
          <w:trHeight w:val="626"/>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tcPr>
          <w:p w:rsidR="0093317A" w:rsidRPr="00946FE9" w:rsidRDefault="0093317A" w:rsidP="009B7F24">
            <w:pPr>
              <w:jc w:val="both"/>
              <w:rPr>
                <w:color w:val="000000"/>
              </w:rPr>
            </w:pPr>
            <w:r w:rsidRPr="00946FE9">
              <w:rPr>
                <w:color w:val="000000"/>
                <w:sz w:val="22"/>
                <w:szCs w:val="22"/>
              </w:rPr>
              <w:t>b) Uvádza verejný obstarávateľ v</w:t>
            </w:r>
            <w:r w:rsidR="003025C1" w:rsidRPr="00946FE9">
              <w:rPr>
                <w:color w:val="000000"/>
                <w:sz w:val="22"/>
                <w:szCs w:val="22"/>
              </w:rPr>
              <w:t xml:space="preserve"> návrhu </w:t>
            </w:r>
            <w:r w:rsidRPr="00946FE9">
              <w:rPr>
                <w:color w:val="000000"/>
                <w:sz w:val="22"/>
                <w:szCs w:val="22"/>
              </w:rPr>
              <w:t>oznámen</w:t>
            </w:r>
            <w:r w:rsidR="003025C1" w:rsidRPr="00946FE9">
              <w:rPr>
                <w:color w:val="000000"/>
                <w:sz w:val="22"/>
                <w:szCs w:val="22"/>
              </w:rPr>
              <w:t>ia</w:t>
            </w:r>
            <w:r w:rsidRPr="00946FE9">
              <w:rPr>
                <w:color w:val="000000"/>
                <w:sz w:val="22"/>
                <w:szCs w:val="22"/>
              </w:rPr>
              <w:t xml:space="preserve"> o vyhlásení VO alebo v</w:t>
            </w:r>
            <w:r w:rsidR="003025C1" w:rsidRPr="00946FE9">
              <w:rPr>
                <w:color w:val="000000"/>
                <w:sz w:val="22"/>
                <w:szCs w:val="22"/>
              </w:rPr>
              <w:t xml:space="preserve"> návrhu </w:t>
            </w:r>
            <w:r w:rsidRPr="00946FE9">
              <w:rPr>
                <w:color w:val="000000"/>
                <w:sz w:val="22"/>
                <w:szCs w:val="22"/>
              </w:rPr>
              <w:t>informatívn</w:t>
            </w:r>
            <w:r w:rsidR="003025C1" w:rsidRPr="00946FE9">
              <w:rPr>
                <w:color w:val="000000"/>
                <w:sz w:val="22"/>
                <w:szCs w:val="22"/>
              </w:rPr>
              <w:t>eho</w:t>
            </w:r>
            <w:r w:rsidRPr="00946FE9">
              <w:rPr>
                <w:color w:val="000000"/>
                <w:sz w:val="22"/>
                <w:szCs w:val="22"/>
              </w:rPr>
              <w:t xml:space="preserve"> dokument</w:t>
            </w:r>
            <w:r w:rsidR="003025C1" w:rsidRPr="00946FE9">
              <w:rPr>
                <w:color w:val="000000"/>
                <w:sz w:val="22"/>
                <w:szCs w:val="22"/>
              </w:rPr>
              <w:t>u</w:t>
            </w:r>
            <w:r w:rsidRPr="00946FE9">
              <w:rPr>
                <w:color w:val="000000"/>
                <w:sz w:val="22"/>
                <w:szCs w:val="22"/>
              </w:rPr>
              <w:t xml:space="preserve">  kritériá na vyhodnotenie ponúk?</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1044"/>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946FE9" w:rsidRDefault="0093317A" w:rsidP="00306164">
            <w:pPr>
              <w:jc w:val="both"/>
              <w:rPr>
                <w:color w:val="000000"/>
              </w:rPr>
            </w:pPr>
            <w:r w:rsidRPr="00946FE9">
              <w:rPr>
                <w:color w:val="000000"/>
                <w:sz w:val="22"/>
                <w:szCs w:val="22"/>
              </w:rPr>
              <w:t>c) Určuje verejný obstarávateľ  každému z kritérií  ich relatívnu váhu, ktorú možno vyjadriť určením intervalu s príslušným maximálnym rozpätím, alebo zostupné poradie dôležitosti kritérií?</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1044"/>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9B7F24">
            <w:pPr>
              <w:jc w:val="both"/>
              <w:rPr>
                <w:color w:val="000000"/>
              </w:rPr>
            </w:pPr>
            <w:r w:rsidRPr="007001F1">
              <w:rPr>
                <w:color w:val="000000"/>
                <w:sz w:val="22"/>
                <w:szCs w:val="22"/>
              </w:rPr>
              <w:t>d) Uviedol verejný obstarávateľ relatívnu váhu jednotlivých kritérií na vyhodnotenie ponúk alebo vzostupné poradie dôležitosti kritérií v oznámení o vyhlásení VO alebo v informatívnom dokumente alebo vo výzve na účasť na dialógu?</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AD59A4">
        <w:trPr>
          <w:trHeight w:val="655"/>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e) Sú verejným obstarávateľom  určené kritéria a pravidlá na ich hodnotenie kritérií nediskriminačné a podporujúce spravodlivú hospodársku súťaž?</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1044"/>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 xml:space="preserve">f) Ak verejný obstarávateľ </w:t>
            </w:r>
            <w:r w:rsidR="003025C1">
              <w:rPr>
                <w:color w:val="000000"/>
                <w:sz w:val="22"/>
                <w:szCs w:val="22"/>
              </w:rPr>
              <w:t xml:space="preserve">bude </w:t>
            </w:r>
            <w:r w:rsidRPr="007001F1">
              <w:rPr>
                <w:color w:val="000000"/>
                <w:sz w:val="22"/>
                <w:szCs w:val="22"/>
              </w:rPr>
              <w:t>hodnoti</w:t>
            </w:r>
            <w:r w:rsidR="003025C1">
              <w:rPr>
                <w:color w:val="000000"/>
                <w:sz w:val="22"/>
                <w:szCs w:val="22"/>
              </w:rPr>
              <w:t>ť</w:t>
            </w:r>
            <w:r w:rsidRPr="007001F1">
              <w:rPr>
                <w:color w:val="000000"/>
                <w:sz w:val="22"/>
                <w:szCs w:val="22"/>
              </w:rPr>
              <w:t xml:space="preserve"> ponuky na základe najlepšieho pomeru ceny a kvality, určil objektívne kritériá, ktoré súviseli s predmetom zákazky ?</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1044"/>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g) Ak nebolo možné z preukázateľných dôvodov určiť relatívnu váhu jednotlivých kritérií, uviedol verejný obstarávateľ tieto v zostupnom poradí dôležitosti ?</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AD59A4">
        <w:trPr>
          <w:trHeight w:val="611"/>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h)Uviedol verejný obstarávateľ v</w:t>
            </w:r>
            <w:r w:rsidR="003025C1">
              <w:rPr>
                <w:color w:val="000000"/>
                <w:sz w:val="22"/>
                <w:szCs w:val="22"/>
              </w:rPr>
              <w:t xml:space="preserve"> návrhu </w:t>
            </w:r>
            <w:r w:rsidRPr="007001F1">
              <w:rPr>
                <w:color w:val="000000"/>
                <w:sz w:val="22"/>
                <w:szCs w:val="22"/>
              </w:rPr>
              <w:t>oznámen</w:t>
            </w:r>
            <w:r w:rsidR="003025C1">
              <w:rPr>
                <w:color w:val="000000"/>
                <w:sz w:val="22"/>
                <w:szCs w:val="22"/>
              </w:rPr>
              <w:t>ia</w:t>
            </w:r>
            <w:r w:rsidRPr="007001F1">
              <w:rPr>
                <w:color w:val="000000"/>
                <w:sz w:val="22"/>
                <w:szCs w:val="22"/>
              </w:rPr>
              <w:t xml:space="preserve"> relatívnu váhu jednotlivých kritérií ?</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8</w:t>
            </w:r>
          </w:p>
        </w:tc>
        <w:tc>
          <w:tcPr>
            <w:tcW w:w="4860" w:type="dxa"/>
            <w:gridSpan w:val="2"/>
            <w:shd w:val="clear" w:color="auto" w:fill="auto"/>
            <w:vAlign w:val="center"/>
            <w:hideMark/>
          </w:tcPr>
          <w:p w:rsidR="00D56C1F" w:rsidRPr="007001F1" w:rsidRDefault="00F2042D" w:rsidP="00FA683A">
            <w:pPr>
              <w:jc w:val="both"/>
              <w:rPr>
                <w:color w:val="000000"/>
              </w:rPr>
            </w:pPr>
            <w:r w:rsidRPr="007001F1">
              <w:rPr>
                <w:color w:val="000000"/>
                <w:sz w:val="22"/>
                <w:szCs w:val="22"/>
              </w:rPr>
              <w:t>Vyžaduj</w:t>
            </w:r>
            <w:r w:rsidR="00D56C1F" w:rsidRPr="007001F1">
              <w:rPr>
                <w:color w:val="000000"/>
                <w:sz w:val="22"/>
                <w:szCs w:val="22"/>
              </w:rPr>
              <w:t>e sa zábezpeka v súlade so ZVO?</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93317A" w:rsidRPr="007001F1" w:rsidTr="007261E4">
        <w:trPr>
          <w:trHeight w:val="1770"/>
        </w:trPr>
        <w:tc>
          <w:tcPr>
            <w:tcW w:w="586" w:type="dxa"/>
            <w:vMerge w:val="restart"/>
            <w:shd w:val="clear" w:color="auto" w:fill="auto"/>
            <w:noWrap/>
            <w:vAlign w:val="center"/>
            <w:hideMark/>
          </w:tcPr>
          <w:p w:rsidR="0093317A" w:rsidRPr="007001F1" w:rsidRDefault="0093317A" w:rsidP="00F2042D">
            <w:pPr>
              <w:jc w:val="center"/>
              <w:rPr>
                <w:color w:val="000000"/>
              </w:rPr>
            </w:pPr>
            <w:r w:rsidRPr="007001F1">
              <w:rPr>
                <w:color w:val="000000"/>
                <w:sz w:val="22"/>
                <w:szCs w:val="22"/>
              </w:rPr>
              <w:t>9</w:t>
            </w:r>
          </w:p>
        </w:tc>
        <w:tc>
          <w:tcPr>
            <w:tcW w:w="4860" w:type="dxa"/>
            <w:gridSpan w:val="2"/>
            <w:shd w:val="clear" w:color="auto" w:fill="auto"/>
            <w:vAlign w:val="center"/>
            <w:hideMark/>
          </w:tcPr>
          <w:p w:rsidR="0093317A" w:rsidRPr="007001F1" w:rsidRDefault="0093317A" w:rsidP="00FA683A">
            <w:pPr>
              <w:jc w:val="both"/>
              <w:rPr>
                <w:color w:val="000000"/>
              </w:rPr>
            </w:pPr>
            <w:r w:rsidRPr="007001F1">
              <w:rPr>
                <w:color w:val="000000"/>
                <w:sz w:val="22"/>
                <w:szCs w:val="22"/>
              </w:rPr>
              <w:t>a) Uviedol verejný obstarávateľ v</w:t>
            </w:r>
            <w:r w:rsidR="003025C1">
              <w:rPr>
                <w:color w:val="000000"/>
                <w:sz w:val="22"/>
                <w:szCs w:val="22"/>
              </w:rPr>
              <w:t xml:space="preserve"> návrhu </w:t>
            </w:r>
            <w:r w:rsidRPr="007001F1">
              <w:rPr>
                <w:color w:val="000000"/>
                <w:sz w:val="22"/>
                <w:szCs w:val="22"/>
              </w:rPr>
              <w:t>oznámen</w:t>
            </w:r>
            <w:r w:rsidR="003025C1">
              <w:rPr>
                <w:color w:val="000000"/>
                <w:sz w:val="22"/>
                <w:szCs w:val="22"/>
              </w:rPr>
              <w:t>ia</w:t>
            </w:r>
            <w:r w:rsidRPr="007001F1">
              <w:rPr>
                <w:color w:val="000000"/>
                <w:sz w:val="22"/>
                <w:szCs w:val="22"/>
              </w:rPr>
              <w:t xml:space="preserve"> o vyhlásení VO  svoje potreby a požiadavky, lehotu na predloženie žiadostí o účasť, objektívne a nediskriminačné pravidlá na obmedzenie počtu záujemcov (ich minimálny a/alebo maximálny počet), výhradu uskutočniť viacetapový súťažný dialóg so znížením počtu prerokovávaných riešení, ak sa uplatňuje a plánovaný časový rámec súťažného dialógu, ak nie je uvedený v</w:t>
            </w:r>
            <w:r w:rsidR="003025C1">
              <w:rPr>
                <w:color w:val="000000"/>
                <w:sz w:val="22"/>
                <w:szCs w:val="22"/>
              </w:rPr>
              <w:t xml:space="preserve"> návrhu </w:t>
            </w:r>
            <w:r w:rsidRPr="007001F1">
              <w:rPr>
                <w:color w:val="000000"/>
                <w:sz w:val="22"/>
                <w:szCs w:val="22"/>
              </w:rPr>
              <w:t>informatívn</w:t>
            </w:r>
            <w:r w:rsidR="003025C1">
              <w:rPr>
                <w:color w:val="000000"/>
                <w:sz w:val="22"/>
                <w:szCs w:val="22"/>
              </w:rPr>
              <w:t>eho</w:t>
            </w:r>
            <w:r w:rsidRPr="007001F1">
              <w:rPr>
                <w:color w:val="000000"/>
                <w:sz w:val="22"/>
                <w:szCs w:val="22"/>
              </w:rPr>
              <w:t xml:space="preserve"> dokument</w:t>
            </w:r>
            <w:r w:rsidR="003025C1">
              <w:rPr>
                <w:color w:val="000000"/>
                <w:sz w:val="22"/>
                <w:szCs w:val="22"/>
              </w:rPr>
              <w:t>u</w:t>
            </w:r>
            <w:r w:rsidRPr="007001F1">
              <w:rPr>
                <w:color w:val="000000"/>
                <w:sz w:val="22"/>
                <w:szCs w:val="22"/>
              </w:rPr>
              <w:t>, príp. ďalšie potrebné informácie?</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78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1790"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r>
      <w:tr w:rsidR="0093317A" w:rsidRPr="007001F1" w:rsidTr="00AD59A4">
        <w:trPr>
          <w:trHeight w:val="100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b) V prípade, ak verejný obstarávateľ určil obmedzenie počtu záujemcov a to najmenej na troch, sú stanovené pravidlá na ich obmedzenie objektívne a nediskriminačné?</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lastRenderedPageBreak/>
              <w:t>10</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Obsah</w:t>
            </w:r>
            <w:r w:rsidR="003025C1">
              <w:rPr>
                <w:color w:val="000000"/>
                <w:sz w:val="22"/>
                <w:szCs w:val="22"/>
              </w:rPr>
              <w:t>uje</w:t>
            </w:r>
            <w:r w:rsidR="003D1864">
              <w:rPr>
                <w:color w:val="000000"/>
                <w:sz w:val="22"/>
                <w:szCs w:val="22"/>
              </w:rPr>
              <w:t xml:space="preserve"> </w:t>
            </w:r>
            <w:r w:rsidR="003025C1">
              <w:rPr>
                <w:color w:val="000000"/>
                <w:sz w:val="22"/>
                <w:szCs w:val="22"/>
              </w:rPr>
              <w:t xml:space="preserve">návrh </w:t>
            </w:r>
            <w:r w:rsidRPr="007001F1">
              <w:rPr>
                <w:color w:val="000000"/>
                <w:sz w:val="22"/>
                <w:szCs w:val="22"/>
              </w:rPr>
              <w:t>výzv</w:t>
            </w:r>
            <w:r w:rsidR="003025C1">
              <w:rPr>
                <w:color w:val="000000"/>
                <w:sz w:val="22"/>
                <w:szCs w:val="22"/>
              </w:rPr>
              <w:t>y</w:t>
            </w:r>
            <w:r w:rsidRPr="007001F1">
              <w:rPr>
                <w:color w:val="000000"/>
                <w:sz w:val="22"/>
                <w:szCs w:val="22"/>
              </w:rPr>
              <w:t xml:space="preserve"> na účasť na dialógu náležitosti podľa § 75 ods. 2 ZVO?</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11</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Je prílohou k</w:t>
            </w:r>
            <w:r w:rsidR="00472BEB">
              <w:rPr>
                <w:color w:val="000000"/>
                <w:sz w:val="22"/>
                <w:szCs w:val="22"/>
              </w:rPr>
              <w:t xml:space="preserve"> návrhu </w:t>
            </w:r>
            <w:r w:rsidRPr="007001F1">
              <w:rPr>
                <w:color w:val="000000"/>
                <w:sz w:val="22"/>
                <w:szCs w:val="22"/>
              </w:rPr>
              <w:t>výzv</w:t>
            </w:r>
            <w:r w:rsidR="00472BEB">
              <w:rPr>
                <w:color w:val="000000"/>
                <w:sz w:val="22"/>
                <w:szCs w:val="22"/>
              </w:rPr>
              <w:t>y</w:t>
            </w:r>
            <w:r w:rsidRPr="007001F1">
              <w:rPr>
                <w:color w:val="000000"/>
                <w:sz w:val="22"/>
                <w:szCs w:val="22"/>
              </w:rPr>
              <w:t xml:space="preserve"> na účasť na dialógu informatívny dokument v prípade, ak nebol sprístupnený podľa § 43 ods. 1 z dôvodov uvedených v § 20 ods. 7 alebo § 22 ods. 4 ZVO, alebo nebol už inak dostupný?</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93317A" w:rsidRPr="007001F1" w:rsidTr="00A96394">
        <w:trPr>
          <w:trHeight w:val="150"/>
        </w:trPr>
        <w:tc>
          <w:tcPr>
            <w:tcW w:w="586" w:type="dxa"/>
            <w:vMerge w:val="restart"/>
            <w:shd w:val="clear" w:color="auto" w:fill="auto"/>
            <w:noWrap/>
            <w:vAlign w:val="center"/>
            <w:hideMark/>
          </w:tcPr>
          <w:p w:rsidR="0093317A" w:rsidRPr="007001F1" w:rsidRDefault="0093317A" w:rsidP="00F2042D">
            <w:pPr>
              <w:jc w:val="center"/>
              <w:rPr>
                <w:color w:val="000000"/>
              </w:rPr>
            </w:pPr>
            <w:r w:rsidRPr="007001F1">
              <w:rPr>
                <w:color w:val="000000"/>
                <w:sz w:val="22"/>
                <w:szCs w:val="22"/>
              </w:rPr>
              <w:t>12</w:t>
            </w:r>
          </w:p>
        </w:tc>
        <w:tc>
          <w:tcPr>
            <w:tcW w:w="4860" w:type="dxa"/>
            <w:gridSpan w:val="2"/>
            <w:shd w:val="clear" w:color="auto" w:fill="auto"/>
            <w:vAlign w:val="center"/>
            <w:hideMark/>
          </w:tcPr>
          <w:p w:rsidR="0093317A" w:rsidRPr="007001F1" w:rsidRDefault="0093317A" w:rsidP="00FA683A">
            <w:pPr>
              <w:jc w:val="both"/>
              <w:rPr>
                <w:color w:val="000000"/>
              </w:rPr>
            </w:pPr>
            <w:r w:rsidRPr="007001F1">
              <w:rPr>
                <w:color w:val="000000"/>
                <w:sz w:val="22"/>
                <w:szCs w:val="22"/>
              </w:rPr>
              <w:t>a) Bola PHZ určená ako cena bez DPH?</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78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1790"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r>
      <w:tr w:rsidR="0093317A" w:rsidRPr="007001F1" w:rsidTr="00A96394">
        <w:trPr>
          <w:trHeight w:val="451"/>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Del="0093317A" w:rsidRDefault="0093317A" w:rsidP="00FA683A">
            <w:pPr>
              <w:jc w:val="both"/>
              <w:rPr>
                <w:color w:val="000000"/>
              </w:rPr>
            </w:pPr>
            <w:r w:rsidRPr="007001F1">
              <w:rPr>
                <w:color w:val="000000"/>
                <w:sz w:val="22"/>
                <w:szCs w:val="22"/>
              </w:rPr>
              <w:t>b) Bola  PHZ platná v čase odoslania oznámenia o vyhlásení VO na uverejnenie?</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92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Del="0093317A" w:rsidRDefault="0093317A" w:rsidP="00FA683A">
            <w:pPr>
              <w:jc w:val="both"/>
              <w:rPr>
                <w:color w:val="000000"/>
              </w:rPr>
            </w:pPr>
            <w:r w:rsidRPr="007001F1">
              <w:rPr>
                <w:color w:val="000000"/>
                <w:sz w:val="22"/>
                <w:szCs w:val="22"/>
              </w:rPr>
              <w:t>c) Je stanovená PHZ tak, že zahŕňa aj hodnotu opakovaných plnení, ak sa plánujú zabezpečiť, všetky formy opcií a všetky obnovenia zákazky, ceny a odmeny a PHZ všetkých častí zákazky?</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92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Del="0093317A" w:rsidRDefault="0093317A" w:rsidP="00FA683A">
            <w:pPr>
              <w:jc w:val="both"/>
              <w:rPr>
                <w:color w:val="000000"/>
              </w:rPr>
            </w:pPr>
            <w:r w:rsidRPr="007001F1">
              <w:rPr>
                <w:color w:val="000000"/>
                <w:sz w:val="22"/>
                <w:szCs w:val="22"/>
              </w:rPr>
              <w:t>d) Je stanovená PHZ tak, že zahŕňa predpokladanú hodnotu tovaru alebo služieb, ktoré verejný obstarávateľ poskytnú dodávateľovi v súvislosti so zákazkou na uskutočnenie stavebných prác, ak sú potrebné na uskutočnenie stavebných prác?</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92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Del="0093317A" w:rsidRDefault="0093317A" w:rsidP="00FA683A">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A96394">
        <w:trPr>
          <w:trHeight w:val="46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Del="0093317A" w:rsidRDefault="0093317A" w:rsidP="00FA683A">
            <w:pPr>
              <w:jc w:val="both"/>
              <w:rPr>
                <w:color w:val="000000"/>
              </w:rPr>
            </w:pPr>
            <w:r w:rsidRPr="007001F1">
              <w:rPr>
                <w:color w:val="000000"/>
                <w:sz w:val="22"/>
                <w:szCs w:val="22"/>
              </w:rPr>
              <w:t>f) Bola PHZ určená v súlade s ostatnými ustanoveniami §6 ZVO?</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13</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Boli pri stanovení podmienok zadávania zákazky dodržané princípy v zmysle § 10 ods. 2 ZVO?</w:t>
            </w:r>
            <w:r w:rsidR="003D1864">
              <w:rPr>
                <w:color w:val="000000"/>
                <w:sz w:val="22"/>
                <w:szCs w:val="22"/>
              </w:rPr>
              <w:t xml:space="preserve"> </w:t>
            </w:r>
            <w:r w:rsidR="007001F1">
              <w:rPr>
                <w:color w:val="000000"/>
                <w:sz w:val="22"/>
                <w:szCs w:val="22"/>
              </w:rPr>
              <w:t>Dodržal verejný obstarávateľ pri zadávaní zákazky princíp hospodárnosti?</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93317A" w:rsidRPr="007001F1" w:rsidTr="007261E4">
        <w:trPr>
          <w:trHeight w:val="630"/>
        </w:trPr>
        <w:tc>
          <w:tcPr>
            <w:tcW w:w="586" w:type="dxa"/>
            <w:vMerge w:val="restart"/>
            <w:shd w:val="clear" w:color="auto" w:fill="auto"/>
            <w:noWrap/>
            <w:vAlign w:val="center"/>
          </w:tcPr>
          <w:p w:rsidR="0093317A" w:rsidRPr="007001F1" w:rsidRDefault="0093317A" w:rsidP="00F2042D">
            <w:pPr>
              <w:jc w:val="center"/>
              <w:rPr>
                <w:color w:val="000000"/>
              </w:rPr>
            </w:pPr>
            <w:r w:rsidRPr="007001F1">
              <w:rPr>
                <w:color w:val="000000"/>
                <w:sz w:val="22"/>
                <w:szCs w:val="22"/>
              </w:rPr>
              <w:t>14</w:t>
            </w: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a) Nebol pred vyhlásením VO identifikovaný konflikt záujmov podľa § 23 ZVO?</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630"/>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3D1864">
            <w:pPr>
              <w:jc w:val="both"/>
              <w:rPr>
                <w:color w:val="000000"/>
              </w:rPr>
            </w:pPr>
            <w:r w:rsidRPr="007001F1">
              <w:rPr>
                <w:color w:val="000000"/>
                <w:sz w:val="22"/>
                <w:szCs w:val="22"/>
              </w:rPr>
              <w:t>b) Boli v prípade konfliktu záujmov prijaté primerané opatrenia a vykonaná náprav</w:t>
            </w:r>
            <w:r w:rsidR="003D1864">
              <w:rPr>
                <w:color w:val="000000"/>
                <w:sz w:val="22"/>
                <w:szCs w:val="22"/>
              </w:rPr>
              <w:t>a</w:t>
            </w:r>
            <w:r w:rsidRPr="007001F1">
              <w:rPr>
                <w:color w:val="000000"/>
                <w:sz w:val="22"/>
                <w:szCs w:val="22"/>
              </w:rPr>
              <w:t xml:space="preserve"> v zmysle      § 23 ods. 5 ZVO?</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15</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Bol zamestnanec vykonávajúci kontrolu oboznámený s rizikovými indikátormi</w:t>
            </w:r>
            <w:r w:rsidR="003D1864">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D1864">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16</w:t>
            </w:r>
          </w:p>
        </w:tc>
        <w:tc>
          <w:tcPr>
            <w:tcW w:w="4860" w:type="dxa"/>
            <w:gridSpan w:val="2"/>
            <w:shd w:val="clear" w:color="auto" w:fill="auto"/>
            <w:vAlign w:val="center"/>
            <w:hideMark/>
          </w:tcPr>
          <w:p w:rsidR="00F2042D" w:rsidRPr="007001F1" w:rsidRDefault="00F2042D" w:rsidP="00FA683A">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17</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Neboli identifikované iné porušenia pravidiel a postupov verejného obstarávania?</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F2042D" w:rsidRPr="007001F1" w:rsidTr="007261E4">
        <w:trPr>
          <w:trHeight w:val="300"/>
        </w:trPr>
        <w:tc>
          <w:tcPr>
            <w:tcW w:w="9162" w:type="dxa"/>
            <w:gridSpan w:val="7"/>
            <w:shd w:val="clear" w:color="auto" w:fill="auto"/>
            <w:noWrap/>
            <w:vAlign w:val="center"/>
          </w:tcPr>
          <w:p w:rsidR="00F2042D" w:rsidRPr="007001F1" w:rsidRDefault="00F2042D" w:rsidP="00F2042D">
            <w:pPr>
              <w:jc w:val="both"/>
              <w:rPr>
                <w:b/>
                <w:sz w:val="20"/>
                <w:szCs w:val="20"/>
              </w:rPr>
            </w:pPr>
            <w:r w:rsidRPr="007001F1">
              <w:rPr>
                <w:b/>
                <w:sz w:val="20"/>
                <w:szCs w:val="20"/>
              </w:rPr>
              <w:t>VYJADRENIE</w:t>
            </w:r>
          </w:p>
          <w:p w:rsidR="00F2042D" w:rsidRPr="007001F1" w:rsidRDefault="00F2042D" w:rsidP="00F2042D">
            <w:pPr>
              <w:jc w:val="both"/>
              <w:rPr>
                <w:sz w:val="20"/>
                <w:szCs w:val="20"/>
              </w:rPr>
            </w:pPr>
          </w:p>
          <w:p w:rsidR="006605DD" w:rsidRPr="00A20234" w:rsidRDefault="006605DD" w:rsidP="006605DD">
            <w:pPr>
              <w:jc w:val="both"/>
              <w:rPr>
                <w:sz w:val="20"/>
                <w:szCs w:val="20"/>
              </w:rPr>
            </w:pPr>
            <w:r w:rsidRPr="00A20234">
              <w:rPr>
                <w:sz w:val="20"/>
                <w:szCs w:val="20"/>
              </w:rPr>
              <w:lastRenderedPageBreak/>
              <w:t>Na základe overených skutočností potvrdzujem, že (uveďte jednu z možností v súlade s ustanovením § 7 ods. 3 zákona o finančnej kontrole).</w:t>
            </w:r>
            <w:r w:rsidRPr="00A20234">
              <w:rPr>
                <w:sz w:val="20"/>
                <w:szCs w:val="20"/>
              </w:rPr>
              <w:footnoteReference w:customMarkFollows="1" w:id="76"/>
              <w:t>[1]</w:t>
            </w:r>
          </w:p>
          <w:p w:rsidR="00F2042D" w:rsidRPr="007001F1" w:rsidRDefault="00F2042D" w:rsidP="00F2042D"/>
          <w:p w:rsidR="00F2042D" w:rsidRPr="007001F1" w:rsidRDefault="00F2042D" w:rsidP="00F2042D">
            <w:pPr>
              <w:rPr>
                <w:b/>
                <w:bCs/>
                <w:color w:val="000000"/>
              </w:rPr>
            </w:pP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b/>
                <w:bCs/>
              </w:rPr>
            </w:pPr>
            <w:r w:rsidRPr="007001F1">
              <w:rPr>
                <w:b/>
                <w:bCs/>
                <w:sz w:val="22"/>
                <w:szCs w:val="22"/>
              </w:rPr>
              <w:lastRenderedPageBreak/>
              <w:t>Kontrolu vykonal</w:t>
            </w:r>
            <w:r w:rsidR="00A90B4D">
              <w:rPr>
                <w:rStyle w:val="Odkaznapoznmkupodiarou"/>
                <w:b/>
                <w:bCs/>
                <w:sz w:val="22"/>
                <w:szCs w:val="22"/>
              </w:rPr>
              <w:footnoteReference w:customMarkFollows="1" w:id="77"/>
              <w:t>2</w:t>
            </w:r>
            <w:r w:rsidRPr="007001F1">
              <w:rPr>
                <w:b/>
                <w:bCs/>
                <w:sz w:val="22"/>
                <w:szCs w:val="22"/>
              </w:rPr>
              <w:t>:</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b/>
                <w:bCs/>
              </w:rPr>
            </w:pPr>
            <w:r w:rsidRPr="007001F1">
              <w:rPr>
                <w:b/>
                <w:bCs/>
                <w:sz w:val="22"/>
                <w:szCs w:val="22"/>
              </w:rPr>
              <w:t>Dátum:</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3588" w:type="dxa"/>
            <w:gridSpan w:val="2"/>
            <w:shd w:val="clear" w:color="000000" w:fill="FFFFFF"/>
            <w:vAlign w:val="center"/>
            <w:hideMark/>
          </w:tcPr>
          <w:p w:rsidR="00F2042D" w:rsidRPr="007001F1" w:rsidRDefault="00F2042D" w:rsidP="00F2042D">
            <w:pPr>
              <w:rPr>
                <w:b/>
                <w:bCs/>
              </w:rPr>
            </w:pPr>
            <w:r w:rsidRPr="007001F1">
              <w:rPr>
                <w:b/>
                <w:bCs/>
                <w:sz w:val="22"/>
                <w:szCs w:val="22"/>
              </w:rPr>
              <w:t>Podpis:</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9162" w:type="dxa"/>
            <w:gridSpan w:val="7"/>
            <w:shd w:val="clear" w:color="auto" w:fill="auto"/>
            <w:noWrap/>
            <w:vAlign w:val="bottom"/>
            <w:hideMark/>
          </w:tcPr>
          <w:p w:rsidR="00F2042D" w:rsidRPr="007001F1" w:rsidRDefault="00F2042D" w:rsidP="00F2042D">
            <w:pPr>
              <w:jc w:val="center"/>
              <w:rPr>
                <w:color w:val="000000"/>
              </w:rPr>
            </w:pPr>
            <w:r w:rsidRPr="007001F1">
              <w:rPr>
                <w:color w:val="000000"/>
                <w:sz w:val="22"/>
                <w:szCs w:val="22"/>
              </w:rPr>
              <w:t> </w:t>
            </w:r>
          </w:p>
        </w:tc>
      </w:tr>
      <w:tr w:rsidR="00F2042D" w:rsidRPr="007001F1" w:rsidTr="007261E4">
        <w:trPr>
          <w:trHeight w:val="300"/>
        </w:trPr>
        <w:tc>
          <w:tcPr>
            <w:tcW w:w="3588" w:type="dxa"/>
            <w:gridSpan w:val="2"/>
            <w:shd w:val="clear" w:color="000000" w:fill="FFFFFF"/>
            <w:vAlign w:val="center"/>
            <w:hideMark/>
          </w:tcPr>
          <w:p w:rsidR="00F2042D" w:rsidRPr="007001F1" w:rsidRDefault="00F2042D" w:rsidP="00F2042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78"/>
              <w:t>3</w:t>
            </w:r>
            <w:r w:rsidRPr="007001F1">
              <w:rPr>
                <w:b/>
                <w:bCs/>
                <w:sz w:val="22"/>
                <w:szCs w:val="22"/>
              </w:rPr>
              <w:t>:</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3588" w:type="dxa"/>
            <w:gridSpan w:val="2"/>
            <w:shd w:val="clear" w:color="000000" w:fill="FFFFFF"/>
            <w:vAlign w:val="center"/>
            <w:hideMark/>
          </w:tcPr>
          <w:p w:rsidR="00F2042D" w:rsidRPr="007001F1" w:rsidRDefault="00F2042D" w:rsidP="00F2042D">
            <w:pPr>
              <w:rPr>
                <w:b/>
                <w:bCs/>
              </w:rPr>
            </w:pPr>
            <w:r w:rsidRPr="007001F1">
              <w:rPr>
                <w:b/>
                <w:bCs/>
                <w:sz w:val="22"/>
                <w:szCs w:val="22"/>
              </w:rPr>
              <w:t xml:space="preserve">Dátum: </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3588" w:type="dxa"/>
            <w:gridSpan w:val="2"/>
            <w:shd w:val="clear" w:color="000000" w:fill="FFFFFF"/>
            <w:vAlign w:val="center"/>
            <w:hideMark/>
          </w:tcPr>
          <w:p w:rsidR="00F2042D" w:rsidRPr="007001F1" w:rsidRDefault="00F2042D" w:rsidP="00F2042D">
            <w:pPr>
              <w:rPr>
                <w:b/>
                <w:bCs/>
              </w:rPr>
            </w:pPr>
            <w:r w:rsidRPr="007001F1">
              <w:rPr>
                <w:b/>
                <w:bCs/>
                <w:sz w:val="22"/>
                <w:szCs w:val="22"/>
              </w:rPr>
              <w:t>Podpis:</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bl>
    <w:p w:rsidR="00F2042D" w:rsidRPr="007001F1" w:rsidRDefault="00F2042D">
      <w:pPr>
        <w:spacing w:after="160" w:line="259" w:lineRule="auto"/>
      </w:pPr>
    </w:p>
    <w:p w:rsidR="00F2042D" w:rsidRPr="007001F1" w:rsidRDefault="00F2042D">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6114A" w:rsidRPr="007001F1" w:rsidTr="002D20F9">
        <w:trPr>
          <w:trHeight w:val="645"/>
        </w:trPr>
        <w:tc>
          <w:tcPr>
            <w:tcW w:w="9087" w:type="dxa"/>
            <w:gridSpan w:val="7"/>
            <w:shd w:val="clear" w:color="000000" w:fill="60497A"/>
            <w:vAlign w:val="center"/>
            <w:hideMark/>
          </w:tcPr>
          <w:p w:rsidR="0086114A" w:rsidRPr="007001F1" w:rsidRDefault="0086114A" w:rsidP="0086114A">
            <w:pPr>
              <w:jc w:val="center"/>
              <w:rPr>
                <w:b/>
                <w:bCs/>
                <w:color w:val="FFFFFF"/>
              </w:rPr>
            </w:pPr>
            <w:r w:rsidRPr="007001F1">
              <w:rPr>
                <w:b/>
                <w:bCs/>
                <w:color w:val="FFFFFF"/>
              </w:rPr>
              <w:lastRenderedPageBreak/>
              <w:t>Kontrolný zoznam k finančnej kontrole VO</w:t>
            </w:r>
            <w:r w:rsidRPr="007001F1">
              <w:rPr>
                <w:b/>
                <w:bCs/>
                <w:color w:val="FFFFFF"/>
              </w:rPr>
              <w:br/>
            </w:r>
            <w:bookmarkStart w:id="30" w:name="KZ_26"/>
            <w:r w:rsidRPr="007001F1">
              <w:rPr>
                <w:b/>
                <w:bCs/>
                <w:color w:val="FFFFFF"/>
              </w:rPr>
              <w:t xml:space="preserve">Nadlimitná zákazka - súťažný dialóg - </w:t>
            </w:r>
            <w:r w:rsidR="003772EE" w:rsidRPr="007001F1">
              <w:rPr>
                <w:b/>
                <w:bCs/>
                <w:color w:val="FFFFFF"/>
              </w:rPr>
              <w:t>druhá</w:t>
            </w:r>
            <w:r w:rsidRPr="007001F1">
              <w:rPr>
                <w:b/>
                <w:bCs/>
                <w:color w:val="FFFFFF"/>
              </w:rPr>
              <w:t xml:space="preserve"> ex</w:t>
            </w:r>
            <w:r w:rsidR="003D1864">
              <w:rPr>
                <w:b/>
                <w:bCs/>
                <w:color w:val="FFFFFF"/>
              </w:rPr>
              <w:t xml:space="preserve"> </w:t>
            </w:r>
            <w:r w:rsidRPr="007001F1">
              <w:rPr>
                <w:b/>
                <w:bCs/>
                <w:color w:val="FFFFFF"/>
              </w:rPr>
              <w:t>ante kontrola</w:t>
            </w:r>
            <w:bookmarkEnd w:id="30"/>
          </w:p>
        </w:tc>
      </w:tr>
      <w:tr w:rsidR="0086114A" w:rsidRPr="007001F1" w:rsidTr="002D20F9">
        <w:trPr>
          <w:trHeight w:val="330"/>
        </w:trPr>
        <w:tc>
          <w:tcPr>
            <w:tcW w:w="9087" w:type="dxa"/>
            <w:gridSpan w:val="7"/>
            <w:shd w:val="clear" w:color="auto" w:fill="auto"/>
            <w:vAlign w:val="center"/>
            <w:hideMark/>
          </w:tcPr>
          <w:p w:rsidR="0086114A" w:rsidRPr="007001F1" w:rsidRDefault="0086114A" w:rsidP="0086114A">
            <w:pPr>
              <w:jc w:val="center"/>
              <w:rPr>
                <w:b/>
                <w:bCs/>
                <w:color w:val="000000"/>
              </w:rPr>
            </w:pPr>
            <w:r w:rsidRPr="007001F1">
              <w:rPr>
                <w:b/>
                <w:bCs/>
                <w:color w:val="000000"/>
                <w:sz w:val="22"/>
                <w:szCs w:val="22"/>
              </w:rPr>
              <w:t>Identifikácia programu</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Názov programu</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66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30"/>
        </w:trPr>
        <w:tc>
          <w:tcPr>
            <w:tcW w:w="9087" w:type="dxa"/>
            <w:gridSpan w:val="7"/>
            <w:shd w:val="clear" w:color="auto" w:fill="auto"/>
            <w:vAlign w:val="center"/>
            <w:hideMark/>
          </w:tcPr>
          <w:p w:rsidR="0086114A" w:rsidRPr="007001F1" w:rsidRDefault="0086114A" w:rsidP="0086114A">
            <w:pPr>
              <w:jc w:val="center"/>
              <w:rPr>
                <w:b/>
                <w:bCs/>
                <w:color w:val="000000"/>
              </w:rPr>
            </w:pPr>
            <w:r w:rsidRPr="007001F1">
              <w:rPr>
                <w:b/>
                <w:bCs/>
                <w:color w:val="000000"/>
                <w:sz w:val="22"/>
                <w:szCs w:val="22"/>
              </w:rPr>
              <w:t>Identifikácia projektu a prijímateľa</w:t>
            </w:r>
          </w:p>
        </w:tc>
      </w:tr>
      <w:tr w:rsidR="0086114A" w:rsidRPr="007001F1" w:rsidTr="002D20F9">
        <w:trPr>
          <w:trHeight w:val="33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Názov projektu</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30"/>
        </w:trPr>
        <w:tc>
          <w:tcPr>
            <w:tcW w:w="9087" w:type="dxa"/>
            <w:gridSpan w:val="7"/>
            <w:shd w:val="clear" w:color="auto" w:fill="auto"/>
            <w:vAlign w:val="center"/>
            <w:hideMark/>
          </w:tcPr>
          <w:p w:rsidR="0086114A" w:rsidRPr="007001F1" w:rsidRDefault="0086114A" w:rsidP="0086114A">
            <w:pPr>
              <w:jc w:val="center"/>
              <w:rPr>
                <w:b/>
                <w:bCs/>
                <w:color w:val="000000"/>
              </w:rPr>
            </w:pPr>
            <w:r w:rsidRPr="007001F1">
              <w:rPr>
                <w:b/>
                <w:bCs/>
                <w:color w:val="000000"/>
                <w:sz w:val="22"/>
                <w:szCs w:val="22"/>
              </w:rPr>
              <w:t>Identifikácia zákazky</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Nadlimitná zákazka</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Súťažný dialóg (§ 74 ZVO)</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86114A" w:rsidRPr="007001F1" w:rsidRDefault="0086114A" w:rsidP="0086114A">
            <w:pPr>
              <w:rPr>
                <w:color w:val="000000"/>
              </w:rPr>
            </w:pPr>
          </w:p>
        </w:tc>
      </w:tr>
      <w:tr w:rsidR="004D0B9F" w:rsidRPr="007001F1" w:rsidTr="002D20F9">
        <w:trPr>
          <w:trHeight w:val="300"/>
        </w:trPr>
        <w:tc>
          <w:tcPr>
            <w:tcW w:w="3559" w:type="dxa"/>
            <w:gridSpan w:val="2"/>
            <w:shd w:val="clear" w:color="auto" w:fill="auto"/>
            <w:vAlign w:val="center"/>
          </w:tcPr>
          <w:p w:rsidR="004D0B9F" w:rsidRPr="007001F1" w:rsidRDefault="004D0B9F" w:rsidP="0086114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86114A">
            <w:pPr>
              <w:rPr>
                <w:color w:val="000000"/>
              </w:rPr>
            </w:pP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Typ kontroly</w:t>
            </w:r>
          </w:p>
        </w:tc>
        <w:tc>
          <w:tcPr>
            <w:tcW w:w="5528" w:type="dxa"/>
            <w:gridSpan w:val="5"/>
            <w:shd w:val="clear" w:color="auto" w:fill="auto"/>
            <w:vAlign w:val="center"/>
            <w:hideMark/>
          </w:tcPr>
          <w:p w:rsidR="0086114A" w:rsidRPr="007001F1" w:rsidRDefault="00912CB9" w:rsidP="0086114A">
            <w:pPr>
              <w:rPr>
                <w:color w:val="000000"/>
              </w:rPr>
            </w:pPr>
            <w:r w:rsidRPr="007001F1">
              <w:rPr>
                <w:color w:val="000000"/>
                <w:sz w:val="22"/>
                <w:szCs w:val="22"/>
              </w:rPr>
              <w:t>druhá</w:t>
            </w:r>
            <w:r w:rsidR="0086114A" w:rsidRPr="007001F1">
              <w:rPr>
                <w:color w:val="000000"/>
                <w:sz w:val="22"/>
                <w:szCs w:val="22"/>
              </w:rPr>
              <w:t xml:space="preserve"> ex</w:t>
            </w:r>
            <w:r w:rsidR="003D1864">
              <w:rPr>
                <w:color w:val="000000"/>
                <w:sz w:val="22"/>
                <w:szCs w:val="22"/>
              </w:rPr>
              <w:t xml:space="preserve"> </w:t>
            </w:r>
            <w:r w:rsidR="0086114A" w:rsidRPr="007001F1">
              <w:rPr>
                <w:color w:val="000000"/>
                <w:sz w:val="22"/>
                <w:szCs w:val="22"/>
              </w:rPr>
              <w:t>ante kontrola</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Názov zákazky</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Názov dodávateľa</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IČO dodávateľa</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15"/>
        </w:trPr>
        <w:tc>
          <w:tcPr>
            <w:tcW w:w="582" w:type="dxa"/>
            <w:shd w:val="clear" w:color="000000" w:fill="60497A"/>
            <w:vAlign w:val="center"/>
            <w:hideMark/>
          </w:tcPr>
          <w:p w:rsidR="0086114A" w:rsidRPr="007001F1" w:rsidRDefault="0086114A" w:rsidP="0086114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86114A" w:rsidRPr="007001F1" w:rsidRDefault="0086114A" w:rsidP="0086114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86114A" w:rsidRPr="007001F1" w:rsidRDefault="0086114A" w:rsidP="0086114A">
            <w:pPr>
              <w:jc w:val="center"/>
              <w:rPr>
                <w:b/>
                <w:bCs/>
                <w:color w:val="FFFFFF"/>
              </w:rPr>
            </w:pPr>
            <w:r w:rsidRPr="007001F1">
              <w:rPr>
                <w:b/>
                <w:bCs/>
                <w:color w:val="FFFFFF"/>
                <w:sz w:val="22"/>
                <w:szCs w:val="22"/>
              </w:rPr>
              <w:t>áno</w:t>
            </w:r>
          </w:p>
        </w:tc>
        <w:tc>
          <w:tcPr>
            <w:tcW w:w="567" w:type="dxa"/>
            <w:shd w:val="clear" w:color="000000" w:fill="60497A"/>
            <w:vAlign w:val="center"/>
            <w:hideMark/>
          </w:tcPr>
          <w:p w:rsidR="0086114A" w:rsidRPr="007001F1" w:rsidRDefault="0086114A" w:rsidP="0086114A">
            <w:pPr>
              <w:jc w:val="center"/>
              <w:rPr>
                <w:b/>
                <w:bCs/>
                <w:color w:val="FFFFFF"/>
              </w:rPr>
            </w:pPr>
            <w:r w:rsidRPr="007001F1">
              <w:rPr>
                <w:b/>
                <w:bCs/>
                <w:color w:val="FFFFFF"/>
                <w:sz w:val="22"/>
                <w:szCs w:val="22"/>
              </w:rPr>
              <w:t>nie</w:t>
            </w:r>
          </w:p>
        </w:tc>
        <w:tc>
          <w:tcPr>
            <w:tcW w:w="776" w:type="dxa"/>
            <w:shd w:val="clear" w:color="000000" w:fill="60497A"/>
            <w:vAlign w:val="center"/>
            <w:hideMark/>
          </w:tcPr>
          <w:p w:rsidR="0086114A" w:rsidRPr="007001F1" w:rsidRDefault="0086114A" w:rsidP="0086114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86114A" w:rsidRPr="007001F1" w:rsidRDefault="0086114A" w:rsidP="0086114A">
            <w:pPr>
              <w:jc w:val="center"/>
              <w:rPr>
                <w:b/>
                <w:bCs/>
                <w:color w:val="FFFFFF"/>
              </w:rPr>
            </w:pPr>
            <w:r w:rsidRPr="007001F1">
              <w:rPr>
                <w:b/>
                <w:bCs/>
                <w:color w:val="FFFFFF"/>
                <w:sz w:val="22"/>
                <w:szCs w:val="22"/>
              </w:rPr>
              <w:t>Poznámka</w:t>
            </w:r>
          </w:p>
        </w:tc>
      </w:tr>
      <w:tr w:rsidR="0093317A" w:rsidRPr="007001F1" w:rsidTr="002D20F9">
        <w:trPr>
          <w:trHeight w:val="367"/>
        </w:trPr>
        <w:tc>
          <w:tcPr>
            <w:tcW w:w="582" w:type="dxa"/>
            <w:vMerge w:val="restart"/>
            <w:shd w:val="clear" w:color="auto" w:fill="auto"/>
            <w:noWrap/>
            <w:vAlign w:val="center"/>
          </w:tcPr>
          <w:p w:rsidR="0093317A" w:rsidRPr="007001F1" w:rsidRDefault="0093317A" w:rsidP="0086114A">
            <w:pPr>
              <w:jc w:val="center"/>
              <w:rPr>
                <w:color w:val="000000"/>
              </w:rPr>
            </w:pPr>
            <w:r w:rsidRPr="007001F1">
              <w:rPr>
                <w:color w:val="000000"/>
                <w:sz w:val="22"/>
                <w:szCs w:val="22"/>
              </w:rPr>
              <w:t>1</w:t>
            </w:r>
          </w:p>
        </w:tc>
        <w:tc>
          <w:tcPr>
            <w:tcW w:w="4820" w:type="dxa"/>
            <w:gridSpan w:val="2"/>
            <w:shd w:val="clear" w:color="auto" w:fill="auto"/>
            <w:vAlign w:val="center"/>
          </w:tcPr>
          <w:p w:rsidR="0093317A" w:rsidRPr="007001F1" w:rsidRDefault="0093317A" w:rsidP="00A96394">
            <w:pPr>
              <w:jc w:val="both"/>
              <w:rPr>
                <w:color w:val="000000"/>
              </w:rPr>
            </w:pPr>
            <w:r w:rsidRPr="007001F1">
              <w:rPr>
                <w:color w:val="000000"/>
                <w:sz w:val="22"/>
                <w:szCs w:val="22"/>
              </w:rPr>
              <w:t>a)Je použitý postup na zadanie zákazky na dodanie tovaru/ stavebných prác/ služieb v súlade so ZVO?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630"/>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b) Je súťažný dialóg použitý, v tom prípade ak je splnená aspoň jedna z podmienok uvedených § 70 ZVO?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A54093" w:rsidRPr="007001F1" w:rsidTr="002D20F9">
        <w:trPr>
          <w:trHeight w:val="656"/>
        </w:trPr>
        <w:tc>
          <w:tcPr>
            <w:tcW w:w="582" w:type="dxa"/>
            <w:shd w:val="clear" w:color="auto" w:fill="auto"/>
            <w:noWrap/>
            <w:vAlign w:val="center"/>
          </w:tcPr>
          <w:p w:rsidR="00A54093" w:rsidRPr="007001F1" w:rsidRDefault="001C104A" w:rsidP="0086114A">
            <w:pPr>
              <w:jc w:val="center"/>
              <w:rPr>
                <w:color w:val="000000"/>
              </w:rPr>
            </w:pPr>
            <w:r w:rsidRPr="007001F1">
              <w:rPr>
                <w:color w:val="000000"/>
                <w:sz w:val="22"/>
                <w:szCs w:val="22"/>
              </w:rPr>
              <w:t>2</w:t>
            </w:r>
          </w:p>
        </w:tc>
        <w:tc>
          <w:tcPr>
            <w:tcW w:w="4820" w:type="dxa"/>
            <w:gridSpan w:val="2"/>
            <w:shd w:val="clear" w:color="auto" w:fill="auto"/>
            <w:vAlign w:val="center"/>
          </w:tcPr>
          <w:p w:rsidR="00A54093" w:rsidRPr="007001F1" w:rsidRDefault="00A54093" w:rsidP="00FA683A">
            <w:pPr>
              <w:jc w:val="both"/>
              <w:rPr>
                <w:color w:val="000000"/>
              </w:rPr>
            </w:pPr>
            <w:r w:rsidRPr="007001F1">
              <w:rPr>
                <w:color w:val="000000"/>
                <w:sz w:val="22"/>
                <w:szCs w:val="22"/>
              </w:rPr>
              <w:t>Uviedol verejný obstarávateľ v oznámení o vyhlásení VO alebo v správe o zákazke odôvodnenie nerozdelenia zákazky na časti?</w:t>
            </w:r>
          </w:p>
        </w:tc>
        <w:tc>
          <w:tcPr>
            <w:tcW w:w="567" w:type="dxa"/>
            <w:shd w:val="clear" w:color="auto" w:fill="auto"/>
            <w:vAlign w:val="center"/>
          </w:tcPr>
          <w:p w:rsidR="00A54093" w:rsidRPr="007001F1" w:rsidRDefault="00A54093" w:rsidP="0086114A">
            <w:pPr>
              <w:jc w:val="center"/>
              <w:rPr>
                <w:color w:val="000000"/>
              </w:rPr>
            </w:pPr>
          </w:p>
        </w:tc>
        <w:tc>
          <w:tcPr>
            <w:tcW w:w="567" w:type="dxa"/>
            <w:shd w:val="clear" w:color="auto" w:fill="auto"/>
            <w:vAlign w:val="center"/>
          </w:tcPr>
          <w:p w:rsidR="00A54093" w:rsidRPr="007001F1" w:rsidRDefault="00A54093" w:rsidP="0086114A">
            <w:pPr>
              <w:jc w:val="center"/>
              <w:rPr>
                <w:color w:val="000000"/>
              </w:rPr>
            </w:pPr>
          </w:p>
        </w:tc>
        <w:tc>
          <w:tcPr>
            <w:tcW w:w="776" w:type="dxa"/>
            <w:shd w:val="clear" w:color="auto" w:fill="auto"/>
            <w:vAlign w:val="center"/>
          </w:tcPr>
          <w:p w:rsidR="00A54093" w:rsidRPr="007001F1" w:rsidRDefault="00A54093" w:rsidP="0086114A">
            <w:pPr>
              <w:jc w:val="center"/>
              <w:rPr>
                <w:color w:val="000000"/>
              </w:rPr>
            </w:pPr>
          </w:p>
        </w:tc>
        <w:tc>
          <w:tcPr>
            <w:tcW w:w="1775" w:type="dxa"/>
            <w:shd w:val="clear" w:color="auto" w:fill="auto"/>
            <w:vAlign w:val="center"/>
          </w:tcPr>
          <w:p w:rsidR="00A54093" w:rsidRPr="007001F1" w:rsidRDefault="00A54093" w:rsidP="0086114A">
            <w:pPr>
              <w:jc w:val="center"/>
              <w:rPr>
                <w:color w:val="000000"/>
              </w:rPr>
            </w:pPr>
          </w:p>
        </w:tc>
      </w:tr>
      <w:tr w:rsidR="0086114A" w:rsidRPr="007001F1" w:rsidTr="002D20F9">
        <w:trPr>
          <w:trHeight w:val="900"/>
        </w:trPr>
        <w:tc>
          <w:tcPr>
            <w:tcW w:w="582" w:type="dxa"/>
            <w:shd w:val="clear" w:color="auto" w:fill="auto"/>
            <w:noWrap/>
            <w:vAlign w:val="center"/>
            <w:hideMark/>
          </w:tcPr>
          <w:p w:rsidR="0086114A" w:rsidRPr="007001F1" w:rsidRDefault="00EC083F" w:rsidP="0086114A">
            <w:pPr>
              <w:jc w:val="center"/>
              <w:rPr>
                <w:color w:val="000000"/>
              </w:rPr>
            </w:pPr>
            <w:r w:rsidRPr="007001F1">
              <w:rPr>
                <w:color w:val="000000"/>
                <w:sz w:val="22"/>
                <w:szCs w:val="22"/>
              </w:rPr>
              <w:t>3</w:t>
            </w:r>
          </w:p>
        </w:tc>
        <w:tc>
          <w:tcPr>
            <w:tcW w:w="4820" w:type="dxa"/>
            <w:gridSpan w:val="2"/>
            <w:shd w:val="clear" w:color="auto" w:fill="auto"/>
            <w:vAlign w:val="center"/>
            <w:hideMark/>
          </w:tcPr>
          <w:p w:rsidR="0086114A" w:rsidRPr="007001F1" w:rsidRDefault="0086114A" w:rsidP="00FA683A">
            <w:pPr>
              <w:jc w:val="both"/>
              <w:rPr>
                <w:color w:val="000000"/>
              </w:rPr>
            </w:pPr>
            <w:r w:rsidRPr="007001F1">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86114A" w:rsidRPr="007001F1" w:rsidTr="002D20F9">
        <w:trPr>
          <w:trHeight w:val="600"/>
        </w:trPr>
        <w:tc>
          <w:tcPr>
            <w:tcW w:w="582" w:type="dxa"/>
            <w:shd w:val="clear" w:color="auto" w:fill="auto"/>
            <w:noWrap/>
            <w:vAlign w:val="center"/>
            <w:hideMark/>
          </w:tcPr>
          <w:p w:rsidR="0086114A" w:rsidRPr="007001F1" w:rsidRDefault="00EC083F" w:rsidP="0086114A">
            <w:pPr>
              <w:jc w:val="center"/>
              <w:rPr>
                <w:color w:val="000000"/>
              </w:rPr>
            </w:pPr>
            <w:r w:rsidRPr="007001F1">
              <w:rPr>
                <w:color w:val="000000"/>
                <w:sz w:val="22"/>
                <w:szCs w:val="22"/>
              </w:rPr>
              <w:t>4</w:t>
            </w:r>
          </w:p>
        </w:tc>
        <w:tc>
          <w:tcPr>
            <w:tcW w:w="4820" w:type="dxa"/>
            <w:gridSpan w:val="2"/>
            <w:shd w:val="clear" w:color="auto" w:fill="auto"/>
            <w:vAlign w:val="center"/>
            <w:hideMark/>
          </w:tcPr>
          <w:p w:rsidR="0086114A" w:rsidRPr="007001F1" w:rsidRDefault="0086114A" w:rsidP="00FA683A">
            <w:pPr>
              <w:jc w:val="both"/>
              <w:rPr>
                <w:color w:val="000000"/>
              </w:rPr>
            </w:pPr>
            <w:r w:rsidRPr="007001F1">
              <w:rPr>
                <w:color w:val="000000"/>
                <w:sz w:val="22"/>
                <w:szCs w:val="22"/>
              </w:rPr>
              <w:t>Bol informatívny dokument poskytnutý záujemcom v súlade so ZVO?</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86114A" w:rsidRPr="007001F1" w:rsidTr="002D20F9">
        <w:trPr>
          <w:trHeight w:val="600"/>
        </w:trPr>
        <w:tc>
          <w:tcPr>
            <w:tcW w:w="582" w:type="dxa"/>
            <w:shd w:val="clear" w:color="auto" w:fill="auto"/>
            <w:noWrap/>
            <w:vAlign w:val="center"/>
            <w:hideMark/>
          </w:tcPr>
          <w:p w:rsidR="0086114A" w:rsidRPr="007001F1" w:rsidRDefault="00292D2C" w:rsidP="0086114A">
            <w:pPr>
              <w:jc w:val="center"/>
              <w:rPr>
                <w:color w:val="000000"/>
              </w:rPr>
            </w:pPr>
            <w:r w:rsidRPr="007001F1">
              <w:rPr>
                <w:color w:val="000000"/>
                <w:sz w:val="22"/>
                <w:szCs w:val="22"/>
              </w:rPr>
              <w:lastRenderedPageBreak/>
              <w:t>5</w:t>
            </w:r>
          </w:p>
        </w:tc>
        <w:tc>
          <w:tcPr>
            <w:tcW w:w="4820" w:type="dxa"/>
            <w:gridSpan w:val="2"/>
            <w:shd w:val="clear" w:color="auto" w:fill="auto"/>
            <w:vAlign w:val="center"/>
            <w:hideMark/>
          </w:tcPr>
          <w:p w:rsidR="0086114A" w:rsidRPr="007001F1" w:rsidRDefault="0086114A" w:rsidP="00FA683A">
            <w:pPr>
              <w:jc w:val="both"/>
              <w:rPr>
                <w:color w:val="000000"/>
              </w:rPr>
            </w:pPr>
            <w:r w:rsidRPr="007001F1">
              <w:rPr>
                <w:color w:val="000000"/>
                <w:sz w:val="22"/>
                <w:szCs w:val="22"/>
              </w:rPr>
              <w:t>Bola lehota na predloženie žiadostí o účasť aspoň 30 dní odo dňa odoslania oznámenia o vyhlásení VO publikačnému úradu?</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1C104A" w:rsidRPr="007001F1" w:rsidTr="002D20F9">
        <w:trPr>
          <w:trHeight w:val="600"/>
        </w:trPr>
        <w:tc>
          <w:tcPr>
            <w:tcW w:w="582" w:type="dxa"/>
            <w:shd w:val="clear" w:color="auto" w:fill="auto"/>
            <w:noWrap/>
            <w:vAlign w:val="center"/>
          </w:tcPr>
          <w:p w:rsidR="001C104A" w:rsidRPr="007001F1" w:rsidRDefault="00F0306F" w:rsidP="0086114A">
            <w:pPr>
              <w:jc w:val="center"/>
              <w:rPr>
                <w:color w:val="000000"/>
              </w:rPr>
            </w:pPr>
            <w:r>
              <w:rPr>
                <w:color w:val="000000"/>
                <w:sz w:val="22"/>
                <w:szCs w:val="22"/>
              </w:rPr>
              <w:t>6</w:t>
            </w:r>
          </w:p>
        </w:tc>
        <w:tc>
          <w:tcPr>
            <w:tcW w:w="4820" w:type="dxa"/>
            <w:gridSpan w:val="2"/>
            <w:shd w:val="clear" w:color="auto" w:fill="auto"/>
            <w:vAlign w:val="center"/>
          </w:tcPr>
          <w:p w:rsidR="001C104A" w:rsidRPr="007001F1" w:rsidRDefault="001C104A" w:rsidP="00FA683A">
            <w:pPr>
              <w:jc w:val="both"/>
              <w:rPr>
                <w:color w:val="000000"/>
              </w:rPr>
            </w:pPr>
            <w:r w:rsidRPr="007001F1">
              <w:rPr>
                <w:color w:val="000000"/>
                <w:sz w:val="22"/>
                <w:szCs w:val="22"/>
              </w:rPr>
              <w:t>Obsahovala výzva na účasť na dialógu náležitosti podľa § 75 ods. 2 ZVO?</w:t>
            </w:r>
          </w:p>
        </w:tc>
        <w:tc>
          <w:tcPr>
            <w:tcW w:w="567" w:type="dxa"/>
            <w:shd w:val="clear" w:color="auto" w:fill="auto"/>
            <w:vAlign w:val="center"/>
          </w:tcPr>
          <w:p w:rsidR="001C104A" w:rsidRPr="007001F1" w:rsidRDefault="001C104A" w:rsidP="0086114A">
            <w:pPr>
              <w:jc w:val="center"/>
              <w:rPr>
                <w:color w:val="000000"/>
              </w:rPr>
            </w:pPr>
          </w:p>
        </w:tc>
        <w:tc>
          <w:tcPr>
            <w:tcW w:w="567" w:type="dxa"/>
            <w:shd w:val="clear" w:color="auto" w:fill="auto"/>
            <w:vAlign w:val="center"/>
          </w:tcPr>
          <w:p w:rsidR="001C104A" w:rsidRPr="007001F1" w:rsidRDefault="001C104A" w:rsidP="0086114A">
            <w:pPr>
              <w:jc w:val="center"/>
              <w:rPr>
                <w:color w:val="000000"/>
              </w:rPr>
            </w:pPr>
          </w:p>
        </w:tc>
        <w:tc>
          <w:tcPr>
            <w:tcW w:w="776" w:type="dxa"/>
            <w:shd w:val="clear" w:color="auto" w:fill="auto"/>
            <w:vAlign w:val="center"/>
          </w:tcPr>
          <w:p w:rsidR="001C104A" w:rsidRPr="007001F1" w:rsidRDefault="001C104A" w:rsidP="0086114A">
            <w:pPr>
              <w:jc w:val="center"/>
              <w:rPr>
                <w:color w:val="000000"/>
              </w:rPr>
            </w:pPr>
          </w:p>
        </w:tc>
        <w:tc>
          <w:tcPr>
            <w:tcW w:w="1775" w:type="dxa"/>
            <w:shd w:val="clear" w:color="auto" w:fill="auto"/>
            <w:vAlign w:val="center"/>
          </w:tcPr>
          <w:p w:rsidR="001C104A" w:rsidRPr="007001F1" w:rsidRDefault="001C104A" w:rsidP="0086114A">
            <w:pPr>
              <w:jc w:val="center"/>
              <w:rPr>
                <w:color w:val="000000"/>
              </w:rPr>
            </w:pPr>
          </w:p>
        </w:tc>
      </w:tr>
      <w:tr w:rsidR="0086114A" w:rsidRPr="007001F1" w:rsidTr="002D20F9">
        <w:trPr>
          <w:trHeight w:val="600"/>
        </w:trPr>
        <w:tc>
          <w:tcPr>
            <w:tcW w:w="582" w:type="dxa"/>
            <w:shd w:val="clear" w:color="auto" w:fill="auto"/>
            <w:noWrap/>
            <w:vAlign w:val="center"/>
            <w:hideMark/>
          </w:tcPr>
          <w:p w:rsidR="0086114A" w:rsidRPr="007001F1" w:rsidRDefault="00F0306F" w:rsidP="0086114A">
            <w:pPr>
              <w:jc w:val="center"/>
              <w:rPr>
                <w:color w:val="000000"/>
              </w:rPr>
            </w:pPr>
            <w:r>
              <w:rPr>
                <w:color w:val="000000"/>
                <w:sz w:val="22"/>
                <w:szCs w:val="22"/>
              </w:rPr>
              <w:t>7</w:t>
            </w:r>
          </w:p>
        </w:tc>
        <w:tc>
          <w:tcPr>
            <w:tcW w:w="4820" w:type="dxa"/>
            <w:gridSpan w:val="2"/>
            <w:shd w:val="clear" w:color="auto" w:fill="auto"/>
            <w:vAlign w:val="center"/>
            <w:hideMark/>
          </w:tcPr>
          <w:p w:rsidR="0086114A" w:rsidRPr="007001F1" w:rsidRDefault="0086114A" w:rsidP="00FA683A">
            <w:pPr>
              <w:jc w:val="both"/>
              <w:rPr>
                <w:color w:val="000000"/>
              </w:rPr>
            </w:pPr>
            <w:r w:rsidRPr="007001F1">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DF5BF7" w:rsidRPr="007001F1" w:rsidTr="002D20F9">
        <w:trPr>
          <w:trHeight w:val="600"/>
        </w:trPr>
        <w:tc>
          <w:tcPr>
            <w:tcW w:w="582" w:type="dxa"/>
            <w:shd w:val="clear" w:color="auto" w:fill="auto"/>
            <w:noWrap/>
            <w:vAlign w:val="center"/>
          </w:tcPr>
          <w:p w:rsidR="00DF5BF7" w:rsidRPr="007001F1" w:rsidRDefault="00F0306F" w:rsidP="0086114A">
            <w:pPr>
              <w:jc w:val="center"/>
              <w:rPr>
                <w:color w:val="000000"/>
              </w:rPr>
            </w:pPr>
            <w:r>
              <w:rPr>
                <w:color w:val="000000"/>
                <w:sz w:val="22"/>
                <w:szCs w:val="22"/>
              </w:rPr>
              <w:t>8</w:t>
            </w:r>
          </w:p>
        </w:tc>
        <w:tc>
          <w:tcPr>
            <w:tcW w:w="4820" w:type="dxa"/>
            <w:gridSpan w:val="2"/>
            <w:shd w:val="clear" w:color="auto" w:fill="auto"/>
            <w:vAlign w:val="center"/>
          </w:tcPr>
          <w:p w:rsidR="00DF5BF7" w:rsidRPr="007001F1" w:rsidRDefault="00DF5BF7" w:rsidP="00FA683A">
            <w:pPr>
              <w:jc w:val="both"/>
              <w:rPr>
                <w:color w:val="000000"/>
              </w:rPr>
            </w:pPr>
            <w:r w:rsidRPr="00F4186C">
              <w:rPr>
                <w:color w:val="000000"/>
                <w:sz w:val="22"/>
                <w:szCs w:val="22"/>
              </w:rPr>
              <w:t>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tcPr>
          <w:p w:rsidR="00DF5BF7" w:rsidRPr="007001F1" w:rsidRDefault="00DF5BF7" w:rsidP="0086114A">
            <w:pPr>
              <w:jc w:val="center"/>
              <w:rPr>
                <w:color w:val="000000"/>
              </w:rPr>
            </w:pPr>
          </w:p>
        </w:tc>
        <w:tc>
          <w:tcPr>
            <w:tcW w:w="567" w:type="dxa"/>
            <w:shd w:val="clear" w:color="auto" w:fill="auto"/>
            <w:vAlign w:val="center"/>
          </w:tcPr>
          <w:p w:rsidR="00DF5BF7" w:rsidRPr="007001F1" w:rsidRDefault="00DF5BF7" w:rsidP="0086114A">
            <w:pPr>
              <w:jc w:val="center"/>
              <w:rPr>
                <w:color w:val="000000"/>
              </w:rPr>
            </w:pPr>
          </w:p>
        </w:tc>
        <w:tc>
          <w:tcPr>
            <w:tcW w:w="776" w:type="dxa"/>
            <w:shd w:val="clear" w:color="auto" w:fill="auto"/>
            <w:vAlign w:val="center"/>
          </w:tcPr>
          <w:p w:rsidR="00DF5BF7" w:rsidRPr="007001F1" w:rsidRDefault="00DF5BF7" w:rsidP="0086114A">
            <w:pPr>
              <w:jc w:val="center"/>
              <w:rPr>
                <w:color w:val="000000"/>
              </w:rPr>
            </w:pPr>
          </w:p>
        </w:tc>
        <w:tc>
          <w:tcPr>
            <w:tcW w:w="1775" w:type="dxa"/>
            <w:shd w:val="clear" w:color="auto" w:fill="auto"/>
            <w:vAlign w:val="center"/>
          </w:tcPr>
          <w:p w:rsidR="00DF5BF7" w:rsidRPr="007001F1" w:rsidRDefault="00DF5BF7" w:rsidP="0086114A">
            <w:pPr>
              <w:jc w:val="center"/>
              <w:rPr>
                <w:color w:val="000000"/>
              </w:rPr>
            </w:pPr>
          </w:p>
        </w:tc>
      </w:tr>
      <w:tr w:rsidR="0093317A" w:rsidRPr="007001F1" w:rsidTr="002D20F9">
        <w:trPr>
          <w:trHeight w:val="684"/>
        </w:trPr>
        <w:tc>
          <w:tcPr>
            <w:tcW w:w="582" w:type="dxa"/>
            <w:vMerge w:val="restart"/>
            <w:shd w:val="clear" w:color="auto" w:fill="auto"/>
            <w:noWrap/>
            <w:vAlign w:val="center"/>
            <w:hideMark/>
          </w:tcPr>
          <w:p w:rsidR="0093317A" w:rsidRPr="007001F1" w:rsidRDefault="00F0306F" w:rsidP="0086114A">
            <w:pPr>
              <w:jc w:val="center"/>
              <w:rPr>
                <w:color w:val="000000"/>
              </w:rPr>
            </w:pPr>
            <w:r>
              <w:rPr>
                <w:color w:val="000000"/>
                <w:sz w:val="22"/>
                <w:szCs w:val="22"/>
              </w:rPr>
              <w:t>9</w:t>
            </w:r>
          </w:p>
        </w:tc>
        <w:tc>
          <w:tcPr>
            <w:tcW w:w="4820" w:type="dxa"/>
            <w:gridSpan w:val="2"/>
            <w:shd w:val="clear" w:color="auto" w:fill="auto"/>
            <w:vAlign w:val="center"/>
            <w:hideMark/>
          </w:tcPr>
          <w:p w:rsidR="0093317A" w:rsidRPr="007001F1" w:rsidRDefault="0093317A" w:rsidP="00FA683A">
            <w:pPr>
              <w:jc w:val="both"/>
              <w:rPr>
                <w:color w:val="000000"/>
              </w:rPr>
            </w:pPr>
            <w:r w:rsidRPr="007001F1">
              <w:rPr>
                <w:color w:val="000000"/>
                <w:sz w:val="22"/>
                <w:szCs w:val="22"/>
              </w:rPr>
              <w:t>a) Postupovala komisia pri vyhodnocovaní predkladaných riešení v rámci dialógu v súlade s kritériami uvedenými v oznámení o vyhlásení VO</w:t>
            </w:r>
            <w:r w:rsidR="00625D91">
              <w:rPr>
                <w:color w:val="000000"/>
                <w:sz w:val="22"/>
                <w:szCs w:val="22"/>
              </w:rPr>
              <w:t xml:space="preserve"> resp. vo výzve na účasť na dialógu</w:t>
            </w:r>
            <w:r w:rsidRPr="007001F1">
              <w:rPr>
                <w:color w:val="000000"/>
                <w:sz w:val="22"/>
                <w:szCs w:val="22"/>
              </w:rPr>
              <w:t>?</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r>
      <w:tr w:rsidR="0093317A" w:rsidRPr="007001F1" w:rsidTr="002D20F9">
        <w:trPr>
          <w:trHeight w:val="861"/>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625D91">
            <w:pPr>
              <w:jc w:val="both"/>
              <w:rPr>
                <w:color w:val="000000"/>
              </w:rPr>
            </w:pPr>
            <w:r w:rsidRPr="007001F1">
              <w:rPr>
                <w:color w:val="000000"/>
                <w:sz w:val="22"/>
                <w:szCs w:val="22"/>
              </w:rPr>
              <w:t xml:space="preserve">b) Ak sa uplatnilo znižovanie počtu riešení,  ktoré sa mali prerokovávať v jednotlivých etapách súťažného dialógu, uskutočňovalo sa toto znižovanie na základe </w:t>
            </w:r>
            <w:r w:rsidR="00625D91">
              <w:rPr>
                <w:color w:val="000000"/>
                <w:sz w:val="22"/>
                <w:szCs w:val="22"/>
              </w:rPr>
              <w:t>pravidiel</w:t>
            </w:r>
            <w:r w:rsidR="00625D91" w:rsidRPr="007001F1">
              <w:rPr>
                <w:color w:val="000000"/>
                <w:sz w:val="22"/>
                <w:szCs w:val="22"/>
              </w:rPr>
              <w:t xml:space="preserve"> </w:t>
            </w:r>
            <w:r w:rsidRPr="007001F1">
              <w:rPr>
                <w:color w:val="000000"/>
                <w:sz w:val="22"/>
                <w:szCs w:val="22"/>
              </w:rPr>
              <w:t>uvedených v oznámení o vyhlásení 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861"/>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 xml:space="preserve">c) </w:t>
            </w:r>
            <w:r w:rsidRPr="008A48B9">
              <w:rPr>
                <w:color w:val="000000"/>
                <w:sz w:val="22"/>
                <w:szCs w:val="22"/>
              </w:rPr>
              <w:t>Umožnil verejný obstarávateľ počtom riešení dosiahnutým v poslednej etape súťažného dialógu hospodársku súťaž ?</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470"/>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d) Vyhotovil verejný obstarávateľ z každého rokovania v rámci súťažného dialógu zápisnicu</w:t>
            </w:r>
            <w:r w:rsidR="004E4508">
              <w:rPr>
                <w:color w:val="000000"/>
                <w:sz w:val="22"/>
                <w:szCs w:val="22"/>
              </w:rPr>
              <w:t>?</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861"/>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e) Poskytol verejný obstarávateľ záujemcovi alebo uchádzačovi, ktorý sa zúčastňuje dialógu, informáciu o jeho priebehu a dosiahnutom pokroku najneskôr do 15 dní odo dňa prijatia žiadosti ?</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505"/>
        </w:trPr>
        <w:tc>
          <w:tcPr>
            <w:tcW w:w="582" w:type="dxa"/>
            <w:vMerge w:val="restart"/>
            <w:shd w:val="clear" w:color="auto" w:fill="auto"/>
            <w:noWrap/>
            <w:vAlign w:val="center"/>
            <w:hideMark/>
          </w:tcPr>
          <w:p w:rsidR="0093317A" w:rsidRPr="007001F1" w:rsidRDefault="0093317A" w:rsidP="00F0306F">
            <w:pPr>
              <w:jc w:val="center"/>
              <w:rPr>
                <w:color w:val="000000"/>
              </w:rPr>
            </w:pPr>
            <w:r w:rsidRPr="007001F1">
              <w:rPr>
                <w:color w:val="000000"/>
                <w:sz w:val="22"/>
                <w:szCs w:val="22"/>
              </w:rPr>
              <w:t>1</w:t>
            </w:r>
            <w:r w:rsidR="00F0306F">
              <w:rPr>
                <w:color w:val="000000"/>
                <w:sz w:val="22"/>
                <w:szCs w:val="22"/>
              </w:rPr>
              <w:t>0</w:t>
            </w:r>
          </w:p>
        </w:tc>
        <w:tc>
          <w:tcPr>
            <w:tcW w:w="4820" w:type="dxa"/>
            <w:gridSpan w:val="2"/>
            <w:shd w:val="clear" w:color="auto" w:fill="auto"/>
            <w:vAlign w:val="center"/>
            <w:hideMark/>
          </w:tcPr>
          <w:p w:rsidR="0093317A" w:rsidRPr="007001F1" w:rsidRDefault="0093317A" w:rsidP="00FA683A">
            <w:pPr>
              <w:jc w:val="both"/>
              <w:rPr>
                <w:color w:val="000000"/>
              </w:rPr>
            </w:pPr>
            <w:r w:rsidRPr="007001F1">
              <w:rPr>
                <w:color w:val="000000"/>
                <w:sz w:val="22"/>
                <w:szCs w:val="22"/>
              </w:rPr>
              <w:t xml:space="preserve">a) Posudzoval verejný obstarávateľ splnenie podmienok účasti vo VO v súlade s oznámením o vyhlásení </w:t>
            </w:r>
            <w:r w:rsidR="00FA683A" w:rsidRPr="007001F1">
              <w:rPr>
                <w:color w:val="000000"/>
                <w:sz w:val="22"/>
                <w:szCs w:val="22"/>
              </w:rPr>
              <w:t>VO a informatívnym dokumentom?</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r>
      <w:tr w:rsidR="0093317A" w:rsidRPr="007001F1" w:rsidTr="002D20F9">
        <w:trPr>
          <w:trHeight w:val="574"/>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b) Ak sú podmienky účasti uvedené aj v informatívnom dokumente, sú v súlade s oznámením o vyhlásení 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1268"/>
        </w:trPr>
        <w:tc>
          <w:tcPr>
            <w:tcW w:w="582" w:type="dxa"/>
            <w:vMerge w:val="restart"/>
            <w:shd w:val="clear" w:color="auto" w:fill="auto"/>
            <w:noWrap/>
            <w:vAlign w:val="center"/>
            <w:hideMark/>
          </w:tcPr>
          <w:p w:rsidR="0093317A" w:rsidRPr="007001F1" w:rsidRDefault="0093317A" w:rsidP="0086114A">
            <w:pPr>
              <w:jc w:val="center"/>
              <w:rPr>
                <w:color w:val="000000"/>
              </w:rPr>
            </w:pPr>
            <w:r w:rsidRPr="007001F1">
              <w:rPr>
                <w:color w:val="000000"/>
                <w:sz w:val="22"/>
                <w:szCs w:val="22"/>
              </w:rPr>
              <w:t>1</w:t>
            </w:r>
            <w:r w:rsidR="00F0306F">
              <w:rPr>
                <w:color w:val="000000"/>
                <w:sz w:val="22"/>
                <w:szCs w:val="22"/>
              </w:rPr>
              <w:t>1</w:t>
            </w:r>
          </w:p>
        </w:tc>
        <w:tc>
          <w:tcPr>
            <w:tcW w:w="4820" w:type="dxa"/>
            <w:gridSpan w:val="2"/>
            <w:shd w:val="clear" w:color="auto" w:fill="auto"/>
            <w:vAlign w:val="center"/>
            <w:hideMark/>
          </w:tcPr>
          <w:p w:rsidR="0093317A" w:rsidRPr="007001F1" w:rsidRDefault="0093317A" w:rsidP="00FA683A">
            <w:pPr>
              <w:tabs>
                <w:tab w:val="left" w:pos="72"/>
              </w:tabs>
              <w:jc w:val="both"/>
              <w:rPr>
                <w:color w:val="000000"/>
              </w:rPr>
            </w:pPr>
            <w:r w:rsidRPr="007001F1">
              <w:rPr>
                <w:color w:val="000000"/>
                <w:sz w:val="22"/>
                <w:szCs w:val="22"/>
              </w:rPr>
              <w:t>a) Oznámil písomne verejný obstarávateľ  zostávajúcim uchádzačov  ukončenie  dialógu a vyzval ich na predloženie konečnej ponuky na základe predloženého riešenia alebo riešení, predložených a spresnených počas dialógu?</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r>
      <w:tr w:rsidR="0093317A" w:rsidRPr="007001F1" w:rsidTr="002D20F9">
        <w:trPr>
          <w:trHeight w:val="1267"/>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tabs>
                <w:tab w:val="left" w:pos="72"/>
              </w:tabs>
              <w:jc w:val="both"/>
              <w:rPr>
                <w:color w:val="000000"/>
              </w:rPr>
            </w:pPr>
            <w:r w:rsidRPr="007001F1">
              <w:rPr>
                <w:color w:val="000000"/>
                <w:sz w:val="22"/>
                <w:szCs w:val="22"/>
              </w:rPr>
              <w:t>b) Obsahovala Výzva na predkladanie konečných ponúk aspoň lehotu na predkladanie konečných ponúk, adresu, na ktorú sa ponuky predkladajú, jazyk, v ktorých možno predkladať ponuky, miesto, dátum a čas otvárania ponúk?</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444"/>
        </w:trPr>
        <w:tc>
          <w:tcPr>
            <w:tcW w:w="582" w:type="dxa"/>
            <w:vMerge w:val="restart"/>
            <w:shd w:val="clear" w:color="auto" w:fill="auto"/>
            <w:noWrap/>
            <w:vAlign w:val="center"/>
            <w:hideMark/>
          </w:tcPr>
          <w:p w:rsidR="0093317A" w:rsidRPr="007001F1" w:rsidRDefault="0093317A" w:rsidP="0086114A">
            <w:pPr>
              <w:jc w:val="center"/>
              <w:rPr>
                <w:color w:val="000000"/>
              </w:rPr>
            </w:pPr>
            <w:r w:rsidRPr="007001F1">
              <w:rPr>
                <w:color w:val="000000"/>
                <w:sz w:val="22"/>
                <w:szCs w:val="22"/>
              </w:rPr>
              <w:t>1</w:t>
            </w:r>
            <w:r w:rsidR="00F0306F">
              <w:rPr>
                <w:color w:val="000000"/>
                <w:sz w:val="22"/>
                <w:szCs w:val="22"/>
              </w:rPr>
              <w:t>2</w:t>
            </w:r>
          </w:p>
        </w:tc>
        <w:tc>
          <w:tcPr>
            <w:tcW w:w="4820" w:type="dxa"/>
            <w:gridSpan w:val="2"/>
            <w:shd w:val="clear" w:color="auto" w:fill="auto"/>
            <w:vAlign w:val="center"/>
            <w:hideMark/>
          </w:tcPr>
          <w:p w:rsidR="0093317A" w:rsidRPr="007001F1" w:rsidRDefault="0093317A" w:rsidP="00FA683A">
            <w:pPr>
              <w:jc w:val="both"/>
              <w:rPr>
                <w:color w:val="000000"/>
              </w:rPr>
            </w:pPr>
            <w:r w:rsidRPr="007001F1">
              <w:rPr>
                <w:color w:val="000000"/>
                <w:sz w:val="22"/>
                <w:szCs w:val="22"/>
              </w:rPr>
              <w:t>a) Bola zriadená komisia na vyhodnotenie ponúk v súlade s § 51 ZVO?</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r>
      <w:tr w:rsidR="0093317A" w:rsidRPr="007001F1" w:rsidTr="002D20F9">
        <w:trPr>
          <w:trHeight w:val="352"/>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402"/>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633"/>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86114A" w:rsidRPr="007001F1" w:rsidTr="002D20F9">
        <w:trPr>
          <w:trHeight w:val="900"/>
        </w:trPr>
        <w:tc>
          <w:tcPr>
            <w:tcW w:w="582" w:type="dxa"/>
            <w:shd w:val="clear" w:color="auto" w:fill="auto"/>
            <w:noWrap/>
            <w:vAlign w:val="center"/>
            <w:hideMark/>
          </w:tcPr>
          <w:p w:rsidR="0086114A" w:rsidRPr="007001F1" w:rsidRDefault="0086114A" w:rsidP="0086114A">
            <w:pPr>
              <w:jc w:val="center"/>
              <w:rPr>
                <w:color w:val="000000"/>
              </w:rPr>
            </w:pPr>
            <w:r w:rsidRPr="007001F1">
              <w:rPr>
                <w:color w:val="000000"/>
                <w:sz w:val="22"/>
                <w:szCs w:val="22"/>
              </w:rPr>
              <w:t>1</w:t>
            </w:r>
            <w:r w:rsidR="00F0306F">
              <w:rPr>
                <w:color w:val="000000"/>
                <w:sz w:val="22"/>
                <w:szCs w:val="22"/>
              </w:rPr>
              <w:t>3</w:t>
            </w:r>
          </w:p>
        </w:tc>
        <w:tc>
          <w:tcPr>
            <w:tcW w:w="4820" w:type="dxa"/>
            <w:gridSpan w:val="2"/>
            <w:shd w:val="clear" w:color="auto" w:fill="auto"/>
            <w:vAlign w:val="center"/>
            <w:hideMark/>
          </w:tcPr>
          <w:p w:rsidR="0086114A" w:rsidRPr="007001F1" w:rsidRDefault="0086114A" w:rsidP="00FA683A">
            <w:pPr>
              <w:jc w:val="both"/>
              <w:rPr>
                <w:color w:val="000000"/>
              </w:rPr>
            </w:pPr>
            <w:r w:rsidRPr="007001F1">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DF5BF7" w:rsidRPr="007001F1" w:rsidTr="002D20F9">
        <w:trPr>
          <w:trHeight w:val="900"/>
        </w:trPr>
        <w:tc>
          <w:tcPr>
            <w:tcW w:w="582" w:type="dxa"/>
            <w:shd w:val="clear" w:color="auto" w:fill="auto"/>
            <w:noWrap/>
            <w:vAlign w:val="center"/>
          </w:tcPr>
          <w:p w:rsidR="00DF5BF7" w:rsidRPr="007001F1" w:rsidRDefault="00DF5BF7" w:rsidP="0086114A">
            <w:pPr>
              <w:jc w:val="center"/>
              <w:rPr>
                <w:color w:val="000000"/>
              </w:rPr>
            </w:pPr>
            <w:r>
              <w:rPr>
                <w:color w:val="000000"/>
                <w:sz w:val="22"/>
                <w:szCs w:val="22"/>
              </w:rPr>
              <w:t>1</w:t>
            </w:r>
            <w:r w:rsidR="00F0306F">
              <w:rPr>
                <w:color w:val="000000"/>
                <w:sz w:val="22"/>
                <w:szCs w:val="22"/>
              </w:rPr>
              <w:t>4</w:t>
            </w:r>
          </w:p>
        </w:tc>
        <w:tc>
          <w:tcPr>
            <w:tcW w:w="4820" w:type="dxa"/>
            <w:gridSpan w:val="2"/>
            <w:shd w:val="clear" w:color="auto" w:fill="auto"/>
            <w:vAlign w:val="center"/>
          </w:tcPr>
          <w:p w:rsidR="00DF5BF7" w:rsidRPr="007001F1" w:rsidRDefault="00DF5BF7" w:rsidP="00FA683A">
            <w:pPr>
              <w:jc w:val="both"/>
              <w:rPr>
                <w:color w:val="000000"/>
              </w:rPr>
            </w:pPr>
            <w:r w:rsidRPr="007001F1">
              <w:rPr>
                <w:color w:val="000000"/>
                <w:sz w:val="22"/>
                <w:szCs w:val="22"/>
              </w:rPr>
              <w:t>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tcPr>
          <w:p w:rsidR="00DF5BF7" w:rsidRPr="007001F1" w:rsidRDefault="00DF5BF7" w:rsidP="0086114A">
            <w:pPr>
              <w:jc w:val="center"/>
              <w:rPr>
                <w:color w:val="000000"/>
              </w:rPr>
            </w:pPr>
          </w:p>
        </w:tc>
        <w:tc>
          <w:tcPr>
            <w:tcW w:w="567" w:type="dxa"/>
            <w:shd w:val="clear" w:color="auto" w:fill="auto"/>
            <w:vAlign w:val="center"/>
          </w:tcPr>
          <w:p w:rsidR="00DF5BF7" w:rsidRPr="007001F1" w:rsidRDefault="00DF5BF7" w:rsidP="0086114A">
            <w:pPr>
              <w:jc w:val="center"/>
              <w:rPr>
                <w:color w:val="000000"/>
              </w:rPr>
            </w:pPr>
          </w:p>
        </w:tc>
        <w:tc>
          <w:tcPr>
            <w:tcW w:w="776" w:type="dxa"/>
            <w:shd w:val="clear" w:color="auto" w:fill="auto"/>
            <w:vAlign w:val="center"/>
          </w:tcPr>
          <w:p w:rsidR="00DF5BF7" w:rsidRPr="007001F1" w:rsidRDefault="00DF5BF7" w:rsidP="0086114A">
            <w:pPr>
              <w:jc w:val="center"/>
              <w:rPr>
                <w:color w:val="000000"/>
              </w:rPr>
            </w:pPr>
          </w:p>
        </w:tc>
        <w:tc>
          <w:tcPr>
            <w:tcW w:w="1775" w:type="dxa"/>
            <w:shd w:val="clear" w:color="auto" w:fill="auto"/>
            <w:vAlign w:val="center"/>
          </w:tcPr>
          <w:p w:rsidR="00DF5BF7" w:rsidRPr="007001F1" w:rsidRDefault="00DF5BF7" w:rsidP="0086114A">
            <w:pPr>
              <w:jc w:val="center"/>
              <w:rPr>
                <w:color w:val="000000"/>
              </w:rPr>
            </w:pPr>
          </w:p>
        </w:tc>
      </w:tr>
      <w:tr w:rsidR="00DF5BF7" w:rsidRPr="007001F1" w:rsidTr="002D20F9">
        <w:trPr>
          <w:trHeight w:val="900"/>
        </w:trPr>
        <w:tc>
          <w:tcPr>
            <w:tcW w:w="582" w:type="dxa"/>
            <w:shd w:val="clear" w:color="auto" w:fill="auto"/>
            <w:noWrap/>
            <w:vAlign w:val="center"/>
          </w:tcPr>
          <w:p w:rsidR="00DF5BF7" w:rsidRDefault="00DF5BF7" w:rsidP="0086114A">
            <w:pPr>
              <w:jc w:val="center"/>
              <w:rPr>
                <w:color w:val="000000"/>
              </w:rPr>
            </w:pPr>
            <w:r>
              <w:rPr>
                <w:color w:val="000000"/>
                <w:sz w:val="22"/>
                <w:szCs w:val="22"/>
              </w:rPr>
              <w:t>1</w:t>
            </w:r>
            <w:r w:rsidR="00F0306F">
              <w:rPr>
                <w:color w:val="000000"/>
                <w:sz w:val="22"/>
                <w:szCs w:val="22"/>
              </w:rPr>
              <w:t>5</w:t>
            </w:r>
          </w:p>
        </w:tc>
        <w:tc>
          <w:tcPr>
            <w:tcW w:w="4820" w:type="dxa"/>
            <w:gridSpan w:val="2"/>
            <w:shd w:val="clear" w:color="auto" w:fill="auto"/>
            <w:vAlign w:val="center"/>
          </w:tcPr>
          <w:p w:rsidR="00DF5BF7" w:rsidRPr="007001F1" w:rsidRDefault="00DF5BF7" w:rsidP="00FA683A">
            <w:pPr>
              <w:jc w:val="both"/>
              <w:rPr>
                <w:color w:val="000000"/>
              </w:rPr>
            </w:pPr>
            <w:r w:rsidRPr="00DF5BF7">
              <w:rPr>
                <w:color w:val="000000"/>
                <w:sz w:val="22"/>
                <w:szCs w:val="22"/>
              </w:rPr>
              <w:t>Oznámil verejný obstarávateľ písomne  všetkým uchádzačom, ktorých ponuky sa vyhodnocovali, výsledok vyhodnotenia ponúk, vrátane poradia uchádzačov?</w:t>
            </w:r>
          </w:p>
        </w:tc>
        <w:tc>
          <w:tcPr>
            <w:tcW w:w="567" w:type="dxa"/>
            <w:shd w:val="clear" w:color="auto" w:fill="auto"/>
            <w:vAlign w:val="center"/>
          </w:tcPr>
          <w:p w:rsidR="00DF5BF7" w:rsidRPr="007001F1" w:rsidRDefault="00DF5BF7" w:rsidP="0086114A">
            <w:pPr>
              <w:jc w:val="center"/>
              <w:rPr>
                <w:color w:val="000000"/>
              </w:rPr>
            </w:pPr>
          </w:p>
        </w:tc>
        <w:tc>
          <w:tcPr>
            <w:tcW w:w="567" w:type="dxa"/>
            <w:shd w:val="clear" w:color="auto" w:fill="auto"/>
            <w:vAlign w:val="center"/>
          </w:tcPr>
          <w:p w:rsidR="00DF5BF7" w:rsidRPr="007001F1" w:rsidRDefault="00DF5BF7" w:rsidP="0086114A">
            <w:pPr>
              <w:jc w:val="center"/>
              <w:rPr>
                <w:color w:val="000000"/>
              </w:rPr>
            </w:pPr>
          </w:p>
        </w:tc>
        <w:tc>
          <w:tcPr>
            <w:tcW w:w="776" w:type="dxa"/>
            <w:shd w:val="clear" w:color="auto" w:fill="auto"/>
            <w:vAlign w:val="center"/>
          </w:tcPr>
          <w:p w:rsidR="00DF5BF7" w:rsidRPr="007001F1" w:rsidRDefault="00DF5BF7" w:rsidP="0086114A">
            <w:pPr>
              <w:jc w:val="center"/>
              <w:rPr>
                <w:color w:val="000000"/>
              </w:rPr>
            </w:pPr>
          </w:p>
        </w:tc>
        <w:tc>
          <w:tcPr>
            <w:tcW w:w="1775" w:type="dxa"/>
            <w:shd w:val="clear" w:color="auto" w:fill="auto"/>
            <w:vAlign w:val="center"/>
          </w:tcPr>
          <w:p w:rsidR="00DF5BF7" w:rsidRPr="007001F1" w:rsidRDefault="00DF5BF7" w:rsidP="0086114A">
            <w:pPr>
              <w:jc w:val="center"/>
              <w:rPr>
                <w:color w:val="000000"/>
              </w:rPr>
            </w:pPr>
          </w:p>
        </w:tc>
      </w:tr>
      <w:tr w:rsidR="0086114A" w:rsidRPr="007001F1" w:rsidTr="002D20F9">
        <w:trPr>
          <w:trHeight w:val="20"/>
        </w:trPr>
        <w:tc>
          <w:tcPr>
            <w:tcW w:w="582" w:type="dxa"/>
            <w:shd w:val="clear" w:color="auto" w:fill="auto"/>
            <w:noWrap/>
            <w:vAlign w:val="center"/>
            <w:hideMark/>
          </w:tcPr>
          <w:p w:rsidR="0086114A" w:rsidRPr="007001F1" w:rsidRDefault="0086114A" w:rsidP="0086114A">
            <w:pPr>
              <w:jc w:val="center"/>
              <w:rPr>
                <w:color w:val="000000"/>
              </w:rPr>
            </w:pPr>
            <w:r w:rsidRPr="007001F1">
              <w:rPr>
                <w:color w:val="000000"/>
                <w:sz w:val="22"/>
                <w:szCs w:val="22"/>
              </w:rPr>
              <w:t>1</w:t>
            </w:r>
            <w:r w:rsidR="00F0306F">
              <w:rPr>
                <w:color w:val="000000"/>
                <w:sz w:val="22"/>
                <w:szCs w:val="22"/>
              </w:rPr>
              <w:t>6</w:t>
            </w:r>
          </w:p>
        </w:tc>
        <w:tc>
          <w:tcPr>
            <w:tcW w:w="4820" w:type="dxa"/>
            <w:gridSpan w:val="2"/>
            <w:shd w:val="clear" w:color="auto" w:fill="auto"/>
            <w:vAlign w:val="center"/>
            <w:hideMark/>
          </w:tcPr>
          <w:p w:rsidR="0086114A"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86114A" w:rsidRPr="007001F1" w:rsidTr="002D20F9">
        <w:trPr>
          <w:trHeight w:val="900"/>
        </w:trPr>
        <w:tc>
          <w:tcPr>
            <w:tcW w:w="582" w:type="dxa"/>
            <w:shd w:val="clear" w:color="auto" w:fill="auto"/>
            <w:noWrap/>
            <w:vAlign w:val="center"/>
            <w:hideMark/>
          </w:tcPr>
          <w:p w:rsidR="0086114A" w:rsidRPr="007001F1" w:rsidRDefault="0086114A" w:rsidP="0086114A">
            <w:pPr>
              <w:jc w:val="center"/>
              <w:rPr>
                <w:color w:val="000000"/>
              </w:rPr>
            </w:pPr>
            <w:r w:rsidRPr="007001F1">
              <w:rPr>
                <w:color w:val="000000"/>
                <w:sz w:val="22"/>
                <w:szCs w:val="22"/>
              </w:rPr>
              <w:t>1</w:t>
            </w:r>
            <w:r w:rsidR="00F0306F">
              <w:rPr>
                <w:color w:val="000000"/>
                <w:sz w:val="22"/>
                <w:szCs w:val="22"/>
              </w:rPr>
              <w:t>7</w:t>
            </w:r>
          </w:p>
        </w:tc>
        <w:tc>
          <w:tcPr>
            <w:tcW w:w="4820" w:type="dxa"/>
            <w:gridSpan w:val="2"/>
            <w:shd w:val="clear" w:color="auto" w:fill="auto"/>
            <w:vAlign w:val="center"/>
            <w:hideMark/>
          </w:tcPr>
          <w:p w:rsidR="0086114A" w:rsidRPr="007001F1" w:rsidRDefault="0086114A" w:rsidP="00FA683A">
            <w:pPr>
              <w:jc w:val="both"/>
              <w:rPr>
                <w:color w:val="000000"/>
              </w:rPr>
            </w:pPr>
            <w:r w:rsidRPr="007001F1">
              <w:rPr>
                <w:color w:val="000000"/>
                <w:sz w:val="22"/>
                <w:szCs w:val="22"/>
              </w:rPr>
              <w:t>Bol zamestnanec vykonávajúci kontrolu oboznámený s rizikovými indikátormi</w:t>
            </w:r>
            <w:r w:rsidR="004E450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E4508">
              <w:rPr>
                <w:color w:val="000000"/>
                <w:sz w:val="22"/>
                <w:szCs w:val="22"/>
              </w:rPr>
              <w:t xml:space="preserve"> </w:t>
            </w:r>
            <w:r w:rsidR="003772E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93317A" w:rsidRPr="007001F1" w:rsidTr="002D20F9">
        <w:trPr>
          <w:trHeight w:val="358"/>
        </w:trPr>
        <w:tc>
          <w:tcPr>
            <w:tcW w:w="582" w:type="dxa"/>
            <w:vMerge w:val="restart"/>
            <w:shd w:val="clear" w:color="auto" w:fill="auto"/>
            <w:noWrap/>
            <w:vAlign w:val="center"/>
            <w:hideMark/>
          </w:tcPr>
          <w:p w:rsidR="0093317A" w:rsidRPr="007001F1" w:rsidRDefault="0093317A" w:rsidP="0086114A">
            <w:pPr>
              <w:jc w:val="center"/>
              <w:rPr>
                <w:color w:val="000000"/>
              </w:rPr>
            </w:pPr>
            <w:r w:rsidRPr="007001F1">
              <w:rPr>
                <w:color w:val="000000"/>
                <w:sz w:val="22"/>
                <w:szCs w:val="22"/>
              </w:rPr>
              <w:t>1</w:t>
            </w:r>
            <w:r w:rsidR="00F0306F">
              <w:rPr>
                <w:color w:val="000000"/>
                <w:sz w:val="22"/>
                <w:szCs w:val="22"/>
              </w:rPr>
              <w:t>8</w:t>
            </w:r>
          </w:p>
        </w:tc>
        <w:tc>
          <w:tcPr>
            <w:tcW w:w="4820" w:type="dxa"/>
            <w:gridSpan w:val="2"/>
            <w:shd w:val="clear" w:color="auto" w:fill="auto"/>
            <w:vAlign w:val="center"/>
            <w:hideMark/>
          </w:tcPr>
          <w:p w:rsidR="0093317A" w:rsidRPr="007001F1" w:rsidRDefault="0093317A" w:rsidP="00FA683A">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r>
      <w:tr w:rsidR="0093317A" w:rsidRPr="007001F1" w:rsidTr="002D20F9">
        <w:trPr>
          <w:trHeight w:val="675"/>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pPr>
            <w:r w:rsidRPr="007001F1">
              <w:rPr>
                <w:sz w:val="22"/>
                <w:szCs w:val="22"/>
              </w:rPr>
              <w:t>b) Boli v prípade konfliktu záujmov prijaté primerané opatrenia a vykonaná náprav</w:t>
            </w:r>
            <w:r w:rsidR="00AC0E27">
              <w:rPr>
                <w:sz w:val="22"/>
                <w:szCs w:val="22"/>
              </w:rPr>
              <w:t>a</w:t>
            </w:r>
            <w:r w:rsidRPr="007001F1">
              <w:rPr>
                <w:sz w:val="22"/>
                <w:szCs w:val="22"/>
              </w:rPr>
              <w:t xml:space="preserve"> v zmysle           § 23 ods. 5 ZVO?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675"/>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DB0E92" w:rsidRPr="007001F1" w:rsidTr="002D20F9">
        <w:trPr>
          <w:trHeight w:val="429"/>
        </w:trPr>
        <w:tc>
          <w:tcPr>
            <w:tcW w:w="582" w:type="dxa"/>
            <w:vMerge w:val="restart"/>
            <w:shd w:val="clear" w:color="auto" w:fill="auto"/>
            <w:noWrap/>
            <w:vAlign w:val="center"/>
          </w:tcPr>
          <w:p w:rsidR="00DB0E92" w:rsidRPr="007001F1" w:rsidRDefault="00F0306F" w:rsidP="0086114A">
            <w:pPr>
              <w:jc w:val="center"/>
              <w:rPr>
                <w:color w:val="000000"/>
              </w:rPr>
            </w:pPr>
            <w:r>
              <w:rPr>
                <w:color w:val="000000"/>
                <w:sz w:val="22"/>
                <w:szCs w:val="22"/>
              </w:rPr>
              <w:t>19</w:t>
            </w:r>
          </w:p>
        </w:tc>
        <w:tc>
          <w:tcPr>
            <w:tcW w:w="4820"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DB0E92" w:rsidRPr="007001F1" w:rsidRDefault="00DB0E92" w:rsidP="0086114A">
            <w:pPr>
              <w:jc w:val="center"/>
              <w:rPr>
                <w:color w:val="000000"/>
              </w:rPr>
            </w:pPr>
          </w:p>
        </w:tc>
        <w:tc>
          <w:tcPr>
            <w:tcW w:w="567" w:type="dxa"/>
            <w:shd w:val="clear" w:color="auto" w:fill="auto"/>
            <w:vAlign w:val="center"/>
          </w:tcPr>
          <w:p w:rsidR="00DB0E92" w:rsidRPr="007001F1" w:rsidRDefault="00DB0E92" w:rsidP="0086114A">
            <w:pPr>
              <w:jc w:val="center"/>
              <w:rPr>
                <w:color w:val="000000"/>
              </w:rPr>
            </w:pPr>
          </w:p>
        </w:tc>
        <w:tc>
          <w:tcPr>
            <w:tcW w:w="776" w:type="dxa"/>
            <w:shd w:val="clear" w:color="auto" w:fill="auto"/>
            <w:vAlign w:val="center"/>
          </w:tcPr>
          <w:p w:rsidR="00DB0E92" w:rsidRPr="007001F1" w:rsidRDefault="00DB0E92" w:rsidP="0086114A">
            <w:pPr>
              <w:jc w:val="center"/>
              <w:rPr>
                <w:color w:val="000000"/>
              </w:rPr>
            </w:pPr>
          </w:p>
        </w:tc>
        <w:tc>
          <w:tcPr>
            <w:tcW w:w="1775" w:type="dxa"/>
            <w:shd w:val="clear" w:color="auto" w:fill="auto"/>
            <w:vAlign w:val="center"/>
          </w:tcPr>
          <w:p w:rsidR="00DB0E92" w:rsidRPr="007001F1" w:rsidRDefault="00DB0E92" w:rsidP="0086114A">
            <w:pPr>
              <w:jc w:val="center"/>
              <w:rPr>
                <w:color w:val="000000"/>
              </w:rPr>
            </w:pPr>
          </w:p>
        </w:tc>
      </w:tr>
      <w:tr w:rsidR="00DB0E92" w:rsidRPr="007001F1" w:rsidTr="002D20F9">
        <w:trPr>
          <w:trHeight w:val="845"/>
        </w:trPr>
        <w:tc>
          <w:tcPr>
            <w:tcW w:w="582" w:type="dxa"/>
            <w:vMerge/>
            <w:shd w:val="clear" w:color="auto" w:fill="auto"/>
            <w:noWrap/>
            <w:vAlign w:val="center"/>
          </w:tcPr>
          <w:p w:rsidR="00DB0E92" w:rsidRPr="007001F1" w:rsidRDefault="00DB0E92" w:rsidP="0086114A">
            <w:pPr>
              <w:jc w:val="center"/>
              <w:rPr>
                <w:color w:val="000000"/>
              </w:rPr>
            </w:pPr>
          </w:p>
        </w:tc>
        <w:tc>
          <w:tcPr>
            <w:tcW w:w="4820"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DB0E92" w:rsidRPr="007001F1" w:rsidRDefault="00DB0E92" w:rsidP="0086114A">
            <w:pPr>
              <w:jc w:val="center"/>
              <w:rPr>
                <w:color w:val="000000"/>
              </w:rPr>
            </w:pPr>
          </w:p>
        </w:tc>
        <w:tc>
          <w:tcPr>
            <w:tcW w:w="567" w:type="dxa"/>
            <w:shd w:val="clear" w:color="auto" w:fill="auto"/>
            <w:vAlign w:val="center"/>
          </w:tcPr>
          <w:p w:rsidR="00DB0E92" w:rsidRPr="007001F1" w:rsidRDefault="00DB0E92" w:rsidP="0086114A">
            <w:pPr>
              <w:jc w:val="center"/>
              <w:rPr>
                <w:color w:val="000000"/>
              </w:rPr>
            </w:pPr>
          </w:p>
        </w:tc>
        <w:tc>
          <w:tcPr>
            <w:tcW w:w="776" w:type="dxa"/>
            <w:shd w:val="clear" w:color="auto" w:fill="auto"/>
            <w:vAlign w:val="center"/>
          </w:tcPr>
          <w:p w:rsidR="00DB0E92" w:rsidRPr="007001F1" w:rsidRDefault="00DB0E92" w:rsidP="0086114A">
            <w:pPr>
              <w:jc w:val="center"/>
              <w:rPr>
                <w:color w:val="000000"/>
              </w:rPr>
            </w:pPr>
          </w:p>
        </w:tc>
        <w:tc>
          <w:tcPr>
            <w:tcW w:w="1775" w:type="dxa"/>
            <w:shd w:val="clear" w:color="auto" w:fill="auto"/>
            <w:vAlign w:val="center"/>
          </w:tcPr>
          <w:p w:rsidR="00DB0E92" w:rsidRPr="007001F1" w:rsidRDefault="00DB0E92" w:rsidP="0086114A">
            <w:pPr>
              <w:jc w:val="center"/>
              <w:rPr>
                <w:color w:val="000000"/>
              </w:rPr>
            </w:pPr>
          </w:p>
        </w:tc>
      </w:tr>
      <w:tr w:rsidR="00DB0E92" w:rsidRPr="007001F1" w:rsidTr="002D20F9">
        <w:trPr>
          <w:trHeight w:val="1140"/>
        </w:trPr>
        <w:tc>
          <w:tcPr>
            <w:tcW w:w="582" w:type="dxa"/>
            <w:vMerge w:val="restart"/>
            <w:shd w:val="clear" w:color="auto" w:fill="auto"/>
            <w:noWrap/>
            <w:vAlign w:val="center"/>
            <w:hideMark/>
          </w:tcPr>
          <w:p w:rsidR="00DB0E92" w:rsidRPr="007001F1" w:rsidRDefault="00DF5BF7" w:rsidP="00FD499A">
            <w:pPr>
              <w:jc w:val="center"/>
              <w:rPr>
                <w:color w:val="000000"/>
              </w:rPr>
            </w:pPr>
            <w:r>
              <w:rPr>
                <w:color w:val="000000"/>
                <w:sz w:val="22"/>
                <w:szCs w:val="22"/>
              </w:rPr>
              <w:t>2</w:t>
            </w:r>
            <w:r w:rsidR="00F0306F">
              <w:rPr>
                <w:color w:val="000000"/>
                <w:sz w:val="22"/>
                <w:szCs w:val="22"/>
              </w:rPr>
              <w:t>0</w:t>
            </w:r>
          </w:p>
        </w:tc>
        <w:tc>
          <w:tcPr>
            <w:tcW w:w="4820" w:type="dxa"/>
            <w:gridSpan w:val="2"/>
            <w:shd w:val="clear" w:color="auto" w:fill="auto"/>
            <w:vAlign w:val="center"/>
            <w:hideMark/>
          </w:tcPr>
          <w:p w:rsidR="00DB0E92" w:rsidRPr="007001F1" w:rsidRDefault="00DB0E92" w:rsidP="004E4508">
            <w:pPr>
              <w:jc w:val="both"/>
            </w:pPr>
            <w:r w:rsidRPr="007001F1">
              <w:rPr>
                <w:sz w:val="22"/>
                <w:szCs w:val="22"/>
              </w:rPr>
              <w:t>a) Je verejné obstarávanie z pohľadu kontroly predmetu obstarávania, návrhu zmluvných podmienok a iných údajov vo vecnom súlade so schválenou žiadosťou o poskytnuti</w:t>
            </w:r>
            <w:r w:rsidR="00FA683A" w:rsidRPr="007001F1">
              <w:rPr>
                <w:sz w:val="22"/>
                <w:szCs w:val="22"/>
              </w:rPr>
              <w:t xml:space="preserve">e NFP a účinnou Zmluvou o NFP? </w:t>
            </w:r>
          </w:p>
        </w:tc>
        <w:tc>
          <w:tcPr>
            <w:tcW w:w="567" w:type="dxa"/>
            <w:shd w:val="clear" w:color="auto" w:fill="auto"/>
            <w:vAlign w:val="center"/>
            <w:hideMark/>
          </w:tcPr>
          <w:p w:rsidR="00DB0E92" w:rsidRPr="007001F1" w:rsidRDefault="00DB0E92" w:rsidP="0086114A">
            <w:pPr>
              <w:jc w:val="center"/>
              <w:rPr>
                <w:color w:val="000000"/>
              </w:rPr>
            </w:pPr>
            <w:r w:rsidRPr="007001F1">
              <w:rPr>
                <w:color w:val="000000"/>
                <w:sz w:val="22"/>
                <w:szCs w:val="22"/>
              </w:rPr>
              <w:t> </w:t>
            </w:r>
          </w:p>
        </w:tc>
        <w:tc>
          <w:tcPr>
            <w:tcW w:w="567" w:type="dxa"/>
            <w:shd w:val="clear" w:color="auto" w:fill="auto"/>
            <w:vAlign w:val="center"/>
            <w:hideMark/>
          </w:tcPr>
          <w:p w:rsidR="00DB0E92" w:rsidRPr="007001F1" w:rsidRDefault="00DB0E92" w:rsidP="0086114A">
            <w:pPr>
              <w:jc w:val="center"/>
              <w:rPr>
                <w:color w:val="000000"/>
              </w:rPr>
            </w:pPr>
            <w:r w:rsidRPr="007001F1">
              <w:rPr>
                <w:color w:val="000000"/>
                <w:sz w:val="22"/>
                <w:szCs w:val="22"/>
              </w:rPr>
              <w:t> </w:t>
            </w:r>
          </w:p>
        </w:tc>
        <w:tc>
          <w:tcPr>
            <w:tcW w:w="776" w:type="dxa"/>
            <w:shd w:val="clear" w:color="auto" w:fill="auto"/>
            <w:vAlign w:val="center"/>
            <w:hideMark/>
          </w:tcPr>
          <w:p w:rsidR="00DB0E92" w:rsidRPr="007001F1" w:rsidRDefault="00DB0E92" w:rsidP="0086114A">
            <w:pPr>
              <w:jc w:val="center"/>
              <w:rPr>
                <w:color w:val="000000"/>
              </w:rPr>
            </w:pPr>
            <w:r w:rsidRPr="007001F1">
              <w:rPr>
                <w:color w:val="000000"/>
                <w:sz w:val="22"/>
                <w:szCs w:val="22"/>
              </w:rPr>
              <w:t> </w:t>
            </w:r>
          </w:p>
        </w:tc>
        <w:tc>
          <w:tcPr>
            <w:tcW w:w="1775" w:type="dxa"/>
            <w:shd w:val="clear" w:color="auto" w:fill="auto"/>
            <w:vAlign w:val="center"/>
            <w:hideMark/>
          </w:tcPr>
          <w:p w:rsidR="00DB0E92" w:rsidRPr="007001F1" w:rsidRDefault="00DB0E92" w:rsidP="0086114A">
            <w:pPr>
              <w:jc w:val="center"/>
              <w:rPr>
                <w:color w:val="000000"/>
              </w:rPr>
            </w:pPr>
            <w:r w:rsidRPr="007001F1">
              <w:rPr>
                <w:color w:val="000000"/>
                <w:sz w:val="22"/>
                <w:szCs w:val="22"/>
              </w:rPr>
              <w:t> </w:t>
            </w:r>
          </w:p>
        </w:tc>
      </w:tr>
      <w:tr w:rsidR="00DB0E92" w:rsidRPr="007001F1" w:rsidTr="002D20F9">
        <w:trPr>
          <w:trHeight w:val="866"/>
        </w:trPr>
        <w:tc>
          <w:tcPr>
            <w:tcW w:w="582" w:type="dxa"/>
            <w:vMerge/>
            <w:shd w:val="clear" w:color="auto" w:fill="auto"/>
            <w:noWrap/>
            <w:vAlign w:val="center"/>
          </w:tcPr>
          <w:p w:rsidR="00DB0E92" w:rsidRPr="007001F1" w:rsidRDefault="00DB0E92" w:rsidP="00FD499A">
            <w:pPr>
              <w:jc w:val="center"/>
              <w:rPr>
                <w:color w:val="000000"/>
              </w:rPr>
            </w:pPr>
          </w:p>
        </w:tc>
        <w:tc>
          <w:tcPr>
            <w:tcW w:w="4820" w:type="dxa"/>
            <w:gridSpan w:val="2"/>
            <w:shd w:val="clear" w:color="auto" w:fill="auto"/>
            <w:vAlign w:val="center"/>
          </w:tcPr>
          <w:p w:rsidR="00DB0E92" w:rsidRPr="007001F1" w:rsidRDefault="00DB0E92" w:rsidP="00FA683A">
            <w:pPr>
              <w:jc w:val="both"/>
            </w:pPr>
            <w:r w:rsidRPr="007001F1">
              <w:rPr>
                <w:sz w:val="22"/>
                <w:szCs w:val="22"/>
              </w:rPr>
              <w:t>b) Je kontrolované verejného obstarávanie v súlade so závermi vykonanej prvej ex</w:t>
            </w:r>
            <w:r w:rsidR="004E4508">
              <w:rPr>
                <w:sz w:val="22"/>
                <w:szCs w:val="22"/>
              </w:rPr>
              <w:t xml:space="preserve"> </w:t>
            </w:r>
            <w:r w:rsidRPr="007001F1">
              <w:rPr>
                <w:sz w:val="22"/>
                <w:szCs w:val="22"/>
              </w:rPr>
              <w:t>ante kontroly a dokumentáciou schválenou v rámci tejto prvej ex</w:t>
            </w:r>
            <w:r w:rsidR="004E4508">
              <w:rPr>
                <w:sz w:val="22"/>
                <w:szCs w:val="22"/>
              </w:rPr>
              <w:t xml:space="preserve"> </w:t>
            </w:r>
            <w:r w:rsidRPr="007001F1">
              <w:rPr>
                <w:sz w:val="22"/>
                <w:szCs w:val="22"/>
              </w:rPr>
              <w:t>ante kontroly?</w:t>
            </w:r>
          </w:p>
        </w:tc>
        <w:tc>
          <w:tcPr>
            <w:tcW w:w="567" w:type="dxa"/>
            <w:shd w:val="clear" w:color="auto" w:fill="auto"/>
            <w:vAlign w:val="center"/>
          </w:tcPr>
          <w:p w:rsidR="00DB0E92" w:rsidRPr="007001F1" w:rsidRDefault="00DB0E92" w:rsidP="0086114A">
            <w:pPr>
              <w:jc w:val="center"/>
              <w:rPr>
                <w:color w:val="000000"/>
              </w:rPr>
            </w:pPr>
          </w:p>
        </w:tc>
        <w:tc>
          <w:tcPr>
            <w:tcW w:w="567" w:type="dxa"/>
            <w:shd w:val="clear" w:color="auto" w:fill="auto"/>
            <w:vAlign w:val="center"/>
          </w:tcPr>
          <w:p w:rsidR="00DB0E92" w:rsidRPr="007001F1" w:rsidRDefault="00DB0E92" w:rsidP="0086114A">
            <w:pPr>
              <w:jc w:val="center"/>
              <w:rPr>
                <w:color w:val="000000"/>
              </w:rPr>
            </w:pPr>
          </w:p>
        </w:tc>
        <w:tc>
          <w:tcPr>
            <w:tcW w:w="776" w:type="dxa"/>
            <w:shd w:val="clear" w:color="auto" w:fill="auto"/>
            <w:vAlign w:val="center"/>
          </w:tcPr>
          <w:p w:rsidR="00DB0E92" w:rsidRPr="007001F1" w:rsidRDefault="00DB0E92" w:rsidP="0086114A">
            <w:pPr>
              <w:jc w:val="center"/>
              <w:rPr>
                <w:color w:val="000000"/>
              </w:rPr>
            </w:pPr>
          </w:p>
        </w:tc>
        <w:tc>
          <w:tcPr>
            <w:tcW w:w="1775" w:type="dxa"/>
            <w:shd w:val="clear" w:color="auto" w:fill="auto"/>
            <w:vAlign w:val="center"/>
          </w:tcPr>
          <w:p w:rsidR="00DB0E92" w:rsidRPr="007001F1" w:rsidRDefault="00DB0E92" w:rsidP="0086114A">
            <w:pPr>
              <w:jc w:val="center"/>
              <w:rPr>
                <w:color w:val="000000"/>
              </w:rPr>
            </w:pPr>
          </w:p>
        </w:tc>
      </w:tr>
      <w:tr w:rsidR="0086114A" w:rsidRPr="007001F1" w:rsidTr="002D20F9">
        <w:trPr>
          <w:trHeight w:val="300"/>
        </w:trPr>
        <w:tc>
          <w:tcPr>
            <w:tcW w:w="582" w:type="dxa"/>
            <w:shd w:val="clear" w:color="auto" w:fill="auto"/>
            <w:noWrap/>
            <w:vAlign w:val="center"/>
            <w:hideMark/>
          </w:tcPr>
          <w:p w:rsidR="0086114A" w:rsidRPr="007001F1" w:rsidRDefault="00DF5BF7" w:rsidP="00F0306F">
            <w:pPr>
              <w:jc w:val="center"/>
              <w:rPr>
                <w:color w:val="000000"/>
              </w:rPr>
            </w:pPr>
            <w:r>
              <w:rPr>
                <w:color w:val="000000"/>
                <w:sz w:val="22"/>
                <w:szCs w:val="22"/>
              </w:rPr>
              <w:lastRenderedPageBreak/>
              <w:t>2</w:t>
            </w:r>
            <w:r w:rsidR="00F0306F">
              <w:rPr>
                <w:color w:val="000000"/>
                <w:sz w:val="22"/>
                <w:szCs w:val="22"/>
              </w:rPr>
              <w:t>1</w:t>
            </w:r>
          </w:p>
        </w:tc>
        <w:tc>
          <w:tcPr>
            <w:tcW w:w="4820" w:type="dxa"/>
            <w:gridSpan w:val="2"/>
            <w:shd w:val="clear" w:color="auto" w:fill="auto"/>
            <w:vAlign w:val="center"/>
            <w:hideMark/>
          </w:tcPr>
          <w:p w:rsidR="0086114A" w:rsidRPr="007001F1" w:rsidRDefault="000D5E1B" w:rsidP="00FA683A">
            <w:pPr>
              <w:jc w:val="both"/>
            </w:pPr>
            <w:r w:rsidRPr="007001F1">
              <w:rPr>
                <w:sz w:val="22"/>
                <w:szCs w:val="22"/>
              </w:rPr>
              <w:t>Neb</w:t>
            </w:r>
            <w:r w:rsidR="0086114A" w:rsidRPr="007001F1">
              <w:rPr>
                <w:sz w:val="22"/>
                <w:szCs w:val="22"/>
              </w:rPr>
              <w:t>oli identifikované iné porušenia pravidiel a postupov verejného obstarávania?</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DF5BF7" w:rsidRPr="007001F1" w:rsidTr="002D20F9">
        <w:trPr>
          <w:trHeight w:val="300"/>
        </w:trPr>
        <w:tc>
          <w:tcPr>
            <w:tcW w:w="582" w:type="dxa"/>
            <w:shd w:val="clear" w:color="auto" w:fill="auto"/>
            <w:noWrap/>
            <w:vAlign w:val="center"/>
          </w:tcPr>
          <w:p w:rsidR="00DF5BF7" w:rsidRDefault="00DF5BF7" w:rsidP="00DF5BF7">
            <w:pPr>
              <w:jc w:val="center"/>
              <w:rPr>
                <w:color w:val="000000"/>
              </w:rPr>
            </w:pPr>
            <w:r>
              <w:rPr>
                <w:color w:val="000000"/>
                <w:sz w:val="22"/>
                <w:szCs w:val="22"/>
              </w:rPr>
              <w:t>2</w:t>
            </w:r>
            <w:r w:rsidR="00F0306F">
              <w:rPr>
                <w:color w:val="000000"/>
                <w:sz w:val="22"/>
                <w:szCs w:val="22"/>
              </w:rPr>
              <w:t>2</w:t>
            </w:r>
          </w:p>
        </w:tc>
        <w:tc>
          <w:tcPr>
            <w:tcW w:w="4820" w:type="dxa"/>
            <w:gridSpan w:val="2"/>
            <w:shd w:val="clear" w:color="auto" w:fill="auto"/>
            <w:vAlign w:val="center"/>
          </w:tcPr>
          <w:p w:rsidR="00DF5BF7" w:rsidRPr="007001F1" w:rsidRDefault="00DF5BF7" w:rsidP="00FA683A">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DF5BF7" w:rsidRPr="007001F1" w:rsidRDefault="00DF5BF7" w:rsidP="0086114A">
            <w:pPr>
              <w:jc w:val="center"/>
              <w:rPr>
                <w:color w:val="000000"/>
              </w:rPr>
            </w:pPr>
          </w:p>
        </w:tc>
        <w:tc>
          <w:tcPr>
            <w:tcW w:w="567" w:type="dxa"/>
            <w:shd w:val="clear" w:color="auto" w:fill="auto"/>
            <w:vAlign w:val="center"/>
          </w:tcPr>
          <w:p w:rsidR="00DF5BF7" w:rsidRPr="007001F1" w:rsidRDefault="00DF5BF7" w:rsidP="0086114A">
            <w:pPr>
              <w:jc w:val="center"/>
              <w:rPr>
                <w:color w:val="000000"/>
              </w:rPr>
            </w:pPr>
          </w:p>
        </w:tc>
        <w:tc>
          <w:tcPr>
            <w:tcW w:w="776" w:type="dxa"/>
            <w:shd w:val="clear" w:color="auto" w:fill="auto"/>
            <w:vAlign w:val="center"/>
          </w:tcPr>
          <w:p w:rsidR="00DF5BF7" w:rsidRPr="007001F1" w:rsidRDefault="00DF5BF7" w:rsidP="0086114A">
            <w:pPr>
              <w:jc w:val="center"/>
              <w:rPr>
                <w:color w:val="000000"/>
              </w:rPr>
            </w:pPr>
          </w:p>
        </w:tc>
        <w:tc>
          <w:tcPr>
            <w:tcW w:w="1775" w:type="dxa"/>
            <w:shd w:val="clear" w:color="auto" w:fill="auto"/>
            <w:vAlign w:val="center"/>
          </w:tcPr>
          <w:p w:rsidR="00DF5BF7" w:rsidRPr="007001F1" w:rsidRDefault="00DF5BF7" w:rsidP="0086114A">
            <w:pPr>
              <w:jc w:val="center"/>
              <w:rPr>
                <w:color w:val="000000"/>
              </w:rPr>
            </w:pPr>
          </w:p>
        </w:tc>
      </w:tr>
      <w:tr w:rsidR="0086114A" w:rsidRPr="007001F1" w:rsidTr="002D20F9">
        <w:trPr>
          <w:trHeight w:val="300"/>
        </w:trPr>
        <w:tc>
          <w:tcPr>
            <w:tcW w:w="9087" w:type="dxa"/>
            <w:gridSpan w:val="7"/>
            <w:shd w:val="clear" w:color="auto" w:fill="auto"/>
            <w:noWrap/>
            <w:vAlign w:val="center"/>
          </w:tcPr>
          <w:p w:rsidR="0086114A" w:rsidRPr="007001F1" w:rsidRDefault="0086114A" w:rsidP="0086114A">
            <w:pPr>
              <w:jc w:val="both"/>
              <w:rPr>
                <w:b/>
                <w:sz w:val="20"/>
                <w:szCs w:val="20"/>
              </w:rPr>
            </w:pPr>
            <w:r w:rsidRPr="007001F1">
              <w:rPr>
                <w:b/>
                <w:sz w:val="20"/>
                <w:szCs w:val="20"/>
              </w:rPr>
              <w:t>VYJADRENIE</w:t>
            </w:r>
          </w:p>
          <w:p w:rsidR="0086114A" w:rsidRPr="007001F1" w:rsidRDefault="0086114A" w:rsidP="0086114A">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79"/>
              <w:t>[1]</w:t>
            </w:r>
          </w:p>
          <w:p w:rsidR="0086114A" w:rsidRPr="007001F1" w:rsidRDefault="0086114A" w:rsidP="0086114A">
            <w:pPr>
              <w:rPr>
                <w:b/>
                <w:bCs/>
                <w:color w:val="000000"/>
              </w:rPr>
            </w:pP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b/>
                <w:bCs/>
              </w:rPr>
            </w:pPr>
            <w:r w:rsidRPr="007001F1">
              <w:rPr>
                <w:b/>
                <w:bCs/>
                <w:sz w:val="22"/>
                <w:szCs w:val="22"/>
              </w:rPr>
              <w:t>Kontrolu vykonal</w:t>
            </w:r>
            <w:r w:rsidR="00BD759C">
              <w:rPr>
                <w:rStyle w:val="Odkaznapoznmkupodiarou"/>
                <w:b/>
                <w:bCs/>
                <w:sz w:val="22"/>
                <w:szCs w:val="22"/>
              </w:rPr>
              <w:footnoteReference w:customMarkFollows="1" w:id="80"/>
              <w:t>2</w:t>
            </w:r>
            <w:r w:rsidRPr="007001F1">
              <w:rPr>
                <w:b/>
                <w:bCs/>
                <w:sz w:val="22"/>
                <w:szCs w:val="22"/>
              </w:rPr>
              <w:t>:</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b/>
                <w:bCs/>
              </w:rPr>
            </w:pPr>
            <w:r w:rsidRPr="007001F1">
              <w:rPr>
                <w:b/>
                <w:bCs/>
                <w:sz w:val="22"/>
                <w:szCs w:val="22"/>
              </w:rPr>
              <w:t>Dátum:</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000000" w:fill="FFFFFF"/>
            <w:vAlign w:val="center"/>
            <w:hideMark/>
          </w:tcPr>
          <w:p w:rsidR="0086114A" w:rsidRPr="007001F1" w:rsidRDefault="0086114A" w:rsidP="0086114A">
            <w:pPr>
              <w:rPr>
                <w:b/>
                <w:bCs/>
              </w:rPr>
            </w:pPr>
            <w:r w:rsidRPr="007001F1">
              <w:rPr>
                <w:b/>
                <w:bCs/>
                <w:sz w:val="22"/>
                <w:szCs w:val="22"/>
              </w:rPr>
              <w:t>Podpis:</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9087" w:type="dxa"/>
            <w:gridSpan w:val="7"/>
            <w:shd w:val="clear" w:color="auto" w:fill="auto"/>
            <w:noWrap/>
            <w:vAlign w:val="bottom"/>
            <w:hideMark/>
          </w:tcPr>
          <w:p w:rsidR="0086114A" w:rsidRPr="007001F1" w:rsidRDefault="0086114A" w:rsidP="0086114A">
            <w:pPr>
              <w:jc w:val="center"/>
              <w:rPr>
                <w:color w:val="000000"/>
              </w:rPr>
            </w:pPr>
            <w:r w:rsidRPr="007001F1">
              <w:rPr>
                <w:color w:val="000000"/>
                <w:sz w:val="22"/>
                <w:szCs w:val="22"/>
              </w:rPr>
              <w:t> </w:t>
            </w:r>
          </w:p>
        </w:tc>
      </w:tr>
      <w:tr w:rsidR="0086114A" w:rsidRPr="007001F1" w:rsidTr="002D20F9">
        <w:trPr>
          <w:trHeight w:val="300"/>
        </w:trPr>
        <w:tc>
          <w:tcPr>
            <w:tcW w:w="3559" w:type="dxa"/>
            <w:gridSpan w:val="2"/>
            <w:shd w:val="clear" w:color="000000" w:fill="FFFFFF"/>
            <w:vAlign w:val="center"/>
            <w:hideMark/>
          </w:tcPr>
          <w:p w:rsidR="0086114A" w:rsidRPr="007001F1" w:rsidRDefault="0086114A" w:rsidP="0086114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81"/>
              <w:t>3</w:t>
            </w:r>
            <w:r w:rsidRPr="007001F1">
              <w:rPr>
                <w:b/>
                <w:bCs/>
                <w:sz w:val="22"/>
                <w:szCs w:val="22"/>
              </w:rPr>
              <w:t>:</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000000" w:fill="FFFFFF"/>
            <w:vAlign w:val="center"/>
            <w:hideMark/>
          </w:tcPr>
          <w:p w:rsidR="0086114A" w:rsidRPr="007001F1" w:rsidRDefault="0086114A" w:rsidP="0086114A">
            <w:pPr>
              <w:rPr>
                <w:b/>
                <w:bCs/>
              </w:rPr>
            </w:pPr>
            <w:r w:rsidRPr="007001F1">
              <w:rPr>
                <w:b/>
                <w:bCs/>
                <w:sz w:val="22"/>
                <w:szCs w:val="22"/>
              </w:rPr>
              <w:t xml:space="preserve">Dátum: </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000000" w:fill="FFFFFF"/>
            <w:vAlign w:val="center"/>
            <w:hideMark/>
          </w:tcPr>
          <w:p w:rsidR="0086114A" w:rsidRPr="007001F1" w:rsidRDefault="0086114A" w:rsidP="0086114A">
            <w:pPr>
              <w:rPr>
                <w:b/>
                <w:bCs/>
              </w:rPr>
            </w:pPr>
            <w:r w:rsidRPr="007001F1">
              <w:rPr>
                <w:b/>
                <w:bCs/>
                <w:sz w:val="22"/>
                <w:szCs w:val="22"/>
              </w:rPr>
              <w:t>Podpis:</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bl>
    <w:p w:rsidR="0013438E" w:rsidRPr="007001F1" w:rsidRDefault="0013438E"/>
    <w:p w:rsidR="0013438E" w:rsidRPr="007001F1" w:rsidRDefault="0013438E">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3438E" w:rsidRPr="007001F1" w:rsidTr="007261E4">
        <w:trPr>
          <w:trHeight w:val="645"/>
        </w:trPr>
        <w:tc>
          <w:tcPr>
            <w:tcW w:w="9087" w:type="dxa"/>
            <w:gridSpan w:val="7"/>
            <w:shd w:val="clear" w:color="000000" w:fill="60497A"/>
            <w:vAlign w:val="center"/>
            <w:hideMark/>
          </w:tcPr>
          <w:p w:rsidR="0013438E" w:rsidRPr="007001F1" w:rsidRDefault="0013438E" w:rsidP="00D314D2">
            <w:pPr>
              <w:jc w:val="center"/>
              <w:rPr>
                <w:b/>
                <w:bCs/>
                <w:color w:val="FFFFFF"/>
              </w:rPr>
            </w:pPr>
            <w:r w:rsidRPr="007001F1">
              <w:rPr>
                <w:b/>
                <w:bCs/>
                <w:color w:val="FFFFFF"/>
              </w:rPr>
              <w:lastRenderedPageBreak/>
              <w:t>Kontrolný zoznam k finančnej kontrole VO</w:t>
            </w:r>
            <w:r w:rsidRPr="007001F1">
              <w:rPr>
                <w:b/>
                <w:bCs/>
                <w:color w:val="FFFFFF"/>
              </w:rPr>
              <w:br/>
            </w:r>
            <w:bookmarkStart w:id="31" w:name="KZ_27"/>
            <w:r w:rsidRPr="007001F1">
              <w:rPr>
                <w:b/>
                <w:bCs/>
                <w:color w:val="FFFFFF"/>
              </w:rPr>
              <w:t>Nadlimitná zákazka - súťažný dialóg - následná ex</w:t>
            </w:r>
            <w:r w:rsidR="004E4508">
              <w:rPr>
                <w:b/>
                <w:bCs/>
                <w:color w:val="FFFFFF"/>
              </w:rPr>
              <w:t xml:space="preserve"> </w:t>
            </w:r>
            <w:r w:rsidRPr="007001F1">
              <w:rPr>
                <w:b/>
                <w:bCs/>
                <w:color w:val="FFFFFF"/>
              </w:rPr>
              <w:t>post kontrola</w:t>
            </w:r>
            <w:bookmarkEnd w:id="31"/>
          </w:p>
        </w:tc>
      </w:tr>
      <w:tr w:rsidR="0013438E" w:rsidRPr="007001F1" w:rsidTr="007261E4">
        <w:trPr>
          <w:trHeight w:val="330"/>
        </w:trPr>
        <w:tc>
          <w:tcPr>
            <w:tcW w:w="9087" w:type="dxa"/>
            <w:gridSpan w:val="7"/>
            <w:shd w:val="clear" w:color="auto" w:fill="auto"/>
            <w:vAlign w:val="center"/>
            <w:hideMark/>
          </w:tcPr>
          <w:p w:rsidR="0013438E" w:rsidRPr="007001F1" w:rsidRDefault="0013438E" w:rsidP="00D314D2">
            <w:pPr>
              <w:jc w:val="center"/>
              <w:rPr>
                <w:b/>
                <w:bCs/>
                <w:color w:val="000000"/>
              </w:rPr>
            </w:pPr>
            <w:r w:rsidRPr="007001F1">
              <w:rPr>
                <w:b/>
                <w:bCs/>
                <w:color w:val="000000"/>
                <w:sz w:val="22"/>
                <w:szCs w:val="22"/>
              </w:rPr>
              <w:t>Identifikácia programu</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Názov programu</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66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30"/>
        </w:trPr>
        <w:tc>
          <w:tcPr>
            <w:tcW w:w="9087" w:type="dxa"/>
            <w:gridSpan w:val="7"/>
            <w:shd w:val="clear" w:color="auto" w:fill="auto"/>
            <w:vAlign w:val="center"/>
            <w:hideMark/>
          </w:tcPr>
          <w:p w:rsidR="0013438E" w:rsidRPr="007001F1" w:rsidRDefault="0013438E" w:rsidP="00D314D2">
            <w:pPr>
              <w:jc w:val="center"/>
              <w:rPr>
                <w:b/>
                <w:bCs/>
                <w:color w:val="000000"/>
              </w:rPr>
            </w:pPr>
            <w:r w:rsidRPr="007001F1">
              <w:rPr>
                <w:b/>
                <w:bCs/>
                <w:color w:val="000000"/>
                <w:sz w:val="22"/>
                <w:szCs w:val="22"/>
              </w:rPr>
              <w:t>Identifikácia projektu a prijímateľa</w:t>
            </w:r>
          </w:p>
        </w:tc>
      </w:tr>
      <w:tr w:rsidR="0013438E" w:rsidRPr="007001F1" w:rsidTr="007261E4">
        <w:trPr>
          <w:trHeight w:val="33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Názov projektu</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30"/>
        </w:trPr>
        <w:tc>
          <w:tcPr>
            <w:tcW w:w="9087" w:type="dxa"/>
            <w:gridSpan w:val="7"/>
            <w:shd w:val="clear" w:color="auto" w:fill="auto"/>
            <w:vAlign w:val="center"/>
            <w:hideMark/>
          </w:tcPr>
          <w:p w:rsidR="0013438E" w:rsidRPr="007001F1" w:rsidRDefault="0013438E" w:rsidP="00D314D2">
            <w:pPr>
              <w:jc w:val="center"/>
              <w:rPr>
                <w:b/>
                <w:bCs/>
                <w:color w:val="000000"/>
              </w:rPr>
            </w:pPr>
            <w:r w:rsidRPr="007001F1">
              <w:rPr>
                <w:b/>
                <w:bCs/>
                <w:color w:val="000000"/>
                <w:sz w:val="22"/>
                <w:szCs w:val="22"/>
              </w:rPr>
              <w:t>Identifikácia zákazky</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Nadlimitná zákazka</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Súťažný dialóg (</w:t>
            </w:r>
            <w:r w:rsidR="00D314D2" w:rsidRPr="007001F1">
              <w:rPr>
                <w:color w:val="000000"/>
                <w:sz w:val="22"/>
                <w:szCs w:val="22"/>
              </w:rPr>
              <w:t>74 ZVO)</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13438E" w:rsidRPr="007001F1" w:rsidRDefault="0013438E" w:rsidP="00D314D2">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D314D2">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D314D2">
            <w:pPr>
              <w:rPr>
                <w:color w:val="000000"/>
              </w:rPr>
            </w:pP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Typ kontroly</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Následná ex</w:t>
            </w:r>
            <w:r w:rsidR="004E4508">
              <w:rPr>
                <w:color w:val="000000"/>
                <w:sz w:val="22"/>
                <w:szCs w:val="22"/>
              </w:rPr>
              <w:t xml:space="preserve"> </w:t>
            </w:r>
            <w:r w:rsidRPr="007001F1">
              <w:rPr>
                <w:color w:val="000000"/>
                <w:sz w:val="22"/>
                <w:szCs w:val="22"/>
              </w:rPr>
              <w:t>post kontrola</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Názov zákazky</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Názov dodávateľa</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IČO dodávateľa</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Hodnota zákazky s DPH</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15"/>
        </w:trPr>
        <w:tc>
          <w:tcPr>
            <w:tcW w:w="582" w:type="dxa"/>
            <w:shd w:val="clear" w:color="000000" w:fill="60497A"/>
            <w:vAlign w:val="center"/>
            <w:hideMark/>
          </w:tcPr>
          <w:p w:rsidR="0013438E" w:rsidRPr="007001F1" w:rsidRDefault="0013438E" w:rsidP="00D314D2">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3438E" w:rsidRPr="007001F1" w:rsidRDefault="0013438E" w:rsidP="00D314D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3438E" w:rsidRPr="007001F1" w:rsidRDefault="0013438E" w:rsidP="00D314D2">
            <w:pPr>
              <w:jc w:val="center"/>
              <w:rPr>
                <w:b/>
                <w:bCs/>
                <w:color w:val="FFFFFF"/>
              </w:rPr>
            </w:pPr>
            <w:r w:rsidRPr="007001F1">
              <w:rPr>
                <w:b/>
                <w:bCs/>
                <w:color w:val="FFFFFF"/>
                <w:sz w:val="22"/>
                <w:szCs w:val="22"/>
              </w:rPr>
              <w:t>áno</w:t>
            </w:r>
          </w:p>
        </w:tc>
        <w:tc>
          <w:tcPr>
            <w:tcW w:w="567" w:type="dxa"/>
            <w:shd w:val="clear" w:color="000000" w:fill="60497A"/>
            <w:vAlign w:val="center"/>
            <w:hideMark/>
          </w:tcPr>
          <w:p w:rsidR="0013438E" w:rsidRPr="007001F1" w:rsidRDefault="0013438E" w:rsidP="00D314D2">
            <w:pPr>
              <w:jc w:val="center"/>
              <w:rPr>
                <w:b/>
                <w:bCs/>
                <w:color w:val="FFFFFF"/>
              </w:rPr>
            </w:pPr>
            <w:r w:rsidRPr="007001F1">
              <w:rPr>
                <w:b/>
                <w:bCs/>
                <w:color w:val="FFFFFF"/>
                <w:sz w:val="22"/>
                <w:szCs w:val="22"/>
              </w:rPr>
              <w:t>nie</w:t>
            </w:r>
          </w:p>
        </w:tc>
        <w:tc>
          <w:tcPr>
            <w:tcW w:w="776" w:type="dxa"/>
            <w:shd w:val="clear" w:color="000000" w:fill="60497A"/>
            <w:vAlign w:val="center"/>
            <w:hideMark/>
          </w:tcPr>
          <w:p w:rsidR="0013438E" w:rsidRPr="007001F1" w:rsidRDefault="0013438E" w:rsidP="00D314D2">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3438E" w:rsidRPr="007001F1" w:rsidRDefault="0013438E" w:rsidP="00D314D2">
            <w:pPr>
              <w:jc w:val="center"/>
              <w:rPr>
                <w:b/>
                <w:bCs/>
                <w:color w:val="FFFFFF"/>
              </w:rPr>
            </w:pPr>
            <w:r w:rsidRPr="007001F1">
              <w:rPr>
                <w:b/>
                <w:bCs/>
                <w:color w:val="FFFFFF"/>
                <w:sz w:val="22"/>
                <w:szCs w:val="22"/>
              </w:rPr>
              <w:t>Poznámka</w:t>
            </w:r>
          </w:p>
        </w:tc>
      </w:tr>
      <w:tr w:rsidR="0013438E" w:rsidRPr="007001F1" w:rsidTr="007261E4">
        <w:trPr>
          <w:trHeight w:val="20"/>
        </w:trPr>
        <w:tc>
          <w:tcPr>
            <w:tcW w:w="582" w:type="dxa"/>
            <w:shd w:val="clear" w:color="auto" w:fill="auto"/>
            <w:noWrap/>
            <w:vAlign w:val="center"/>
            <w:hideMark/>
          </w:tcPr>
          <w:p w:rsidR="0013438E" w:rsidRPr="007001F1" w:rsidRDefault="0013438E" w:rsidP="00D314D2">
            <w:pPr>
              <w:jc w:val="center"/>
              <w:rPr>
                <w:color w:val="000000"/>
              </w:rPr>
            </w:pPr>
            <w:r w:rsidRPr="007001F1">
              <w:rPr>
                <w:color w:val="000000"/>
                <w:sz w:val="22"/>
                <w:szCs w:val="22"/>
              </w:rPr>
              <w:t>1</w:t>
            </w:r>
          </w:p>
        </w:tc>
        <w:tc>
          <w:tcPr>
            <w:tcW w:w="4820" w:type="dxa"/>
            <w:gridSpan w:val="2"/>
            <w:shd w:val="clear" w:color="auto" w:fill="auto"/>
            <w:vAlign w:val="center"/>
            <w:hideMark/>
          </w:tcPr>
          <w:p w:rsidR="0013438E"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776"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1775"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r>
      <w:tr w:rsidR="0013438E" w:rsidRPr="007001F1" w:rsidTr="007261E4">
        <w:trPr>
          <w:trHeight w:val="20"/>
        </w:trPr>
        <w:tc>
          <w:tcPr>
            <w:tcW w:w="582" w:type="dxa"/>
            <w:shd w:val="clear" w:color="auto" w:fill="auto"/>
            <w:noWrap/>
            <w:vAlign w:val="center"/>
            <w:hideMark/>
          </w:tcPr>
          <w:p w:rsidR="0013438E" w:rsidRPr="007001F1" w:rsidRDefault="0013438E" w:rsidP="00D314D2">
            <w:pPr>
              <w:jc w:val="center"/>
              <w:rPr>
                <w:color w:val="000000"/>
              </w:rPr>
            </w:pPr>
            <w:r w:rsidRPr="007001F1">
              <w:rPr>
                <w:color w:val="000000"/>
                <w:sz w:val="22"/>
                <w:szCs w:val="22"/>
              </w:rPr>
              <w:t>2</w:t>
            </w:r>
          </w:p>
        </w:tc>
        <w:tc>
          <w:tcPr>
            <w:tcW w:w="4820" w:type="dxa"/>
            <w:gridSpan w:val="2"/>
            <w:shd w:val="clear" w:color="auto" w:fill="auto"/>
            <w:vAlign w:val="center"/>
            <w:hideMark/>
          </w:tcPr>
          <w:p w:rsidR="0013438E" w:rsidRPr="007001F1" w:rsidRDefault="0013438E" w:rsidP="00FA683A">
            <w:pPr>
              <w:jc w:val="both"/>
              <w:rPr>
                <w:color w:val="000000"/>
              </w:rPr>
            </w:pPr>
            <w:r w:rsidRPr="007001F1">
              <w:rPr>
                <w:color w:val="000000"/>
                <w:sz w:val="22"/>
                <w:szCs w:val="22"/>
              </w:rPr>
              <w:t>Bol zamestnanec vykonávajúci kontrolu oboznámený s rizikovými indikátormi</w:t>
            </w:r>
            <w:r w:rsidR="004E450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E4508">
              <w:rPr>
                <w:color w:val="000000"/>
                <w:sz w:val="22"/>
                <w:szCs w:val="22"/>
              </w:rPr>
              <w:t xml:space="preserve"> </w:t>
            </w:r>
            <w:r w:rsidR="00C063B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776"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1775"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r>
      <w:tr w:rsidR="0013438E" w:rsidRPr="007001F1" w:rsidTr="007261E4">
        <w:trPr>
          <w:trHeight w:val="20"/>
        </w:trPr>
        <w:tc>
          <w:tcPr>
            <w:tcW w:w="582" w:type="dxa"/>
            <w:shd w:val="clear" w:color="auto" w:fill="auto"/>
            <w:noWrap/>
            <w:vAlign w:val="center"/>
            <w:hideMark/>
          </w:tcPr>
          <w:p w:rsidR="0013438E" w:rsidRPr="007001F1" w:rsidRDefault="00946FE9" w:rsidP="00D314D2">
            <w:pPr>
              <w:jc w:val="center"/>
              <w:rPr>
                <w:color w:val="000000"/>
              </w:rPr>
            </w:pPr>
            <w:r>
              <w:rPr>
                <w:color w:val="000000"/>
                <w:sz w:val="22"/>
                <w:szCs w:val="22"/>
              </w:rPr>
              <w:lastRenderedPageBreak/>
              <w:t>3</w:t>
            </w:r>
          </w:p>
        </w:tc>
        <w:tc>
          <w:tcPr>
            <w:tcW w:w="4820" w:type="dxa"/>
            <w:gridSpan w:val="2"/>
            <w:shd w:val="clear" w:color="auto" w:fill="auto"/>
            <w:vAlign w:val="center"/>
            <w:hideMark/>
          </w:tcPr>
          <w:p w:rsidR="0013438E" w:rsidRPr="007001F1" w:rsidRDefault="0013438E" w:rsidP="00FA683A">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776"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1775"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r>
      <w:tr w:rsidR="00DB0E92" w:rsidRPr="007001F1" w:rsidTr="00A96394">
        <w:trPr>
          <w:trHeight w:val="466"/>
        </w:trPr>
        <w:tc>
          <w:tcPr>
            <w:tcW w:w="582" w:type="dxa"/>
            <w:vMerge w:val="restart"/>
            <w:shd w:val="clear" w:color="auto" w:fill="auto"/>
            <w:noWrap/>
            <w:vAlign w:val="center"/>
            <w:hideMark/>
          </w:tcPr>
          <w:p w:rsidR="00DB0E92" w:rsidRPr="007001F1" w:rsidRDefault="00946FE9" w:rsidP="00D314D2">
            <w:pPr>
              <w:jc w:val="center"/>
              <w:rPr>
                <w:color w:val="000000"/>
              </w:rPr>
            </w:pPr>
            <w:r>
              <w:rPr>
                <w:color w:val="000000"/>
                <w:sz w:val="22"/>
                <w:szCs w:val="22"/>
              </w:rPr>
              <w:t>4</w:t>
            </w:r>
          </w:p>
        </w:tc>
        <w:tc>
          <w:tcPr>
            <w:tcW w:w="4820" w:type="dxa"/>
            <w:gridSpan w:val="2"/>
            <w:shd w:val="clear" w:color="auto" w:fill="auto"/>
            <w:vAlign w:val="center"/>
            <w:hideMark/>
          </w:tcPr>
          <w:p w:rsidR="00DB0E92" w:rsidRPr="007001F1" w:rsidRDefault="00DB0E92" w:rsidP="00FA683A">
            <w:pPr>
              <w:jc w:val="both"/>
            </w:pPr>
            <w:r w:rsidRPr="007001F1">
              <w:rPr>
                <w:color w:val="000000"/>
                <w:sz w:val="22"/>
                <w:szCs w:val="22"/>
              </w:rPr>
              <w:t>a) Bola výsledná zmluva zverejnená v súlade so zákonom o slob</w:t>
            </w:r>
            <w:r w:rsidR="00FA683A" w:rsidRPr="007001F1">
              <w:rPr>
                <w:color w:val="000000"/>
                <w:sz w:val="22"/>
                <w:szCs w:val="22"/>
              </w:rPr>
              <w:t xml:space="preserve">odnom prístupe k informáciám? </w:t>
            </w:r>
          </w:p>
        </w:tc>
        <w:tc>
          <w:tcPr>
            <w:tcW w:w="567"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567"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776"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1775"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r>
      <w:tr w:rsidR="00DB0E92" w:rsidRPr="007001F1" w:rsidTr="007261E4">
        <w:trPr>
          <w:trHeight w:val="637"/>
        </w:trPr>
        <w:tc>
          <w:tcPr>
            <w:tcW w:w="582" w:type="dxa"/>
            <w:vMerge/>
            <w:shd w:val="clear" w:color="auto" w:fill="auto"/>
            <w:noWrap/>
            <w:vAlign w:val="center"/>
          </w:tcPr>
          <w:p w:rsidR="00DB0E92" w:rsidRPr="007001F1" w:rsidRDefault="00DB0E92" w:rsidP="00D314D2">
            <w:pPr>
              <w:jc w:val="center"/>
              <w:rPr>
                <w:color w:val="000000"/>
              </w:rPr>
            </w:pPr>
          </w:p>
        </w:tc>
        <w:tc>
          <w:tcPr>
            <w:tcW w:w="4820"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b) Je kontrolované verejné obstarávanie v súlade so závermi vykonaných ex</w:t>
            </w:r>
            <w:r w:rsidR="004E4508">
              <w:rPr>
                <w:color w:val="000000"/>
                <w:sz w:val="22"/>
                <w:szCs w:val="22"/>
              </w:rPr>
              <w:t xml:space="preserve"> </w:t>
            </w:r>
            <w:r w:rsidRPr="007001F1">
              <w:rPr>
                <w:color w:val="000000"/>
                <w:sz w:val="22"/>
                <w:szCs w:val="22"/>
              </w:rPr>
              <w:t>ante kontrol a dokumentáciou schválenou v rámci týchto ex</w:t>
            </w:r>
            <w:r w:rsidR="004E4508">
              <w:rPr>
                <w:color w:val="000000"/>
                <w:sz w:val="22"/>
                <w:szCs w:val="22"/>
              </w:rPr>
              <w:t xml:space="preserve"> </w:t>
            </w:r>
            <w:r w:rsidRPr="007001F1">
              <w:rPr>
                <w:color w:val="000000"/>
                <w:sz w:val="22"/>
                <w:szCs w:val="22"/>
              </w:rPr>
              <w:t>ante kontrol?</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A96394">
        <w:trPr>
          <w:trHeight w:val="346"/>
        </w:trPr>
        <w:tc>
          <w:tcPr>
            <w:tcW w:w="582" w:type="dxa"/>
            <w:vMerge/>
            <w:shd w:val="clear" w:color="auto" w:fill="auto"/>
            <w:noWrap/>
            <w:vAlign w:val="center"/>
          </w:tcPr>
          <w:p w:rsidR="00DB0E92" w:rsidRPr="007001F1" w:rsidRDefault="00DB0E92" w:rsidP="00D314D2">
            <w:pPr>
              <w:jc w:val="center"/>
              <w:rPr>
                <w:color w:val="000000"/>
              </w:rPr>
            </w:pPr>
          </w:p>
        </w:tc>
        <w:tc>
          <w:tcPr>
            <w:tcW w:w="4820"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c) Je zmluva podpísaná oprávnenými osobami?</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7261E4">
        <w:trPr>
          <w:trHeight w:val="637"/>
        </w:trPr>
        <w:tc>
          <w:tcPr>
            <w:tcW w:w="582" w:type="dxa"/>
            <w:vMerge/>
            <w:shd w:val="clear" w:color="auto" w:fill="auto"/>
            <w:noWrap/>
            <w:vAlign w:val="center"/>
          </w:tcPr>
          <w:p w:rsidR="00DB0E92" w:rsidRPr="007001F1" w:rsidRDefault="00DB0E92" w:rsidP="00D314D2">
            <w:pPr>
              <w:jc w:val="center"/>
              <w:rPr>
                <w:color w:val="000000"/>
              </w:rPr>
            </w:pPr>
          </w:p>
        </w:tc>
        <w:tc>
          <w:tcPr>
            <w:tcW w:w="4820" w:type="dxa"/>
            <w:gridSpan w:val="2"/>
            <w:shd w:val="clear" w:color="auto" w:fill="auto"/>
            <w:vAlign w:val="center"/>
          </w:tcPr>
          <w:p w:rsidR="00DB0E92" w:rsidRPr="007001F1" w:rsidRDefault="00DB0E92" w:rsidP="00FA683A">
            <w:pPr>
              <w:jc w:val="both"/>
              <w:rPr>
                <w:color w:val="000000"/>
              </w:rPr>
            </w:pPr>
            <w:r w:rsidRPr="007001F1">
              <w:t xml:space="preserve">d) </w:t>
            </w:r>
            <w:r w:rsidRPr="007001F1">
              <w:rPr>
                <w:color w:val="000000"/>
                <w:sz w:val="22"/>
                <w:szCs w:val="22"/>
              </w:rPr>
              <w:t xml:space="preserve">Bola výsledná zmluva uzavretá </w:t>
            </w:r>
            <w:r w:rsidR="00F4186C">
              <w:rPr>
                <w:color w:val="000000"/>
                <w:sz w:val="22"/>
                <w:szCs w:val="22"/>
              </w:rPr>
              <w:t xml:space="preserve">s </w:t>
            </w:r>
            <w:r w:rsidR="00F4186C" w:rsidRPr="007001F1">
              <w:rPr>
                <w:color w:val="000000"/>
                <w:sz w:val="22"/>
                <w:szCs w:val="22"/>
              </w:rPr>
              <w:t>úspešný</w:t>
            </w:r>
            <w:r w:rsidR="00F4186C">
              <w:rPr>
                <w:color w:val="000000"/>
                <w:sz w:val="22"/>
                <w:szCs w:val="22"/>
              </w:rPr>
              <w:t>m</w:t>
            </w:r>
            <w:r w:rsidR="00F4186C" w:rsidRPr="007001F1">
              <w:rPr>
                <w:color w:val="000000"/>
                <w:sz w:val="22"/>
                <w:szCs w:val="22"/>
              </w:rPr>
              <w:t xml:space="preserve"> uchádzač</w:t>
            </w:r>
            <w:r w:rsidR="00F4186C">
              <w:rPr>
                <w:color w:val="000000"/>
                <w:sz w:val="22"/>
                <w:szCs w:val="22"/>
              </w:rPr>
              <w:t>om, ktorý je</w:t>
            </w:r>
            <w:r w:rsidR="00F4186C" w:rsidRPr="007001F1">
              <w:rPr>
                <w:color w:val="000000"/>
                <w:sz w:val="22"/>
                <w:szCs w:val="22"/>
              </w:rPr>
              <w:t xml:space="preserve"> zapísaný v registri partnerov verejného </w:t>
            </w:r>
            <w:r w:rsidR="00F4186C" w:rsidRPr="00F4186C">
              <w:rPr>
                <w:color w:val="000000"/>
                <w:sz w:val="22"/>
                <w:szCs w:val="22"/>
              </w:rPr>
              <w:t>sektora</w:t>
            </w:r>
            <w:r w:rsidRPr="00F4186C">
              <w:rPr>
                <w:color w:val="000000"/>
                <w:sz w:val="22"/>
                <w:szCs w:val="22"/>
              </w:rPr>
              <w:t>?</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A96394">
        <w:trPr>
          <w:trHeight w:val="320"/>
        </w:trPr>
        <w:tc>
          <w:tcPr>
            <w:tcW w:w="582" w:type="dxa"/>
            <w:vMerge w:val="restart"/>
            <w:shd w:val="clear" w:color="auto" w:fill="auto"/>
            <w:noWrap/>
            <w:vAlign w:val="center"/>
          </w:tcPr>
          <w:p w:rsidR="00DB0E92" w:rsidRPr="007001F1" w:rsidRDefault="00946FE9" w:rsidP="00D314D2">
            <w:pPr>
              <w:jc w:val="center"/>
              <w:rPr>
                <w:color w:val="000000"/>
              </w:rPr>
            </w:pPr>
            <w:r>
              <w:rPr>
                <w:color w:val="000000"/>
                <w:sz w:val="22"/>
                <w:szCs w:val="22"/>
              </w:rPr>
              <w:t>5</w:t>
            </w:r>
          </w:p>
        </w:tc>
        <w:tc>
          <w:tcPr>
            <w:tcW w:w="4820" w:type="dxa"/>
            <w:gridSpan w:val="2"/>
            <w:shd w:val="clear" w:color="auto" w:fill="auto"/>
            <w:vAlign w:val="center"/>
          </w:tcPr>
          <w:p w:rsidR="00DB0E92" w:rsidRPr="007001F1" w:rsidDel="00EC083F" w:rsidRDefault="00DB0E92" w:rsidP="00FA683A">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7261E4">
        <w:trPr>
          <w:trHeight w:val="675"/>
        </w:trPr>
        <w:tc>
          <w:tcPr>
            <w:tcW w:w="582" w:type="dxa"/>
            <w:vMerge/>
            <w:shd w:val="clear" w:color="auto" w:fill="auto"/>
            <w:noWrap/>
            <w:vAlign w:val="center"/>
          </w:tcPr>
          <w:p w:rsidR="00DB0E92" w:rsidRPr="007001F1" w:rsidRDefault="00DB0E92" w:rsidP="00D314D2">
            <w:pPr>
              <w:jc w:val="center"/>
              <w:rPr>
                <w:color w:val="000000"/>
              </w:rPr>
            </w:pPr>
          </w:p>
        </w:tc>
        <w:tc>
          <w:tcPr>
            <w:tcW w:w="4820" w:type="dxa"/>
            <w:gridSpan w:val="2"/>
            <w:shd w:val="clear" w:color="auto" w:fill="auto"/>
            <w:vAlign w:val="center"/>
          </w:tcPr>
          <w:p w:rsidR="00DB0E92" w:rsidRPr="007001F1" w:rsidRDefault="00DB0E92" w:rsidP="00AC0E27">
            <w:pPr>
              <w:jc w:val="both"/>
              <w:rPr>
                <w:color w:val="000000"/>
              </w:rPr>
            </w:pPr>
            <w:r w:rsidRPr="007001F1">
              <w:rPr>
                <w:color w:val="000000"/>
                <w:sz w:val="22"/>
                <w:szCs w:val="22"/>
              </w:rPr>
              <w:t>b) Boli v prípade konfliktu záujmov prijaté primerané opatrenia a vykonaná náprav</w:t>
            </w:r>
            <w:r w:rsidR="00AC0E27">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7261E4">
        <w:trPr>
          <w:trHeight w:val="675"/>
        </w:trPr>
        <w:tc>
          <w:tcPr>
            <w:tcW w:w="582" w:type="dxa"/>
            <w:vMerge/>
            <w:shd w:val="clear" w:color="auto" w:fill="auto"/>
            <w:noWrap/>
            <w:vAlign w:val="center"/>
          </w:tcPr>
          <w:p w:rsidR="00DB0E92" w:rsidRPr="007001F1" w:rsidRDefault="00DB0E92" w:rsidP="00D314D2">
            <w:pPr>
              <w:jc w:val="center"/>
              <w:rPr>
                <w:color w:val="000000"/>
              </w:rPr>
            </w:pPr>
          </w:p>
        </w:tc>
        <w:tc>
          <w:tcPr>
            <w:tcW w:w="4820"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1B0889" w:rsidRPr="007001F1" w:rsidTr="007261E4">
        <w:trPr>
          <w:trHeight w:val="675"/>
        </w:trPr>
        <w:tc>
          <w:tcPr>
            <w:tcW w:w="582" w:type="dxa"/>
            <w:vMerge w:val="restart"/>
            <w:shd w:val="clear" w:color="auto" w:fill="auto"/>
            <w:noWrap/>
            <w:vAlign w:val="center"/>
          </w:tcPr>
          <w:p w:rsidR="001B0889" w:rsidRPr="001C31B0" w:rsidRDefault="001B0889" w:rsidP="00D314D2">
            <w:pPr>
              <w:jc w:val="center"/>
              <w:rPr>
                <w:color w:val="000000"/>
                <w:sz w:val="22"/>
                <w:szCs w:val="22"/>
              </w:rPr>
            </w:pPr>
            <w:r w:rsidRPr="001C31B0">
              <w:rPr>
                <w:color w:val="000000"/>
                <w:sz w:val="22"/>
                <w:szCs w:val="22"/>
              </w:rPr>
              <w:t>6</w:t>
            </w:r>
          </w:p>
        </w:tc>
        <w:tc>
          <w:tcPr>
            <w:tcW w:w="4820" w:type="dxa"/>
            <w:gridSpan w:val="2"/>
            <w:shd w:val="clear" w:color="auto" w:fill="auto"/>
            <w:vAlign w:val="center"/>
          </w:tcPr>
          <w:p w:rsidR="001B0889" w:rsidRPr="007001F1" w:rsidRDefault="001B0889" w:rsidP="00FA683A">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1B0889" w:rsidRPr="007001F1" w:rsidRDefault="001B0889" w:rsidP="00D314D2">
            <w:pPr>
              <w:jc w:val="center"/>
              <w:rPr>
                <w:color w:val="000000"/>
              </w:rPr>
            </w:pPr>
          </w:p>
        </w:tc>
        <w:tc>
          <w:tcPr>
            <w:tcW w:w="567" w:type="dxa"/>
            <w:shd w:val="clear" w:color="auto" w:fill="auto"/>
            <w:vAlign w:val="center"/>
          </w:tcPr>
          <w:p w:rsidR="001B0889" w:rsidRPr="007001F1" w:rsidRDefault="001B0889" w:rsidP="00D314D2">
            <w:pPr>
              <w:jc w:val="center"/>
              <w:rPr>
                <w:color w:val="000000"/>
              </w:rPr>
            </w:pPr>
          </w:p>
        </w:tc>
        <w:tc>
          <w:tcPr>
            <w:tcW w:w="776" w:type="dxa"/>
            <w:shd w:val="clear" w:color="auto" w:fill="auto"/>
            <w:vAlign w:val="center"/>
          </w:tcPr>
          <w:p w:rsidR="001B0889" w:rsidRPr="007001F1" w:rsidRDefault="001B0889" w:rsidP="00D314D2">
            <w:pPr>
              <w:jc w:val="center"/>
              <w:rPr>
                <w:color w:val="000000"/>
              </w:rPr>
            </w:pPr>
          </w:p>
        </w:tc>
        <w:tc>
          <w:tcPr>
            <w:tcW w:w="1775" w:type="dxa"/>
            <w:shd w:val="clear" w:color="auto" w:fill="auto"/>
            <w:vAlign w:val="center"/>
          </w:tcPr>
          <w:p w:rsidR="001B0889" w:rsidRPr="007001F1" w:rsidRDefault="001B0889" w:rsidP="00D314D2">
            <w:pPr>
              <w:jc w:val="center"/>
              <w:rPr>
                <w:color w:val="000000"/>
              </w:rPr>
            </w:pPr>
          </w:p>
        </w:tc>
      </w:tr>
      <w:tr w:rsidR="001B0889" w:rsidRPr="007001F1" w:rsidTr="007261E4">
        <w:trPr>
          <w:trHeight w:val="675"/>
        </w:trPr>
        <w:tc>
          <w:tcPr>
            <w:tcW w:w="582" w:type="dxa"/>
            <w:vMerge/>
            <w:shd w:val="clear" w:color="auto" w:fill="auto"/>
            <w:noWrap/>
            <w:vAlign w:val="center"/>
          </w:tcPr>
          <w:p w:rsidR="001B0889" w:rsidRPr="002D20F9" w:rsidRDefault="001B0889" w:rsidP="00D314D2">
            <w:pPr>
              <w:jc w:val="center"/>
              <w:rPr>
                <w:color w:val="000000"/>
                <w:sz w:val="22"/>
                <w:szCs w:val="22"/>
              </w:rPr>
            </w:pPr>
          </w:p>
        </w:tc>
        <w:tc>
          <w:tcPr>
            <w:tcW w:w="4820" w:type="dxa"/>
            <w:gridSpan w:val="2"/>
            <w:shd w:val="clear" w:color="auto" w:fill="auto"/>
            <w:vAlign w:val="center"/>
          </w:tcPr>
          <w:p w:rsidR="001B0889" w:rsidRPr="007001F1" w:rsidRDefault="001B0889" w:rsidP="00FA683A">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1B0889" w:rsidRPr="007001F1" w:rsidRDefault="001B0889" w:rsidP="00D314D2">
            <w:pPr>
              <w:jc w:val="center"/>
              <w:rPr>
                <w:color w:val="000000"/>
              </w:rPr>
            </w:pPr>
          </w:p>
        </w:tc>
        <w:tc>
          <w:tcPr>
            <w:tcW w:w="567" w:type="dxa"/>
            <w:shd w:val="clear" w:color="auto" w:fill="auto"/>
            <w:vAlign w:val="center"/>
          </w:tcPr>
          <w:p w:rsidR="001B0889" w:rsidRPr="007001F1" w:rsidRDefault="001B0889" w:rsidP="00D314D2">
            <w:pPr>
              <w:jc w:val="center"/>
              <w:rPr>
                <w:color w:val="000000"/>
              </w:rPr>
            </w:pPr>
          </w:p>
        </w:tc>
        <w:tc>
          <w:tcPr>
            <w:tcW w:w="776" w:type="dxa"/>
            <w:shd w:val="clear" w:color="auto" w:fill="auto"/>
            <w:vAlign w:val="center"/>
          </w:tcPr>
          <w:p w:rsidR="001B0889" w:rsidRPr="007001F1" w:rsidRDefault="001B0889" w:rsidP="00D314D2">
            <w:pPr>
              <w:jc w:val="center"/>
              <w:rPr>
                <w:color w:val="000000"/>
              </w:rPr>
            </w:pPr>
          </w:p>
        </w:tc>
        <w:tc>
          <w:tcPr>
            <w:tcW w:w="1775" w:type="dxa"/>
            <w:shd w:val="clear" w:color="auto" w:fill="auto"/>
            <w:vAlign w:val="center"/>
          </w:tcPr>
          <w:p w:rsidR="001B0889" w:rsidRPr="007001F1" w:rsidRDefault="001B0889" w:rsidP="00D314D2">
            <w:pPr>
              <w:jc w:val="center"/>
              <w:rPr>
                <w:color w:val="000000"/>
              </w:rPr>
            </w:pPr>
          </w:p>
        </w:tc>
      </w:tr>
      <w:tr w:rsidR="001C31B0" w:rsidRPr="007001F1" w:rsidTr="007261E4">
        <w:trPr>
          <w:trHeight w:val="675"/>
        </w:trPr>
        <w:tc>
          <w:tcPr>
            <w:tcW w:w="582" w:type="dxa"/>
            <w:shd w:val="clear" w:color="auto" w:fill="auto"/>
            <w:noWrap/>
            <w:vAlign w:val="center"/>
          </w:tcPr>
          <w:p w:rsidR="001C31B0" w:rsidRPr="001C31B0" w:rsidRDefault="001C31B0" w:rsidP="00D314D2">
            <w:pPr>
              <w:jc w:val="center"/>
              <w:rPr>
                <w:color w:val="000000"/>
                <w:sz w:val="22"/>
                <w:szCs w:val="22"/>
              </w:rPr>
            </w:pPr>
            <w:r w:rsidRPr="001C31B0">
              <w:rPr>
                <w:color w:val="000000"/>
                <w:sz w:val="22"/>
                <w:szCs w:val="22"/>
              </w:rPr>
              <w:t>7</w:t>
            </w:r>
          </w:p>
        </w:tc>
        <w:tc>
          <w:tcPr>
            <w:tcW w:w="4820" w:type="dxa"/>
            <w:gridSpan w:val="2"/>
            <w:shd w:val="clear" w:color="auto" w:fill="auto"/>
            <w:vAlign w:val="center"/>
          </w:tcPr>
          <w:p w:rsidR="001C31B0" w:rsidRPr="007001F1" w:rsidRDefault="001C31B0" w:rsidP="00FA683A">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1C31B0" w:rsidRPr="007001F1" w:rsidRDefault="001C31B0" w:rsidP="00D314D2">
            <w:pPr>
              <w:jc w:val="center"/>
              <w:rPr>
                <w:color w:val="000000"/>
              </w:rPr>
            </w:pPr>
          </w:p>
        </w:tc>
        <w:tc>
          <w:tcPr>
            <w:tcW w:w="567" w:type="dxa"/>
            <w:shd w:val="clear" w:color="auto" w:fill="auto"/>
            <w:vAlign w:val="center"/>
          </w:tcPr>
          <w:p w:rsidR="001C31B0" w:rsidRPr="007001F1" w:rsidRDefault="001C31B0" w:rsidP="00D314D2">
            <w:pPr>
              <w:jc w:val="center"/>
              <w:rPr>
                <w:color w:val="000000"/>
              </w:rPr>
            </w:pPr>
          </w:p>
        </w:tc>
        <w:tc>
          <w:tcPr>
            <w:tcW w:w="776" w:type="dxa"/>
            <w:shd w:val="clear" w:color="auto" w:fill="auto"/>
            <w:vAlign w:val="center"/>
          </w:tcPr>
          <w:p w:rsidR="001C31B0" w:rsidRPr="007001F1" w:rsidRDefault="001C31B0" w:rsidP="00D314D2">
            <w:pPr>
              <w:jc w:val="center"/>
              <w:rPr>
                <w:color w:val="000000"/>
              </w:rPr>
            </w:pPr>
          </w:p>
        </w:tc>
        <w:tc>
          <w:tcPr>
            <w:tcW w:w="1775" w:type="dxa"/>
            <w:shd w:val="clear" w:color="auto" w:fill="auto"/>
            <w:vAlign w:val="center"/>
          </w:tcPr>
          <w:p w:rsidR="001C31B0" w:rsidRPr="007001F1" w:rsidRDefault="001C31B0" w:rsidP="00D314D2">
            <w:pPr>
              <w:jc w:val="center"/>
              <w:rPr>
                <w:color w:val="000000"/>
              </w:rPr>
            </w:pPr>
          </w:p>
        </w:tc>
      </w:tr>
      <w:tr w:rsidR="0013438E" w:rsidRPr="007001F1" w:rsidTr="007261E4">
        <w:trPr>
          <w:trHeight w:val="20"/>
        </w:trPr>
        <w:tc>
          <w:tcPr>
            <w:tcW w:w="582" w:type="dxa"/>
            <w:shd w:val="clear" w:color="auto" w:fill="auto"/>
            <w:noWrap/>
            <w:vAlign w:val="center"/>
            <w:hideMark/>
          </w:tcPr>
          <w:p w:rsidR="0013438E" w:rsidRPr="007001F1" w:rsidRDefault="001C31B0" w:rsidP="00D314D2">
            <w:pPr>
              <w:jc w:val="center"/>
              <w:rPr>
                <w:color w:val="000000"/>
              </w:rPr>
            </w:pPr>
            <w:r>
              <w:rPr>
                <w:color w:val="000000"/>
                <w:sz w:val="22"/>
                <w:szCs w:val="22"/>
              </w:rPr>
              <w:t>8</w:t>
            </w:r>
          </w:p>
        </w:tc>
        <w:tc>
          <w:tcPr>
            <w:tcW w:w="4820" w:type="dxa"/>
            <w:gridSpan w:val="2"/>
            <w:shd w:val="clear" w:color="auto" w:fill="auto"/>
            <w:vAlign w:val="center"/>
            <w:hideMark/>
          </w:tcPr>
          <w:p w:rsidR="0013438E" w:rsidRPr="007001F1" w:rsidRDefault="000D5E1B" w:rsidP="00FA683A">
            <w:pPr>
              <w:jc w:val="both"/>
              <w:rPr>
                <w:color w:val="000000"/>
              </w:rPr>
            </w:pPr>
            <w:r w:rsidRPr="007001F1">
              <w:rPr>
                <w:color w:val="000000"/>
                <w:sz w:val="22"/>
                <w:szCs w:val="22"/>
              </w:rPr>
              <w:t>Nebo</w:t>
            </w:r>
            <w:r w:rsidR="0013438E" w:rsidRPr="007001F1">
              <w:rPr>
                <w:color w:val="000000"/>
                <w:sz w:val="22"/>
                <w:szCs w:val="22"/>
              </w:rPr>
              <w:t>li identifikované iné porušenia pravidiel a postupov verejného obstarávania?</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776"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1775"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r>
      <w:tr w:rsidR="0013438E" w:rsidRPr="007001F1" w:rsidTr="007261E4">
        <w:trPr>
          <w:trHeight w:val="300"/>
        </w:trPr>
        <w:tc>
          <w:tcPr>
            <w:tcW w:w="9087" w:type="dxa"/>
            <w:gridSpan w:val="7"/>
            <w:shd w:val="clear" w:color="auto" w:fill="auto"/>
            <w:noWrap/>
            <w:vAlign w:val="center"/>
          </w:tcPr>
          <w:p w:rsidR="0013438E" w:rsidRPr="007001F1" w:rsidRDefault="0013438E" w:rsidP="00D314D2">
            <w:pPr>
              <w:jc w:val="both"/>
              <w:rPr>
                <w:b/>
                <w:sz w:val="20"/>
                <w:szCs w:val="20"/>
              </w:rPr>
            </w:pPr>
            <w:r w:rsidRPr="007001F1">
              <w:rPr>
                <w:b/>
                <w:sz w:val="20"/>
                <w:szCs w:val="20"/>
              </w:rPr>
              <w:t>VYJADRENIE</w:t>
            </w:r>
          </w:p>
          <w:p w:rsidR="0013438E" w:rsidRPr="007001F1" w:rsidRDefault="0013438E" w:rsidP="00D314D2">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82"/>
              <w:t>[1]</w:t>
            </w:r>
          </w:p>
          <w:p w:rsidR="0013438E" w:rsidRPr="007001F1" w:rsidRDefault="0013438E" w:rsidP="00D314D2"/>
          <w:p w:rsidR="0013438E" w:rsidRPr="007001F1" w:rsidRDefault="0013438E" w:rsidP="00D314D2">
            <w:pPr>
              <w:rPr>
                <w:b/>
                <w:bCs/>
                <w:color w:val="000000"/>
              </w:rPr>
            </w:pP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b/>
                <w:bCs/>
              </w:rPr>
            </w:pPr>
            <w:r w:rsidRPr="007001F1">
              <w:rPr>
                <w:b/>
                <w:bCs/>
                <w:sz w:val="22"/>
                <w:szCs w:val="22"/>
              </w:rPr>
              <w:t>Kontrolu vykonal</w:t>
            </w:r>
            <w:r w:rsidR="00BD759C">
              <w:rPr>
                <w:rStyle w:val="Odkaznapoznmkupodiarou"/>
                <w:b/>
                <w:bCs/>
                <w:sz w:val="22"/>
                <w:szCs w:val="22"/>
              </w:rPr>
              <w:footnoteReference w:customMarkFollows="1" w:id="83"/>
              <w:t>2</w:t>
            </w:r>
            <w:r w:rsidRPr="007001F1">
              <w:rPr>
                <w:b/>
                <w:bCs/>
                <w:sz w:val="22"/>
                <w:szCs w:val="22"/>
              </w:rPr>
              <w:t>:</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b/>
                <w:bCs/>
              </w:rPr>
            </w:pPr>
            <w:r w:rsidRPr="007001F1">
              <w:rPr>
                <w:b/>
                <w:bCs/>
                <w:sz w:val="22"/>
                <w:szCs w:val="22"/>
              </w:rPr>
              <w:t>Dátum:</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000000" w:fill="FFFFFF"/>
            <w:vAlign w:val="center"/>
            <w:hideMark/>
          </w:tcPr>
          <w:p w:rsidR="0013438E" w:rsidRPr="007001F1" w:rsidRDefault="0013438E" w:rsidP="00D314D2">
            <w:pPr>
              <w:rPr>
                <w:b/>
                <w:bCs/>
              </w:rPr>
            </w:pPr>
            <w:r w:rsidRPr="007001F1">
              <w:rPr>
                <w:b/>
                <w:bCs/>
                <w:sz w:val="22"/>
                <w:szCs w:val="22"/>
              </w:rPr>
              <w:lastRenderedPageBreak/>
              <w:t>Podpis:</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9087" w:type="dxa"/>
            <w:gridSpan w:val="7"/>
            <w:shd w:val="clear" w:color="auto" w:fill="auto"/>
            <w:noWrap/>
            <w:vAlign w:val="bottom"/>
            <w:hideMark/>
          </w:tcPr>
          <w:p w:rsidR="0013438E" w:rsidRPr="007001F1" w:rsidRDefault="0013438E" w:rsidP="00D314D2">
            <w:pPr>
              <w:jc w:val="center"/>
              <w:rPr>
                <w:color w:val="000000"/>
              </w:rPr>
            </w:pPr>
            <w:r w:rsidRPr="007001F1">
              <w:rPr>
                <w:color w:val="000000"/>
                <w:sz w:val="22"/>
                <w:szCs w:val="22"/>
              </w:rPr>
              <w:t> </w:t>
            </w:r>
          </w:p>
        </w:tc>
      </w:tr>
      <w:tr w:rsidR="0013438E" w:rsidRPr="007001F1" w:rsidTr="007261E4">
        <w:trPr>
          <w:trHeight w:val="300"/>
        </w:trPr>
        <w:tc>
          <w:tcPr>
            <w:tcW w:w="3559" w:type="dxa"/>
            <w:gridSpan w:val="2"/>
            <w:shd w:val="clear" w:color="000000" w:fill="FFFFFF"/>
            <w:vAlign w:val="center"/>
            <w:hideMark/>
          </w:tcPr>
          <w:p w:rsidR="0013438E" w:rsidRPr="007001F1" w:rsidRDefault="0013438E" w:rsidP="00D314D2">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84"/>
              <w:t>3</w:t>
            </w:r>
            <w:r w:rsidRPr="007001F1">
              <w:rPr>
                <w:b/>
                <w:bCs/>
                <w:sz w:val="22"/>
                <w:szCs w:val="22"/>
              </w:rPr>
              <w:t>:</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000000" w:fill="FFFFFF"/>
            <w:vAlign w:val="center"/>
            <w:hideMark/>
          </w:tcPr>
          <w:p w:rsidR="0013438E" w:rsidRPr="007001F1" w:rsidRDefault="0013438E" w:rsidP="00D314D2">
            <w:pPr>
              <w:rPr>
                <w:b/>
                <w:bCs/>
              </w:rPr>
            </w:pPr>
            <w:r w:rsidRPr="007001F1">
              <w:rPr>
                <w:b/>
                <w:bCs/>
                <w:sz w:val="22"/>
                <w:szCs w:val="22"/>
              </w:rPr>
              <w:t xml:space="preserve">Dátum: </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000000" w:fill="FFFFFF"/>
            <w:vAlign w:val="center"/>
            <w:hideMark/>
          </w:tcPr>
          <w:p w:rsidR="0013438E" w:rsidRPr="007001F1" w:rsidRDefault="0013438E" w:rsidP="00D314D2">
            <w:pPr>
              <w:rPr>
                <w:b/>
                <w:bCs/>
              </w:rPr>
            </w:pPr>
            <w:r w:rsidRPr="007001F1">
              <w:rPr>
                <w:b/>
                <w:bCs/>
                <w:sz w:val="22"/>
                <w:szCs w:val="22"/>
              </w:rPr>
              <w:t>Podpis:</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bl>
    <w:p w:rsidR="00D314D2" w:rsidRPr="007001F1" w:rsidRDefault="00D314D2"/>
    <w:p w:rsidR="00D314D2" w:rsidRPr="007001F1" w:rsidRDefault="00D314D2">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90"/>
        <w:gridCol w:w="2977"/>
        <w:gridCol w:w="1735"/>
        <w:gridCol w:w="567"/>
        <w:gridCol w:w="567"/>
        <w:gridCol w:w="776"/>
        <w:gridCol w:w="1775"/>
      </w:tblGrid>
      <w:tr w:rsidR="00D314D2" w:rsidRPr="007001F1" w:rsidTr="002D20F9">
        <w:trPr>
          <w:trHeight w:val="645"/>
        </w:trPr>
        <w:tc>
          <w:tcPr>
            <w:tcW w:w="9087" w:type="dxa"/>
            <w:gridSpan w:val="7"/>
            <w:shd w:val="clear" w:color="000000" w:fill="60497A"/>
            <w:vAlign w:val="center"/>
            <w:hideMark/>
          </w:tcPr>
          <w:p w:rsidR="00D314D2" w:rsidRPr="007001F1" w:rsidRDefault="00D314D2" w:rsidP="00D314D2">
            <w:pPr>
              <w:jc w:val="center"/>
              <w:rPr>
                <w:b/>
                <w:bCs/>
                <w:color w:val="FFFFFF"/>
              </w:rPr>
            </w:pPr>
            <w:r w:rsidRPr="007001F1">
              <w:rPr>
                <w:b/>
                <w:bCs/>
                <w:color w:val="FFFFFF"/>
              </w:rPr>
              <w:lastRenderedPageBreak/>
              <w:t>Kontrolný zoznam k finančnej kontrole VO</w:t>
            </w:r>
            <w:r w:rsidRPr="007001F1">
              <w:rPr>
                <w:b/>
                <w:bCs/>
                <w:color w:val="FFFFFF"/>
              </w:rPr>
              <w:br/>
            </w:r>
            <w:bookmarkStart w:id="32" w:name="KZ_28"/>
            <w:r w:rsidRPr="007001F1">
              <w:rPr>
                <w:b/>
                <w:bCs/>
                <w:color w:val="FFFFFF"/>
              </w:rPr>
              <w:t>Nadlimitná zákazka - súťažný dialóg - štandardná ex</w:t>
            </w:r>
            <w:r w:rsidR="004E4508">
              <w:rPr>
                <w:b/>
                <w:bCs/>
                <w:color w:val="FFFFFF"/>
              </w:rPr>
              <w:t xml:space="preserve"> </w:t>
            </w:r>
            <w:r w:rsidRPr="007001F1">
              <w:rPr>
                <w:b/>
                <w:bCs/>
                <w:color w:val="FFFFFF"/>
              </w:rPr>
              <w:t>post kontrola</w:t>
            </w:r>
            <w:bookmarkEnd w:id="32"/>
          </w:p>
        </w:tc>
      </w:tr>
      <w:tr w:rsidR="00D314D2" w:rsidRPr="007001F1" w:rsidTr="002D20F9">
        <w:trPr>
          <w:trHeight w:val="330"/>
        </w:trPr>
        <w:tc>
          <w:tcPr>
            <w:tcW w:w="9087" w:type="dxa"/>
            <w:gridSpan w:val="7"/>
            <w:shd w:val="clear" w:color="auto" w:fill="auto"/>
            <w:vAlign w:val="center"/>
            <w:hideMark/>
          </w:tcPr>
          <w:p w:rsidR="00D314D2" w:rsidRPr="007001F1" w:rsidRDefault="00D314D2" w:rsidP="00D314D2">
            <w:pPr>
              <w:jc w:val="center"/>
              <w:rPr>
                <w:b/>
                <w:bCs/>
                <w:color w:val="000000"/>
              </w:rPr>
            </w:pPr>
            <w:r w:rsidRPr="007001F1">
              <w:rPr>
                <w:b/>
                <w:bCs/>
                <w:color w:val="000000"/>
                <w:sz w:val="22"/>
                <w:szCs w:val="22"/>
              </w:rPr>
              <w:t>Identifikácia programu</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Názov programu</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66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30"/>
        </w:trPr>
        <w:tc>
          <w:tcPr>
            <w:tcW w:w="9087" w:type="dxa"/>
            <w:gridSpan w:val="7"/>
            <w:shd w:val="clear" w:color="auto" w:fill="auto"/>
            <w:vAlign w:val="center"/>
            <w:hideMark/>
          </w:tcPr>
          <w:p w:rsidR="00D314D2" w:rsidRPr="007001F1" w:rsidRDefault="00D314D2" w:rsidP="00D314D2">
            <w:pPr>
              <w:jc w:val="center"/>
              <w:rPr>
                <w:b/>
                <w:bCs/>
                <w:color w:val="000000"/>
              </w:rPr>
            </w:pPr>
            <w:r w:rsidRPr="007001F1">
              <w:rPr>
                <w:b/>
                <w:bCs/>
                <w:color w:val="000000"/>
                <w:sz w:val="22"/>
                <w:szCs w:val="22"/>
              </w:rPr>
              <w:t>Identifikácia projektu a prijímateľa</w:t>
            </w:r>
          </w:p>
        </w:tc>
      </w:tr>
      <w:tr w:rsidR="00D314D2" w:rsidRPr="007001F1" w:rsidTr="002D20F9">
        <w:trPr>
          <w:trHeight w:val="33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Názov projektu</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Názov/Meno a adresa sídla prijímateľa</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Druh verejného obstarávateľa / obstarávateľa podľa ZVO</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30"/>
        </w:trPr>
        <w:tc>
          <w:tcPr>
            <w:tcW w:w="9087" w:type="dxa"/>
            <w:gridSpan w:val="7"/>
            <w:shd w:val="clear" w:color="auto" w:fill="auto"/>
            <w:vAlign w:val="center"/>
            <w:hideMark/>
          </w:tcPr>
          <w:p w:rsidR="00D314D2" w:rsidRPr="007001F1" w:rsidRDefault="00D314D2" w:rsidP="00D314D2">
            <w:pPr>
              <w:jc w:val="center"/>
              <w:rPr>
                <w:b/>
                <w:bCs/>
                <w:color w:val="000000"/>
              </w:rPr>
            </w:pPr>
            <w:r w:rsidRPr="007001F1">
              <w:rPr>
                <w:b/>
                <w:bCs/>
                <w:color w:val="000000"/>
                <w:sz w:val="22"/>
                <w:szCs w:val="22"/>
              </w:rPr>
              <w:t>Identifikácia zákazky</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Druh zákazky podľa predpokladanej hodnoty zákazky</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Nadlimitná zákazka</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Druh zákazky podľa postupu</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Súťažný dialóg</w:t>
            </w:r>
            <w:r w:rsidR="00F2776D" w:rsidRPr="007001F1">
              <w:rPr>
                <w:color w:val="000000"/>
                <w:sz w:val="22"/>
                <w:szCs w:val="22"/>
              </w:rPr>
              <w:t xml:space="preserve"> (§ 74 ZVO)</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Druh zákazky podľa predmetu obstarania</w:t>
            </w:r>
          </w:p>
        </w:tc>
        <w:tc>
          <w:tcPr>
            <w:tcW w:w="5420" w:type="dxa"/>
            <w:gridSpan w:val="5"/>
            <w:shd w:val="clear" w:color="auto" w:fill="auto"/>
            <w:vAlign w:val="center"/>
            <w:hideMark/>
          </w:tcPr>
          <w:p w:rsidR="00D314D2" w:rsidRPr="007001F1" w:rsidRDefault="00D314D2" w:rsidP="00D314D2">
            <w:pPr>
              <w:rPr>
                <w:color w:val="000000"/>
              </w:rPr>
            </w:pPr>
          </w:p>
        </w:tc>
      </w:tr>
      <w:tr w:rsidR="004D0B9F" w:rsidRPr="007001F1" w:rsidTr="002D20F9">
        <w:trPr>
          <w:trHeight w:val="300"/>
        </w:trPr>
        <w:tc>
          <w:tcPr>
            <w:tcW w:w="3667" w:type="dxa"/>
            <w:gridSpan w:val="2"/>
            <w:shd w:val="clear" w:color="auto" w:fill="auto"/>
            <w:vAlign w:val="center"/>
          </w:tcPr>
          <w:p w:rsidR="004D0B9F" w:rsidRPr="007001F1" w:rsidRDefault="004D0B9F" w:rsidP="00D314D2">
            <w:pPr>
              <w:rPr>
                <w:color w:val="000000"/>
              </w:rPr>
            </w:pPr>
            <w:r w:rsidRPr="007001F1">
              <w:rPr>
                <w:color w:val="000000"/>
                <w:sz w:val="22"/>
                <w:szCs w:val="22"/>
              </w:rPr>
              <w:t>Identifikátor zákazky v ITMS2014+</w:t>
            </w:r>
          </w:p>
        </w:tc>
        <w:tc>
          <w:tcPr>
            <w:tcW w:w="5420" w:type="dxa"/>
            <w:gridSpan w:val="5"/>
            <w:shd w:val="clear" w:color="auto" w:fill="auto"/>
            <w:vAlign w:val="center"/>
          </w:tcPr>
          <w:p w:rsidR="004D0B9F" w:rsidRPr="007001F1" w:rsidRDefault="004D0B9F" w:rsidP="00D314D2">
            <w:pPr>
              <w:rPr>
                <w:color w:val="000000"/>
              </w:rPr>
            </w:pP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Typ kontroly</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Štandardná ex</w:t>
            </w:r>
            <w:r w:rsidR="004E4508">
              <w:rPr>
                <w:color w:val="000000"/>
                <w:sz w:val="22"/>
                <w:szCs w:val="22"/>
              </w:rPr>
              <w:t xml:space="preserve"> </w:t>
            </w:r>
            <w:r w:rsidRPr="007001F1">
              <w:rPr>
                <w:color w:val="000000"/>
                <w:sz w:val="22"/>
                <w:szCs w:val="22"/>
              </w:rPr>
              <w:t>post kontrola</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Názov zákazky</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Číslo oznámenia vo vestníku VO</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Číslo oznámenia v európskom vestníku</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Názov dodávateľa</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IČO dodávateľa</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Predpokladaná hodnota zákazky</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Hodnota zákazky bez DPH</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Dátum podpisu zmluvy s dodávateľom</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Dátum nadobudnutia účinnosti zmluvy</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Link na CRZ, prípadne webové sídlo</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15"/>
        </w:trPr>
        <w:tc>
          <w:tcPr>
            <w:tcW w:w="690" w:type="dxa"/>
            <w:shd w:val="clear" w:color="000000" w:fill="60497A"/>
            <w:vAlign w:val="center"/>
            <w:hideMark/>
          </w:tcPr>
          <w:p w:rsidR="00D314D2" w:rsidRPr="007001F1" w:rsidRDefault="00D314D2" w:rsidP="00D314D2">
            <w:pPr>
              <w:jc w:val="center"/>
              <w:rPr>
                <w:b/>
                <w:bCs/>
                <w:color w:val="FFFFFF"/>
              </w:rPr>
            </w:pPr>
            <w:r w:rsidRPr="007001F1">
              <w:rPr>
                <w:b/>
                <w:bCs/>
                <w:color w:val="FFFFFF"/>
                <w:sz w:val="22"/>
                <w:szCs w:val="22"/>
              </w:rPr>
              <w:t>P. č.</w:t>
            </w:r>
          </w:p>
        </w:tc>
        <w:tc>
          <w:tcPr>
            <w:tcW w:w="4712" w:type="dxa"/>
            <w:gridSpan w:val="2"/>
            <w:shd w:val="clear" w:color="000000" w:fill="60497A"/>
            <w:vAlign w:val="center"/>
            <w:hideMark/>
          </w:tcPr>
          <w:p w:rsidR="00D314D2" w:rsidRPr="007001F1" w:rsidRDefault="00D314D2" w:rsidP="00D314D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D314D2" w:rsidRPr="007001F1" w:rsidRDefault="00D314D2" w:rsidP="00D314D2">
            <w:pPr>
              <w:jc w:val="center"/>
              <w:rPr>
                <w:b/>
                <w:bCs/>
                <w:color w:val="FFFFFF"/>
              </w:rPr>
            </w:pPr>
            <w:r w:rsidRPr="007001F1">
              <w:rPr>
                <w:b/>
                <w:bCs/>
                <w:color w:val="FFFFFF"/>
                <w:sz w:val="22"/>
                <w:szCs w:val="22"/>
              </w:rPr>
              <w:t>áno</w:t>
            </w:r>
          </w:p>
        </w:tc>
        <w:tc>
          <w:tcPr>
            <w:tcW w:w="567" w:type="dxa"/>
            <w:shd w:val="clear" w:color="000000" w:fill="60497A"/>
            <w:vAlign w:val="center"/>
            <w:hideMark/>
          </w:tcPr>
          <w:p w:rsidR="00D314D2" w:rsidRPr="007001F1" w:rsidRDefault="00D314D2" w:rsidP="00D314D2">
            <w:pPr>
              <w:jc w:val="center"/>
              <w:rPr>
                <w:b/>
                <w:bCs/>
                <w:color w:val="FFFFFF"/>
              </w:rPr>
            </w:pPr>
            <w:r w:rsidRPr="007001F1">
              <w:rPr>
                <w:b/>
                <w:bCs/>
                <w:color w:val="FFFFFF"/>
                <w:sz w:val="22"/>
                <w:szCs w:val="22"/>
              </w:rPr>
              <w:t>nie</w:t>
            </w:r>
          </w:p>
        </w:tc>
        <w:tc>
          <w:tcPr>
            <w:tcW w:w="776" w:type="dxa"/>
            <w:shd w:val="clear" w:color="000000" w:fill="60497A"/>
            <w:vAlign w:val="center"/>
            <w:hideMark/>
          </w:tcPr>
          <w:p w:rsidR="00D314D2" w:rsidRPr="007001F1" w:rsidRDefault="00D314D2" w:rsidP="00D314D2">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D314D2" w:rsidRPr="007001F1" w:rsidRDefault="00D314D2" w:rsidP="00D314D2">
            <w:pPr>
              <w:jc w:val="center"/>
              <w:rPr>
                <w:b/>
                <w:bCs/>
                <w:color w:val="FFFFFF"/>
              </w:rPr>
            </w:pPr>
            <w:r w:rsidRPr="007001F1">
              <w:rPr>
                <w:b/>
                <w:bCs/>
                <w:color w:val="FFFFFF"/>
                <w:sz w:val="22"/>
                <w:szCs w:val="22"/>
              </w:rPr>
              <w:t>Poznámka</w:t>
            </w:r>
          </w:p>
        </w:tc>
      </w:tr>
      <w:tr w:rsidR="00962446" w:rsidRPr="007001F1" w:rsidTr="002D20F9">
        <w:trPr>
          <w:trHeight w:val="630"/>
        </w:trPr>
        <w:tc>
          <w:tcPr>
            <w:tcW w:w="690" w:type="dxa"/>
            <w:vMerge w:val="restart"/>
            <w:shd w:val="clear" w:color="auto" w:fill="auto"/>
            <w:noWrap/>
            <w:vAlign w:val="center"/>
            <w:hideMark/>
          </w:tcPr>
          <w:p w:rsidR="00962446" w:rsidRPr="007001F1" w:rsidRDefault="00962446" w:rsidP="00D314D2">
            <w:pPr>
              <w:jc w:val="center"/>
              <w:rPr>
                <w:color w:val="000000"/>
              </w:rPr>
            </w:pPr>
            <w:r w:rsidRPr="007001F1">
              <w:rPr>
                <w:color w:val="000000"/>
                <w:sz w:val="22"/>
                <w:szCs w:val="22"/>
              </w:rPr>
              <w:t>1</w:t>
            </w:r>
          </w:p>
        </w:tc>
        <w:tc>
          <w:tcPr>
            <w:tcW w:w="4712" w:type="dxa"/>
            <w:gridSpan w:val="2"/>
            <w:shd w:val="clear" w:color="auto" w:fill="auto"/>
            <w:vAlign w:val="center"/>
            <w:hideMark/>
          </w:tcPr>
          <w:p w:rsidR="00962446" w:rsidRPr="007001F1" w:rsidRDefault="00962446" w:rsidP="00FA683A">
            <w:pPr>
              <w:jc w:val="both"/>
              <w:rPr>
                <w:color w:val="000000"/>
              </w:rPr>
            </w:pPr>
            <w:r w:rsidRPr="007001F1">
              <w:rPr>
                <w:color w:val="000000"/>
                <w:sz w:val="22"/>
                <w:szCs w:val="22"/>
              </w:rPr>
              <w:t>a) Je použitý postup na zadanie zákazky na dodanie tovaru/ stavebných prác/ služieb v súlade so ZVO?</w:t>
            </w:r>
          </w:p>
        </w:tc>
        <w:tc>
          <w:tcPr>
            <w:tcW w:w="567" w:type="dxa"/>
            <w:shd w:val="clear" w:color="auto" w:fill="auto"/>
            <w:vAlign w:val="center"/>
            <w:hideMark/>
          </w:tcPr>
          <w:p w:rsidR="00962446" w:rsidRPr="007001F1" w:rsidRDefault="00962446" w:rsidP="00D314D2">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D314D2">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D314D2">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D314D2">
            <w:pPr>
              <w:jc w:val="center"/>
              <w:rPr>
                <w:color w:val="000000"/>
              </w:rPr>
            </w:pPr>
            <w:r w:rsidRPr="007001F1">
              <w:rPr>
                <w:color w:val="000000"/>
                <w:sz w:val="22"/>
                <w:szCs w:val="22"/>
              </w:rPr>
              <w:t> </w:t>
            </w:r>
          </w:p>
        </w:tc>
      </w:tr>
      <w:tr w:rsidR="00962446" w:rsidRPr="007001F1" w:rsidTr="002D20F9">
        <w:trPr>
          <w:trHeight w:val="630"/>
        </w:trPr>
        <w:tc>
          <w:tcPr>
            <w:tcW w:w="690" w:type="dxa"/>
            <w:vMerge/>
            <w:shd w:val="clear" w:color="auto" w:fill="auto"/>
            <w:noWrap/>
            <w:vAlign w:val="center"/>
          </w:tcPr>
          <w:p w:rsidR="00962446" w:rsidRPr="007001F1" w:rsidRDefault="00962446" w:rsidP="00D314D2">
            <w:pPr>
              <w:jc w:val="center"/>
              <w:rPr>
                <w:color w:val="000000"/>
              </w:rPr>
            </w:pPr>
          </w:p>
        </w:tc>
        <w:tc>
          <w:tcPr>
            <w:tcW w:w="4712" w:type="dxa"/>
            <w:gridSpan w:val="2"/>
            <w:shd w:val="clear" w:color="auto" w:fill="auto"/>
            <w:vAlign w:val="center"/>
          </w:tcPr>
          <w:p w:rsidR="00962446" w:rsidRPr="007001F1" w:rsidRDefault="00962446" w:rsidP="00FA683A">
            <w:pPr>
              <w:jc w:val="both"/>
              <w:rPr>
                <w:color w:val="000000"/>
              </w:rPr>
            </w:pPr>
            <w:r w:rsidRPr="007001F1">
              <w:rPr>
                <w:color w:val="000000"/>
                <w:sz w:val="22"/>
                <w:szCs w:val="22"/>
              </w:rPr>
              <w:t>b) Je súťažný dialóg použitý, v tom prípade ak je splnená aspoň jedna z podmienok uvedených § 70 ZVO?</w:t>
            </w:r>
          </w:p>
        </w:tc>
        <w:tc>
          <w:tcPr>
            <w:tcW w:w="567" w:type="dxa"/>
            <w:shd w:val="clear" w:color="auto" w:fill="auto"/>
            <w:vAlign w:val="center"/>
          </w:tcPr>
          <w:p w:rsidR="00962446" w:rsidRPr="007001F1" w:rsidRDefault="00962446" w:rsidP="00D314D2">
            <w:pPr>
              <w:jc w:val="center"/>
              <w:rPr>
                <w:color w:val="000000"/>
              </w:rPr>
            </w:pPr>
          </w:p>
        </w:tc>
        <w:tc>
          <w:tcPr>
            <w:tcW w:w="567" w:type="dxa"/>
            <w:shd w:val="clear" w:color="auto" w:fill="auto"/>
            <w:vAlign w:val="center"/>
          </w:tcPr>
          <w:p w:rsidR="00962446" w:rsidRPr="007001F1" w:rsidRDefault="00962446" w:rsidP="00D314D2">
            <w:pPr>
              <w:jc w:val="center"/>
              <w:rPr>
                <w:color w:val="000000"/>
              </w:rPr>
            </w:pPr>
          </w:p>
        </w:tc>
        <w:tc>
          <w:tcPr>
            <w:tcW w:w="776" w:type="dxa"/>
            <w:shd w:val="clear" w:color="auto" w:fill="auto"/>
            <w:vAlign w:val="center"/>
          </w:tcPr>
          <w:p w:rsidR="00962446" w:rsidRPr="007001F1" w:rsidRDefault="00962446" w:rsidP="00D314D2">
            <w:pPr>
              <w:jc w:val="center"/>
              <w:rPr>
                <w:color w:val="000000"/>
              </w:rPr>
            </w:pPr>
          </w:p>
        </w:tc>
        <w:tc>
          <w:tcPr>
            <w:tcW w:w="1775" w:type="dxa"/>
            <w:shd w:val="clear" w:color="auto" w:fill="auto"/>
            <w:vAlign w:val="center"/>
          </w:tcPr>
          <w:p w:rsidR="00962446" w:rsidRPr="007001F1" w:rsidRDefault="00962446" w:rsidP="00D314D2">
            <w:pPr>
              <w:jc w:val="center"/>
              <w:rPr>
                <w:color w:val="000000"/>
              </w:rPr>
            </w:pPr>
          </w:p>
        </w:tc>
      </w:tr>
      <w:tr w:rsidR="00962446" w:rsidRPr="007001F1" w:rsidTr="002D20F9">
        <w:trPr>
          <w:trHeight w:val="630"/>
        </w:trPr>
        <w:tc>
          <w:tcPr>
            <w:tcW w:w="690" w:type="dxa"/>
            <w:vMerge/>
            <w:shd w:val="clear" w:color="auto" w:fill="auto"/>
            <w:noWrap/>
            <w:vAlign w:val="center"/>
          </w:tcPr>
          <w:p w:rsidR="00962446" w:rsidRPr="007001F1" w:rsidRDefault="00962446" w:rsidP="00D314D2">
            <w:pPr>
              <w:jc w:val="center"/>
              <w:rPr>
                <w:color w:val="000000"/>
              </w:rPr>
            </w:pPr>
          </w:p>
        </w:tc>
        <w:tc>
          <w:tcPr>
            <w:tcW w:w="4712" w:type="dxa"/>
            <w:gridSpan w:val="2"/>
            <w:shd w:val="clear" w:color="auto" w:fill="auto"/>
            <w:vAlign w:val="center"/>
          </w:tcPr>
          <w:p w:rsidR="00962446" w:rsidRPr="007001F1" w:rsidRDefault="00962446" w:rsidP="00FA683A">
            <w:pPr>
              <w:jc w:val="both"/>
              <w:rPr>
                <w:color w:val="000000"/>
                <w:sz w:val="22"/>
                <w:szCs w:val="22"/>
              </w:rPr>
            </w:pPr>
            <w:r>
              <w:rPr>
                <w:color w:val="000000"/>
                <w:sz w:val="22"/>
                <w:szCs w:val="22"/>
              </w:rPr>
              <w:t>c) V prípade, že verejný obstarávateľ využil prípravné trhové konzultácie, postupoval podľa § 25 ZVO?</w:t>
            </w:r>
          </w:p>
        </w:tc>
        <w:tc>
          <w:tcPr>
            <w:tcW w:w="567" w:type="dxa"/>
            <w:shd w:val="clear" w:color="auto" w:fill="auto"/>
            <w:vAlign w:val="center"/>
          </w:tcPr>
          <w:p w:rsidR="00962446" w:rsidRPr="007001F1" w:rsidRDefault="00962446" w:rsidP="00D314D2">
            <w:pPr>
              <w:jc w:val="center"/>
              <w:rPr>
                <w:color w:val="000000"/>
              </w:rPr>
            </w:pPr>
          </w:p>
        </w:tc>
        <w:tc>
          <w:tcPr>
            <w:tcW w:w="567" w:type="dxa"/>
            <w:shd w:val="clear" w:color="auto" w:fill="auto"/>
            <w:vAlign w:val="center"/>
          </w:tcPr>
          <w:p w:rsidR="00962446" w:rsidRPr="007001F1" w:rsidRDefault="00962446" w:rsidP="00D314D2">
            <w:pPr>
              <w:jc w:val="center"/>
              <w:rPr>
                <w:color w:val="000000"/>
              </w:rPr>
            </w:pPr>
          </w:p>
        </w:tc>
        <w:tc>
          <w:tcPr>
            <w:tcW w:w="776" w:type="dxa"/>
            <w:shd w:val="clear" w:color="auto" w:fill="auto"/>
            <w:vAlign w:val="center"/>
          </w:tcPr>
          <w:p w:rsidR="00962446" w:rsidRPr="007001F1" w:rsidRDefault="00962446" w:rsidP="00D314D2">
            <w:pPr>
              <w:jc w:val="center"/>
              <w:rPr>
                <w:color w:val="000000"/>
              </w:rPr>
            </w:pPr>
          </w:p>
        </w:tc>
        <w:tc>
          <w:tcPr>
            <w:tcW w:w="1775" w:type="dxa"/>
            <w:shd w:val="clear" w:color="auto" w:fill="auto"/>
            <w:vAlign w:val="center"/>
          </w:tcPr>
          <w:p w:rsidR="00962446" w:rsidRPr="007001F1" w:rsidRDefault="00962446" w:rsidP="00D314D2">
            <w:pPr>
              <w:jc w:val="center"/>
              <w:rPr>
                <w:color w:val="000000"/>
              </w:rPr>
            </w:pPr>
          </w:p>
        </w:tc>
      </w:tr>
      <w:tr w:rsidR="00F807AB" w:rsidRPr="007001F1" w:rsidTr="002D20F9">
        <w:trPr>
          <w:trHeight w:val="20"/>
        </w:trPr>
        <w:tc>
          <w:tcPr>
            <w:tcW w:w="690" w:type="dxa"/>
            <w:shd w:val="clear" w:color="auto" w:fill="auto"/>
            <w:noWrap/>
            <w:vAlign w:val="center"/>
          </w:tcPr>
          <w:p w:rsidR="00F807AB" w:rsidRPr="007001F1" w:rsidRDefault="00F807AB" w:rsidP="00D314D2">
            <w:pPr>
              <w:jc w:val="center"/>
              <w:rPr>
                <w:color w:val="000000"/>
              </w:rPr>
            </w:pPr>
            <w:r w:rsidRPr="007001F1">
              <w:rPr>
                <w:color w:val="000000"/>
                <w:sz w:val="22"/>
                <w:szCs w:val="22"/>
              </w:rPr>
              <w:t>2</w:t>
            </w:r>
          </w:p>
        </w:tc>
        <w:tc>
          <w:tcPr>
            <w:tcW w:w="4712" w:type="dxa"/>
            <w:gridSpan w:val="2"/>
            <w:shd w:val="clear" w:color="auto" w:fill="auto"/>
            <w:vAlign w:val="center"/>
          </w:tcPr>
          <w:p w:rsidR="00F807AB" w:rsidRPr="007001F1" w:rsidRDefault="00F807AB" w:rsidP="00FA683A">
            <w:pPr>
              <w:jc w:val="both"/>
              <w:rPr>
                <w:color w:val="000000"/>
              </w:rPr>
            </w:pPr>
            <w:r w:rsidRPr="007001F1">
              <w:rPr>
                <w:color w:val="000000"/>
                <w:sz w:val="22"/>
                <w:szCs w:val="22"/>
              </w:rPr>
              <w:t>V prípade, ak verejný obstarávateľ využil prípravné trhové konzultácie alebo predbežné zapojenie záujemcov alebo uchádzačov, postupoval v súlade s § 25 ZVO?</w:t>
            </w:r>
          </w:p>
        </w:tc>
        <w:tc>
          <w:tcPr>
            <w:tcW w:w="567" w:type="dxa"/>
            <w:shd w:val="clear" w:color="auto" w:fill="auto"/>
            <w:vAlign w:val="center"/>
          </w:tcPr>
          <w:p w:rsidR="00F807AB" w:rsidRPr="007001F1" w:rsidRDefault="00F807AB" w:rsidP="00D314D2">
            <w:pPr>
              <w:jc w:val="center"/>
              <w:rPr>
                <w:color w:val="000000"/>
              </w:rPr>
            </w:pPr>
          </w:p>
        </w:tc>
        <w:tc>
          <w:tcPr>
            <w:tcW w:w="567" w:type="dxa"/>
            <w:shd w:val="clear" w:color="auto" w:fill="auto"/>
            <w:vAlign w:val="center"/>
          </w:tcPr>
          <w:p w:rsidR="00F807AB" w:rsidRPr="007001F1" w:rsidRDefault="00F807AB" w:rsidP="00D314D2">
            <w:pPr>
              <w:jc w:val="center"/>
              <w:rPr>
                <w:color w:val="000000"/>
              </w:rPr>
            </w:pPr>
          </w:p>
        </w:tc>
        <w:tc>
          <w:tcPr>
            <w:tcW w:w="776" w:type="dxa"/>
            <w:shd w:val="clear" w:color="auto" w:fill="auto"/>
            <w:vAlign w:val="center"/>
          </w:tcPr>
          <w:p w:rsidR="00F807AB" w:rsidRPr="007001F1" w:rsidRDefault="00F807AB" w:rsidP="00D314D2">
            <w:pPr>
              <w:jc w:val="center"/>
              <w:rPr>
                <w:color w:val="000000"/>
              </w:rPr>
            </w:pPr>
          </w:p>
        </w:tc>
        <w:tc>
          <w:tcPr>
            <w:tcW w:w="1775" w:type="dxa"/>
            <w:shd w:val="clear" w:color="auto" w:fill="auto"/>
            <w:vAlign w:val="center"/>
          </w:tcPr>
          <w:p w:rsidR="00F807AB" w:rsidRPr="007001F1" w:rsidRDefault="00F807AB" w:rsidP="00D314D2">
            <w:pPr>
              <w:jc w:val="center"/>
              <w:rPr>
                <w:color w:val="000000"/>
              </w:rPr>
            </w:pPr>
          </w:p>
        </w:tc>
      </w:tr>
      <w:tr w:rsidR="00DB0E92" w:rsidRPr="007001F1" w:rsidTr="002D20F9">
        <w:trPr>
          <w:trHeight w:val="758"/>
        </w:trPr>
        <w:tc>
          <w:tcPr>
            <w:tcW w:w="690" w:type="dxa"/>
            <w:vMerge w:val="restart"/>
            <w:shd w:val="clear" w:color="auto" w:fill="auto"/>
            <w:noWrap/>
            <w:vAlign w:val="center"/>
          </w:tcPr>
          <w:p w:rsidR="00DB0E92" w:rsidRPr="007001F1" w:rsidRDefault="00DB0E92" w:rsidP="00D314D2">
            <w:pPr>
              <w:jc w:val="center"/>
              <w:rPr>
                <w:color w:val="000000"/>
              </w:rPr>
            </w:pPr>
            <w:r w:rsidRPr="007001F1">
              <w:rPr>
                <w:color w:val="000000"/>
                <w:sz w:val="22"/>
                <w:szCs w:val="22"/>
              </w:rPr>
              <w:lastRenderedPageBreak/>
              <w:t>3</w:t>
            </w:r>
          </w:p>
        </w:tc>
        <w:tc>
          <w:tcPr>
            <w:tcW w:w="4712" w:type="dxa"/>
            <w:gridSpan w:val="2"/>
            <w:shd w:val="clear" w:color="auto" w:fill="auto"/>
            <w:vAlign w:val="center"/>
          </w:tcPr>
          <w:p w:rsidR="00DB0E92" w:rsidRPr="007001F1" w:rsidRDefault="00DB0E92" w:rsidP="00FA683A">
            <w:pPr>
              <w:jc w:val="both"/>
            </w:pPr>
            <w:r w:rsidRPr="007001F1">
              <w:rPr>
                <w:sz w:val="22"/>
                <w:szCs w:val="22"/>
              </w:rPr>
              <w:t>a) V prípade, ak rozdelil verejný obstarávateľ zákazku na samostatné časti, dodržal všetky ustanovenia §28 ZVO?</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2D20F9">
        <w:trPr>
          <w:trHeight w:val="757"/>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pPr>
            <w:r w:rsidRPr="007001F1">
              <w:rPr>
                <w:sz w:val="22"/>
                <w:szCs w:val="22"/>
              </w:rPr>
              <w:t>b) V prípade, ak verejný obstarávateľ nerozdelil zákazku na časti, uviedol v oznámení o vyhlásení verejného obstarávania</w:t>
            </w:r>
            <w:r w:rsidR="009F2C29">
              <w:rPr>
                <w:sz w:val="22"/>
                <w:szCs w:val="22"/>
              </w:rPr>
              <w:t xml:space="preserve"> </w:t>
            </w:r>
            <w:r w:rsidR="0083233D">
              <w:rPr>
                <w:sz w:val="22"/>
                <w:szCs w:val="22"/>
              </w:rPr>
              <w:t>alebo v súťažných podkladoch</w:t>
            </w:r>
            <w:r w:rsidR="0083233D" w:rsidRPr="007001F1">
              <w:rPr>
                <w:sz w:val="22"/>
                <w:szCs w:val="22"/>
              </w:rPr>
              <w:t xml:space="preserve"> </w:t>
            </w:r>
            <w:r w:rsidRPr="007001F1">
              <w:rPr>
                <w:sz w:val="22"/>
                <w:szCs w:val="22"/>
              </w:rPr>
              <w:t>odôvodnenie?</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314D2" w:rsidRPr="007001F1" w:rsidTr="002D20F9">
        <w:trPr>
          <w:trHeight w:val="20"/>
        </w:trPr>
        <w:tc>
          <w:tcPr>
            <w:tcW w:w="690" w:type="dxa"/>
            <w:shd w:val="clear" w:color="auto" w:fill="auto"/>
            <w:noWrap/>
            <w:vAlign w:val="center"/>
            <w:hideMark/>
          </w:tcPr>
          <w:p w:rsidR="00D314D2" w:rsidRPr="007001F1" w:rsidRDefault="00F807AB" w:rsidP="00D314D2">
            <w:pPr>
              <w:jc w:val="center"/>
              <w:rPr>
                <w:color w:val="000000"/>
              </w:rPr>
            </w:pPr>
            <w:r w:rsidRPr="007001F1">
              <w:rPr>
                <w:color w:val="000000"/>
                <w:sz w:val="22"/>
                <w:szCs w:val="22"/>
              </w:rPr>
              <w:t>4</w:t>
            </w:r>
          </w:p>
        </w:tc>
        <w:tc>
          <w:tcPr>
            <w:tcW w:w="4712" w:type="dxa"/>
            <w:gridSpan w:val="2"/>
            <w:shd w:val="clear" w:color="auto" w:fill="auto"/>
            <w:vAlign w:val="center"/>
            <w:hideMark/>
          </w:tcPr>
          <w:p w:rsidR="00D314D2" w:rsidRPr="007001F1" w:rsidRDefault="00D314D2" w:rsidP="00FA683A">
            <w:pPr>
              <w:jc w:val="both"/>
              <w:rPr>
                <w:color w:val="000000"/>
              </w:rPr>
            </w:pPr>
            <w:r w:rsidRPr="007001F1">
              <w:rPr>
                <w:color w:val="000000"/>
                <w:sz w:val="22"/>
                <w:szCs w:val="22"/>
              </w:rPr>
              <w:t xml:space="preserve">Sú podmienky účasti týkajúce sa osobného postavenia stanovené v súlade s § </w:t>
            </w:r>
            <w:r w:rsidR="00F2776D" w:rsidRPr="007001F1">
              <w:rPr>
                <w:color w:val="000000"/>
                <w:sz w:val="22"/>
                <w:szCs w:val="22"/>
              </w:rPr>
              <w:t xml:space="preserve">32 </w:t>
            </w:r>
            <w:r w:rsidRPr="007001F1">
              <w:rPr>
                <w:color w:val="000000"/>
                <w:sz w:val="22"/>
                <w:szCs w:val="22"/>
              </w:rPr>
              <w:t>ZVO?</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776"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1775"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r>
      <w:tr w:rsidR="00D314D2" w:rsidRPr="007001F1" w:rsidTr="002D20F9">
        <w:trPr>
          <w:trHeight w:val="20"/>
        </w:trPr>
        <w:tc>
          <w:tcPr>
            <w:tcW w:w="690" w:type="dxa"/>
            <w:shd w:val="clear" w:color="auto" w:fill="auto"/>
            <w:noWrap/>
            <w:vAlign w:val="center"/>
            <w:hideMark/>
          </w:tcPr>
          <w:p w:rsidR="00D314D2" w:rsidRPr="007001F1" w:rsidRDefault="00F807AB" w:rsidP="00D314D2">
            <w:pPr>
              <w:jc w:val="center"/>
              <w:rPr>
                <w:color w:val="000000"/>
              </w:rPr>
            </w:pPr>
            <w:r w:rsidRPr="007001F1">
              <w:rPr>
                <w:color w:val="000000"/>
                <w:sz w:val="22"/>
                <w:szCs w:val="22"/>
              </w:rPr>
              <w:t>5</w:t>
            </w:r>
          </w:p>
        </w:tc>
        <w:tc>
          <w:tcPr>
            <w:tcW w:w="4712" w:type="dxa"/>
            <w:gridSpan w:val="2"/>
            <w:shd w:val="clear" w:color="auto" w:fill="auto"/>
            <w:vAlign w:val="center"/>
            <w:hideMark/>
          </w:tcPr>
          <w:p w:rsidR="00D314D2" w:rsidRPr="007001F1" w:rsidRDefault="00D314D2" w:rsidP="00FA683A">
            <w:pPr>
              <w:jc w:val="both"/>
              <w:rPr>
                <w:color w:val="000000"/>
              </w:rPr>
            </w:pPr>
            <w:r w:rsidRPr="007001F1">
              <w:rPr>
                <w:color w:val="000000"/>
                <w:sz w:val="22"/>
                <w:szCs w:val="22"/>
              </w:rPr>
              <w:t xml:space="preserve">Stanovil verejný obstarávateľ </w:t>
            </w:r>
            <w:r w:rsidR="00F807AB" w:rsidRPr="007001F1">
              <w:rPr>
                <w:color w:val="000000"/>
                <w:sz w:val="22"/>
                <w:szCs w:val="22"/>
              </w:rPr>
              <w:t xml:space="preserve">podmienky účasti týkajúce sa finančného a ekonomického postavenia a doklady na ich preukázanie </w:t>
            </w:r>
            <w:r w:rsidRPr="007001F1">
              <w:rPr>
                <w:color w:val="000000"/>
                <w:sz w:val="22"/>
                <w:szCs w:val="22"/>
              </w:rPr>
              <w:t xml:space="preserve">v súlade s § </w:t>
            </w:r>
            <w:r w:rsidR="00F2776D" w:rsidRPr="007001F1">
              <w:rPr>
                <w:color w:val="000000"/>
                <w:sz w:val="22"/>
                <w:szCs w:val="22"/>
              </w:rPr>
              <w:t xml:space="preserve">33 </w:t>
            </w:r>
            <w:r w:rsidRPr="007001F1">
              <w:rPr>
                <w:color w:val="000000"/>
                <w:sz w:val="22"/>
                <w:szCs w:val="22"/>
              </w:rPr>
              <w:t>ZVO?</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776"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1775"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r>
      <w:tr w:rsidR="00D314D2" w:rsidRPr="007001F1" w:rsidTr="002D20F9">
        <w:trPr>
          <w:trHeight w:val="20"/>
        </w:trPr>
        <w:tc>
          <w:tcPr>
            <w:tcW w:w="690" w:type="dxa"/>
            <w:shd w:val="clear" w:color="auto" w:fill="auto"/>
            <w:noWrap/>
            <w:vAlign w:val="center"/>
            <w:hideMark/>
          </w:tcPr>
          <w:p w:rsidR="00D314D2" w:rsidRPr="007001F1" w:rsidRDefault="00F807AB">
            <w:pPr>
              <w:jc w:val="center"/>
              <w:rPr>
                <w:color w:val="000000"/>
              </w:rPr>
            </w:pPr>
            <w:r w:rsidRPr="007001F1">
              <w:rPr>
                <w:color w:val="000000"/>
                <w:sz w:val="22"/>
                <w:szCs w:val="22"/>
              </w:rPr>
              <w:t>6</w:t>
            </w:r>
          </w:p>
        </w:tc>
        <w:tc>
          <w:tcPr>
            <w:tcW w:w="4712" w:type="dxa"/>
            <w:gridSpan w:val="2"/>
            <w:shd w:val="clear" w:color="auto" w:fill="auto"/>
            <w:vAlign w:val="center"/>
            <w:hideMark/>
          </w:tcPr>
          <w:p w:rsidR="00D314D2" w:rsidRPr="007001F1" w:rsidRDefault="00F807AB" w:rsidP="00FA683A">
            <w:pPr>
              <w:jc w:val="both"/>
              <w:rPr>
                <w:color w:val="000000"/>
              </w:rPr>
            </w:pPr>
            <w:r w:rsidRPr="007001F1">
              <w:rPr>
                <w:color w:val="000000"/>
                <w:sz w:val="22"/>
                <w:szCs w:val="22"/>
              </w:rPr>
              <w:t>Stanovil verejný obstarávateľ podmienky účasti týkajúce sa technickej alebo odbornej spôsobilosti a doklady na ich preukázanie v súlade s § 34 a</w:t>
            </w:r>
            <w:r w:rsidR="002072E0" w:rsidRPr="007001F1">
              <w:rPr>
                <w:color w:val="000000"/>
                <w:sz w:val="22"/>
                <w:szCs w:val="22"/>
              </w:rPr>
              <w:t>ž</w:t>
            </w:r>
            <w:r w:rsidRPr="007001F1">
              <w:rPr>
                <w:color w:val="000000"/>
                <w:sz w:val="22"/>
                <w:szCs w:val="22"/>
              </w:rPr>
              <w:t xml:space="preserve"> § 36 ZVO?</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776"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1775"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r>
      <w:tr w:rsidR="00DB0E92" w:rsidRPr="007001F1" w:rsidTr="002D20F9">
        <w:trPr>
          <w:trHeight w:val="1361"/>
        </w:trPr>
        <w:tc>
          <w:tcPr>
            <w:tcW w:w="690" w:type="dxa"/>
            <w:shd w:val="clear" w:color="auto" w:fill="auto"/>
            <w:noWrap/>
            <w:vAlign w:val="center"/>
          </w:tcPr>
          <w:p w:rsidR="00DB0E92" w:rsidRPr="007001F1" w:rsidRDefault="002D20F9" w:rsidP="00D314D2">
            <w:pPr>
              <w:jc w:val="center"/>
              <w:rPr>
                <w:color w:val="000000"/>
              </w:rPr>
            </w:pPr>
            <w:r>
              <w:rPr>
                <w:color w:val="000000"/>
              </w:rPr>
              <w:t>7</w:t>
            </w:r>
          </w:p>
        </w:tc>
        <w:tc>
          <w:tcPr>
            <w:tcW w:w="4712"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2D20F9">
        <w:trPr>
          <w:trHeight w:val="404"/>
        </w:trPr>
        <w:tc>
          <w:tcPr>
            <w:tcW w:w="690" w:type="dxa"/>
            <w:vMerge w:val="restart"/>
            <w:shd w:val="clear" w:color="auto" w:fill="auto"/>
            <w:noWrap/>
            <w:vAlign w:val="center"/>
            <w:hideMark/>
          </w:tcPr>
          <w:p w:rsidR="00DB0E92" w:rsidRPr="007001F1" w:rsidRDefault="00DB0E92" w:rsidP="00D314D2">
            <w:pPr>
              <w:jc w:val="center"/>
              <w:rPr>
                <w:color w:val="000000"/>
              </w:rPr>
            </w:pPr>
            <w:r w:rsidRPr="007001F1">
              <w:rPr>
                <w:color w:val="000000"/>
                <w:sz w:val="22"/>
                <w:szCs w:val="22"/>
              </w:rPr>
              <w:t>8</w:t>
            </w:r>
          </w:p>
        </w:tc>
        <w:tc>
          <w:tcPr>
            <w:tcW w:w="4712" w:type="dxa"/>
            <w:gridSpan w:val="2"/>
            <w:shd w:val="clear" w:color="auto" w:fill="auto"/>
            <w:vAlign w:val="center"/>
            <w:hideMark/>
          </w:tcPr>
          <w:p w:rsidR="00DB0E92" w:rsidRPr="007001F1" w:rsidRDefault="00DB0E92" w:rsidP="00FA683A">
            <w:pPr>
              <w:jc w:val="both"/>
              <w:rPr>
                <w:color w:val="000000"/>
              </w:rPr>
            </w:pPr>
            <w:r w:rsidRPr="007001F1">
              <w:rPr>
                <w:color w:val="000000"/>
                <w:sz w:val="22"/>
                <w:szCs w:val="22"/>
              </w:rPr>
              <w:t>a) Sú určené kritéria na vyhodnotenie ponúk v súlade s § 44</w:t>
            </w:r>
            <w:r w:rsidR="00FA683A" w:rsidRPr="007001F1">
              <w:rPr>
                <w:color w:val="000000"/>
                <w:sz w:val="22"/>
                <w:szCs w:val="22"/>
              </w:rPr>
              <w:t xml:space="preserve"> ZVO?</w:t>
            </w:r>
          </w:p>
        </w:tc>
        <w:tc>
          <w:tcPr>
            <w:tcW w:w="567"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567"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776"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1775"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r>
      <w:tr w:rsidR="00DB0E92" w:rsidRPr="007001F1" w:rsidTr="002D20F9">
        <w:trPr>
          <w:trHeight w:val="453"/>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BE5AD1">
            <w:pPr>
              <w:jc w:val="both"/>
              <w:rPr>
                <w:color w:val="000000"/>
              </w:rPr>
            </w:pPr>
            <w:r w:rsidRPr="007001F1">
              <w:rPr>
                <w:color w:val="000000"/>
                <w:sz w:val="22"/>
                <w:szCs w:val="22"/>
              </w:rPr>
              <w:t xml:space="preserve">b) Uvádza verejný obstarávateľ v oznámení o vyhlásení VO alebo v informatívnom dokumente   </w:t>
            </w:r>
            <w:r w:rsidR="00BE5AD1">
              <w:rPr>
                <w:color w:val="000000"/>
                <w:sz w:val="22"/>
                <w:szCs w:val="22"/>
              </w:rPr>
              <w:t xml:space="preserve">alebo vo výzve na účasť na dialógu </w:t>
            </w:r>
            <w:r w:rsidRPr="007001F1">
              <w:rPr>
                <w:color w:val="000000"/>
                <w:sz w:val="22"/>
                <w:szCs w:val="22"/>
              </w:rPr>
              <w:t xml:space="preserve">kritériá </w:t>
            </w:r>
            <w:r w:rsidR="00BE5AD1">
              <w:rPr>
                <w:color w:val="000000"/>
                <w:sz w:val="22"/>
                <w:szCs w:val="22"/>
              </w:rPr>
              <w:t xml:space="preserve"> </w:t>
            </w:r>
            <w:r w:rsidRPr="007001F1">
              <w:rPr>
                <w:color w:val="000000"/>
                <w:sz w:val="22"/>
                <w:szCs w:val="22"/>
              </w:rPr>
              <w:t>na vyhodnotenie ponúk?</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2D20F9">
        <w:trPr>
          <w:trHeight w:val="928"/>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c) Určuje verejný obstarávateľ každému z kritérií ich relatívnu váhu, ktorú možno vyjadriť určením intervalu s príslušným maximálnym rozpätím, alebo zostupné poradie dôležitosti kritérií?</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2D20F9">
        <w:trPr>
          <w:trHeight w:val="928"/>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d) Uviedol verejný obstarávateľ relatívnu váhu jednotlivých kritérií na vyhodnotenie ponúk alebo vzostupné poradie dôležitosti kritérií v oznámení o vyhlásení VO alebo v informatívnom dokumente alebo vo výzve na účasť na dialógu?</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2D20F9">
        <w:trPr>
          <w:trHeight w:val="654"/>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e) Sú verejným obstarávateľom  určené kritéria a pravidlá na ich hodnotenie kritérií nediskriminačné a podporujúce hospodársku súťaž?</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2D20F9">
        <w:trPr>
          <w:trHeight w:val="928"/>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f) Ak verejný obstarávateľ hodnotil ponuky na základe najlepšieho pomeru ceny a kvality, určil objektívne kritériá, ktoré súviseli s predmetom zákazky ?</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2D20F9">
        <w:trPr>
          <w:trHeight w:val="157"/>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g) Ak nebolo možné z preukázateľných dôvodov určiť relatívnu váhu jednotlivých kritérií, uviedol verejný obstarávateľ tieto v</w:t>
            </w:r>
            <w:r w:rsidR="00FA683A" w:rsidRPr="007001F1">
              <w:rPr>
                <w:color w:val="000000"/>
                <w:sz w:val="22"/>
                <w:szCs w:val="22"/>
              </w:rPr>
              <w:t xml:space="preserve"> zostupnom poradí dôležitosti ?</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314D2" w:rsidRPr="007001F1" w:rsidTr="002D20F9">
        <w:trPr>
          <w:trHeight w:val="20"/>
        </w:trPr>
        <w:tc>
          <w:tcPr>
            <w:tcW w:w="690" w:type="dxa"/>
            <w:shd w:val="clear" w:color="auto" w:fill="auto"/>
            <w:noWrap/>
            <w:vAlign w:val="center"/>
            <w:hideMark/>
          </w:tcPr>
          <w:p w:rsidR="00D314D2" w:rsidRPr="007001F1" w:rsidRDefault="00F807AB" w:rsidP="00D314D2">
            <w:pPr>
              <w:jc w:val="center"/>
              <w:rPr>
                <w:color w:val="000000"/>
              </w:rPr>
            </w:pPr>
            <w:r w:rsidRPr="007001F1">
              <w:rPr>
                <w:color w:val="000000"/>
                <w:sz w:val="22"/>
                <w:szCs w:val="22"/>
              </w:rPr>
              <w:t>9</w:t>
            </w:r>
          </w:p>
        </w:tc>
        <w:tc>
          <w:tcPr>
            <w:tcW w:w="4712" w:type="dxa"/>
            <w:gridSpan w:val="2"/>
            <w:shd w:val="clear" w:color="auto" w:fill="auto"/>
            <w:vAlign w:val="center"/>
            <w:hideMark/>
          </w:tcPr>
          <w:p w:rsidR="00F807AB" w:rsidRPr="007001F1" w:rsidRDefault="00D314D2" w:rsidP="00FA683A">
            <w:pPr>
              <w:jc w:val="both"/>
              <w:rPr>
                <w:color w:val="000000"/>
              </w:rPr>
            </w:pPr>
            <w:r w:rsidRPr="007001F1">
              <w:rPr>
                <w:color w:val="000000"/>
                <w:sz w:val="22"/>
                <w:szCs w:val="22"/>
              </w:rPr>
              <w:t xml:space="preserve">Vyžaduje sa zábezpeka </w:t>
            </w:r>
            <w:r w:rsidR="00F2042D" w:rsidRPr="007001F1">
              <w:rPr>
                <w:color w:val="000000"/>
                <w:sz w:val="22"/>
                <w:szCs w:val="22"/>
              </w:rPr>
              <w:t>v súlade so ZVO?</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776"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1775"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r>
      <w:tr w:rsidR="00BE4F5A" w:rsidRPr="007001F1" w:rsidTr="002D20F9">
        <w:trPr>
          <w:trHeight w:val="1898"/>
        </w:trPr>
        <w:tc>
          <w:tcPr>
            <w:tcW w:w="690" w:type="dxa"/>
            <w:vMerge w:val="restart"/>
            <w:shd w:val="clear" w:color="auto" w:fill="auto"/>
            <w:noWrap/>
            <w:vAlign w:val="center"/>
            <w:hideMark/>
          </w:tcPr>
          <w:p w:rsidR="00BE4F5A" w:rsidRPr="007001F1" w:rsidRDefault="00BE4F5A" w:rsidP="00F807AB">
            <w:pPr>
              <w:jc w:val="center"/>
              <w:rPr>
                <w:color w:val="000000"/>
              </w:rPr>
            </w:pPr>
            <w:r w:rsidRPr="007001F1">
              <w:rPr>
                <w:color w:val="000000"/>
                <w:sz w:val="22"/>
                <w:szCs w:val="22"/>
              </w:rPr>
              <w:lastRenderedPageBreak/>
              <w:t>10</w:t>
            </w:r>
          </w:p>
        </w:tc>
        <w:tc>
          <w:tcPr>
            <w:tcW w:w="4712" w:type="dxa"/>
            <w:gridSpan w:val="2"/>
            <w:shd w:val="clear" w:color="auto" w:fill="auto"/>
            <w:vAlign w:val="center"/>
            <w:hideMark/>
          </w:tcPr>
          <w:p w:rsidR="00BE4F5A" w:rsidRPr="007001F1" w:rsidRDefault="00BE4F5A" w:rsidP="00FA683A">
            <w:pPr>
              <w:jc w:val="both"/>
              <w:rPr>
                <w:color w:val="000000"/>
              </w:rPr>
            </w:pPr>
            <w:r w:rsidRPr="007001F1">
              <w:rPr>
                <w:color w:val="000000"/>
                <w:sz w:val="22"/>
                <w:szCs w:val="22"/>
              </w:rPr>
              <w:t>a) Uviedol verejný obstarávateľ v oznámení o vyhlásení VO  svoje potreby a požiadavky, lehotu na predloženie žiadostí o účasť, objektívne a nediskriminačné pravidlá na obmedzenie počtu záujemcov (ich minimálny a/alebo maximálny počet), výhradu uskutočniť viacetapový súťažný dialóg so znížením počtu prerokovávaných riešení, ak sa uplatňuje a plánovaný časový rámec súťažného dialógu, ak nie je uvedený v informatívnom dokumente, príp. ďalšie potrebné informácie?</w:t>
            </w:r>
          </w:p>
        </w:tc>
        <w:tc>
          <w:tcPr>
            <w:tcW w:w="567"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r>
      <w:tr w:rsidR="00BE4F5A" w:rsidRPr="007001F1" w:rsidTr="002D20F9">
        <w:trPr>
          <w:trHeight w:val="789"/>
        </w:trPr>
        <w:tc>
          <w:tcPr>
            <w:tcW w:w="690" w:type="dxa"/>
            <w:vMerge/>
            <w:shd w:val="clear" w:color="auto" w:fill="auto"/>
            <w:noWrap/>
            <w:vAlign w:val="center"/>
          </w:tcPr>
          <w:p w:rsidR="00BE4F5A" w:rsidRPr="007001F1" w:rsidRDefault="00BE4F5A" w:rsidP="00F807AB">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b) V prípade, ak verejný obstarávateľ určil obmedzenie počtu záujemcov a to najmenej na troch, sú stanovené pravidlá na ich obmedzenie objektívne a nediskriminačné?</w:t>
            </w:r>
          </w:p>
        </w:tc>
        <w:tc>
          <w:tcPr>
            <w:tcW w:w="567" w:type="dxa"/>
            <w:shd w:val="clear" w:color="auto" w:fill="auto"/>
            <w:vAlign w:val="center"/>
          </w:tcPr>
          <w:p w:rsidR="00BE4F5A" w:rsidRPr="007001F1" w:rsidRDefault="00BE4F5A" w:rsidP="00F807AB">
            <w:pPr>
              <w:jc w:val="center"/>
              <w:rPr>
                <w:color w:val="000000"/>
              </w:rPr>
            </w:pPr>
          </w:p>
        </w:tc>
        <w:tc>
          <w:tcPr>
            <w:tcW w:w="567" w:type="dxa"/>
            <w:shd w:val="clear" w:color="auto" w:fill="auto"/>
            <w:vAlign w:val="center"/>
          </w:tcPr>
          <w:p w:rsidR="00BE4F5A" w:rsidRPr="007001F1" w:rsidRDefault="00BE4F5A" w:rsidP="00F807AB">
            <w:pPr>
              <w:jc w:val="center"/>
              <w:rPr>
                <w:color w:val="000000"/>
              </w:rPr>
            </w:pPr>
          </w:p>
        </w:tc>
        <w:tc>
          <w:tcPr>
            <w:tcW w:w="776" w:type="dxa"/>
            <w:shd w:val="clear" w:color="auto" w:fill="auto"/>
            <w:vAlign w:val="center"/>
          </w:tcPr>
          <w:p w:rsidR="00BE4F5A" w:rsidRPr="007001F1" w:rsidRDefault="00BE4F5A" w:rsidP="00F807AB">
            <w:pPr>
              <w:jc w:val="center"/>
              <w:rPr>
                <w:color w:val="000000"/>
              </w:rPr>
            </w:pPr>
          </w:p>
        </w:tc>
        <w:tc>
          <w:tcPr>
            <w:tcW w:w="1775" w:type="dxa"/>
            <w:shd w:val="clear" w:color="auto" w:fill="auto"/>
            <w:vAlign w:val="center"/>
          </w:tcPr>
          <w:p w:rsidR="00BE4F5A" w:rsidRPr="007001F1" w:rsidRDefault="00BE4F5A" w:rsidP="00F807AB">
            <w:pPr>
              <w:jc w:val="center"/>
              <w:rPr>
                <w:color w:val="000000"/>
              </w:rPr>
            </w:pPr>
          </w:p>
        </w:tc>
      </w:tr>
      <w:tr w:rsidR="00F807AB" w:rsidRPr="007001F1" w:rsidTr="002D20F9">
        <w:trPr>
          <w:trHeight w:val="20"/>
        </w:trPr>
        <w:tc>
          <w:tcPr>
            <w:tcW w:w="690" w:type="dxa"/>
            <w:shd w:val="clear" w:color="auto" w:fill="auto"/>
            <w:noWrap/>
            <w:vAlign w:val="center"/>
            <w:hideMark/>
          </w:tcPr>
          <w:p w:rsidR="00F807AB" w:rsidRPr="007001F1" w:rsidRDefault="00F807AB">
            <w:pPr>
              <w:jc w:val="center"/>
              <w:rPr>
                <w:color w:val="000000"/>
              </w:rPr>
            </w:pPr>
            <w:r w:rsidRPr="007001F1">
              <w:rPr>
                <w:color w:val="000000"/>
                <w:sz w:val="22"/>
                <w:szCs w:val="22"/>
              </w:rPr>
              <w:t>1</w:t>
            </w:r>
            <w:r w:rsidR="00C063BE" w:rsidRPr="007001F1">
              <w:rPr>
                <w:color w:val="000000"/>
                <w:sz w:val="22"/>
                <w:szCs w:val="22"/>
              </w:rPr>
              <w:t>1</w:t>
            </w:r>
          </w:p>
        </w:tc>
        <w:tc>
          <w:tcPr>
            <w:tcW w:w="4712" w:type="dxa"/>
            <w:gridSpan w:val="2"/>
            <w:shd w:val="clear" w:color="auto" w:fill="auto"/>
            <w:vAlign w:val="center"/>
            <w:hideMark/>
          </w:tcPr>
          <w:p w:rsidR="00F807AB" w:rsidRPr="007001F1" w:rsidRDefault="00F807AB" w:rsidP="00FA683A">
            <w:pPr>
              <w:jc w:val="both"/>
              <w:rPr>
                <w:color w:val="000000"/>
              </w:rPr>
            </w:pPr>
            <w:r w:rsidRPr="007001F1">
              <w:rPr>
                <w:color w:val="000000"/>
                <w:sz w:val="22"/>
                <w:szCs w:val="22"/>
              </w:rPr>
              <w:t>Obsahovala výzva na účasť na dialógu náležitosti podľa § 75 ods. 2 ZVO?</w:t>
            </w:r>
          </w:p>
        </w:tc>
        <w:tc>
          <w:tcPr>
            <w:tcW w:w="567"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c>
          <w:tcPr>
            <w:tcW w:w="567"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c>
          <w:tcPr>
            <w:tcW w:w="776"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c>
          <w:tcPr>
            <w:tcW w:w="1775"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r>
      <w:tr w:rsidR="00F807AB" w:rsidRPr="007001F1" w:rsidTr="002D20F9">
        <w:trPr>
          <w:trHeight w:val="20"/>
        </w:trPr>
        <w:tc>
          <w:tcPr>
            <w:tcW w:w="690" w:type="dxa"/>
            <w:shd w:val="clear" w:color="auto" w:fill="auto"/>
            <w:noWrap/>
            <w:vAlign w:val="center"/>
            <w:hideMark/>
          </w:tcPr>
          <w:p w:rsidR="00F807AB" w:rsidRPr="007001F1" w:rsidRDefault="00F807AB">
            <w:pPr>
              <w:jc w:val="center"/>
              <w:rPr>
                <w:color w:val="000000"/>
              </w:rPr>
            </w:pPr>
            <w:r w:rsidRPr="007001F1">
              <w:rPr>
                <w:color w:val="000000"/>
                <w:sz w:val="22"/>
                <w:szCs w:val="22"/>
              </w:rPr>
              <w:t>1</w:t>
            </w:r>
            <w:r w:rsidR="00C063BE" w:rsidRPr="007001F1">
              <w:rPr>
                <w:color w:val="000000"/>
                <w:sz w:val="22"/>
                <w:szCs w:val="22"/>
              </w:rPr>
              <w:t>2</w:t>
            </w:r>
          </w:p>
        </w:tc>
        <w:tc>
          <w:tcPr>
            <w:tcW w:w="4712" w:type="dxa"/>
            <w:gridSpan w:val="2"/>
            <w:shd w:val="clear" w:color="auto" w:fill="auto"/>
            <w:vAlign w:val="center"/>
            <w:hideMark/>
          </w:tcPr>
          <w:p w:rsidR="00F807AB" w:rsidRPr="007001F1" w:rsidRDefault="00F807AB" w:rsidP="00FA683A">
            <w:pPr>
              <w:jc w:val="both"/>
              <w:rPr>
                <w:color w:val="000000"/>
              </w:rPr>
            </w:pPr>
            <w:r w:rsidRPr="007001F1">
              <w:rPr>
                <w:color w:val="000000"/>
                <w:sz w:val="22"/>
                <w:szCs w:val="22"/>
              </w:rPr>
              <w:t>Je prílohou k výzve na účasť na dialógu informatívny dokument v prípade, ak nebol sprístupnený podľa § 43 ods. 1 z dôvodov uvedených v § 20 ods. 7 alebo § 22 ods. 4 ZVO, alebo nebol už inak dostupný?</w:t>
            </w:r>
          </w:p>
        </w:tc>
        <w:tc>
          <w:tcPr>
            <w:tcW w:w="567"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c>
          <w:tcPr>
            <w:tcW w:w="567"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c>
          <w:tcPr>
            <w:tcW w:w="776"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c>
          <w:tcPr>
            <w:tcW w:w="1775"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r>
      <w:tr w:rsidR="00BE4F5A" w:rsidRPr="007001F1" w:rsidTr="002D20F9">
        <w:trPr>
          <w:trHeight w:val="248"/>
        </w:trPr>
        <w:tc>
          <w:tcPr>
            <w:tcW w:w="690" w:type="dxa"/>
            <w:vMerge w:val="restart"/>
            <w:shd w:val="clear" w:color="auto" w:fill="auto"/>
            <w:noWrap/>
            <w:vAlign w:val="center"/>
            <w:hideMark/>
          </w:tcPr>
          <w:p w:rsidR="00BE4F5A" w:rsidRPr="007001F1" w:rsidRDefault="00BE4F5A">
            <w:pPr>
              <w:jc w:val="center"/>
              <w:rPr>
                <w:color w:val="000000"/>
              </w:rPr>
            </w:pPr>
            <w:r w:rsidRPr="007001F1">
              <w:rPr>
                <w:color w:val="000000"/>
                <w:sz w:val="22"/>
                <w:szCs w:val="22"/>
              </w:rPr>
              <w:t>13</w:t>
            </w:r>
          </w:p>
        </w:tc>
        <w:tc>
          <w:tcPr>
            <w:tcW w:w="4712" w:type="dxa"/>
            <w:gridSpan w:val="2"/>
            <w:shd w:val="clear" w:color="auto" w:fill="auto"/>
            <w:vAlign w:val="center"/>
            <w:hideMark/>
          </w:tcPr>
          <w:p w:rsidR="00BE4F5A" w:rsidRPr="007001F1" w:rsidRDefault="00BE4F5A" w:rsidP="00FA683A">
            <w:pPr>
              <w:jc w:val="both"/>
              <w:rPr>
                <w:color w:val="000000"/>
              </w:rPr>
            </w:pPr>
            <w:r w:rsidRPr="007001F1">
              <w:rPr>
                <w:color w:val="000000"/>
                <w:sz w:val="22"/>
                <w:szCs w:val="22"/>
              </w:rPr>
              <w:t>a) Bola PHZ určená ako cena bez DPH?</w:t>
            </w:r>
            <w:r w:rsidRPr="007001F1">
              <w:rPr>
                <w:color w:val="000000"/>
                <w:sz w:val="22"/>
                <w:szCs w:val="22"/>
              </w:rPr>
              <w:br w:type="page"/>
            </w:r>
          </w:p>
        </w:tc>
        <w:tc>
          <w:tcPr>
            <w:tcW w:w="567"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r>
      <w:tr w:rsidR="00BE4F5A" w:rsidRPr="007001F1" w:rsidTr="002D20F9">
        <w:trPr>
          <w:trHeight w:val="422"/>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Del="00BE4F5A" w:rsidRDefault="00BE4F5A" w:rsidP="00FA683A">
            <w:pPr>
              <w:jc w:val="both"/>
              <w:rPr>
                <w:color w:val="000000"/>
              </w:rPr>
            </w:pPr>
            <w:r w:rsidRPr="007001F1">
              <w:rPr>
                <w:color w:val="000000"/>
                <w:sz w:val="22"/>
                <w:szCs w:val="22"/>
              </w:rPr>
              <w:t>b) Bola  PHZ určená platná v čase odoslania oznámenia</w:t>
            </w:r>
            <w:r w:rsidR="00FA683A" w:rsidRPr="007001F1">
              <w:rPr>
                <w:color w:val="000000"/>
                <w:sz w:val="22"/>
                <w:szCs w:val="22"/>
              </w:rPr>
              <w:t xml:space="preserve"> o vyhlásení VO na uverejnenie?</w:t>
            </w:r>
          </w:p>
        </w:tc>
        <w:tc>
          <w:tcPr>
            <w:tcW w:w="567" w:type="dxa"/>
            <w:shd w:val="clear" w:color="auto" w:fill="auto"/>
            <w:vAlign w:val="center"/>
          </w:tcPr>
          <w:p w:rsidR="00BE4F5A" w:rsidRPr="007001F1" w:rsidRDefault="00BE4F5A" w:rsidP="00F807AB">
            <w:pPr>
              <w:jc w:val="center"/>
              <w:rPr>
                <w:color w:val="000000"/>
              </w:rPr>
            </w:pPr>
          </w:p>
        </w:tc>
        <w:tc>
          <w:tcPr>
            <w:tcW w:w="567" w:type="dxa"/>
            <w:shd w:val="clear" w:color="auto" w:fill="auto"/>
            <w:vAlign w:val="center"/>
          </w:tcPr>
          <w:p w:rsidR="00BE4F5A" w:rsidRPr="007001F1" w:rsidRDefault="00BE4F5A" w:rsidP="00F807AB">
            <w:pPr>
              <w:jc w:val="center"/>
              <w:rPr>
                <w:color w:val="000000"/>
              </w:rPr>
            </w:pPr>
          </w:p>
        </w:tc>
        <w:tc>
          <w:tcPr>
            <w:tcW w:w="776" w:type="dxa"/>
            <w:shd w:val="clear" w:color="auto" w:fill="auto"/>
            <w:vAlign w:val="center"/>
          </w:tcPr>
          <w:p w:rsidR="00BE4F5A" w:rsidRPr="007001F1" w:rsidRDefault="00BE4F5A" w:rsidP="00F807AB">
            <w:pPr>
              <w:jc w:val="center"/>
              <w:rPr>
                <w:color w:val="000000"/>
              </w:rPr>
            </w:pPr>
          </w:p>
        </w:tc>
        <w:tc>
          <w:tcPr>
            <w:tcW w:w="1775" w:type="dxa"/>
            <w:shd w:val="clear" w:color="auto" w:fill="auto"/>
            <w:vAlign w:val="center"/>
          </w:tcPr>
          <w:p w:rsidR="00BE4F5A" w:rsidRPr="007001F1" w:rsidRDefault="00BE4F5A" w:rsidP="00F807AB">
            <w:pPr>
              <w:jc w:val="center"/>
              <w:rPr>
                <w:color w:val="000000"/>
              </w:rPr>
            </w:pPr>
          </w:p>
        </w:tc>
      </w:tr>
      <w:tr w:rsidR="00BE4F5A" w:rsidRPr="007001F1" w:rsidTr="002D20F9">
        <w:trPr>
          <w:trHeight w:val="927"/>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Del="00BE4F5A" w:rsidRDefault="00BE4F5A" w:rsidP="00FA683A">
            <w:pPr>
              <w:jc w:val="both"/>
              <w:rPr>
                <w:color w:val="000000"/>
              </w:rPr>
            </w:pPr>
            <w:r w:rsidRPr="007001F1">
              <w:rPr>
                <w:color w:val="000000"/>
                <w:sz w:val="22"/>
                <w:szCs w:val="22"/>
              </w:rPr>
              <w:t>c) Je stanovená PHZ tak, že zahŕňa aj hodnotu opakovaných plnení, ak sa plánujú zabezpečiť, všetky formy opcií a všetky obnovenia zákazky, ceny a odmen</w:t>
            </w:r>
            <w:r w:rsidR="00FA683A" w:rsidRPr="007001F1">
              <w:rPr>
                <w:color w:val="000000"/>
                <w:sz w:val="22"/>
                <w:szCs w:val="22"/>
              </w:rPr>
              <w:t>y a PHZ všetkých častí zákazky?</w:t>
            </w:r>
          </w:p>
        </w:tc>
        <w:tc>
          <w:tcPr>
            <w:tcW w:w="567" w:type="dxa"/>
            <w:shd w:val="clear" w:color="auto" w:fill="auto"/>
            <w:vAlign w:val="center"/>
          </w:tcPr>
          <w:p w:rsidR="00BE4F5A" w:rsidRPr="007001F1" w:rsidRDefault="00BE4F5A" w:rsidP="00F807AB">
            <w:pPr>
              <w:jc w:val="center"/>
              <w:rPr>
                <w:color w:val="000000"/>
              </w:rPr>
            </w:pPr>
          </w:p>
        </w:tc>
        <w:tc>
          <w:tcPr>
            <w:tcW w:w="567" w:type="dxa"/>
            <w:shd w:val="clear" w:color="auto" w:fill="auto"/>
            <w:vAlign w:val="center"/>
          </w:tcPr>
          <w:p w:rsidR="00BE4F5A" w:rsidRPr="007001F1" w:rsidRDefault="00BE4F5A" w:rsidP="00F807AB">
            <w:pPr>
              <w:jc w:val="center"/>
              <w:rPr>
                <w:color w:val="000000"/>
              </w:rPr>
            </w:pPr>
          </w:p>
        </w:tc>
        <w:tc>
          <w:tcPr>
            <w:tcW w:w="776" w:type="dxa"/>
            <w:shd w:val="clear" w:color="auto" w:fill="auto"/>
            <w:vAlign w:val="center"/>
          </w:tcPr>
          <w:p w:rsidR="00BE4F5A" w:rsidRPr="007001F1" w:rsidRDefault="00BE4F5A" w:rsidP="00F807AB">
            <w:pPr>
              <w:jc w:val="center"/>
              <w:rPr>
                <w:color w:val="000000"/>
              </w:rPr>
            </w:pPr>
          </w:p>
        </w:tc>
        <w:tc>
          <w:tcPr>
            <w:tcW w:w="1775" w:type="dxa"/>
            <w:shd w:val="clear" w:color="auto" w:fill="auto"/>
            <w:vAlign w:val="center"/>
          </w:tcPr>
          <w:p w:rsidR="00BE4F5A" w:rsidRPr="007001F1" w:rsidRDefault="00BE4F5A" w:rsidP="00F807AB">
            <w:pPr>
              <w:jc w:val="center"/>
              <w:rPr>
                <w:color w:val="000000"/>
              </w:rPr>
            </w:pPr>
          </w:p>
        </w:tc>
      </w:tr>
      <w:tr w:rsidR="00BE4F5A" w:rsidRPr="007001F1" w:rsidTr="002D20F9">
        <w:trPr>
          <w:trHeight w:val="927"/>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Del="00BE4F5A" w:rsidRDefault="00BE4F5A" w:rsidP="00FA683A">
            <w:pPr>
              <w:jc w:val="both"/>
              <w:rPr>
                <w:color w:val="000000"/>
              </w:rPr>
            </w:pPr>
            <w:r w:rsidRPr="007001F1">
              <w:rPr>
                <w:color w:val="000000"/>
                <w:sz w:val="22"/>
                <w:szCs w:val="22"/>
              </w:rPr>
              <w:t>d) Je stanovená PHZ tak, že zahŕňa predpokladanú hodnotu tovaru alebo služieb</w:t>
            </w:r>
            <w:r w:rsidRPr="00F4186C">
              <w:rPr>
                <w:color w:val="000000"/>
                <w:sz w:val="22"/>
                <w:szCs w:val="22"/>
              </w:rPr>
              <w:t>, ktoré verejný obstarávateľ poskytnú dodávateľovi v súvislosti so zákazkou na uskutočnenie stavebných prác, ak sú potrebné na uskutočnenie stavebných prác</w:t>
            </w:r>
            <w:r w:rsidR="00FA683A" w:rsidRPr="00F4186C">
              <w:rPr>
                <w:color w:val="000000"/>
                <w:sz w:val="22"/>
                <w:szCs w:val="22"/>
              </w:rPr>
              <w:t>?</w:t>
            </w:r>
          </w:p>
        </w:tc>
        <w:tc>
          <w:tcPr>
            <w:tcW w:w="567" w:type="dxa"/>
            <w:shd w:val="clear" w:color="auto" w:fill="auto"/>
            <w:vAlign w:val="center"/>
          </w:tcPr>
          <w:p w:rsidR="00BE4F5A" w:rsidRPr="007001F1" w:rsidRDefault="00BE4F5A" w:rsidP="00F807AB">
            <w:pPr>
              <w:jc w:val="center"/>
              <w:rPr>
                <w:color w:val="000000"/>
              </w:rPr>
            </w:pPr>
          </w:p>
        </w:tc>
        <w:tc>
          <w:tcPr>
            <w:tcW w:w="567" w:type="dxa"/>
            <w:shd w:val="clear" w:color="auto" w:fill="auto"/>
            <w:vAlign w:val="center"/>
          </w:tcPr>
          <w:p w:rsidR="00BE4F5A" w:rsidRPr="007001F1" w:rsidRDefault="00BE4F5A" w:rsidP="00F807AB">
            <w:pPr>
              <w:jc w:val="center"/>
              <w:rPr>
                <w:color w:val="000000"/>
              </w:rPr>
            </w:pPr>
          </w:p>
        </w:tc>
        <w:tc>
          <w:tcPr>
            <w:tcW w:w="776" w:type="dxa"/>
            <w:shd w:val="clear" w:color="auto" w:fill="auto"/>
            <w:vAlign w:val="center"/>
          </w:tcPr>
          <w:p w:rsidR="00BE4F5A" w:rsidRPr="007001F1" w:rsidRDefault="00BE4F5A" w:rsidP="00F807AB">
            <w:pPr>
              <w:jc w:val="center"/>
              <w:rPr>
                <w:color w:val="000000"/>
              </w:rPr>
            </w:pPr>
          </w:p>
        </w:tc>
        <w:tc>
          <w:tcPr>
            <w:tcW w:w="1775" w:type="dxa"/>
            <w:shd w:val="clear" w:color="auto" w:fill="auto"/>
            <w:vAlign w:val="center"/>
          </w:tcPr>
          <w:p w:rsidR="00BE4F5A" w:rsidRPr="007001F1" w:rsidRDefault="00BE4F5A" w:rsidP="00F807AB">
            <w:pPr>
              <w:jc w:val="center"/>
              <w:rPr>
                <w:color w:val="000000"/>
              </w:rPr>
            </w:pPr>
          </w:p>
        </w:tc>
      </w:tr>
      <w:tr w:rsidR="00BE4F5A" w:rsidRPr="007001F1" w:rsidTr="002D20F9">
        <w:trPr>
          <w:trHeight w:val="927"/>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Del="00BE4F5A" w:rsidRDefault="00BE4F5A" w:rsidP="00FA683A">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rsidR="00BE4F5A" w:rsidRPr="007001F1" w:rsidRDefault="00BE4F5A" w:rsidP="00F807AB">
            <w:pPr>
              <w:jc w:val="center"/>
              <w:rPr>
                <w:color w:val="000000"/>
              </w:rPr>
            </w:pPr>
          </w:p>
        </w:tc>
        <w:tc>
          <w:tcPr>
            <w:tcW w:w="567" w:type="dxa"/>
            <w:shd w:val="clear" w:color="auto" w:fill="auto"/>
            <w:vAlign w:val="center"/>
          </w:tcPr>
          <w:p w:rsidR="00BE4F5A" w:rsidRPr="007001F1" w:rsidRDefault="00BE4F5A" w:rsidP="00F807AB">
            <w:pPr>
              <w:jc w:val="center"/>
              <w:rPr>
                <w:color w:val="000000"/>
              </w:rPr>
            </w:pPr>
          </w:p>
        </w:tc>
        <w:tc>
          <w:tcPr>
            <w:tcW w:w="776" w:type="dxa"/>
            <w:shd w:val="clear" w:color="auto" w:fill="auto"/>
            <w:vAlign w:val="center"/>
          </w:tcPr>
          <w:p w:rsidR="00BE4F5A" w:rsidRPr="007001F1" w:rsidRDefault="00BE4F5A" w:rsidP="00F807AB">
            <w:pPr>
              <w:jc w:val="center"/>
              <w:rPr>
                <w:color w:val="000000"/>
              </w:rPr>
            </w:pPr>
          </w:p>
        </w:tc>
        <w:tc>
          <w:tcPr>
            <w:tcW w:w="1775" w:type="dxa"/>
            <w:shd w:val="clear" w:color="auto" w:fill="auto"/>
            <w:vAlign w:val="center"/>
          </w:tcPr>
          <w:p w:rsidR="00BE4F5A" w:rsidRPr="007001F1" w:rsidRDefault="00BE4F5A" w:rsidP="00F807AB">
            <w:pPr>
              <w:jc w:val="center"/>
              <w:rPr>
                <w:color w:val="000000"/>
              </w:rPr>
            </w:pPr>
          </w:p>
        </w:tc>
      </w:tr>
      <w:tr w:rsidR="00BE4F5A" w:rsidRPr="007001F1" w:rsidTr="002D20F9">
        <w:trPr>
          <w:trHeight w:val="438"/>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Del="00BE4F5A" w:rsidRDefault="00BE4F5A" w:rsidP="00FA683A">
            <w:pPr>
              <w:jc w:val="both"/>
              <w:rPr>
                <w:color w:val="000000"/>
              </w:rPr>
            </w:pPr>
            <w:r w:rsidRPr="007001F1">
              <w:rPr>
                <w:color w:val="000000"/>
                <w:sz w:val="22"/>
                <w:szCs w:val="22"/>
              </w:rPr>
              <w:t>f) Bola PHZ určená v súlade s ostatnými ustanoveniami §6 ZVO?</w:t>
            </w:r>
          </w:p>
        </w:tc>
        <w:tc>
          <w:tcPr>
            <w:tcW w:w="567" w:type="dxa"/>
            <w:shd w:val="clear" w:color="auto" w:fill="auto"/>
            <w:vAlign w:val="center"/>
          </w:tcPr>
          <w:p w:rsidR="00BE4F5A" w:rsidRPr="007001F1" w:rsidRDefault="00BE4F5A" w:rsidP="00F807AB">
            <w:pPr>
              <w:jc w:val="center"/>
              <w:rPr>
                <w:color w:val="000000"/>
              </w:rPr>
            </w:pPr>
          </w:p>
        </w:tc>
        <w:tc>
          <w:tcPr>
            <w:tcW w:w="567" w:type="dxa"/>
            <w:shd w:val="clear" w:color="auto" w:fill="auto"/>
            <w:vAlign w:val="center"/>
          </w:tcPr>
          <w:p w:rsidR="00BE4F5A" w:rsidRPr="007001F1" w:rsidRDefault="00BE4F5A" w:rsidP="00F807AB">
            <w:pPr>
              <w:jc w:val="center"/>
              <w:rPr>
                <w:color w:val="000000"/>
              </w:rPr>
            </w:pPr>
          </w:p>
        </w:tc>
        <w:tc>
          <w:tcPr>
            <w:tcW w:w="776" w:type="dxa"/>
            <w:shd w:val="clear" w:color="auto" w:fill="auto"/>
            <w:vAlign w:val="center"/>
          </w:tcPr>
          <w:p w:rsidR="00BE4F5A" w:rsidRPr="007001F1" w:rsidRDefault="00BE4F5A" w:rsidP="00F807AB">
            <w:pPr>
              <w:jc w:val="center"/>
              <w:rPr>
                <w:color w:val="000000"/>
              </w:rPr>
            </w:pPr>
          </w:p>
        </w:tc>
        <w:tc>
          <w:tcPr>
            <w:tcW w:w="1775" w:type="dxa"/>
            <w:shd w:val="clear" w:color="auto" w:fill="auto"/>
            <w:vAlign w:val="center"/>
          </w:tcPr>
          <w:p w:rsidR="00BE4F5A" w:rsidRPr="007001F1" w:rsidRDefault="00BE4F5A" w:rsidP="00F807AB">
            <w:pPr>
              <w:jc w:val="center"/>
              <w:rPr>
                <w:color w:val="000000"/>
              </w:rPr>
            </w:pPr>
          </w:p>
        </w:tc>
      </w:tr>
      <w:tr w:rsidR="00BE4F5A" w:rsidRPr="007001F1" w:rsidTr="002D20F9">
        <w:trPr>
          <w:trHeight w:val="346"/>
        </w:trPr>
        <w:tc>
          <w:tcPr>
            <w:tcW w:w="690" w:type="dxa"/>
            <w:vMerge w:val="restart"/>
            <w:shd w:val="clear" w:color="auto" w:fill="auto"/>
            <w:noWrap/>
            <w:vAlign w:val="center"/>
            <w:hideMark/>
          </w:tcPr>
          <w:p w:rsidR="00BE4F5A" w:rsidRPr="007001F1" w:rsidRDefault="00BE4F5A">
            <w:pPr>
              <w:jc w:val="center"/>
              <w:rPr>
                <w:color w:val="000000"/>
              </w:rPr>
            </w:pPr>
            <w:r w:rsidRPr="007001F1">
              <w:rPr>
                <w:color w:val="000000"/>
                <w:sz w:val="22"/>
                <w:szCs w:val="22"/>
              </w:rPr>
              <w:t>14</w:t>
            </w:r>
          </w:p>
        </w:tc>
        <w:tc>
          <w:tcPr>
            <w:tcW w:w="4712" w:type="dxa"/>
            <w:gridSpan w:val="2"/>
            <w:shd w:val="clear" w:color="auto" w:fill="auto"/>
            <w:vAlign w:val="center"/>
            <w:hideMark/>
          </w:tcPr>
          <w:p w:rsidR="00BE4F5A" w:rsidRPr="007001F1" w:rsidRDefault="00BE4F5A" w:rsidP="00FA683A">
            <w:pPr>
              <w:jc w:val="both"/>
            </w:pPr>
            <w:r w:rsidRPr="007001F1">
              <w:rPr>
                <w:sz w:val="22"/>
                <w:szCs w:val="22"/>
              </w:rPr>
              <w:t>a) Nebol pri zadávaní zákazky identifikovaný k</w:t>
            </w:r>
            <w:r w:rsidR="00FA683A" w:rsidRPr="007001F1">
              <w:rPr>
                <w:sz w:val="22"/>
                <w:szCs w:val="22"/>
              </w:rPr>
              <w:t>onflikt záujmov podľa § 23 ZVO?</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2D20F9">
        <w:trPr>
          <w:trHeight w:val="675"/>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RDefault="00BE4F5A" w:rsidP="00FA683A">
            <w:pPr>
              <w:jc w:val="both"/>
            </w:pPr>
            <w:r w:rsidRPr="007001F1">
              <w:rPr>
                <w:sz w:val="22"/>
                <w:szCs w:val="22"/>
              </w:rPr>
              <w:t>b) Boli v prípade konfliktu záujmov prijaté primerané opatrenia a vykonaná náprav</w:t>
            </w:r>
            <w:r w:rsidR="00C762E6">
              <w:rPr>
                <w:sz w:val="22"/>
                <w:szCs w:val="22"/>
              </w:rPr>
              <w:t>a</w:t>
            </w:r>
            <w:r w:rsidRPr="007001F1">
              <w:rPr>
                <w:sz w:val="22"/>
                <w:szCs w:val="22"/>
              </w:rPr>
              <w:t xml:space="preserve"> v zmysle     </w:t>
            </w:r>
            <w:r w:rsidR="00FA683A" w:rsidRPr="007001F1">
              <w:rPr>
                <w:sz w:val="22"/>
                <w:szCs w:val="22"/>
              </w:rPr>
              <w:t>§ 23 ods. 5 ZVO?</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675"/>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RDefault="00BE4F5A" w:rsidP="00FA683A">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936AD4" w:rsidRPr="007001F1" w:rsidTr="002D20F9">
        <w:trPr>
          <w:trHeight w:val="20"/>
        </w:trPr>
        <w:tc>
          <w:tcPr>
            <w:tcW w:w="690" w:type="dxa"/>
            <w:shd w:val="clear" w:color="auto" w:fill="auto"/>
            <w:noWrap/>
            <w:vAlign w:val="center"/>
            <w:hideMark/>
          </w:tcPr>
          <w:p w:rsidR="00936AD4" w:rsidRPr="007001F1" w:rsidRDefault="00936AD4">
            <w:pPr>
              <w:jc w:val="center"/>
              <w:rPr>
                <w:color w:val="000000"/>
              </w:rPr>
            </w:pPr>
            <w:r w:rsidRPr="007001F1">
              <w:rPr>
                <w:color w:val="000000"/>
                <w:sz w:val="22"/>
                <w:szCs w:val="22"/>
              </w:rPr>
              <w:t>1</w:t>
            </w:r>
            <w:r w:rsidR="00C063BE" w:rsidRPr="007001F1">
              <w:rPr>
                <w:color w:val="000000"/>
                <w:sz w:val="22"/>
                <w:szCs w:val="22"/>
              </w:rPr>
              <w:t>5</w:t>
            </w:r>
          </w:p>
        </w:tc>
        <w:tc>
          <w:tcPr>
            <w:tcW w:w="4712" w:type="dxa"/>
            <w:gridSpan w:val="2"/>
            <w:shd w:val="clear" w:color="auto" w:fill="auto"/>
            <w:vAlign w:val="center"/>
            <w:hideMark/>
          </w:tcPr>
          <w:p w:rsidR="00936AD4" w:rsidRPr="007001F1" w:rsidRDefault="00936AD4" w:rsidP="00FA683A">
            <w:pPr>
              <w:jc w:val="both"/>
              <w:rPr>
                <w:color w:val="000000"/>
              </w:rPr>
            </w:pPr>
            <w:r w:rsidRPr="007001F1">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BE4F5A" w:rsidRPr="007001F1" w:rsidTr="002D20F9">
        <w:trPr>
          <w:trHeight w:val="635"/>
        </w:trPr>
        <w:tc>
          <w:tcPr>
            <w:tcW w:w="690" w:type="dxa"/>
            <w:vMerge w:val="restart"/>
            <w:shd w:val="clear" w:color="auto" w:fill="auto"/>
            <w:noWrap/>
            <w:vAlign w:val="center"/>
            <w:hideMark/>
          </w:tcPr>
          <w:p w:rsidR="00BE4F5A" w:rsidRPr="007001F1" w:rsidRDefault="00BE4F5A">
            <w:pPr>
              <w:jc w:val="center"/>
              <w:rPr>
                <w:color w:val="000000"/>
              </w:rPr>
            </w:pPr>
            <w:r w:rsidRPr="007001F1">
              <w:rPr>
                <w:color w:val="000000"/>
                <w:sz w:val="22"/>
                <w:szCs w:val="22"/>
              </w:rPr>
              <w:lastRenderedPageBreak/>
              <w:t>16</w:t>
            </w:r>
          </w:p>
        </w:tc>
        <w:tc>
          <w:tcPr>
            <w:tcW w:w="4712" w:type="dxa"/>
            <w:gridSpan w:val="2"/>
            <w:shd w:val="clear" w:color="auto" w:fill="auto"/>
            <w:vAlign w:val="center"/>
            <w:hideMark/>
          </w:tcPr>
          <w:p w:rsidR="00BE4F5A" w:rsidRPr="007001F1" w:rsidRDefault="00BE4F5A" w:rsidP="00FA683A">
            <w:pPr>
              <w:jc w:val="both"/>
              <w:rPr>
                <w:color w:val="000000"/>
              </w:rPr>
            </w:pPr>
            <w:r w:rsidRPr="007001F1">
              <w:rPr>
                <w:color w:val="000000"/>
                <w:sz w:val="22"/>
                <w:szCs w:val="22"/>
              </w:rPr>
              <w:t xml:space="preserve">a) Uviedol verejný obstarávateľ svoje potreby a požiadavky v oznámení o vyhlásení VO a upresnil ich v informatívnom dokumente?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2D20F9">
        <w:trPr>
          <w:trHeight w:val="930"/>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930"/>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c) Je opis predmetu zákazky vypracovaný odkazom na technické špecifikácie v poradí podľa § 34 ods. 2 písm. a) ZVO a doplnený slovami "alebo ekvivalentný"?</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936AD4" w:rsidRPr="007001F1" w:rsidTr="002D20F9">
        <w:trPr>
          <w:trHeight w:val="20"/>
        </w:trPr>
        <w:tc>
          <w:tcPr>
            <w:tcW w:w="690" w:type="dxa"/>
            <w:shd w:val="clear" w:color="auto" w:fill="auto"/>
            <w:noWrap/>
            <w:vAlign w:val="center"/>
            <w:hideMark/>
          </w:tcPr>
          <w:p w:rsidR="00936AD4" w:rsidRPr="007001F1" w:rsidRDefault="00936AD4">
            <w:pPr>
              <w:jc w:val="center"/>
              <w:rPr>
                <w:color w:val="000000"/>
              </w:rPr>
            </w:pPr>
            <w:r w:rsidRPr="007001F1">
              <w:rPr>
                <w:color w:val="000000"/>
                <w:sz w:val="22"/>
                <w:szCs w:val="22"/>
              </w:rPr>
              <w:t>1</w:t>
            </w:r>
            <w:r w:rsidR="00C063BE" w:rsidRPr="007001F1">
              <w:rPr>
                <w:color w:val="000000"/>
                <w:sz w:val="22"/>
                <w:szCs w:val="22"/>
              </w:rPr>
              <w:t>7</w:t>
            </w:r>
          </w:p>
        </w:tc>
        <w:tc>
          <w:tcPr>
            <w:tcW w:w="4712" w:type="dxa"/>
            <w:gridSpan w:val="2"/>
            <w:shd w:val="clear" w:color="auto" w:fill="auto"/>
            <w:vAlign w:val="center"/>
            <w:hideMark/>
          </w:tcPr>
          <w:p w:rsidR="00936AD4" w:rsidRPr="007001F1" w:rsidRDefault="00936AD4" w:rsidP="00FA683A">
            <w:pPr>
              <w:jc w:val="both"/>
              <w:rPr>
                <w:color w:val="000000"/>
              </w:rPr>
            </w:pPr>
            <w:r w:rsidRPr="007001F1">
              <w:rPr>
                <w:color w:val="000000"/>
                <w:sz w:val="22"/>
                <w:szCs w:val="22"/>
              </w:rPr>
              <w:t>Bola lehota na predloženie žiadostí o účasť aspoň 30 dní odo dňa odoslania oznámenia o vyhlásení VO publikačnému úradu?</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936AD4" w:rsidRPr="007001F1" w:rsidTr="002D20F9">
        <w:trPr>
          <w:trHeight w:val="20"/>
        </w:trPr>
        <w:tc>
          <w:tcPr>
            <w:tcW w:w="690" w:type="dxa"/>
            <w:shd w:val="clear" w:color="auto" w:fill="auto"/>
            <w:noWrap/>
            <w:vAlign w:val="center"/>
            <w:hideMark/>
          </w:tcPr>
          <w:p w:rsidR="00936AD4" w:rsidRPr="007001F1" w:rsidRDefault="00C063BE" w:rsidP="00936AD4">
            <w:pPr>
              <w:jc w:val="center"/>
              <w:rPr>
                <w:color w:val="000000"/>
              </w:rPr>
            </w:pPr>
            <w:r w:rsidRPr="007001F1">
              <w:rPr>
                <w:color w:val="000000"/>
                <w:sz w:val="22"/>
                <w:szCs w:val="22"/>
              </w:rPr>
              <w:t>18</w:t>
            </w:r>
          </w:p>
        </w:tc>
        <w:tc>
          <w:tcPr>
            <w:tcW w:w="4712" w:type="dxa"/>
            <w:gridSpan w:val="2"/>
            <w:shd w:val="clear" w:color="auto" w:fill="auto"/>
            <w:vAlign w:val="center"/>
            <w:hideMark/>
          </w:tcPr>
          <w:p w:rsidR="00936AD4" w:rsidRPr="007001F1" w:rsidRDefault="00936AD4" w:rsidP="00FA683A">
            <w:pPr>
              <w:jc w:val="both"/>
              <w:rPr>
                <w:color w:val="000000"/>
              </w:rPr>
            </w:pPr>
            <w:r w:rsidRPr="007001F1">
              <w:rPr>
                <w:color w:val="000000"/>
                <w:sz w:val="22"/>
                <w:szCs w:val="22"/>
              </w:rPr>
              <w:t xml:space="preserve">Bola lehota na predkladanie ponúk primeraná </w:t>
            </w:r>
            <w:r w:rsidR="003E722C" w:rsidRPr="007001F1">
              <w:rPr>
                <w:color w:val="000000"/>
                <w:sz w:val="22"/>
                <w:szCs w:val="22"/>
              </w:rPr>
              <w:t>vzhľadom na povahu a zložitosť predmetu zákazky a požiadavky na spracovanie</w:t>
            </w:r>
            <w:r w:rsidRPr="007001F1">
              <w:rPr>
                <w:color w:val="000000"/>
                <w:sz w:val="22"/>
                <w:szCs w:val="22"/>
              </w:rPr>
              <w:t>?</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936AD4" w:rsidRPr="007001F1" w:rsidTr="002D20F9">
        <w:trPr>
          <w:trHeight w:val="20"/>
        </w:trPr>
        <w:tc>
          <w:tcPr>
            <w:tcW w:w="690" w:type="dxa"/>
            <w:shd w:val="clear" w:color="auto" w:fill="auto"/>
            <w:noWrap/>
            <w:vAlign w:val="center"/>
            <w:hideMark/>
          </w:tcPr>
          <w:p w:rsidR="00936AD4" w:rsidRPr="007001F1" w:rsidRDefault="00C063BE" w:rsidP="00936AD4">
            <w:pPr>
              <w:jc w:val="center"/>
              <w:rPr>
                <w:color w:val="000000"/>
              </w:rPr>
            </w:pPr>
            <w:r w:rsidRPr="007001F1">
              <w:rPr>
                <w:color w:val="000000"/>
                <w:sz w:val="22"/>
                <w:szCs w:val="22"/>
              </w:rPr>
              <w:t>19</w:t>
            </w:r>
          </w:p>
        </w:tc>
        <w:tc>
          <w:tcPr>
            <w:tcW w:w="4712" w:type="dxa"/>
            <w:gridSpan w:val="2"/>
            <w:shd w:val="clear" w:color="auto" w:fill="auto"/>
            <w:vAlign w:val="center"/>
            <w:hideMark/>
          </w:tcPr>
          <w:p w:rsidR="00936AD4" w:rsidRPr="007001F1" w:rsidRDefault="00936AD4" w:rsidP="00FA683A">
            <w:pPr>
              <w:jc w:val="both"/>
              <w:rPr>
                <w:color w:val="000000"/>
              </w:rPr>
            </w:pPr>
            <w:r w:rsidRPr="007001F1">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BE4F5A" w:rsidRPr="007001F1" w:rsidTr="002D20F9">
        <w:trPr>
          <w:trHeight w:val="591"/>
        </w:trPr>
        <w:tc>
          <w:tcPr>
            <w:tcW w:w="690" w:type="dxa"/>
            <w:vMerge w:val="restart"/>
            <w:shd w:val="clear" w:color="auto" w:fill="auto"/>
            <w:noWrap/>
            <w:vAlign w:val="center"/>
            <w:hideMark/>
          </w:tcPr>
          <w:p w:rsidR="00BE4F5A" w:rsidRPr="007001F1" w:rsidRDefault="00BE4F5A" w:rsidP="00936AD4">
            <w:pPr>
              <w:jc w:val="center"/>
              <w:rPr>
                <w:color w:val="000000"/>
              </w:rPr>
            </w:pPr>
            <w:r w:rsidRPr="007001F1">
              <w:rPr>
                <w:color w:val="000000"/>
                <w:sz w:val="22"/>
                <w:szCs w:val="22"/>
              </w:rPr>
              <w:t>20</w:t>
            </w:r>
          </w:p>
        </w:tc>
        <w:tc>
          <w:tcPr>
            <w:tcW w:w="4712" w:type="dxa"/>
            <w:gridSpan w:val="2"/>
            <w:shd w:val="clear" w:color="auto" w:fill="auto"/>
            <w:vAlign w:val="center"/>
            <w:hideMark/>
          </w:tcPr>
          <w:p w:rsidR="00BE4F5A" w:rsidRPr="007001F1" w:rsidRDefault="00BE4F5A" w:rsidP="00FA683A">
            <w:pPr>
              <w:pStyle w:val="Odsekzoznamu"/>
              <w:ind w:left="0"/>
              <w:jc w:val="both"/>
              <w:rPr>
                <w:color w:val="000000"/>
              </w:rPr>
            </w:pPr>
            <w:r w:rsidRPr="007001F1">
              <w:rPr>
                <w:color w:val="000000"/>
                <w:sz w:val="22"/>
                <w:szCs w:val="22"/>
              </w:rPr>
              <w:t>a) Postupovala komisia pri vyhodnocovaní predkladaných riešení v rámci dialógu v súlade s kritériami uveden</w:t>
            </w:r>
            <w:r w:rsidR="00FA683A" w:rsidRPr="007001F1">
              <w:rPr>
                <w:color w:val="000000"/>
                <w:sz w:val="22"/>
                <w:szCs w:val="22"/>
              </w:rPr>
              <w:t>ými v oznámení o vyhlásení VO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2D20F9">
        <w:trPr>
          <w:trHeight w:val="861"/>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BE4F5A" w:rsidP="00FA683A">
            <w:pPr>
              <w:pStyle w:val="Odsekzoznamu"/>
              <w:ind w:left="0"/>
              <w:jc w:val="both"/>
              <w:rPr>
                <w:color w:val="000000"/>
              </w:rPr>
            </w:pPr>
            <w:r w:rsidRPr="007001F1">
              <w:rPr>
                <w:color w:val="000000"/>
                <w:sz w:val="22"/>
                <w:szCs w:val="22"/>
              </w:rPr>
              <w:t xml:space="preserve">b) Ak sa uplatnilo znižovanie počtu riešení,  ktoré sa mali prerokovávať v jednotlivých etapách súťažného dialógu, uskutočňovalo sa toto znižovanie na základe kritérií uvedených v </w:t>
            </w:r>
            <w:r w:rsidR="00FA683A" w:rsidRPr="007001F1">
              <w:rPr>
                <w:color w:val="000000"/>
                <w:sz w:val="22"/>
                <w:szCs w:val="22"/>
              </w:rPr>
              <w:t>oznámení o vyhlásení VO?</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522"/>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BE4F5A" w:rsidP="00FA683A">
            <w:pPr>
              <w:pStyle w:val="Odsekzoznamu"/>
              <w:ind w:left="0"/>
              <w:jc w:val="both"/>
              <w:rPr>
                <w:color w:val="000000"/>
              </w:rPr>
            </w:pPr>
            <w:r w:rsidRPr="007001F1">
              <w:rPr>
                <w:color w:val="000000"/>
                <w:sz w:val="22"/>
                <w:szCs w:val="22"/>
              </w:rPr>
              <w:t>c) Umožnil verejný obstarávateľ počtom riešení dosiahnutým v poslednej etape súťažn</w:t>
            </w:r>
            <w:r w:rsidR="00FA683A" w:rsidRPr="007001F1">
              <w:rPr>
                <w:color w:val="000000"/>
                <w:sz w:val="22"/>
                <w:szCs w:val="22"/>
              </w:rPr>
              <w:t>ého dialógu hospodársku súťaž ?</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462"/>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BE4F5A" w:rsidP="00FA683A">
            <w:pPr>
              <w:pStyle w:val="Odsekzoznamu"/>
              <w:ind w:left="0"/>
              <w:jc w:val="both"/>
              <w:rPr>
                <w:color w:val="000000"/>
              </w:rPr>
            </w:pPr>
            <w:r w:rsidRPr="007001F1">
              <w:rPr>
                <w:color w:val="000000"/>
                <w:sz w:val="22"/>
                <w:szCs w:val="22"/>
              </w:rPr>
              <w:t>d) Vyhotovil verejný obstarávateľ z každého rokovania v rám</w:t>
            </w:r>
            <w:r w:rsidR="00FA683A" w:rsidRPr="007001F1">
              <w:rPr>
                <w:color w:val="000000"/>
                <w:sz w:val="22"/>
                <w:szCs w:val="22"/>
              </w:rPr>
              <w:t>ci súťažného dialógu zápisnicu.</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861"/>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BE4F5A" w:rsidP="00FA683A">
            <w:pPr>
              <w:pStyle w:val="Odsekzoznamu"/>
              <w:ind w:left="0"/>
              <w:jc w:val="both"/>
              <w:rPr>
                <w:color w:val="000000"/>
              </w:rPr>
            </w:pPr>
            <w:r w:rsidRPr="007001F1">
              <w:rPr>
                <w:color w:val="000000"/>
                <w:sz w:val="22"/>
                <w:szCs w:val="22"/>
              </w:rPr>
              <w:t>e) Poskytol verejný obstarávateľ záujemcovi alebo uchádzačovi, ktorý sa zúčastňuje dialógu, informáciu o jeho priebehu a dosiahnutom pokroku najneskôr do 15 dní odo dňa prijatia žiadosti ?</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640"/>
        </w:trPr>
        <w:tc>
          <w:tcPr>
            <w:tcW w:w="690" w:type="dxa"/>
            <w:vMerge w:val="restart"/>
            <w:shd w:val="clear" w:color="auto" w:fill="auto"/>
            <w:noWrap/>
            <w:vAlign w:val="center"/>
            <w:hideMark/>
          </w:tcPr>
          <w:p w:rsidR="00BE4F5A" w:rsidRPr="007001F1" w:rsidRDefault="00BE4F5A" w:rsidP="00936AD4">
            <w:pPr>
              <w:jc w:val="center"/>
              <w:rPr>
                <w:color w:val="000000"/>
              </w:rPr>
            </w:pPr>
            <w:r w:rsidRPr="007001F1">
              <w:rPr>
                <w:color w:val="000000"/>
                <w:sz w:val="22"/>
                <w:szCs w:val="22"/>
              </w:rPr>
              <w:t>21</w:t>
            </w:r>
          </w:p>
        </w:tc>
        <w:tc>
          <w:tcPr>
            <w:tcW w:w="4712" w:type="dxa"/>
            <w:gridSpan w:val="2"/>
            <w:shd w:val="clear" w:color="auto" w:fill="auto"/>
            <w:vAlign w:val="center"/>
            <w:hideMark/>
          </w:tcPr>
          <w:p w:rsidR="00BE4F5A" w:rsidRPr="007001F1" w:rsidRDefault="00BE4F5A" w:rsidP="00FA683A">
            <w:pPr>
              <w:jc w:val="both"/>
              <w:rPr>
                <w:color w:val="000000"/>
              </w:rPr>
            </w:pPr>
            <w:r w:rsidRPr="007001F1">
              <w:rPr>
                <w:color w:val="000000"/>
                <w:sz w:val="22"/>
                <w:szCs w:val="22"/>
              </w:rPr>
              <w:t>a) Posudzoval verejný obstarávateľ splnenie podmienok účasti vo VO v súla</w:t>
            </w:r>
            <w:r w:rsidR="00FA683A" w:rsidRPr="007001F1">
              <w:rPr>
                <w:color w:val="000000"/>
                <w:sz w:val="22"/>
                <w:szCs w:val="22"/>
              </w:rPr>
              <w:t>de s oznámením o vyhlásení VO?</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2D20F9">
        <w:trPr>
          <w:trHeight w:val="566"/>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b) Ak sú podmienky účasti uvedené aj v informatívnom dokumente, sú v súlade s oznámením o vyhlásení VO?</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1268"/>
        </w:trPr>
        <w:tc>
          <w:tcPr>
            <w:tcW w:w="690" w:type="dxa"/>
            <w:vMerge w:val="restart"/>
            <w:shd w:val="clear" w:color="auto" w:fill="auto"/>
            <w:noWrap/>
            <w:vAlign w:val="center"/>
            <w:hideMark/>
          </w:tcPr>
          <w:p w:rsidR="00BE4F5A" w:rsidRPr="007001F1" w:rsidRDefault="00BE4F5A">
            <w:pPr>
              <w:jc w:val="center"/>
              <w:rPr>
                <w:color w:val="000000"/>
              </w:rPr>
            </w:pPr>
            <w:r w:rsidRPr="007001F1">
              <w:rPr>
                <w:color w:val="000000"/>
                <w:sz w:val="22"/>
                <w:szCs w:val="22"/>
              </w:rPr>
              <w:t>22</w:t>
            </w:r>
          </w:p>
        </w:tc>
        <w:tc>
          <w:tcPr>
            <w:tcW w:w="4712" w:type="dxa"/>
            <w:gridSpan w:val="2"/>
            <w:shd w:val="clear" w:color="auto" w:fill="auto"/>
            <w:vAlign w:val="center"/>
            <w:hideMark/>
          </w:tcPr>
          <w:p w:rsidR="00BE4F5A" w:rsidRPr="007001F1" w:rsidRDefault="00BE4F5A" w:rsidP="00FA683A">
            <w:pPr>
              <w:jc w:val="both"/>
              <w:rPr>
                <w:color w:val="000000"/>
              </w:rPr>
            </w:pPr>
            <w:r w:rsidRPr="007001F1">
              <w:rPr>
                <w:color w:val="000000"/>
                <w:sz w:val="22"/>
                <w:szCs w:val="22"/>
              </w:rPr>
              <w:t>a) Oznámil verejný obstarávateľ písomne zostávajúcim uchádzačom ukončenie dialógu a vyzval ich súčasne písomne na predkladanie konečných ponúk na základe riešenia alebo riešení predložený</w:t>
            </w:r>
            <w:r w:rsidR="00FA683A" w:rsidRPr="007001F1">
              <w:rPr>
                <w:color w:val="000000"/>
                <w:sz w:val="22"/>
                <w:szCs w:val="22"/>
              </w:rPr>
              <w:t>ch a spresnených počas dialógu?</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2D20F9">
        <w:trPr>
          <w:trHeight w:val="1267"/>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b) Obsahovala Výzva na predkladanie konečných ponúk aspoň lehotu na predkladanie konečných ponúk, adresu, na ktorú sa ponuky predkladajú, jazyk, v ktorých možno predkladať ponuky, miesto, dátum a čas otvárania ponúk</w:t>
            </w:r>
            <w:r w:rsidR="0020754C">
              <w:rPr>
                <w:color w:val="000000"/>
                <w:sz w:val="22"/>
                <w:szCs w:val="22"/>
              </w:rPr>
              <w:t>?</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374"/>
        </w:trPr>
        <w:tc>
          <w:tcPr>
            <w:tcW w:w="690" w:type="dxa"/>
            <w:vMerge w:val="restart"/>
            <w:shd w:val="clear" w:color="auto" w:fill="auto"/>
            <w:noWrap/>
            <w:vAlign w:val="center"/>
            <w:hideMark/>
          </w:tcPr>
          <w:p w:rsidR="00BE4F5A" w:rsidRPr="007001F1" w:rsidRDefault="00BE4F5A" w:rsidP="00C063BE">
            <w:pPr>
              <w:jc w:val="center"/>
              <w:rPr>
                <w:color w:val="000000"/>
              </w:rPr>
            </w:pPr>
            <w:r w:rsidRPr="007001F1">
              <w:rPr>
                <w:color w:val="000000"/>
                <w:sz w:val="22"/>
                <w:szCs w:val="22"/>
              </w:rPr>
              <w:lastRenderedPageBreak/>
              <w:t>23</w:t>
            </w:r>
          </w:p>
        </w:tc>
        <w:tc>
          <w:tcPr>
            <w:tcW w:w="4712" w:type="dxa"/>
            <w:gridSpan w:val="2"/>
            <w:shd w:val="clear" w:color="auto" w:fill="auto"/>
            <w:vAlign w:val="center"/>
            <w:hideMark/>
          </w:tcPr>
          <w:p w:rsidR="00BE4F5A" w:rsidRPr="007001F1" w:rsidRDefault="00BE4F5A" w:rsidP="00FA683A">
            <w:pPr>
              <w:jc w:val="both"/>
              <w:rPr>
                <w:color w:val="000000"/>
              </w:rPr>
            </w:pPr>
            <w:r w:rsidRPr="007001F1">
              <w:rPr>
                <w:color w:val="000000"/>
                <w:sz w:val="22"/>
                <w:szCs w:val="22"/>
              </w:rPr>
              <w:t>a) Bola zriadená komisia na vyhodnot</w:t>
            </w:r>
            <w:r w:rsidR="00FA683A" w:rsidRPr="007001F1">
              <w:rPr>
                <w:color w:val="000000"/>
                <w:sz w:val="22"/>
                <w:szCs w:val="22"/>
              </w:rPr>
              <w:t>enie ponúk v súlade s § 51 ZVO?</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2D20F9">
        <w:trPr>
          <w:trHeight w:val="424"/>
        </w:trPr>
        <w:tc>
          <w:tcPr>
            <w:tcW w:w="690" w:type="dxa"/>
            <w:vMerge/>
            <w:shd w:val="clear" w:color="auto" w:fill="auto"/>
            <w:noWrap/>
            <w:vAlign w:val="center"/>
          </w:tcPr>
          <w:p w:rsidR="00BE4F5A" w:rsidRPr="007001F1" w:rsidRDefault="00BE4F5A" w:rsidP="00C063BE">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474"/>
        </w:trPr>
        <w:tc>
          <w:tcPr>
            <w:tcW w:w="690" w:type="dxa"/>
            <w:vMerge/>
            <w:shd w:val="clear" w:color="auto" w:fill="auto"/>
            <w:noWrap/>
            <w:vAlign w:val="center"/>
          </w:tcPr>
          <w:p w:rsidR="00BE4F5A" w:rsidRPr="007001F1" w:rsidRDefault="00BE4F5A" w:rsidP="00C063BE">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633"/>
        </w:trPr>
        <w:tc>
          <w:tcPr>
            <w:tcW w:w="690" w:type="dxa"/>
            <w:vMerge/>
            <w:shd w:val="clear" w:color="auto" w:fill="auto"/>
            <w:noWrap/>
            <w:vAlign w:val="center"/>
          </w:tcPr>
          <w:p w:rsidR="00BE4F5A" w:rsidRPr="007001F1" w:rsidRDefault="00BE4F5A" w:rsidP="00C063BE">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936AD4" w:rsidRPr="007001F1" w:rsidTr="002D20F9">
        <w:trPr>
          <w:trHeight w:val="20"/>
        </w:trPr>
        <w:tc>
          <w:tcPr>
            <w:tcW w:w="690" w:type="dxa"/>
            <w:shd w:val="clear" w:color="auto" w:fill="auto"/>
            <w:noWrap/>
            <w:vAlign w:val="center"/>
            <w:hideMark/>
          </w:tcPr>
          <w:p w:rsidR="00936AD4" w:rsidRPr="007001F1" w:rsidRDefault="005A74B6">
            <w:pPr>
              <w:jc w:val="center"/>
              <w:rPr>
                <w:color w:val="000000"/>
              </w:rPr>
            </w:pPr>
            <w:r w:rsidRPr="007001F1">
              <w:rPr>
                <w:color w:val="000000"/>
                <w:sz w:val="22"/>
                <w:szCs w:val="22"/>
              </w:rPr>
              <w:t>2</w:t>
            </w:r>
            <w:r w:rsidR="00C063BE" w:rsidRPr="007001F1">
              <w:rPr>
                <w:color w:val="000000"/>
                <w:sz w:val="22"/>
                <w:szCs w:val="22"/>
              </w:rPr>
              <w:t>4</w:t>
            </w:r>
          </w:p>
        </w:tc>
        <w:tc>
          <w:tcPr>
            <w:tcW w:w="4712" w:type="dxa"/>
            <w:gridSpan w:val="2"/>
            <w:shd w:val="clear" w:color="auto" w:fill="auto"/>
            <w:vAlign w:val="center"/>
            <w:hideMark/>
          </w:tcPr>
          <w:p w:rsidR="00936AD4" w:rsidRPr="007001F1" w:rsidRDefault="00936AD4" w:rsidP="00FA683A">
            <w:pPr>
              <w:jc w:val="both"/>
              <w:rPr>
                <w:color w:val="000000"/>
              </w:rPr>
            </w:pPr>
            <w:r w:rsidRPr="007001F1">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F4186C" w:rsidRPr="007001F1" w:rsidTr="002D20F9">
        <w:trPr>
          <w:trHeight w:val="20"/>
        </w:trPr>
        <w:tc>
          <w:tcPr>
            <w:tcW w:w="690" w:type="dxa"/>
            <w:shd w:val="clear" w:color="auto" w:fill="auto"/>
            <w:noWrap/>
            <w:vAlign w:val="center"/>
          </w:tcPr>
          <w:p w:rsidR="00F4186C" w:rsidRPr="007001F1" w:rsidRDefault="00F4186C">
            <w:pPr>
              <w:jc w:val="center"/>
              <w:rPr>
                <w:color w:val="000000"/>
              </w:rPr>
            </w:pPr>
            <w:r>
              <w:rPr>
                <w:color w:val="000000"/>
                <w:sz w:val="22"/>
                <w:szCs w:val="22"/>
              </w:rPr>
              <w:t>25</w:t>
            </w:r>
          </w:p>
        </w:tc>
        <w:tc>
          <w:tcPr>
            <w:tcW w:w="4712" w:type="dxa"/>
            <w:gridSpan w:val="2"/>
            <w:shd w:val="clear" w:color="auto" w:fill="auto"/>
            <w:vAlign w:val="center"/>
          </w:tcPr>
          <w:p w:rsidR="00F4186C" w:rsidRPr="007001F1" w:rsidRDefault="00F4186C" w:rsidP="00FA683A">
            <w:pPr>
              <w:jc w:val="both"/>
              <w:rPr>
                <w:color w:val="000000"/>
              </w:rPr>
            </w:pPr>
            <w:r w:rsidRPr="00F4186C">
              <w:rPr>
                <w:color w:val="000000"/>
                <w:sz w:val="22"/>
                <w:szCs w:val="22"/>
              </w:rPr>
              <w:t>Oznámil verejný obstarávateľ písomne  všetkým uchádzačom, ktorých ponuky sa vyhodnocovali, výsledok vyhodnotenia ponúk, vrátane poradia uchádzačov?</w:t>
            </w:r>
          </w:p>
        </w:tc>
        <w:tc>
          <w:tcPr>
            <w:tcW w:w="567" w:type="dxa"/>
            <w:shd w:val="clear" w:color="auto" w:fill="auto"/>
            <w:vAlign w:val="center"/>
          </w:tcPr>
          <w:p w:rsidR="00F4186C" w:rsidRPr="007001F1" w:rsidRDefault="00F4186C" w:rsidP="00936AD4">
            <w:pPr>
              <w:jc w:val="center"/>
              <w:rPr>
                <w:color w:val="000000"/>
              </w:rPr>
            </w:pPr>
          </w:p>
        </w:tc>
        <w:tc>
          <w:tcPr>
            <w:tcW w:w="567" w:type="dxa"/>
            <w:shd w:val="clear" w:color="auto" w:fill="auto"/>
            <w:vAlign w:val="center"/>
          </w:tcPr>
          <w:p w:rsidR="00F4186C" w:rsidRPr="007001F1" w:rsidRDefault="00F4186C" w:rsidP="00936AD4">
            <w:pPr>
              <w:jc w:val="center"/>
              <w:rPr>
                <w:color w:val="000000"/>
              </w:rPr>
            </w:pPr>
          </w:p>
        </w:tc>
        <w:tc>
          <w:tcPr>
            <w:tcW w:w="776" w:type="dxa"/>
            <w:shd w:val="clear" w:color="auto" w:fill="auto"/>
            <w:vAlign w:val="center"/>
          </w:tcPr>
          <w:p w:rsidR="00F4186C" w:rsidRPr="007001F1" w:rsidRDefault="00F4186C" w:rsidP="00936AD4">
            <w:pPr>
              <w:jc w:val="center"/>
              <w:rPr>
                <w:color w:val="000000"/>
              </w:rPr>
            </w:pPr>
          </w:p>
        </w:tc>
        <w:tc>
          <w:tcPr>
            <w:tcW w:w="1775" w:type="dxa"/>
            <w:shd w:val="clear" w:color="auto" w:fill="auto"/>
            <w:vAlign w:val="center"/>
          </w:tcPr>
          <w:p w:rsidR="00F4186C" w:rsidRPr="007001F1" w:rsidRDefault="00F4186C" w:rsidP="00936AD4">
            <w:pPr>
              <w:jc w:val="center"/>
              <w:rPr>
                <w:color w:val="000000"/>
              </w:rPr>
            </w:pPr>
          </w:p>
        </w:tc>
      </w:tr>
      <w:tr w:rsidR="00936AD4" w:rsidRPr="007001F1" w:rsidTr="002D20F9">
        <w:trPr>
          <w:trHeight w:val="20"/>
        </w:trPr>
        <w:tc>
          <w:tcPr>
            <w:tcW w:w="690" w:type="dxa"/>
            <w:shd w:val="clear" w:color="auto" w:fill="auto"/>
            <w:noWrap/>
            <w:vAlign w:val="center"/>
            <w:hideMark/>
          </w:tcPr>
          <w:p w:rsidR="00936AD4" w:rsidRPr="007001F1" w:rsidRDefault="005A74B6">
            <w:pPr>
              <w:jc w:val="center"/>
              <w:rPr>
                <w:color w:val="000000"/>
              </w:rPr>
            </w:pPr>
            <w:r w:rsidRPr="007001F1">
              <w:rPr>
                <w:color w:val="000000"/>
                <w:sz w:val="22"/>
                <w:szCs w:val="22"/>
              </w:rPr>
              <w:t>2</w:t>
            </w:r>
            <w:r w:rsidR="00F4186C">
              <w:rPr>
                <w:color w:val="000000"/>
                <w:sz w:val="22"/>
                <w:szCs w:val="22"/>
              </w:rPr>
              <w:t>6</w:t>
            </w:r>
          </w:p>
        </w:tc>
        <w:tc>
          <w:tcPr>
            <w:tcW w:w="4712" w:type="dxa"/>
            <w:gridSpan w:val="2"/>
            <w:shd w:val="clear" w:color="auto" w:fill="auto"/>
            <w:vAlign w:val="center"/>
            <w:hideMark/>
          </w:tcPr>
          <w:p w:rsidR="00936AD4"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936AD4" w:rsidRPr="007001F1" w:rsidTr="002D20F9">
        <w:trPr>
          <w:trHeight w:val="20"/>
        </w:trPr>
        <w:tc>
          <w:tcPr>
            <w:tcW w:w="690" w:type="dxa"/>
            <w:shd w:val="clear" w:color="auto" w:fill="auto"/>
            <w:noWrap/>
            <w:vAlign w:val="center"/>
            <w:hideMark/>
          </w:tcPr>
          <w:p w:rsidR="00936AD4" w:rsidRPr="007001F1" w:rsidRDefault="00936AD4" w:rsidP="00936AD4">
            <w:pPr>
              <w:jc w:val="center"/>
              <w:rPr>
                <w:color w:val="000000"/>
              </w:rPr>
            </w:pPr>
            <w:r w:rsidRPr="007001F1">
              <w:rPr>
                <w:color w:val="000000"/>
                <w:sz w:val="22"/>
                <w:szCs w:val="22"/>
              </w:rPr>
              <w:t>2</w:t>
            </w:r>
            <w:r w:rsidR="00F4186C">
              <w:rPr>
                <w:color w:val="000000"/>
                <w:sz w:val="22"/>
                <w:szCs w:val="22"/>
              </w:rPr>
              <w:t>7</w:t>
            </w:r>
          </w:p>
        </w:tc>
        <w:tc>
          <w:tcPr>
            <w:tcW w:w="4712" w:type="dxa"/>
            <w:gridSpan w:val="2"/>
            <w:shd w:val="clear" w:color="auto" w:fill="auto"/>
            <w:vAlign w:val="center"/>
            <w:hideMark/>
          </w:tcPr>
          <w:p w:rsidR="00936AD4" w:rsidRPr="007001F1" w:rsidRDefault="00936AD4" w:rsidP="00AA2FFD">
            <w:pPr>
              <w:jc w:val="both"/>
              <w:rPr>
                <w:color w:val="000000"/>
              </w:rPr>
            </w:pPr>
            <w:r w:rsidRPr="007001F1">
              <w:rPr>
                <w:color w:val="000000"/>
                <w:sz w:val="22"/>
                <w:szCs w:val="22"/>
              </w:rPr>
              <w:t>Bol zamestnanec vykonávajúci kontrolu oboznámený s rizikovými indikátormi</w:t>
            </w:r>
            <w:r w:rsidR="00B87F16">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B87F16">
              <w:rPr>
                <w:color w:val="000000"/>
                <w:sz w:val="22"/>
                <w:szCs w:val="22"/>
              </w:rPr>
              <w:t xml:space="preserve"> </w:t>
            </w:r>
            <w:r w:rsidR="00C063B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BE4F5A" w:rsidRPr="007001F1" w:rsidTr="002D20F9">
        <w:trPr>
          <w:trHeight w:val="443"/>
        </w:trPr>
        <w:tc>
          <w:tcPr>
            <w:tcW w:w="690" w:type="dxa"/>
            <w:vMerge w:val="restart"/>
            <w:shd w:val="clear" w:color="auto" w:fill="auto"/>
            <w:noWrap/>
            <w:vAlign w:val="center"/>
          </w:tcPr>
          <w:p w:rsidR="00BE4F5A" w:rsidRPr="007001F1" w:rsidRDefault="00BE4F5A" w:rsidP="00936AD4">
            <w:pPr>
              <w:jc w:val="center"/>
              <w:rPr>
                <w:color w:val="000000"/>
              </w:rPr>
            </w:pPr>
            <w:r w:rsidRPr="007001F1">
              <w:rPr>
                <w:color w:val="000000"/>
                <w:sz w:val="22"/>
                <w:szCs w:val="22"/>
              </w:rPr>
              <w:t>2</w:t>
            </w:r>
            <w:r w:rsidR="00F4186C">
              <w:rPr>
                <w:color w:val="000000"/>
                <w:sz w:val="22"/>
                <w:szCs w:val="22"/>
              </w:rPr>
              <w:t>8</w:t>
            </w: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a) Je úspešný uchádzač zapísaný v regist</w:t>
            </w:r>
            <w:r w:rsidR="00FA683A" w:rsidRPr="007001F1">
              <w:rPr>
                <w:color w:val="000000"/>
                <w:sz w:val="22"/>
                <w:szCs w:val="22"/>
              </w:rPr>
              <w:t>ri partnerov verejného sektora?</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845"/>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1C31B0" w:rsidRPr="007001F1" w:rsidTr="002D20F9">
        <w:trPr>
          <w:trHeight w:val="845"/>
        </w:trPr>
        <w:tc>
          <w:tcPr>
            <w:tcW w:w="690" w:type="dxa"/>
            <w:shd w:val="clear" w:color="auto" w:fill="auto"/>
            <w:noWrap/>
            <w:vAlign w:val="center"/>
          </w:tcPr>
          <w:p w:rsidR="001C31B0" w:rsidRPr="001C31B0" w:rsidRDefault="001C31B0" w:rsidP="00936AD4">
            <w:pPr>
              <w:jc w:val="center"/>
              <w:rPr>
                <w:color w:val="000000"/>
                <w:sz w:val="22"/>
                <w:szCs w:val="22"/>
              </w:rPr>
            </w:pPr>
            <w:r w:rsidRPr="001C31B0">
              <w:rPr>
                <w:color w:val="000000"/>
                <w:sz w:val="22"/>
                <w:szCs w:val="22"/>
              </w:rPr>
              <w:t>29</w:t>
            </w:r>
          </w:p>
        </w:tc>
        <w:tc>
          <w:tcPr>
            <w:tcW w:w="4712" w:type="dxa"/>
            <w:gridSpan w:val="2"/>
            <w:shd w:val="clear" w:color="auto" w:fill="auto"/>
            <w:vAlign w:val="center"/>
          </w:tcPr>
          <w:p w:rsidR="001C31B0" w:rsidRPr="007001F1" w:rsidRDefault="001C31B0" w:rsidP="00FA683A">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1C31B0" w:rsidRPr="007001F1" w:rsidRDefault="001C31B0" w:rsidP="00936AD4">
            <w:pPr>
              <w:jc w:val="center"/>
              <w:rPr>
                <w:color w:val="000000"/>
              </w:rPr>
            </w:pPr>
          </w:p>
        </w:tc>
        <w:tc>
          <w:tcPr>
            <w:tcW w:w="567" w:type="dxa"/>
            <w:shd w:val="clear" w:color="auto" w:fill="auto"/>
            <w:vAlign w:val="center"/>
          </w:tcPr>
          <w:p w:rsidR="001C31B0" w:rsidRPr="007001F1" w:rsidRDefault="001C31B0" w:rsidP="00936AD4">
            <w:pPr>
              <w:jc w:val="center"/>
              <w:rPr>
                <w:color w:val="000000"/>
              </w:rPr>
            </w:pPr>
          </w:p>
        </w:tc>
        <w:tc>
          <w:tcPr>
            <w:tcW w:w="776" w:type="dxa"/>
            <w:shd w:val="clear" w:color="auto" w:fill="auto"/>
            <w:vAlign w:val="center"/>
          </w:tcPr>
          <w:p w:rsidR="001C31B0" w:rsidRPr="007001F1" w:rsidRDefault="001C31B0" w:rsidP="00936AD4">
            <w:pPr>
              <w:jc w:val="center"/>
              <w:rPr>
                <w:color w:val="000000"/>
              </w:rPr>
            </w:pPr>
          </w:p>
        </w:tc>
        <w:tc>
          <w:tcPr>
            <w:tcW w:w="1775" w:type="dxa"/>
            <w:shd w:val="clear" w:color="auto" w:fill="auto"/>
            <w:vAlign w:val="center"/>
          </w:tcPr>
          <w:p w:rsidR="001C31B0" w:rsidRPr="007001F1" w:rsidRDefault="001C31B0" w:rsidP="00936AD4">
            <w:pPr>
              <w:jc w:val="center"/>
              <w:rPr>
                <w:color w:val="000000"/>
              </w:rPr>
            </w:pPr>
          </w:p>
        </w:tc>
      </w:tr>
      <w:tr w:rsidR="00BE4F5A" w:rsidRPr="007001F1" w:rsidTr="002D20F9">
        <w:trPr>
          <w:trHeight w:val="1140"/>
        </w:trPr>
        <w:tc>
          <w:tcPr>
            <w:tcW w:w="690" w:type="dxa"/>
            <w:vMerge w:val="restart"/>
            <w:shd w:val="clear" w:color="auto" w:fill="auto"/>
            <w:noWrap/>
            <w:vAlign w:val="center"/>
            <w:hideMark/>
          </w:tcPr>
          <w:p w:rsidR="00BE4F5A" w:rsidRPr="007001F1" w:rsidRDefault="001C31B0" w:rsidP="00936AD4">
            <w:pPr>
              <w:jc w:val="center"/>
              <w:rPr>
                <w:color w:val="000000"/>
              </w:rPr>
            </w:pPr>
            <w:r>
              <w:rPr>
                <w:color w:val="000000"/>
                <w:sz w:val="22"/>
                <w:szCs w:val="22"/>
              </w:rPr>
              <w:t>30</w:t>
            </w:r>
          </w:p>
        </w:tc>
        <w:tc>
          <w:tcPr>
            <w:tcW w:w="4712" w:type="dxa"/>
            <w:gridSpan w:val="2"/>
            <w:shd w:val="clear" w:color="auto" w:fill="auto"/>
            <w:vAlign w:val="center"/>
            <w:hideMark/>
          </w:tcPr>
          <w:p w:rsidR="00BE4F5A" w:rsidRPr="007001F1" w:rsidRDefault="00BE4F5A" w:rsidP="00FA683A">
            <w:pPr>
              <w:jc w:val="both"/>
            </w:pPr>
            <w:r w:rsidRPr="007001F1">
              <w:rPr>
                <w:sz w:val="22"/>
                <w:szCs w:val="22"/>
              </w:rPr>
              <w:t>a) Je verejné obstarávanie  z pohľadu kontroly predmetu obstarávania, zmluvných podmienok a iných údajov vo vecnom súlade so schválenou žiadosťou o poskytnuti</w:t>
            </w:r>
            <w:r w:rsidR="00FA683A" w:rsidRPr="007001F1">
              <w:rPr>
                <w:sz w:val="22"/>
                <w:szCs w:val="22"/>
              </w:rPr>
              <w:t xml:space="preserve">e NFP a účinnou Zmluvou o NFP?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2D20F9">
        <w:trPr>
          <w:trHeight w:val="307"/>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5048BF" w:rsidP="00FA683A">
            <w:pPr>
              <w:jc w:val="both"/>
            </w:pPr>
            <w:r w:rsidRPr="007001F1">
              <w:rPr>
                <w:sz w:val="22"/>
                <w:szCs w:val="22"/>
              </w:rPr>
              <w:t xml:space="preserve">b) Je kontrolované verejné obstarávanie v súlade so závermi vykonanej </w:t>
            </w:r>
            <w:r w:rsidR="0020754C">
              <w:rPr>
                <w:sz w:val="22"/>
                <w:szCs w:val="22"/>
              </w:rPr>
              <w:t xml:space="preserve">prvej </w:t>
            </w:r>
            <w:r w:rsidRPr="007001F1">
              <w:rPr>
                <w:sz w:val="22"/>
                <w:szCs w:val="22"/>
              </w:rPr>
              <w:t>ex</w:t>
            </w:r>
            <w:r w:rsidR="00B87F16">
              <w:rPr>
                <w:sz w:val="22"/>
                <w:szCs w:val="22"/>
              </w:rPr>
              <w:t xml:space="preserve"> </w:t>
            </w:r>
            <w:r w:rsidRPr="007001F1">
              <w:rPr>
                <w:sz w:val="22"/>
                <w:szCs w:val="22"/>
              </w:rPr>
              <w:t>ante kontroly a dokumentáciou schválenou v rámci tejto ex</w:t>
            </w:r>
            <w:r w:rsidR="00B87F16">
              <w:rPr>
                <w:sz w:val="22"/>
                <w:szCs w:val="22"/>
              </w:rPr>
              <w:t xml:space="preserve"> </w:t>
            </w:r>
            <w:r w:rsidRPr="007001F1">
              <w:rPr>
                <w:sz w:val="22"/>
                <w:szCs w:val="22"/>
              </w:rPr>
              <w:t>ante</w:t>
            </w:r>
            <w:r w:rsidR="00B87F16">
              <w:rPr>
                <w:sz w:val="22"/>
                <w:szCs w:val="22"/>
              </w:rPr>
              <w:t xml:space="preserve"> </w:t>
            </w:r>
            <w:r w:rsidRPr="007001F1">
              <w:rPr>
                <w:sz w:val="22"/>
                <w:szCs w:val="22"/>
              </w:rPr>
              <w:t>kontroly?</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936AD4" w:rsidRPr="007001F1" w:rsidTr="002D20F9">
        <w:trPr>
          <w:trHeight w:val="20"/>
        </w:trPr>
        <w:tc>
          <w:tcPr>
            <w:tcW w:w="690" w:type="dxa"/>
            <w:shd w:val="clear" w:color="auto" w:fill="auto"/>
            <w:noWrap/>
            <w:vAlign w:val="center"/>
            <w:hideMark/>
          </w:tcPr>
          <w:p w:rsidR="00936AD4" w:rsidRPr="007001F1" w:rsidRDefault="00F4186C" w:rsidP="00936AD4">
            <w:pPr>
              <w:jc w:val="center"/>
              <w:rPr>
                <w:color w:val="000000"/>
              </w:rPr>
            </w:pPr>
            <w:r>
              <w:rPr>
                <w:color w:val="000000"/>
                <w:sz w:val="22"/>
                <w:szCs w:val="22"/>
              </w:rPr>
              <w:t>3</w:t>
            </w:r>
            <w:r w:rsidR="001C31B0">
              <w:rPr>
                <w:color w:val="000000"/>
                <w:sz w:val="22"/>
                <w:szCs w:val="22"/>
              </w:rPr>
              <w:t>1</w:t>
            </w:r>
          </w:p>
        </w:tc>
        <w:tc>
          <w:tcPr>
            <w:tcW w:w="4712" w:type="dxa"/>
            <w:gridSpan w:val="2"/>
            <w:shd w:val="clear" w:color="auto" w:fill="auto"/>
            <w:vAlign w:val="center"/>
            <w:hideMark/>
          </w:tcPr>
          <w:p w:rsidR="00936AD4" w:rsidRPr="007001F1" w:rsidRDefault="00936AD4" w:rsidP="00FA683A">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5048BF" w:rsidRPr="007001F1" w:rsidTr="002D20F9">
        <w:trPr>
          <w:trHeight w:val="210"/>
        </w:trPr>
        <w:tc>
          <w:tcPr>
            <w:tcW w:w="690" w:type="dxa"/>
            <w:vMerge w:val="restart"/>
            <w:shd w:val="clear" w:color="auto" w:fill="auto"/>
            <w:noWrap/>
            <w:vAlign w:val="center"/>
            <w:hideMark/>
          </w:tcPr>
          <w:p w:rsidR="005048BF" w:rsidRPr="007001F1" w:rsidRDefault="005048BF" w:rsidP="00F4186C">
            <w:pPr>
              <w:jc w:val="center"/>
              <w:rPr>
                <w:color w:val="000000"/>
              </w:rPr>
            </w:pPr>
            <w:r w:rsidRPr="007001F1">
              <w:rPr>
                <w:color w:val="000000"/>
                <w:sz w:val="22"/>
                <w:szCs w:val="22"/>
              </w:rPr>
              <w:t>3</w:t>
            </w:r>
            <w:r w:rsidR="001C31B0">
              <w:rPr>
                <w:color w:val="000000"/>
                <w:sz w:val="22"/>
                <w:szCs w:val="22"/>
              </w:rPr>
              <w:t>2</w:t>
            </w:r>
          </w:p>
        </w:tc>
        <w:tc>
          <w:tcPr>
            <w:tcW w:w="4712" w:type="dxa"/>
            <w:gridSpan w:val="2"/>
            <w:shd w:val="clear" w:color="auto" w:fill="auto"/>
            <w:vAlign w:val="center"/>
            <w:hideMark/>
          </w:tcPr>
          <w:p w:rsidR="005048BF" w:rsidRPr="007001F1" w:rsidRDefault="005048BF" w:rsidP="00FA683A">
            <w:pPr>
              <w:jc w:val="both"/>
            </w:pPr>
            <w:r w:rsidRPr="007001F1">
              <w:rPr>
                <w:color w:val="000000"/>
                <w:sz w:val="22"/>
                <w:szCs w:val="22"/>
              </w:rPr>
              <w:t>a) Bola výsledná zmluva zverejnená v súlade so zákonom o slob</w:t>
            </w:r>
            <w:r w:rsidR="00FA683A" w:rsidRPr="007001F1">
              <w:rPr>
                <w:color w:val="000000"/>
                <w:sz w:val="22"/>
                <w:szCs w:val="22"/>
              </w:rPr>
              <w:t xml:space="preserve">odnom prístupe k informáciám? </w:t>
            </w:r>
          </w:p>
        </w:tc>
        <w:tc>
          <w:tcPr>
            <w:tcW w:w="567" w:type="dxa"/>
            <w:shd w:val="clear" w:color="auto" w:fill="auto"/>
            <w:vAlign w:val="center"/>
            <w:hideMark/>
          </w:tcPr>
          <w:p w:rsidR="005048BF" w:rsidRPr="007001F1" w:rsidRDefault="005048BF" w:rsidP="00936AD4">
            <w:pPr>
              <w:jc w:val="center"/>
              <w:rPr>
                <w:color w:val="000000"/>
              </w:rPr>
            </w:pPr>
            <w:r w:rsidRPr="007001F1">
              <w:rPr>
                <w:color w:val="000000"/>
                <w:sz w:val="22"/>
                <w:szCs w:val="22"/>
              </w:rPr>
              <w:t> </w:t>
            </w:r>
          </w:p>
        </w:tc>
        <w:tc>
          <w:tcPr>
            <w:tcW w:w="567" w:type="dxa"/>
            <w:shd w:val="clear" w:color="auto" w:fill="auto"/>
            <w:vAlign w:val="center"/>
            <w:hideMark/>
          </w:tcPr>
          <w:p w:rsidR="005048BF" w:rsidRPr="007001F1" w:rsidRDefault="005048BF" w:rsidP="00936AD4">
            <w:pPr>
              <w:jc w:val="center"/>
              <w:rPr>
                <w:color w:val="000000"/>
              </w:rPr>
            </w:pPr>
            <w:r w:rsidRPr="007001F1">
              <w:rPr>
                <w:color w:val="000000"/>
                <w:sz w:val="22"/>
                <w:szCs w:val="22"/>
              </w:rPr>
              <w:t> </w:t>
            </w:r>
          </w:p>
        </w:tc>
        <w:tc>
          <w:tcPr>
            <w:tcW w:w="776" w:type="dxa"/>
            <w:shd w:val="clear" w:color="auto" w:fill="auto"/>
            <w:vAlign w:val="center"/>
            <w:hideMark/>
          </w:tcPr>
          <w:p w:rsidR="005048BF" w:rsidRPr="007001F1" w:rsidRDefault="005048BF" w:rsidP="00936AD4">
            <w:pPr>
              <w:jc w:val="center"/>
              <w:rPr>
                <w:color w:val="000000"/>
              </w:rPr>
            </w:pPr>
            <w:r w:rsidRPr="007001F1">
              <w:rPr>
                <w:color w:val="000000"/>
                <w:sz w:val="22"/>
                <w:szCs w:val="22"/>
              </w:rPr>
              <w:t> </w:t>
            </w:r>
          </w:p>
        </w:tc>
        <w:tc>
          <w:tcPr>
            <w:tcW w:w="1775" w:type="dxa"/>
            <w:shd w:val="clear" w:color="auto" w:fill="auto"/>
            <w:vAlign w:val="center"/>
            <w:hideMark/>
          </w:tcPr>
          <w:p w:rsidR="005048BF" w:rsidRPr="007001F1" w:rsidRDefault="005048BF" w:rsidP="00936AD4">
            <w:pPr>
              <w:jc w:val="center"/>
              <w:rPr>
                <w:color w:val="000000"/>
              </w:rPr>
            </w:pPr>
            <w:r w:rsidRPr="007001F1">
              <w:rPr>
                <w:color w:val="000000"/>
                <w:sz w:val="22"/>
                <w:szCs w:val="22"/>
              </w:rPr>
              <w:t> </w:t>
            </w:r>
          </w:p>
        </w:tc>
      </w:tr>
      <w:tr w:rsidR="005048BF" w:rsidRPr="007001F1" w:rsidTr="002D20F9">
        <w:trPr>
          <w:trHeight w:val="260"/>
        </w:trPr>
        <w:tc>
          <w:tcPr>
            <w:tcW w:w="690" w:type="dxa"/>
            <w:vMerge/>
            <w:shd w:val="clear" w:color="auto" w:fill="auto"/>
            <w:noWrap/>
            <w:vAlign w:val="center"/>
          </w:tcPr>
          <w:p w:rsidR="005048BF" w:rsidRPr="007001F1" w:rsidRDefault="005048BF" w:rsidP="00936AD4">
            <w:pPr>
              <w:jc w:val="center"/>
              <w:rPr>
                <w:color w:val="000000"/>
              </w:rPr>
            </w:pPr>
          </w:p>
        </w:tc>
        <w:tc>
          <w:tcPr>
            <w:tcW w:w="4712"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5048BF" w:rsidRPr="007001F1" w:rsidRDefault="005048BF" w:rsidP="00936AD4">
            <w:pPr>
              <w:jc w:val="center"/>
              <w:rPr>
                <w:color w:val="000000"/>
              </w:rPr>
            </w:pPr>
          </w:p>
        </w:tc>
        <w:tc>
          <w:tcPr>
            <w:tcW w:w="567" w:type="dxa"/>
            <w:shd w:val="clear" w:color="auto" w:fill="auto"/>
            <w:vAlign w:val="center"/>
          </w:tcPr>
          <w:p w:rsidR="005048BF" w:rsidRPr="007001F1" w:rsidRDefault="005048BF" w:rsidP="00936AD4">
            <w:pPr>
              <w:jc w:val="center"/>
              <w:rPr>
                <w:color w:val="000000"/>
              </w:rPr>
            </w:pPr>
          </w:p>
        </w:tc>
        <w:tc>
          <w:tcPr>
            <w:tcW w:w="776" w:type="dxa"/>
            <w:shd w:val="clear" w:color="auto" w:fill="auto"/>
            <w:vAlign w:val="center"/>
          </w:tcPr>
          <w:p w:rsidR="005048BF" w:rsidRPr="007001F1" w:rsidRDefault="005048BF" w:rsidP="00936AD4">
            <w:pPr>
              <w:jc w:val="center"/>
              <w:rPr>
                <w:color w:val="000000"/>
              </w:rPr>
            </w:pPr>
          </w:p>
        </w:tc>
        <w:tc>
          <w:tcPr>
            <w:tcW w:w="1775" w:type="dxa"/>
            <w:shd w:val="clear" w:color="auto" w:fill="auto"/>
            <w:vAlign w:val="center"/>
          </w:tcPr>
          <w:p w:rsidR="005048BF" w:rsidRPr="007001F1" w:rsidRDefault="005048BF" w:rsidP="00936AD4">
            <w:pPr>
              <w:jc w:val="center"/>
              <w:rPr>
                <w:color w:val="000000"/>
              </w:rPr>
            </w:pPr>
          </w:p>
        </w:tc>
      </w:tr>
      <w:tr w:rsidR="00936AD4" w:rsidRPr="007001F1" w:rsidTr="002D20F9">
        <w:trPr>
          <w:trHeight w:val="20"/>
        </w:trPr>
        <w:tc>
          <w:tcPr>
            <w:tcW w:w="690" w:type="dxa"/>
            <w:shd w:val="clear" w:color="auto" w:fill="auto"/>
            <w:noWrap/>
            <w:vAlign w:val="center"/>
            <w:hideMark/>
          </w:tcPr>
          <w:p w:rsidR="00936AD4" w:rsidRPr="007001F1" w:rsidRDefault="00FD499A" w:rsidP="00936AD4">
            <w:pPr>
              <w:jc w:val="center"/>
              <w:rPr>
                <w:color w:val="000000"/>
              </w:rPr>
            </w:pPr>
            <w:r w:rsidRPr="007001F1">
              <w:rPr>
                <w:color w:val="000000"/>
                <w:sz w:val="22"/>
                <w:szCs w:val="22"/>
              </w:rPr>
              <w:t>3</w:t>
            </w:r>
            <w:r w:rsidR="001C31B0">
              <w:rPr>
                <w:color w:val="000000"/>
                <w:sz w:val="22"/>
                <w:szCs w:val="22"/>
              </w:rPr>
              <w:t>3</w:t>
            </w:r>
          </w:p>
        </w:tc>
        <w:tc>
          <w:tcPr>
            <w:tcW w:w="4712" w:type="dxa"/>
            <w:gridSpan w:val="2"/>
            <w:shd w:val="clear" w:color="auto" w:fill="auto"/>
            <w:vAlign w:val="center"/>
            <w:hideMark/>
          </w:tcPr>
          <w:p w:rsidR="00936AD4" w:rsidRPr="007001F1" w:rsidRDefault="000D5E1B" w:rsidP="00FA683A">
            <w:pPr>
              <w:jc w:val="both"/>
            </w:pPr>
            <w:r w:rsidRPr="007001F1">
              <w:rPr>
                <w:sz w:val="22"/>
                <w:szCs w:val="22"/>
              </w:rPr>
              <w:t>Neb</w:t>
            </w:r>
            <w:r w:rsidR="00936AD4" w:rsidRPr="007001F1">
              <w:rPr>
                <w:sz w:val="22"/>
                <w:szCs w:val="22"/>
              </w:rPr>
              <w:t>oli identifikované iné porušenia pravidiel a postupov verejného obstarávania?</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F4186C" w:rsidRPr="007001F1" w:rsidTr="002D20F9">
        <w:trPr>
          <w:trHeight w:val="20"/>
        </w:trPr>
        <w:tc>
          <w:tcPr>
            <w:tcW w:w="690" w:type="dxa"/>
            <w:shd w:val="clear" w:color="auto" w:fill="auto"/>
            <w:noWrap/>
            <w:vAlign w:val="center"/>
          </w:tcPr>
          <w:p w:rsidR="00F4186C" w:rsidRPr="007001F1" w:rsidRDefault="00F4186C" w:rsidP="00936AD4">
            <w:pPr>
              <w:jc w:val="center"/>
              <w:rPr>
                <w:color w:val="000000"/>
              </w:rPr>
            </w:pPr>
            <w:r>
              <w:rPr>
                <w:color w:val="000000"/>
                <w:sz w:val="22"/>
                <w:szCs w:val="22"/>
              </w:rPr>
              <w:t>3</w:t>
            </w:r>
            <w:r w:rsidR="001C31B0">
              <w:rPr>
                <w:color w:val="000000"/>
                <w:sz w:val="22"/>
                <w:szCs w:val="22"/>
              </w:rPr>
              <w:t>4</w:t>
            </w:r>
          </w:p>
        </w:tc>
        <w:tc>
          <w:tcPr>
            <w:tcW w:w="4712" w:type="dxa"/>
            <w:gridSpan w:val="2"/>
            <w:shd w:val="clear" w:color="auto" w:fill="auto"/>
            <w:vAlign w:val="center"/>
          </w:tcPr>
          <w:p w:rsidR="00F4186C" w:rsidRPr="007001F1" w:rsidRDefault="00F4186C" w:rsidP="00FA683A">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F4186C" w:rsidRPr="007001F1" w:rsidRDefault="00F4186C" w:rsidP="00936AD4">
            <w:pPr>
              <w:jc w:val="center"/>
              <w:rPr>
                <w:color w:val="000000"/>
              </w:rPr>
            </w:pPr>
          </w:p>
        </w:tc>
        <w:tc>
          <w:tcPr>
            <w:tcW w:w="567" w:type="dxa"/>
            <w:shd w:val="clear" w:color="auto" w:fill="auto"/>
            <w:vAlign w:val="center"/>
          </w:tcPr>
          <w:p w:rsidR="00F4186C" w:rsidRPr="007001F1" w:rsidRDefault="00F4186C" w:rsidP="00936AD4">
            <w:pPr>
              <w:jc w:val="center"/>
              <w:rPr>
                <w:color w:val="000000"/>
              </w:rPr>
            </w:pPr>
          </w:p>
        </w:tc>
        <w:tc>
          <w:tcPr>
            <w:tcW w:w="776" w:type="dxa"/>
            <w:shd w:val="clear" w:color="auto" w:fill="auto"/>
            <w:vAlign w:val="center"/>
          </w:tcPr>
          <w:p w:rsidR="00F4186C" w:rsidRPr="007001F1" w:rsidRDefault="00F4186C" w:rsidP="00936AD4">
            <w:pPr>
              <w:jc w:val="center"/>
              <w:rPr>
                <w:color w:val="000000"/>
              </w:rPr>
            </w:pPr>
          </w:p>
        </w:tc>
        <w:tc>
          <w:tcPr>
            <w:tcW w:w="1775" w:type="dxa"/>
            <w:shd w:val="clear" w:color="auto" w:fill="auto"/>
            <w:vAlign w:val="center"/>
          </w:tcPr>
          <w:p w:rsidR="00F4186C" w:rsidRPr="007001F1" w:rsidRDefault="00F4186C" w:rsidP="00936AD4">
            <w:pPr>
              <w:jc w:val="center"/>
              <w:rPr>
                <w:color w:val="000000"/>
              </w:rPr>
            </w:pPr>
          </w:p>
        </w:tc>
      </w:tr>
      <w:tr w:rsidR="00936AD4" w:rsidRPr="007001F1" w:rsidTr="002D20F9">
        <w:trPr>
          <w:trHeight w:val="300"/>
        </w:trPr>
        <w:tc>
          <w:tcPr>
            <w:tcW w:w="9087" w:type="dxa"/>
            <w:gridSpan w:val="7"/>
            <w:shd w:val="clear" w:color="auto" w:fill="auto"/>
            <w:noWrap/>
            <w:vAlign w:val="center"/>
          </w:tcPr>
          <w:p w:rsidR="00936AD4" w:rsidRPr="007001F1" w:rsidRDefault="00936AD4" w:rsidP="00936AD4">
            <w:pPr>
              <w:jc w:val="both"/>
              <w:rPr>
                <w:b/>
                <w:sz w:val="20"/>
                <w:szCs w:val="20"/>
              </w:rPr>
            </w:pPr>
            <w:r w:rsidRPr="007001F1">
              <w:rPr>
                <w:b/>
                <w:sz w:val="20"/>
                <w:szCs w:val="20"/>
              </w:rPr>
              <w:t>VYJADRENIE</w:t>
            </w:r>
          </w:p>
          <w:p w:rsidR="00936AD4" w:rsidRPr="007001F1" w:rsidRDefault="00936AD4" w:rsidP="00936AD4">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85"/>
              <w:t>[1]</w:t>
            </w:r>
          </w:p>
          <w:p w:rsidR="00936AD4" w:rsidRPr="007001F1" w:rsidRDefault="00936AD4" w:rsidP="00936AD4">
            <w:pPr>
              <w:rPr>
                <w:b/>
                <w:bCs/>
                <w:color w:val="000000"/>
              </w:rPr>
            </w:pPr>
          </w:p>
        </w:tc>
      </w:tr>
      <w:tr w:rsidR="00936AD4" w:rsidRPr="007001F1" w:rsidTr="002D20F9">
        <w:trPr>
          <w:trHeight w:val="300"/>
        </w:trPr>
        <w:tc>
          <w:tcPr>
            <w:tcW w:w="3667" w:type="dxa"/>
            <w:gridSpan w:val="2"/>
            <w:shd w:val="clear" w:color="auto" w:fill="auto"/>
            <w:vAlign w:val="center"/>
            <w:hideMark/>
          </w:tcPr>
          <w:p w:rsidR="00936AD4" w:rsidRPr="007001F1" w:rsidRDefault="00936AD4" w:rsidP="00936AD4">
            <w:pPr>
              <w:rPr>
                <w:b/>
                <w:bCs/>
              </w:rPr>
            </w:pPr>
            <w:r w:rsidRPr="007001F1">
              <w:rPr>
                <w:b/>
                <w:bCs/>
                <w:sz w:val="22"/>
                <w:szCs w:val="22"/>
              </w:rPr>
              <w:t>Kontrolu vykonal</w:t>
            </w:r>
            <w:r w:rsidR="00BD759C">
              <w:rPr>
                <w:rStyle w:val="Odkaznapoznmkupodiarou"/>
                <w:b/>
                <w:bCs/>
                <w:sz w:val="22"/>
                <w:szCs w:val="22"/>
              </w:rPr>
              <w:footnoteReference w:customMarkFollows="1" w:id="86"/>
              <w:t>2</w:t>
            </w:r>
            <w:r w:rsidRPr="007001F1">
              <w:rPr>
                <w:b/>
                <w:bCs/>
                <w:sz w:val="22"/>
                <w:szCs w:val="22"/>
              </w:rPr>
              <w:t>:</w:t>
            </w:r>
          </w:p>
        </w:tc>
        <w:tc>
          <w:tcPr>
            <w:tcW w:w="5420" w:type="dxa"/>
            <w:gridSpan w:val="5"/>
            <w:shd w:val="clear" w:color="auto" w:fill="auto"/>
            <w:vAlign w:val="center"/>
            <w:hideMark/>
          </w:tcPr>
          <w:p w:rsidR="00936AD4" w:rsidRPr="007001F1" w:rsidRDefault="00936AD4" w:rsidP="00936AD4">
            <w:pPr>
              <w:rPr>
                <w:color w:val="000000"/>
              </w:rPr>
            </w:pPr>
            <w:r w:rsidRPr="007001F1">
              <w:rPr>
                <w:color w:val="000000"/>
                <w:sz w:val="22"/>
                <w:szCs w:val="22"/>
              </w:rPr>
              <w:t> </w:t>
            </w:r>
          </w:p>
        </w:tc>
      </w:tr>
      <w:tr w:rsidR="00936AD4" w:rsidRPr="007001F1" w:rsidTr="002D20F9">
        <w:trPr>
          <w:trHeight w:val="300"/>
        </w:trPr>
        <w:tc>
          <w:tcPr>
            <w:tcW w:w="3667" w:type="dxa"/>
            <w:gridSpan w:val="2"/>
            <w:shd w:val="clear" w:color="auto" w:fill="auto"/>
            <w:vAlign w:val="center"/>
            <w:hideMark/>
          </w:tcPr>
          <w:p w:rsidR="00936AD4" w:rsidRPr="007001F1" w:rsidRDefault="00936AD4" w:rsidP="00936AD4">
            <w:pPr>
              <w:rPr>
                <w:b/>
                <w:bCs/>
              </w:rPr>
            </w:pPr>
            <w:r w:rsidRPr="007001F1">
              <w:rPr>
                <w:b/>
                <w:bCs/>
                <w:sz w:val="22"/>
                <w:szCs w:val="22"/>
              </w:rPr>
              <w:t>Dátum:</w:t>
            </w:r>
          </w:p>
        </w:tc>
        <w:tc>
          <w:tcPr>
            <w:tcW w:w="5420" w:type="dxa"/>
            <w:gridSpan w:val="5"/>
            <w:shd w:val="clear" w:color="auto" w:fill="auto"/>
            <w:vAlign w:val="center"/>
            <w:hideMark/>
          </w:tcPr>
          <w:p w:rsidR="00936AD4" w:rsidRPr="007001F1" w:rsidRDefault="00936AD4" w:rsidP="00936AD4">
            <w:pPr>
              <w:rPr>
                <w:color w:val="000000"/>
              </w:rPr>
            </w:pPr>
            <w:r w:rsidRPr="007001F1">
              <w:rPr>
                <w:color w:val="000000"/>
                <w:sz w:val="22"/>
                <w:szCs w:val="22"/>
              </w:rPr>
              <w:t> </w:t>
            </w:r>
          </w:p>
        </w:tc>
      </w:tr>
      <w:tr w:rsidR="00936AD4" w:rsidRPr="007001F1" w:rsidTr="002D20F9">
        <w:trPr>
          <w:trHeight w:val="300"/>
        </w:trPr>
        <w:tc>
          <w:tcPr>
            <w:tcW w:w="3667" w:type="dxa"/>
            <w:gridSpan w:val="2"/>
            <w:shd w:val="clear" w:color="000000" w:fill="FFFFFF"/>
            <w:vAlign w:val="center"/>
            <w:hideMark/>
          </w:tcPr>
          <w:p w:rsidR="00936AD4" w:rsidRPr="007001F1" w:rsidRDefault="00936AD4" w:rsidP="00936AD4">
            <w:pPr>
              <w:rPr>
                <w:b/>
                <w:bCs/>
              </w:rPr>
            </w:pPr>
            <w:r w:rsidRPr="007001F1">
              <w:rPr>
                <w:b/>
                <w:bCs/>
                <w:sz w:val="22"/>
                <w:szCs w:val="22"/>
              </w:rPr>
              <w:t>Podpis:</w:t>
            </w:r>
          </w:p>
        </w:tc>
        <w:tc>
          <w:tcPr>
            <w:tcW w:w="5420" w:type="dxa"/>
            <w:gridSpan w:val="5"/>
            <w:shd w:val="clear" w:color="auto" w:fill="auto"/>
            <w:vAlign w:val="center"/>
            <w:hideMark/>
          </w:tcPr>
          <w:p w:rsidR="00936AD4" w:rsidRPr="007001F1" w:rsidRDefault="00936AD4" w:rsidP="00936AD4">
            <w:pPr>
              <w:rPr>
                <w:color w:val="000000"/>
              </w:rPr>
            </w:pPr>
            <w:r w:rsidRPr="007001F1">
              <w:rPr>
                <w:color w:val="000000"/>
                <w:sz w:val="22"/>
                <w:szCs w:val="22"/>
              </w:rPr>
              <w:t> </w:t>
            </w:r>
          </w:p>
        </w:tc>
      </w:tr>
      <w:tr w:rsidR="00936AD4" w:rsidRPr="007001F1" w:rsidTr="002D20F9">
        <w:trPr>
          <w:trHeight w:val="300"/>
        </w:trPr>
        <w:tc>
          <w:tcPr>
            <w:tcW w:w="9087" w:type="dxa"/>
            <w:gridSpan w:val="7"/>
            <w:shd w:val="clear" w:color="auto" w:fill="auto"/>
            <w:noWrap/>
            <w:vAlign w:val="bottom"/>
            <w:hideMark/>
          </w:tcPr>
          <w:p w:rsidR="00936AD4" w:rsidRPr="007001F1" w:rsidRDefault="00936AD4" w:rsidP="00936AD4">
            <w:pPr>
              <w:jc w:val="center"/>
              <w:rPr>
                <w:color w:val="000000"/>
              </w:rPr>
            </w:pPr>
            <w:r w:rsidRPr="007001F1">
              <w:rPr>
                <w:color w:val="000000"/>
                <w:sz w:val="22"/>
                <w:szCs w:val="22"/>
              </w:rPr>
              <w:t> </w:t>
            </w:r>
          </w:p>
        </w:tc>
      </w:tr>
      <w:tr w:rsidR="00936AD4" w:rsidRPr="007001F1" w:rsidTr="002D20F9">
        <w:trPr>
          <w:trHeight w:val="300"/>
        </w:trPr>
        <w:tc>
          <w:tcPr>
            <w:tcW w:w="3667" w:type="dxa"/>
            <w:gridSpan w:val="2"/>
            <w:shd w:val="clear" w:color="000000" w:fill="FFFFFF"/>
            <w:vAlign w:val="center"/>
            <w:hideMark/>
          </w:tcPr>
          <w:p w:rsidR="00936AD4" w:rsidRPr="007001F1" w:rsidRDefault="00936AD4" w:rsidP="00936AD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87"/>
              <w:t>3</w:t>
            </w:r>
            <w:r w:rsidRPr="007001F1">
              <w:rPr>
                <w:b/>
                <w:bCs/>
                <w:sz w:val="22"/>
                <w:szCs w:val="22"/>
              </w:rPr>
              <w:t>:</w:t>
            </w:r>
          </w:p>
        </w:tc>
        <w:tc>
          <w:tcPr>
            <w:tcW w:w="5420" w:type="dxa"/>
            <w:gridSpan w:val="5"/>
            <w:shd w:val="clear" w:color="auto" w:fill="auto"/>
            <w:vAlign w:val="center"/>
            <w:hideMark/>
          </w:tcPr>
          <w:p w:rsidR="00936AD4" w:rsidRPr="007001F1" w:rsidRDefault="00936AD4" w:rsidP="00936AD4">
            <w:pPr>
              <w:rPr>
                <w:color w:val="000000"/>
              </w:rPr>
            </w:pPr>
            <w:r w:rsidRPr="007001F1">
              <w:rPr>
                <w:color w:val="000000"/>
                <w:sz w:val="22"/>
                <w:szCs w:val="22"/>
              </w:rPr>
              <w:t> </w:t>
            </w:r>
          </w:p>
        </w:tc>
      </w:tr>
      <w:tr w:rsidR="00936AD4" w:rsidRPr="007001F1" w:rsidTr="002D20F9">
        <w:trPr>
          <w:trHeight w:val="300"/>
        </w:trPr>
        <w:tc>
          <w:tcPr>
            <w:tcW w:w="3667" w:type="dxa"/>
            <w:gridSpan w:val="2"/>
            <w:shd w:val="clear" w:color="000000" w:fill="FFFFFF"/>
            <w:vAlign w:val="center"/>
            <w:hideMark/>
          </w:tcPr>
          <w:p w:rsidR="00936AD4" w:rsidRPr="007001F1" w:rsidRDefault="00936AD4" w:rsidP="00936AD4">
            <w:pPr>
              <w:rPr>
                <w:b/>
                <w:bCs/>
              </w:rPr>
            </w:pPr>
            <w:r w:rsidRPr="007001F1">
              <w:rPr>
                <w:b/>
                <w:bCs/>
                <w:sz w:val="22"/>
                <w:szCs w:val="22"/>
              </w:rPr>
              <w:t xml:space="preserve">Dátum: </w:t>
            </w:r>
          </w:p>
        </w:tc>
        <w:tc>
          <w:tcPr>
            <w:tcW w:w="5420" w:type="dxa"/>
            <w:gridSpan w:val="5"/>
            <w:shd w:val="clear" w:color="auto" w:fill="auto"/>
            <w:vAlign w:val="center"/>
            <w:hideMark/>
          </w:tcPr>
          <w:p w:rsidR="00936AD4" w:rsidRPr="007001F1" w:rsidRDefault="00936AD4" w:rsidP="00936AD4">
            <w:pPr>
              <w:rPr>
                <w:color w:val="000000"/>
              </w:rPr>
            </w:pPr>
            <w:r w:rsidRPr="007001F1">
              <w:rPr>
                <w:color w:val="000000"/>
                <w:sz w:val="22"/>
                <w:szCs w:val="22"/>
              </w:rPr>
              <w:t> </w:t>
            </w:r>
          </w:p>
        </w:tc>
      </w:tr>
      <w:tr w:rsidR="00936AD4" w:rsidRPr="007001F1" w:rsidTr="002D20F9">
        <w:trPr>
          <w:trHeight w:val="300"/>
        </w:trPr>
        <w:tc>
          <w:tcPr>
            <w:tcW w:w="3667" w:type="dxa"/>
            <w:gridSpan w:val="2"/>
            <w:shd w:val="clear" w:color="000000" w:fill="FFFFFF"/>
            <w:vAlign w:val="center"/>
            <w:hideMark/>
          </w:tcPr>
          <w:p w:rsidR="00936AD4" w:rsidRPr="007001F1" w:rsidRDefault="00936AD4" w:rsidP="00936AD4">
            <w:pPr>
              <w:rPr>
                <w:b/>
                <w:bCs/>
              </w:rPr>
            </w:pPr>
            <w:r w:rsidRPr="007001F1">
              <w:rPr>
                <w:b/>
                <w:bCs/>
                <w:sz w:val="22"/>
                <w:szCs w:val="22"/>
              </w:rPr>
              <w:t>Podpis:</w:t>
            </w:r>
          </w:p>
        </w:tc>
        <w:tc>
          <w:tcPr>
            <w:tcW w:w="5420" w:type="dxa"/>
            <w:gridSpan w:val="5"/>
            <w:shd w:val="clear" w:color="auto" w:fill="auto"/>
            <w:vAlign w:val="center"/>
            <w:hideMark/>
          </w:tcPr>
          <w:p w:rsidR="00936AD4" w:rsidRPr="007001F1" w:rsidRDefault="00936AD4" w:rsidP="00936AD4">
            <w:pPr>
              <w:rPr>
                <w:color w:val="000000"/>
              </w:rPr>
            </w:pPr>
            <w:r w:rsidRPr="007001F1">
              <w:rPr>
                <w:color w:val="000000"/>
                <w:sz w:val="22"/>
                <w:szCs w:val="22"/>
              </w:rPr>
              <w:t> </w:t>
            </w:r>
          </w:p>
        </w:tc>
      </w:tr>
    </w:tbl>
    <w:p w:rsidR="00A96394" w:rsidRPr="007001F1" w:rsidRDefault="00A96394">
      <w:pPr>
        <w:spacing w:after="160" w:line="259" w:lineRule="auto"/>
      </w:pPr>
    </w:p>
    <w:p w:rsidR="00A96394" w:rsidRPr="007001F1" w:rsidRDefault="00A96394">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EF0684" w:rsidRPr="007001F1" w:rsidTr="002D20F9">
        <w:trPr>
          <w:trHeight w:val="645"/>
        </w:trPr>
        <w:tc>
          <w:tcPr>
            <w:tcW w:w="9087" w:type="dxa"/>
            <w:gridSpan w:val="7"/>
            <w:shd w:val="clear" w:color="000000" w:fill="60497A"/>
            <w:vAlign w:val="center"/>
            <w:hideMark/>
          </w:tcPr>
          <w:p w:rsidR="00EF0684" w:rsidRPr="007001F1" w:rsidRDefault="00F2042D" w:rsidP="00EF0684">
            <w:pPr>
              <w:jc w:val="center"/>
              <w:rPr>
                <w:b/>
                <w:bCs/>
                <w:color w:val="FFFFFF"/>
              </w:rPr>
            </w:pPr>
            <w:r w:rsidRPr="007001F1">
              <w:lastRenderedPageBreak/>
              <w:br w:type="page"/>
            </w:r>
            <w:r w:rsidR="00EF0684" w:rsidRPr="007001F1">
              <w:rPr>
                <w:b/>
                <w:bCs/>
                <w:color w:val="FFFFFF"/>
              </w:rPr>
              <w:t>Kontrolný zoznam k finančnej kontrole VO</w:t>
            </w:r>
            <w:r w:rsidR="00EF0684" w:rsidRPr="007001F1">
              <w:rPr>
                <w:b/>
                <w:bCs/>
                <w:color w:val="FFFFFF"/>
              </w:rPr>
              <w:br/>
            </w:r>
            <w:bookmarkStart w:id="33" w:name="KZ_29"/>
            <w:r w:rsidR="00EF0684" w:rsidRPr="007001F1">
              <w:rPr>
                <w:b/>
                <w:bCs/>
                <w:color w:val="FFFFFF"/>
              </w:rPr>
              <w:t xml:space="preserve">Nadlimitná zákazka - súťaž návrhov </w:t>
            </w:r>
            <w:r w:rsidR="004A1D2E" w:rsidRPr="007001F1">
              <w:rPr>
                <w:b/>
                <w:bCs/>
                <w:color w:val="FFFFFF"/>
              </w:rPr>
              <w:t xml:space="preserve">- prvá </w:t>
            </w:r>
            <w:r w:rsidR="00EF0684" w:rsidRPr="007001F1">
              <w:rPr>
                <w:b/>
                <w:bCs/>
                <w:color w:val="FFFFFF"/>
              </w:rPr>
              <w:t>ex</w:t>
            </w:r>
            <w:r w:rsidR="00C07FD1">
              <w:rPr>
                <w:b/>
                <w:bCs/>
                <w:color w:val="FFFFFF"/>
              </w:rPr>
              <w:t xml:space="preserve"> </w:t>
            </w:r>
            <w:r w:rsidR="00EF0684" w:rsidRPr="007001F1">
              <w:rPr>
                <w:b/>
                <w:bCs/>
                <w:color w:val="FFFFFF"/>
              </w:rPr>
              <w:t>ante kontrola</w:t>
            </w:r>
            <w:bookmarkEnd w:id="33"/>
          </w:p>
        </w:tc>
      </w:tr>
      <w:tr w:rsidR="00EF0684" w:rsidRPr="007001F1" w:rsidTr="002D20F9">
        <w:trPr>
          <w:trHeight w:val="330"/>
        </w:trPr>
        <w:tc>
          <w:tcPr>
            <w:tcW w:w="9087" w:type="dxa"/>
            <w:gridSpan w:val="7"/>
            <w:shd w:val="clear" w:color="auto" w:fill="auto"/>
            <w:vAlign w:val="center"/>
            <w:hideMark/>
          </w:tcPr>
          <w:p w:rsidR="00EF0684" w:rsidRPr="007001F1" w:rsidRDefault="00EF0684" w:rsidP="00EF0684">
            <w:pPr>
              <w:jc w:val="center"/>
              <w:rPr>
                <w:b/>
                <w:bCs/>
                <w:color w:val="000000"/>
              </w:rPr>
            </w:pPr>
            <w:r w:rsidRPr="007001F1">
              <w:rPr>
                <w:b/>
                <w:bCs/>
                <w:color w:val="000000"/>
                <w:sz w:val="22"/>
                <w:szCs w:val="22"/>
              </w:rPr>
              <w:t>Identifikácia programu</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Názov programu</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66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330"/>
        </w:trPr>
        <w:tc>
          <w:tcPr>
            <w:tcW w:w="9087" w:type="dxa"/>
            <w:gridSpan w:val="7"/>
            <w:shd w:val="clear" w:color="auto" w:fill="auto"/>
            <w:vAlign w:val="center"/>
            <w:hideMark/>
          </w:tcPr>
          <w:p w:rsidR="00EF0684" w:rsidRPr="007001F1" w:rsidRDefault="00EF0684" w:rsidP="00EF0684">
            <w:pPr>
              <w:jc w:val="center"/>
              <w:rPr>
                <w:b/>
                <w:bCs/>
                <w:color w:val="000000"/>
              </w:rPr>
            </w:pPr>
            <w:r w:rsidRPr="007001F1">
              <w:rPr>
                <w:b/>
                <w:bCs/>
                <w:color w:val="000000"/>
                <w:sz w:val="22"/>
                <w:szCs w:val="22"/>
              </w:rPr>
              <w:t>Identifikácia projektu a prijímateľa</w:t>
            </w:r>
          </w:p>
        </w:tc>
      </w:tr>
      <w:tr w:rsidR="00EF0684" w:rsidRPr="007001F1" w:rsidTr="002D20F9">
        <w:trPr>
          <w:trHeight w:val="33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Názov projektu</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330"/>
        </w:trPr>
        <w:tc>
          <w:tcPr>
            <w:tcW w:w="9087" w:type="dxa"/>
            <w:gridSpan w:val="7"/>
            <w:shd w:val="clear" w:color="auto" w:fill="auto"/>
            <w:vAlign w:val="center"/>
            <w:hideMark/>
          </w:tcPr>
          <w:p w:rsidR="00EF0684" w:rsidRPr="007001F1" w:rsidRDefault="00EF0684" w:rsidP="00EF0684">
            <w:pPr>
              <w:jc w:val="center"/>
              <w:rPr>
                <w:b/>
                <w:bCs/>
                <w:color w:val="000000"/>
              </w:rPr>
            </w:pPr>
            <w:r w:rsidRPr="007001F1">
              <w:rPr>
                <w:b/>
                <w:bCs/>
                <w:color w:val="000000"/>
                <w:sz w:val="22"/>
                <w:szCs w:val="22"/>
              </w:rPr>
              <w:t>Identifikácia zákazky</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Nadlimitná zákazka</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Súťaž návrhov (§ 119 a nasl.)</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EF0684" w:rsidRPr="007001F1" w:rsidRDefault="00EF0684" w:rsidP="00EF0684">
            <w:pPr>
              <w:rPr>
                <w:color w:val="000000"/>
              </w:rPr>
            </w:pPr>
          </w:p>
        </w:tc>
      </w:tr>
      <w:tr w:rsidR="004D0B9F" w:rsidRPr="007001F1" w:rsidTr="002D20F9">
        <w:trPr>
          <w:trHeight w:val="300"/>
        </w:trPr>
        <w:tc>
          <w:tcPr>
            <w:tcW w:w="3559" w:type="dxa"/>
            <w:gridSpan w:val="2"/>
            <w:shd w:val="clear" w:color="auto" w:fill="auto"/>
            <w:vAlign w:val="center"/>
          </w:tcPr>
          <w:p w:rsidR="004D0B9F" w:rsidRPr="007001F1" w:rsidRDefault="004D0B9F" w:rsidP="00EF0684">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EF0684">
            <w:pPr>
              <w:rPr>
                <w:color w:val="000000"/>
              </w:rPr>
            </w:pP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Typ kontroly</w:t>
            </w:r>
          </w:p>
        </w:tc>
        <w:tc>
          <w:tcPr>
            <w:tcW w:w="5528" w:type="dxa"/>
            <w:gridSpan w:val="5"/>
            <w:shd w:val="clear" w:color="auto" w:fill="auto"/>
            <w:vAlign w:val="center"/>
            <w:hideMark/>
          </w:tcPr>
          <w:p w:rsidR="00EF0684" w:rsidRPr="007001F1" w:rsidRDefault="00157641" w:rsidP="00EF0684">
            <w:pPr>
              <w:rPr>
                <w:color w:val="000000"/>
              </w:rPr>
            </w:pPr>
            <w:r w:rsidRPr="007001F1">
              <w:rPr>
                <w:color w:val="000000"/>
                <w:sz w:val="22"/>
                <w:szCs w:val="22"/>
              </w:rPr>
              <w:t>prvá</w:t>
            </w:r>
            <w:r w:rsidR="00EF0684" w:rsidRPr="007001F1">
              <w:rPr>
                <w:color w:val="000000"/>
                <w:sz w:val="22"/>
                <w:szCs w:val="22"/>
              </w:rPr>
              <w:t xml:space="preserve"> exante kontrola</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Názov zákazky</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315"/>
        </w:trPr>
        <w:tc>
          <w:tcPr>
            <w:tcW w:w="582" w:type="dxa"/>
            <w:shd w:val="clear" w:color="000000" w:fill="60497A"/>
            <w:vAlign w:val="center"/>
            <w:hideMark/>
          </w:tcPr>
          <w:p w:rsidR="00EF0684" w:rsidRPr="007001F1" w:rsidRDefault="00EF0684" w:rsidP="00EF068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EF0684" w:rsidRPr="007001F1" w:rsidRDefault="00EF0684" w:rsidP="00EF068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EF0684" w:rsidRPr="007001F1" w:rsidRDefault="00EF0684" w:rsidP="00EF0684">
            <w:pPr>
              <w:jc w:val="center"/>
              <w:rPr>
                <w:b/>
                <w:bCs/>
                <w:color w:val="FFFFFF"/>
              </w:rPr>
            </w:pPr>
            <w:r w:rsidRPr="007001F1">
              <w:rPr>
                <w:b/>
                <w:bCs/>
                <w:color w:val="FFFFFF"/>
                <w:sz w:val="22"/>
                <w:szCs w:val="22"/>
              </w:rPr>
              <w:t>áno</w:t>
            </w:r>
          </w:p>
        </w:tc>
        <w:tc>
          <w:tcPr>
            <w:tcW w:w="567" w:type="dxa"/>
            <w:shd w:val="clear" w:color="000000" w:fill="60497A"/>
            <w:vAlign w:val="center"/>
            <w:hideMark/>
          </w:tcPr>
          <w:p w:rsidR="00EF0684" w:rsidRPr="007001F1" w:rsidRDefault="00EF0684" w:rsidP="00EF0684">
            <w:pPr>
              <w:jc w:val="center"/>
              <w:rPr>
                <w:b/>
                <w:bCs/>
                <w:color w:val="FFFFFF"/>
              </w:rPr>
            </w:pPr>
            <w:r w:rsidRPr="007001F1">
              <w:rPr>
                <w:b/>
                <w:bCs/>
                <w:color w:val="FFFFFF"/>
                <w:sz w:val="22"/>
                <w:szCs w:val="22"/>
              </w:rPr>
              <w:t>nie</w:t>
            </w:r>
          </w:p>
        </w:tc>
        <w:tc>
          <w:tcPr>
            <w:tcW w:w="776" w:type="dxa"/>
            <w:shd w:val="clear" w:color="000000" w:fill="60497A"/>
            <w:vAlign w:val="center"/>
            <w:hideMark/>
          </w:tcPr>
          <w:p w:rsidR="00EF0684" w:rsidRPr="007001F1" w:rsidRDefault="00EF0684" w:rsidP="00EF0684">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EF0684" w:rsidRPr="007001F1" w:rsidRDefault="00EF0684" w:rsidP="00EF0684">
            <w:pPr>
              <w:jc w:val="center"/>
              <w:rPr>
                <w:b/>
                <w:bCs/>
                <w:color w:val="FFFFFF"/>
              </w:rPr>
            </w:pPr>
            <w:r w:rsidRPr="007001F1">
              <w:rPr>
                <w:b/>
                <w:bCs/>
                <w:color w:val="FFFFFF"/>
                <w:sz w:val="22"/>
                <w:szCs w:val="22"/>
              </w:rPr>
              <w:t>Poznámka</w:t>
            </w:r>
          </w:p>
        </w:tc>
      </w:tr>
      <w:tr w:rsidR="00962446" w:rsidRPr="007001F1" w:rsidTr="002D20F9">
        <w:trPr>
          <w:trHeight w:val="503"/>
        </w:trPr>
        <w:tc>
          <w:tcPr>
            <w:tcW w:w="582" w:type="dxa"/>
            <w:vMerge w:val="restart"/>
            <w:shd w:val="clear" w:color="auto" w:fill="auto"/>
            <w:noWrap/>
            <w:vAlign w:val="center"/>
          </w:tcPr>
          <w:p w:rsidR="00962446" w:rsidRPr="007001F1" w:rsidRDefault="00962446" w:rsidP="006D441E">
            <w:pPr>
              <w:jc w:val="center"/>
              <w:rPr>
                <w:color w:val="000000"/>
              </w:rPr>
            </w:pPr>
            <w:r w:rsidRPr="007001F1">
              <w:rPr>
                <w:color w:val="000000"/>
                <w:sz w:val="22"/>
                <w:szCs w:val="22"/>
              </w:rPr>
              <w:t>1</w:t>
            </w:r>
          </w:p>
        </w:tc>
        <w:tc>
          <w:tcPr>
            <w:tcW w:w="4820" w:type="dxa"/>
            <w:gridSpan w:val="2"/>
            <w:shd w:val="clear" w:color="auto" w:fill="auto"/>
            <w:vAlign w:val="center"/>
          </w:tcPr>
          <w:p w:rsidR="00962446" w:rsidRPr="007001F1" w:rsidRDefault="00962446" w:rsidP="00FA683A">
            <w:pPr>
              <w:jc w:val="both"/>
              <w:rPr>
                <w:color w:val="000000"/>
              </w:rPr>
            </w:pPr>
            <w:r w:rsidRPr="007001F1">
              <w:rPr>
                <w:color w:val="000000"/>
                <w:sz w:val="22"/>
                <w:szCs w:val="22"/>
              </w:rPr>
              <w:t>a) Je použitý postup súťaže návrhov v súlade            so ZVO?</w:t>
            </w:r>
          </w:p>
        </w:tc>
        <w:tc>
          <w:tcPr>
            <w:tcW w:w="567" w:type="dxa"/>
            <w:shd w:val="clear" w:color="auto" w:fill="auto"/>
            <w:vAlign w:val="center"/>
          </w:tcPr>
          <w:p w:rsidR="00962446" w:rsidRPr="007001F1" w:rsidRDefault="00962446" w:rsidP="006D441E">
            <w:pPr>
              <w:jc w:val="center"/>
              <w:rPr>
                <w:color w:val="000000"/>
              </w:rPr>
            </w:pPr>
          </w:p>
        </w:tc>
        <w:tc>
          <w:tcPr>
            <w:tcW w:w="567" w:type="dxa"/>
            <w:shd w:val="clear" w:color="auto" w:fill="auto"/>
            <w:vAlign w:val="center"/>
          </w:tcPr>
          <w:p w:rsidR="00962446" w:rsidRPr="007001F1" w:rsidRDefault="00962446" w:rsidP="006D441E">
            <w:pPr>
              <w:jc w:val="center"/>
              <w:rPr>
                <w:color w:val="000000"/>
              </w:rPr>
            </w:pPr>
          </w:p>
        </w:tc>
        <w:tc>
          <w:tcPr>
            <w:tcW w:w="776" w:type="dxa"/>
            <w:shd w:val="clear" w:color="auto" w:fill="auto"/>
            <w:vAlign w:val="center"/>
          </w:tcPr>
          <w:p w:rsidR="00962446" w:rsidRPr="007001F1" w:rsidRDefault="00962446" w:rsidP="006D441E">
            <w:pPr>
              <w:jc w:val="center"/>
              <w:rPr>
                <w:color w:val="000000"/>
              </w:rPr>
            </w:pPr>
          </w:p>
        </w:tc>
        <w:tc>
          <w:tcPr>
            <w:tcW w:w="1775" w:type="dxa"/>
            <w:shd w:val="clear" w:color="auto" w:fill="auto"/>
            <w:vAlign w:val="center"/>
          </w:tcPr>
          <w:p w:rsidR="00962446" w:rsidRPr="007001F1" w:rsidRDefault="00962446" w:rsidP="006D441E">
            <w:pPr>
              <w:jc w:val="center"/>
              <w:rPr>
                <w:color w:val="000000"/>
              </w:rPr>
            </w:pPr>
          </w:p>
        </w:tc>
      </w:tr>
      <w:tr w:rsidR="00962446" w:rsidRPr="007001F1" w:rsidTr="002D20F9">
        <w:trPr>
          <w:trHeight w:val="502"/>
        </w:trPr>
        <w:tc>
          <w:tcPr>
            <w:tcW w:w="582" w:type="dxa"/>
            <w:vMerge/>
            <w:shd w:val="clear" w:color="auto" w:fill="auto"/>
            <w:noWrap/>
            <w:vAlign w:val="center"/>
          </w:tcPr>
          <w:p w:rsidR="00962446" w:rsidRPr="007001F1" w:rsidRDefault="00962446" w:rsidP="006D441E">
            <w:pPr>
              <w:jc w:val="center"/>
              <w:rPr>
                <w:color w:val="000000"/>
              </w:rPr>
            </w:pPr>
          </w:p>
        </w:tc>
        <w:tc>
          <w:tcPr>
            <w:tcW w:w="4820" w:type="dxa"/>
            <w:gridSpan w:val="2"/>
            <w:shd w:val="clear" w:color="auto" w:fill="auto"/>
            <w:vAlign w:val="center"/>
          </w:tcPr>
          <w:p w:rsidR="00962446" w:rsidRPr="007001F1" w:rsidRDefault="00962446" w:rsidP="00FA683A">
            <w:pPr>
              <w:jc w:val="both"/>
              <w:rPr>
                <w:color w:val="000000"/>
              </w:rPr>
            </w:pPr>
            <w:r w:rsidRPr="007001F1">
              <w:rPr>
                <w:color w:val="000000"/>
                <w:sz w:val="22"/>
                <w:szCs w:val="22"/>
              </w:rPr>
              <w:t>b) Bola súťaž návrhov použitá, ak bola splnená aspoň jedna z podmienok podľa § 120 ZVO?</w:t>
            </w:r>
          </w:p>
        </w:tc>
        <w:tc>
          <w:tcPr>
            <w:tcW w:w="567" w:type="dxa"/>
            <w:shd w:val="clear" w:color="auto" w:fill="auto"/>
            <w:vAlign w:val="center"/>
          </w:tcPr>
          <w:p w:rsidR="00962446" w:rsidRPr="007001F1" w:rsidRDefault="00962446" w:rsidP="006D441E">
            <w:pPr>
              <w:jc w:val="center"/>
              <w:rPr>
                <w:color w:val="000000"/>
              </w:rPr>
            </w:pPr>
          </w:p>
        </w:tc>
        <w:tc>
          <w:tcPr>
            <w:tcW w:w="567" w:type="dxa"/>
            <w:shd w:val="clear" w:color="auto" w:fill="auto"/>
            <w:vAlign w:val="center"/>
          </w:tcPr>
          <w:p w:rsidR="00962446" w:rsidRPr="007001F1" w:rsidRDefault="00962446" w:rsidP="006D441E">
            <w:pPr>
              <w:jc w:val="center"/>
              <w:rPr>
                <w:color w:val="000000"/>
              </w:rPr>
            </w:pPr>
          </w:p>
        </w:tc>
        <w:tc>
          <w:tcPr>
            <w:tcW w:w="776" w:type="dxa"/>
            <w:shd w:val="clear" w:color="auto" w:fill="auto"/>
            <w:vAlign w:val="center"/>
          </w:tcPr>
          <w:p w:rsidR="00962446" w:rsidRPr="007001F1" w:rsidRDefault="00962446" w:rsidP="006D441E">
            <w:pPr>
              <w:jc w:val="center"/>
              <w:rPr>
                <w:color w:val="000000"/>
              </w:rPr>
            </w:pPr>
          </w:p>
        </w:tc>
        <w:tc>
          <w:tcPr>
            <w:tcW w:w="1775" w:type="dxa"/>
            <w:shd w:val="clear" w:color="auto" w:fill="auto"/>
            <w:vAlign w:val="center"/>
          </w:tcPr>
          <w:p w:rsidR="00962446" w:rsidRPr="007001F1" w:rsidRDefault="00962446" w:rsidP="006D441E">
            <w:pPr>
              <w:jc w:val="center"/>
              <w:rPr>
                <w:color w:val="000000"/>
              </w:rPr>
            </w:pPr>
          </w:p>
        </w:tc>
      </w:tr>
      <w:tr w:rsidR="00962446" w:rsidRPr="007001F1" w:rsidTr="002D20F9">
        <w:trPr>
          <w:trHeight w:val="502"/>
        </w:trPr>
        <w:tc>
          <w:tcPr>
            <w:tcW w:w="582" w:type="dxa"/>
            <w:vMerge/>
            <w:shd w:val="clear" w:color="auto" w:fill="auto"/>
            <w:noWrap/>
            <w:vAlign w:val="center"/>
          </w:tcPr>
          <w:p w:rsidR="00962446" w:rsidRPr="007001F1" w:rsidRDefault="00962446" w:rsidP="006D441E">
            <w:pPr>
              <w:jc w:val="center"/>
              <w:rPr>
                <w:color w:val="000000"/>
              </w:rPr>
            </w:pPr>
          </w:p>
        </w:tc>
        <w:tc>
          <w:tcPr>
            <w:tcW w:w="4820" w:type="dxa"/>
            <w:gridSpan w:val="2"/>
            <w:shd w:val="clear" w:color="auto" w:fill="auto"/>
            <w:vAlign w:val="center"/>
          </w:tcPr>
          <w:p w:rsidR="00962446" w:rsidRPr="007001F1" w:rsidRDefault="00962446" w:rsidP="00FA683A">
            <w:pPr>
              <w:jc w:val="both"/>
              <w:rPr>
                <w:color w:val="000000"/>
                <w:sz w:val="22"/>
                <w:szCs w:val="22"/>
              </w:rPr>
            </w:pPr>
            <w:r>
              <w:rPr>
                <w:color w:val="000000"/>
                <w:sz w:val="22"/>
                <w:szCs w:val="22"/>
              </w:rPr>
              <w:t>c) V prípade, že verejný obstarávateľ využil prípravné trhové konzultácie, postupoval podľa § 25 ZVO?</w:t>
            </w:r>
          </w:p>
        </w:tc>
        <w:tc>
          <w:tcPr>
            <w:tcW w:w="567" w:type="dxa"/>
            <w:shd w:val="clear" w:color="auto" w:fill="auto"/>
            <w:vAlign w:val="center"/>
          </w:tcPr>
          <w:p w:rsidR="00962446" w:rsidRPr="007001F1" w:rsidRDefault="00962446" w:rsidP="006D441E">
            <w:pPr>
              <w:jc w:val="center"/>
              <w:rPr>
                <w:color w:val="000000"/>
              </w:rPr>
            </w:pPr>
          </w:p>
        </w:tc>
        <w:tc>
          <w:tcPr>
            <w:tcW w:w="567" w:type="dxa"/>
            <w:shd w:val="clear" w:color="auto" w:fill="auto"/>
            <w:vAlign w:val="center"/>
          </w:tcPr>
          <w:p w:rsidR="00962446" w:rsidRPr="007001F1" w:rsidRDefault="00962446" w:rsidP="006D441E">
            <w:pPr>
              <w:jc w:val="center"/>
              <w:rPr>
                <w:color w:val="000000"/>
              </w:rPr>
            </w:pPr>
          </w:p>
        </w:tc>
        <w:tc>
          <w:tcPr>
            <w:tcW w:w="776" w:type="dxa"/>
            <w:shd w:val="clear" w:color="auto" w:fill="auto"/>
            <w:vAlign w:val="center"/>
          </w:tcPr>
          <w:p w:rsidR="00962446" w:rsidRPr="007001F1" w:rsidRDefault="00962446" w:rsidP="006D441E">
            <w:pPr>
              <w:jc w:val="center"/>
              <w:rPr>
                <w:color w:val="000000"/>
              </w:rPr>
            </w:pPr>
          </w:p>
        </w:tc>
        <w:tc>
          <w:tcPr>
            <w:tcW w:w="1775" w:type="dxa"/>
            <w:shd w:val="clear" w:color="auto" w:fill="auto"/>
            <w:vAlign w:val="center"/>
          </w:tcPr>
          <w:p w:rsidR="00962446" w:rsidRPr="007001F1" w:rsidRDefault="00962446" w:rsidP="006D441E">
            <w:pPr>
              <w:jc w:val="center"/>
              <w:rPr>
                <w:color w:val="000000"/>
              </w:rPr>
            </w:pPr>
          </w:p>
        </w:tc>
      </w:tr>
      <w:tr w:rsidR="005048BF" w:rsidRPr="007001F1" w:rsidTr="002D20F9">
        <w:trPr>
          <w:trHeight w:val="77"/>
        </w:trPr>
        <w:tc>
          <w:tcPr>
            <w:tcW w:w="582" w:type="dxa"/>
            <w:vMerge w:val="restart"/>
            <w:shd w:val="clear" w:color="auto" w:fill="auto"/>
            <w:noWrap/>
            <w:vAlign w:val="center"/>
            <w:hideMark/>
          </w:tcPr>
          <w:p w:rsidR="005048BF" w:rsidRPr="007001F1" w:rsidRDefault="005048BF" w:rsidP="006D441E">
            <w:pPr>
              <w:jc w:val="center"/>
              <w:rPr>
                <w:color w:val="000000"/>
              </w:rPr>
            </w:pPr>
            <w:r w:rsidRPr="007001F1">
              <w:rPr>
                <w:color w:val="000000"/>
                <w:sz w:val="22"/>
                <w:szCs w:val="22"/>
              </w:rPr>
              <w:t>2</w:t>
            </w:r>
          </w:p>
        </w:tc>
        <w:tc>
          <w:tcPr>
            <w:tcW w:w="4820" w:type="dxa"/>
            <w:gridSpan w:val="2"/>
            <w:shd w:val="clear" w:color="auto" w:fill="auto"/>
            <w:vAlign w:val="center"/>
            <w:hideMark/>
          </w:tcPr>
          <w:p w:rsidR="005048BF" w:rsidRPr="007001F1" w:rsidRDefault="005048BF" w:rsidP="00FA683A">
            <w:pPr>
              <w:jc w:val="both"/>
              <w:rPr>
                <w:color w:val="000000"/>
              </w:rPr>
            </w:pPr>
            <w:r w:rsidRPr="007001F1">
              <w:rPr>
                <w:color w:val="000000"/>
                <w:sz w:val="22"/>
                <w:szCs w:val="22"/>
              </w:rPr>
              <w:t>a) Bol</w:t>
            </w:r>
            <w:r w:rsidR="00FA683A" w:rsidRPr="007001F1">
              <w:rPr>
                <w:color w:val="000000"/>
                <w:sz w:val="22"/>
                <w:szCs w:val="22"/>
              </w:rPr>
              <w:t>a PHZ určená ako cena bez DPH?</w:t>
            </w:r>
          </w:p>
        </w:tc>
        <w:tc>
          <w:tcPr>
            <w:tcW w:w="567"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567"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776"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1775"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r>
      <w:tr w:rsidR="005048BF" w:rsidRPr="007001F1" w:rsidTr="002D20F9">
        <w:trPr>
          <w:trHeight w:val="938"/>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Del="005048BF" w:rsidRDefault="005048BF" w:rsidP="00FA683A">
            <w:pPr>
              <w:jc w:val="both"/>
              <w:rPr>
                <w:color w:val="000000"/>
              </w:rPr>
            </w:pPr>
            <w:r w:rsidRPr="007001F1">
              <w:rPr>
                <w:color w:val="000000"/>
                <w:sz w:val="22"/>
                <w:szCs w:val="22"/>
              </w:rPr>
              <w:t>b) Bola  PHZ určená tak, že vychádzala z ceny, za ktorú sa obvykle predáva rovnaký alebo porovnateľný predmet zákazky v čase, keď sa oznámenie o vyhlásení verejného obstarávania alebo ekvivalent takéhoto oznámenia posiela na zverejnenie?</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712"/>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Del="005048BF" w:rsidRDefault="005048BF" w:rsidP="00FA683A">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938"/>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Del="005048BF" w:rsidRDefault="005048BF" w:rsidP="00FA683A">
            <w:pPr>
              <w:jc w:val="both"/>
              <w:rPr>
                <w:color w:val="000000"/>
              </w:rPr>
            </w:pPr>
            <w:r w:rsidRPr="007001F1">
              <w:rPr>
                <w:color w:val="000000"/>
                <w:sz w:val="22"/>
                <w:szCs w:val="22"/>
              </w:rPr>
              <w:t>d) V prípade ak sa jedná o súťaž návrhov podľa                     § 120 ods. 1 písm. a) zahŕňa predpokladaná hodnota zákazky na poskytnutie služby všetk</w:t>
            </w:r>
            <w:r w:rsidR="00FA683A" w:rsidRPr="007001F1">
              <w:rPr>
                <w:color w:val="000000"/>
                <w:sz w:val="22"/>
                <w:szCs w:val="22"/>
              </w:rPr>
              <w:t>y ceny a odmeny pre účastníkov?</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938"/>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Del="005048BF" w:rsidRDefault="005048BF" w:rsidP="00FA683A">
            <w:pPr>
              <w:jc w:val="both"/>
              <w:rPr>
                <w:color w:val="000000"/>
              </w:rPr>
            </w:pPr>
            <w:r w:rsidRPr="007001F1">
              <w:rPr>
                <w:color w:val="000000"/>
                <w:sz w:val="22"/>
                <w:szCs w:val="22"/>
              </w:rPr>
              <w:t>e) V prípade, ak sa jedná o súťaž návrhov podľa                    § 120 ods. 1 písm. b) je predpokladaná hodnota zákazky určená v súlade s ustanovením § 120        ods. 3 písm. b)?</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938"/>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Del="005048BF" w:rsidRDefault="005048BF" w:rsidP="00FA683A">
            <w:pPr>
              <w:jc w:val="both"/>
              <w:rPr>
                <w:color w:val="000000"/>
              </w:rPr>
            </w:pPr>
            <w:r w:rsidRPr="007001F1">
              <w:rPr>
                <w:color w:val="000000"/>
                <w:sz w:val="22"/>
                <w:szCs w:val="22"/>
              </w:rPr>
              <w:t>f) Boli v dokumentácii k verejnému obstarávaniu aj informácie a podklady, na základe ktorých bola určená PHZ a to najmä záznam z prieskumu trhu, aktualizovaný rozpočet zo žiadosti o NFP a pod.?</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370"/>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Del="005048BF" w:rsidRDefault="005048BF" w:rsidP="00FA683A">
            <w:pPr>
              <w:jc w:val="both"/>
              <w:rPr>
                <w:color w:val="000000"/>
              </w:rPr>
            </w:pPr>
            <w:r w:rsidRPr="007001F1">
              <w:rPr>
                <w:color w:val="000000"/>
                <w:sz w:val="22"/>
                <w:szCs w:val="22"/>
              </w:rPr>
              <w:t>g) Bola PHZ určená v súlade s ostatnými ustanoveniami §</w:t>
            </w:r>
            <w:r w:rsidR="00315472">
              <w:rPr>
                <w:color w:val="000000"/>
                <w:sz w:val="22"/>
                <w:szCs w:val="22"/>
              </w:rPr>
              <w:t xml:space="preserve"> </w:t>
            </w:r>
            <w:r w:rsidRPr="007001F1">
              <w:rPr>
                <w:color w:val="000000"/>
                <w:sz w:val="22"/>
                <w:szCs w:val="22"/>
              </w:rPr>
              <w:t>6 ZVO?</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6D441E" w:rsidRPr="007001F1" w:rsidTr="002D20F9">
        <w:trPr>
          <w:trHeight w:val="20"/>
        </w:trPr>
        <w:tc>
          <w:tcPr>
            <w:tcW w:w="582" w:type="dxa"/>
            <w:shd w:val="clear" w:color="auto" w:fill="auto"/>
            <w:noWrap/>
            <w:vAlign w:val="center"/>
            <w:hideMark/>
          </w:tcPr>
          <w:p w:rsidR="006D441E" w:rsidRPr="007001F1" w:rsidRDefault="006D441E" w:rsidP="006D441E">
            <w:pPr>
              <w:jc w:val="center"/>
              <w:rPr>
                <w:color w:val="000000"/>
              </w:rPr>
            </w:pPr>
            <w:r w:rsidRPr="007001F1">
              <w:rPr>
                <w:color w:val="000000"/>
                <w:sz w:val="22"/>
                <w:szCs w:val="22"/>
              </w:rPr>
              <w:t>3</w:t>
            </w:r>
          </w:p>
        </w:tc>
        <w:tc>
          <w:tcPr>
            <w:tcW w:w="4820" w:type="dxa"/>
            <w:gridSpan w:val="2"/>
            <w:shd w:val="clear" w:color="auto" w:fill="auto"/>
            <w:vAlign w:val="center"/>
            <w:hideMark/>
          </w:tcPr>
          <w:p w:rsidR="006D441E"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5048BF" w:rsidRPr="007001F1" w:rsidTr="002D20F9">
        <w:trPr>
          <w:trHeight w:val="758"/>
        </w:trPr>
        <w:tc>
          <w:tcPr>
            <w:tcW w:w="582" w:type="dxa"/>
            <w:vMerge w:val="restart"/>
            <w:shd w:val="clear" w:color="auto" w:fill="auto"/>
            <w:noWrap/>
            <w:vAlign w:val="center"/>
          </w:tcPr>
          <w:p w:rsidR="005048BF" w:rsidRPr="007001F1" w:rsidRDefault="005048BF" w:rsidP="006D441E">
            <w:pPr>
              <w:jc w:val="center"/>
              <w:rPr>
                <w:color w:val="000000"/>
              </w:rPr>
            </w:pPr>
            <w:r w:rsidRPr="007001F1">
              <w:rPr>
                <w:color w:val="000000"/>
                <w:sz w:val="22"/>
                <w:szCs w:val="22"/>
              </w:rPr>
              <w:t>4</w:t>
            </w:r>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a) V prípade, ak rozdelil verejný obstarávateľ zákazku na samostatné časti, dodržal všetky ustanovenia §28ZVO?</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757"/>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RDefault="005048BF" w:rsidP="00E94865">
            <w:pPr>
              <w:jc w:val="both"/>
              <w:rPr>
                <w:color w:val="000000"/>
              </w:rPr>
            </w:pPr>
            <w:r w:rsidRPr="007001F1">
              <w:rPr>
                <w:color w:val="000000"/>
                <w:sz w:val="22"/>
                <w:szCs w:val="22"/>
              </w:rPr>
              <w:t>b) V prípade, ak verejný obstarávateľ nerozdelil zákazku na časti, uviedol v</w:t>
            </w:r>
            <w:r w:rsidR="00472BEB">
              <w:rPr>
                <w:color w:val="000000"/>
                <w:sz w:val="22"/>
                <w:szCs w:val="22"/>
              </w:rPr>
              <w:t xml:space="preserve"> návrhu </w:t>
            </w:r>
            <w:r w:rsidRPr="007001F1">
              <w:rPr>
                <w:color w:val="000000"/>
                <w:sz w:val="22"/>
                <w:szCs w:val="22"/>
              </w:rPr>
              <w:t>oznámen</w:t>
            </w:r>
            <w:r w:rsidR="00472BEB">
              <w:rPr>
                <w:color w:val="000000"/>
                <w:sz w:val="22"/>
                <w:szCs w:val="22"/>
              </w:rPr>
              <w:t>ia</w:t>
            </w:r>
            <w:r w:rsidRPr="007001F1">
              <w:rPr>
                <w:color w:val="000000"/>
                <w:sz w:val="22"/>
                <w:szCs w:val="22"/>
              </w:rPr>
              <w:t xml:space="preserve"> o vyhlásení </w:t>
            </w:r>
            <w:r w:rsidR="00E94865">
              <w:rPr>
                <w:color w:val="000000"/>
                <w:sz w:val="22"/>
                <w:szCs w:val="22"/>
              </w:rPr>
              <w:t>súťaže návrhov</w:t>
            </w:r>
            <w:r w:rsidRPr="007001F1">
              <w:rPr>
                <w:color w:val="000000"/>
                <w:sz w:val="22"/>
                <w:szCs w:val="22"/>
              </w:rPr>
              <w:t xml:space="preserve"> odôvodnenie?</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5</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Bol zamestnanec vykonávajúci kontrolu oboznámený s rizikovými indikátormi</w:t>
            </w:r>
            <w:r w:rsidR="00315472">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15472">
              <w:rPr>
                <w:color w:val="000000"/>
                <w:sz w:val="22"/>
                <w:szCs w:val="22"/>
              </w:rPr>
              <w:t xml:space="preserve"> </w:t>
            </w:r>
            <w:r w:rsidR="009235E9"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6</w:t>
            </w:r>
          </w:p>
        </w:tc>
        <w:tc>
          <w:tcPr>
            <w:tcW w:w="4820" w:type="dxa"/>
            <w:gridSpan w:val="2"/>
            <w:shd w:val="clear" w:color="auto" w:fill="auto"/>
            <w:vAlign w:val="center"/>
            <w:hideMark/>
          </w:tcPr>
          <w:p w:rsidR="006D441E" w:rsidRPr="007001F1" w:rsidRDefault="006D441E" w:rsidP="00FA683A">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7</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8</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Stanovil verejný obstarávateľ podmienky účasti týkajúce sa finančného a ekonomického postavenia a doklady na ich preukázanie v súlade s § 33 ZVO?</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9</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Stanovil verejný obstarávateľ podmienky účasti týkajúce sa technickej alebo odbornej spôsobilosti a doklady na ich preukázanie v súlade s § 34 a</w:t>
            </w:r>
            <w:r w:rsidR="002072E0" w:rsidRPr="007001F1">
              <w:rPr>
                <w:color w:val="000000"/>
                <w:sz w:val="22"/>
                <w:szCs w:val="22"/>
              </w:rPr>
              <w:t>ž</w:t>
            </w:r>
            <w:r w:rsidRPr="007001F1">
              <w:rPr>
                <w:color w:val="000000"/>
                <w:sz w:val="22"/>
                <w:szCs w:val="22"/>
              </w:rPr>
              <w:t xml:space="preserve"> § 36 ZVO?</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5048BF" w:rsidRPr="007001F1" w:rsidTr="002D20F9">
        <w:trPr>
          <w:trHeight w:val="1268"/>
        </w:trPr>
        <w:tc>
          <w:tcPr>
            <w:tcW w:w="582" w:type="dxa"/>
            <w:vMerge w:val="restart"/>
            <w:shd w:val="clear" w:color="auto" w:fill="auto"/>
            <w:noWrap/>
            <w:vAlign w:val="center"/>
            <w:hideMark/>
          </w:tcPr>
          <w:p w:rsidR="005048BF" w:rsidRPr="007001F1" w:rsidRDefault="005048BF" w:rsidP="006D441E">
            <w:pPr>
              <w:jc w:val="center"/>
              <w:rPr>
                <w:color w:val="000000"/>
              </w:rPr>
            </w:pPr>
            <w:r w:rsidRPr="007001F1">
              <w:rPr>
                <w:color w:val="000000"/>
                <w:sz w:val="22"/>
                <w:szCs w:val="22"/>
              </w:rPr>
              <w:t>10</w:t>
            </w:r>
          </w:p>
        </w:tc>
        <w:tc>
          <w:tcPr>
            <w:tcW w:w="4820" w:type="dxa"/>
            <w:gridSpan w:val="2"/>
            <w:shd w:val="clear" w:color="auto" w:fill="auto"/>
            <w:vAlign w:val="center"/>
            <w:hideMark/>
          </w:tcPr>
          <w:p w:rsidR="005048BF" w:rsidRPr="007001F1" w:rsidRDefault="005048BF" w:rsidP="00FA683A">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FA683A" w:rsidRPr="007001F1">
              <w:rPr>
                <w:color w:val="000000"/>
                <w:sz w:val="22"/>
                <w:szCs w:val="22"/>
              </w:rPr>
              <w:t xml:space="preserve"> súvisiace s predmetom zákazky?</w:t>
            </w:r>
          </w:p>
        </w:tc>
        <w:tc>
          <w:tcPr>
            <w:tcW w:w="567"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567"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776"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1775"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r>
      <w:tr w:rsidR="005048BF" w:rsidRPr="007001F1" w:rsidTr="002D20F9">
        <w:trPr>
          <w:trHeight w:val="1267"/>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RDefault="005048BF" w:rsidP="009B3481">
            <w:pPr>
              <w:jc w:val="both"/>
              <w:rPr>
                <w:color w:val="000000"/>
              </w:rPr>
            </w:pPr>
            <w:r w:rsidRPr="007001F1">
              <w:rPr>
                <w:color w:val="000000"/>
                <w:sz w:val="22"/>
                <w:szCs w:val="22"/>
              </w:rPr>
              <w:t xml:space="preserve">b) Umožňuje verejný obstarávateľ predložiť rovnocenné potvrdenie vydané príslušným orgánom iného členského štátu alebo iný doklad, ktorým </w:t>
            </w:r>
            <w:r w:rsidR="009B3481">
              <w:rPr>
                <w:color w:val="000000"/>
                <w:sz w:val="22"/>
                <w:szCs w:val="22"/>
              </w:rPr>
              <w:t>účastník</w:t>
            </w:r>
            <w:r w:rsidRPr="007001F1">
              <w:rPr>
                <w:color w:val="000000"/>
                <w:sz w:val="22"/>
                <w:szCs w:val="22"/>
              </w:rPr>
              <w:t xml:space="preserve"> preukazuje splnenie podmienok účasti vo verejnom obstarávaní?</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930"/>
        </w:trPr>
        <w:tc>
          <w:tcPr>
            <w:tcW w:w="582" w:type="dxa"/>
            <w:vMerge w:val="restart"/>
            <w:shd w:val="clear" w:color="auto" w:fill="auto"/>
            <w:noWrap/>
            <w:vAlign w:val="center"/>
            <w:hideMark/>
          </w:tcPr>
          <w:p w:rsidR="005048BF" w:rsidRPr="007001F1" w:rsidRDefault="005048BF" w:rsidP="000B6ACC">
            <w:pPr>
              <w:jc w:val="center"/>
              <w:rPr>
                <w:color w:val="000000"/>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rsidR="005048BF" w:rsidRPr="007001F1" w:rsidRDefault="005048BF" w:rsidP="00FA683A">
            <w:pPr>
              <w:jc w:val="both"/>
              <w:rPr>
                <w:color w:val="000000"/>
              </w:rPr>
            </w:pPr>
            <w:r w:rsidRPr="007001F1">
              <w:rPr>
                <w:color w:val="000000"/>
                <w:sz w:val="22"/>
                <w:szCs w:val="22"/>
              </w:rPr>
              <w:t>a) Sú kritériá výberu účastníkov určené jednoznačne, zrozumiteľne a nediskriminačne, tak aby umožnili účasť dostatočnému počtu účastníkov, a </w:t>
            </w:r>
            <w:r w:rsidR="00FA683A" w:rsidRPr="007001F1">
              <w:rPr>
                <w:color w:val="000000"/>
                <w:sz w:val="22"/>
                <w:szCs w:val="22"/>
              </w:rPr>
              <w:t>tým umožnili hospodársku súťaž?</w:t>
            </w:r>
          </w:p>
        </w:tc>
        <w:tc>
          <w:tcPr>
            <w:tcW w:w="567"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567"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776"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1775"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r>
      <w:tr w:rsidR="005048BF" w:rsidRPr="007001F1" w:rsidTr="002D20F9">
        <w:trPr>
          <w:trHeight w:val="307"/>
        </w:trPr>
        <w:tc>
          <w:tcPr>
            <w:tcW w:w="582" w:type="dxa"/>
            <w:vMerge/>
            <w:shd w:val="clear" w:color="auto" w:fill="auto"/>
            <w:noWrap/>
            <w:vAlign w:val="center"/>
          </w:tcPr>
          <w:p w:rsidR="005048BF" w:rsidRPr="007001F1" w:rsidRDefault="005048BF" w:rsidP="000B6ACC">
            <w:pPr>
              <w:jc w:val="center"/>
              <w:rPr>
                <w:color w:val="000000"/>
              </w:rPr>
            </w:pPr>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b) Ak sa súťaž návrhov vyhlásila pre obmedzený počet účastníkov, v oznámení o vyhlásení súťaže návrhov boli určené kritériá výberu účastníkov?</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930"/>
        </w:trPr>
        <w:tc>
          <w:tcPr>
            <w:tcW w:w="582" w:type="dxa"/>
            <w:vMerge/>
            <w:shd w:val="clear" w:color="auto" w:fill="auto"/>
            <w:noWrap/>
            <w:vAlign w:val="center"/>
          </w:tcPr>
          <w:p w:rsidR="005048BF" w:rsidRPr="007001F1" w:rsidRDefault="005048BF" w:rsidP="000B6ACC">
            <w:pPr>
              <w:jc w:val="center"/>
              <w:rPr>
                <w:color w:val="000000"/>
              </w:rPr>
            </w:pPr>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294C93" w:rsidRPr="007001F1" w:rsidTr="002D20F9">
        <w:trPr>
          <w:trHeight w:val="20"/>
        </w:trPr>
        <w:tc>
          <w:tcPr>
            <w:tcW w:w="582" w:type="dxa"/>
            <w:shd w:val="clear" w:color="auto" w:fill="auto"/>
            <w:noWrap/>
            <w:vAlign w:val="center"/>
          </w:tcPr>
          <w:p w:rsidR="00294C93" w:rsidRPr="007001F1" w:rsidRDefault="00294C93" w:rsidP="000B6ACC">
            <w:pPr>
              <w:jc w:val="center"/>
              <w:rPr>
                <w:color w:val="000000"/>
              </w:rPr>
            </w:pPr>
            <w:r>
              <w:rPr>
                <w:color w:val="000000"/>
                <w:sz w:val="22"/>
                <w:szCs w:val="22"/>
              </w:rPr>
              <w:t>1</w:t>
            </w:r>
            <w:r w:rsidR="003B27CD">
              <w:rPr>
                <w:color w:val="000000"/>
                <w:sz w:val="22"/>
                <w:szCs w:val="22"/>
              </w:rPr>
              <w:t>2</w:t>
            </w:r>
          </w:p>
        </w:tc>
        <w:tc>
          <w:tcPr>
            <w:tcW w:w="4820" w:type="dxa"/>
            <w:gridSpan w:val="2"/>
            <w:shd w:val="clear" w:color="auto" w:fill="auto"/>
            <w:vAlign w:val="center"/>
          </w:tcPr>
          <w:p w:rsidR="00294C93" w:rsidRPr="007001F1" w:rsidRDefault="00294C93" w:rsidP="00FA683A">
            <w:pPr>
              <w:jc w:val="both"/>
              <w:rPr>
                <w:color w:val="000000"/>
              </w:rPr>
            </w:pPr>
            <w:r w:rsidRPr="007001F1">
              <w:rPr>
                <w:color w:val="000000"/>
                <w:sz w:val="22"/>
                <w:szCs w:val="22"/>
              </w:rPr>
              <w:t>Je</w:t>
            </w:r>
            <w:r>
              <w:rPr>
                <w:color w:val="000000"/>
                <w:sz w:val="22"/>
                <w:szCs w:val="22"/>
              </w:rPr>
              <w:t xml:space="preserve"> návrh</w:t>
            </w:r>
            <w:r w:rsidRPr="007001F1">
              <w:rPr>
                <w:color w:val="000000"/>
                <w:sz w:val="22"/>
                <w:szCs w:val="22"/>
              </w:rPr>
              <w:t xml:space="preserve"> oznámeni</w:t>
            </w:r>
            <w:r>
              <w:rPr>
                <w:color w:val="000000"/>
                <w:sz w:val="22"/>
                <w:szCs w:val="22"/>
              </w:rPr>
              <w:t>a</w:t>
            </w:r>
            <w:r w:rsidRPr="007001F1">
              <w:rPr>
                <w:color w:val="000000"/>
                <w:sz w:val="22"/>
                <w:szCs w:val="22"/>
              </w:rPr>
              <w:t xml:space="preserve">  o vyhlásení verejného obstarávania v súlade s </w:t>
            </w:r>
            <w:r>
              <w:rPr>
                <w:color w:val="000000"/>
                <w:sz w:val="22"/>
                <w:szCs w:val="22"/>
              </w:rPr>
              <w:t>návrhom súťažných podmienok</w:t>
            </w:r>
            <w:r w:rsidRPr="007001F1">
              <w:rPr>
                <w:color w:val="000000"/>
                <w:sz w:val="22"/>
                <w:szCs w:val="22"/>
              </w:rPr>
              <w:t>?</w:t>
            </w:r>
          </w:p>
        </w:tc>
        <w:tc>
          <w:tcPr>
            <w:tcW w:w="567" w:type="dxa"/>
            <w:shd w:val="clear" w:color="auto" w:fill="auto"/>
            <w:vAlign w:val="center"/>
          </w:tcPr>
          <w:p w:rsidR="00294C93" w:rsidRPr="007001F1" w:rsidRDefault="00294C93" w:rsidP="006D441E">
            <w:pPr>
              <w:jc w:val="center"/>
              <w:rPr>
                <w:color w:val="000000"/>
              </w:rPr>
            </w:pPr>
          </w:p>
        </w:tc>
        <w:tc>
          <w:tcPr>
            <w:tcW w:w="567" w:type="dxa"/>
            <w:shd w:val="clear" w:color="auto" w:fill="auto"/>
            <w:vAlign w:val="center"/>
          </w:tcPr>
          <w:p w:rsidR="00294C93" w:rsidRPr="007001F1" w:rsidRDefault="00294C93" w:rsidP="006D441E">
            <w:pPr>
              <w:jc w:val="center"/>
              <w:rPr>
                <w:color w:val="000000"/>
              </w:rPr>
            </w:pPr>
          </w:p>
        </w:tc>
        <w:tc>
          <w:tcPr>
            <w:tcW w:w="776" w:type="dxa"/>
            <w:shd w:val="clear" w:color="auto" w:fill="auto"/>
            <w:vAlign w:val="center"/>
          </w:tcPr>
          <w:p w:rsidR="00294C93" w:rsidRPr="007001F1" w:rsidRDefault="00294C93" w:rsidP="006D441E">
            <w:pPr>
              <w:jc w:val="center"/>
              <w:rPr>
                <w:color w:val="000000"/>
              </w:rPr>
            </w:pPr>
          </w:p>
        </w:tc>
        <w:tc>
          <w:tcPr>
            <w:tcW w:w="1775" w:type="dxa"/>
            <w:shd w:val="clear" w:color="auto" w:fill="auto"/>
            <w:vAlign w:val="center"/>
          </w:tcPr>
          <w:p w:rsidR="00294C93" w:rsidRPr="007001F1" w:rsidRDefault="00294C93" w:rsidP="006D441E">
            <w:pPr>
              <w:jc w:val="center"/>
              <w:rPr>
                <w:color w:val="000000"/>
              </w:rPr>
            </w:pP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1</w:t>
            </w:r>
            <w:r w:rsidR="003B27CD">
              <w:rPr>
                <w:color w:val="000000"/>
                <w:sz w:val="22"/>
                <w:szCs w:val="22"/>
              </w:rPr>
              <w:t>3</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 xml:space="preserve">Boli pri zadávaní súťaže návrhov dodržané ustanovenia ZVO upravené v štvrtej časti, t.j. § </w:t>
            </w:r>
            <w:r w:rsidR="00433C0A" w:rsidRPr="007001F1">
              <w:rPr>
                <w:color w:val="000000"/>
                <w:sz w:val="22"/>
                <w:szCs w:val="22"/>
              </w:rPr>
              <w:t xml:space="preserve">119 </w:t>
            </w:r>
            <w:r w:rsidRPr="007001F1">
              <w:rPr>
                <w:color w:val="000000"/>
                <w:sz w:val="22"/>
                <w:szCs w:val="22"/>
              </w:rPr>
              <w:t xml:space="preserve">až § </w:t>
            </w:r>
            <w:r w:rsidR="00433C0A" w:rsidRPr="007001F1">
              <w:rPr>
                <w:color w:val="000000"/>
                <w:sz w:val="22"/>
                <w:szCs w:val="22"/>
              </w:rPr>
              <w:t>125</w:t>
            </w:r>
            <w:r w:rsidRPr="007001F1">
              <w:rPr>
                <w:color w:val="000000"/>
                <w:sz w:val="22"/>
                <w:szCs w:val="22"/>
              </w:rPr>
              <w:t>ZVO?</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1</w:t>
            </w:r>
            <w:r w:rsidR="003B27CD">
              <w:rPr>
                <w:color w:val="000000"/>
                <w:sz w:val="22"/>
                <w:szCs w:val="22"/>
              </w:rPr>
              <w:t>4</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1</w:t>
            </w:r>
            <w:r w:rsidR="003B27CD">
              <w:rPr>
                <w:color w:val="000000"/>
                <w:sz w:val="22"/>
                <w:szCs w:val="22"/>
              </w:rPr>
              <w:t>5</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315472" w:rsidRPr="007001F1" w:rsidTr="002D20F9">
        <w:trPr>
          <w:trHeight w:val="20"/>
        </w:trPr>
        <w:tc>
          <w:tcPr>
            <w:tcW w:w="582" w:type="dxa"/>
            <w:vMerge w:val="restart"/>
            <w:shd w:val="clear" w:color="auto" w:fill="auto"/>
            <w:noWrap/>
            <w:vAlign w:val="center"/>
            <w:hideMark/>
          </w:tcPr>
          <w:p w:rsidR="00315472" w:rsidRPr="007001F1" w:rsidRDefault="00315472" w:rsidP="006D441E">
            <w:pPr>
              <w:jc w:val="center"/>
              <w:rPr>
                <w:color w:val="000000"/>
              </w:rPr>
            </w:pPr>
            <w:r w:rsidRPr="007001F1">
              <w:rPr>
                <w:color w:val="000000"/>
                <w:sz w:val="22"/>
                <w:szCs w:val="22"/>
              </w:rPr>
              <w:t>1</w:t>
            </w:r>
            <w:r w:rsidR="003B27CD">
              <w:rPr>
                <w:color w:val="000000"/>
                <w:sz w:val="22"/>
                <w:szCs w:val="22"/>
              </w:rPr>
              <w:t>6</w:t>
            </w:r>
          </w:p>
        </w:tc>
        <w:tc>
          <w:tcPr>
            <w:tcW w:w="4820" w:type="dxa"/>
            <w:gridSpan w:val="2"/>
            <w:shd w:val="clear" w:color="auto" w:fill="auto"/>
            <w:vAlign w:val="center"/>
            <w:hideMark/>
          </w:tcPr>
          <w:p w:rsidR="00315472" w:rsidRPr="007001F1" w:rsidRDefault="00315472" w:rsidP="00315472">
            <w:pPr>
              <w:jc w:val="both"/>
              <w:rPr>
                <w:color w:val="000000"/>
              </w:rPr>
            </w:pPr>
            <w:r>
              <w:rPr>
                <w:color w:val="000000"/>
                <w:sz w:val="22"/>
                <w:szCs w:val="22"/>
              </w:rPr>
              <w:t xml:space="preserve">a) </w:t>
            </w:r>
            <w:r w:rsidRPr="007001F1">
              <w:rPr>
                <w:color w:val="000000"/>
                <w:sz w:val="22"/>
                <w:szCs w:val="22"/>
              </w:rPr>
              <w:t>Bola pri súťaži návrhov použitá verejná súťaž?</w:t>
            </w:r>
          </w:p>
        </w:tc>
        <w:tc>
          <w:tcPr>
            <w:tcW w:w="567" w:type="dxa"/>
            <w:shd w:val="clear" w:color="auto" w:fill="auto"/>
            <w:vAlign w:val="center"/>
            <w:hideMark/>
          </w:tcPr>
          <w:p w:rsidR="00315472" w:rsidRPr="007001F1" w:rsidRDefault="00315472" w:rsidP="006D441E">
            <w:pPr>
              <w:jc w:val="center"/>
              <w:rPr>
                <w:color w:val="000000"/>
              </w:rPr>
            </w:pPr>
            <w:r w:rsidRPr="007001F1">
              <w:rPr>
                <w:color w:val="000000"/>
                <w:sz w:val="22"/>
                <w:szCs w:val="22"/>
              </w:rPr>
              <w:t> </w:t>
            </w:r>
          </w:p>
        </w:tc>
        <w:tc>
          <w:tcPr>
            <w:tcW w:w="567" w:type="dxa"/>
            <w:shd w:val="clear" w:color="auto" w:fill="auto"/>
            <w:vAlign w:val="center"/>
            <w:hideMark/>
          </w:tcPr>
          <w:p w:rsidR="00315472" w:rsidRPr="007001F1" w:rsidRDefault="00315472" w:rsidP="006D441E">
            <w:pPr>
              <w:jc w:val="center"/>
              <w:rPr>
                <w:color w:val="000000"/>
              </w:rPr>
            </w:pPr>
            <w:r w:rsidRPr="007001F1">
              <w:rPr>
                <w:color w:val="000000"/>
                <w:sz w:val="22"/>
                <w:szCs w:val="22"/>
              </w:rPr>
              <w:t> </w:t>
            </w:r>
          </w:p>
        </w:tc>
        <w:tc>
          <w:tcPr>
            <w:tcW w:w="776" w:type="dxa"/>
            <w:shd w:val="clear" w:color="auto" w:fill="auto"/>
            <w:vAlign w:val="center"/>
            <w:hideMark/>
          </w:tcPr>
          <w:p w:rsidR="00315472" w:rsidRPr="007001F1" w:rsidRDefault="00315472" w:rsidP="006D441E">
            <w:pPr>
              <w:jc w:val="center"/>
              <w:rPr>
                <w:color w:val="000000"/>
              </w:rPr>
            </w:pPr>
            <w:r w:rsidRPr="007001F1">
              <w:rPr>
                <w:color w:val="000000"/>
                <w:sz w:val="22"/>
                <w:szCs w:val="22"/>
              </w:rPr>
              <w:t> </w:t>
            </w:r>
          </w:p>
        </w:tc>
        <w:tc>
          <w:tcPr>
            <w:tcW w:w="1775" w:type="dxa"/>
            <w:shd w:val="clear" w:color="auto" w:fill="auto"/>
            <w:vAlign w:val="center"/>
            <w:hideMark/>
          </w:tcPr>
          <w:p w:rsidR="00315472" w:rsidRPr="007001F1" w:rsidRDefault="00315472" w:rsidP="006D441E">
            <w:pPr>
              <w:jc w:val="center"/>
              <w:rPr>
                <w:color w:val="000000"/>
              </w:rPr>
            </w:pPr>
            <w:r w:rsidRPr="007001F1">
              <w:rPr>
                <w:color w:val="000000"/>
                <w:sz w:val="22"/>
                <w:szCs w:val="22"/>
              </w:rPr>
              <w:t> </w:t>
            </w:r>
          </w:p>
        </w:tc>
      </w:tr>
      <w:tr w:rsidR="00315472" w:rsidRPr="007001F1" w:rsidTr="002D20F9">
        <w:trPr>
          <w:trHeight w:val="20"/>
        </w:trPr>
        <w:tc>
          <w:tcPr>
            <w:tcW w:w="582" w:type="dxa"/>
            <w:vMerge/>
            <w:shd w:val="clear" w:color="auto" w:fill="auto"/>
            <w:noWrap/>
            <w:vAlign w:val="center"/>
          </w:tcPr>
          <w:p w:rsidR="00315472" w:rsidRPr="007001F1" w:rsidRDefault="00315472" w:rsidP="006D441E">
            <w:pPr>
              <w:jc w:val="center"/>
              <w:rPr>
                <w:color w:val="000000"/>
                <w:sz w:val="22"/>
                <w:szCs w:val="22"/>
              </w:rPr>
            </w:pPr>
          </w:p>
        </w:tc>
        <w:tc>
          <w:tcPr>
            <w:tcW w:w="4820" w:type="dxa"/>
            <w:gridSpan w:val="2"/>
            <w:shd w:val="clear" w:color="auto" w:fill="auto"/>
            <w:vAlign w:val="center"/>
          </w:tcPr>
          <w:p w:rsidR="00315472" w:rsidRPr="007001F1" w:rsidRDefault="00315472" w:rsidP="00FA683A">
            <w:pPr>
              <w:jc w:val="both"/>
              <w:rPr>
                <w:color w:val="000000"/>
                <w:sz w:val="22"/>
                <w:szCs w:val="22"/>
              </w:rPr>
            </w:pPr>
            <w:r w:rsidRPr="007001F1">
              <w:rPr>
                <w:color w:val="000000"/>
                <w:sz w:val="22"/>
                <w:szCs w:val="22"/>
              </w:rPr>
              <w:t>Bola pri súťaži návrhov použitá užšia súťaž</w:t>
            </w:r>
            <w:r>
              <w:rPr>
                <w:color w:val="000000"/>
                <w:sz w:val="22"/>
                <w:szCs w:val="22"/>
              </w:rPr>
              <w:t>?</w:t>
            </w:r>
          </w:p>
        </w:tc>
        <w:tc>
          <w:tcPr>
            <w:tcW w:w="567" w:type="dxa"/>
            <w:shd w:val="clear" w:color="auto" w:fill="auto"/>
            <w:vAlign w:val="center"/>
          </w:tcPr>
          <w:p w:rsidR="00315472" w:rsidRPr="007001F1" w:rsidRDefault="00315472" w:rsidP="006D441E">
            <w:pPr>
              <w:jc w:val="center"/>
              <w:rPr>
                <w:color w:val="000000"/>
                <w:sz w:val="22"/>
                <w:szCs w:val="22"/>
              </w:rPr>
            </w:pPr>
          </w:p>
        </w:tc>
        <w:tc>
          <w:tcPr>
            <w:tcW w:w="567" w:type="dxa"/>
            <w:shd w:val="clear" w:color="auto" w:fill="auto"/>
            <w:vAlign w:val="center"/>
          </w:tcPr>
          <w:p w:rsidR="00315472" w:rsidRPr="007001F1" w:rsidRDefault="00315472" w:rsidP="006D441E">
            <w:pPr>
              <w:jc w:val="center"/>
              <w:rPr>
                <w:color w:val="000000"/>
                <w:sz w:val="22"/>
                <w:szCs w:val="22"/>
              </w:rPr>
            </w:pPr>
          </w:p>
        </w:tc>
        <w:tc>
          <w:tcPr>
            <w:tcW w:w="776" w:type="dxa"/>
            <w:shd w:val="clear" w:color="auto" w:fill="auto"/>
            <w:vAlign w:val="center"/>
          </w:tcPr>
          <w:p w:rsidR="00315472" w:rsidRPr="007001F1" w:rsidRDefault="00315472" w:rsidP="006D441E">
            <w:pPr>
              <w:jc w:val="center"/>
              <w:rPr>
                <w:color w:val="000000"/>
                <w:sz w:val="22"/>
                <w:szCs w:val="22"/>
              </w:rPr>
            </w:pPr>
          </w:p>
        </w:tc>
        <w:tc>
          <w:tcPr>
            <w:tcW w:w="1775" w:type="dxa"/>
            <w:shd w:val="clear" w:color="auto" w:fill="auto"/>
            <w:vAlign w:val="center"/>
          </w:tcPr>
          <w:p w:rsidR="00315472" w:rsidRPr="007001F1" w:rsidRDefault="00315472" w:rsidP="006D441E">
            <w:pPr>
              <w:jc w:val="center"/>
              <w:rPr>
                <w:color w:val="000000"/>
                <w:sz w:val="22"/>
                <w:szCs w:val="22"/>
              </w:rPr>
            </w:pPr>
          </w:p>
        </w:tc>
      </w:tr>
      <w:tr w:rsidR="005048BF" w:rsidRPr="007001F1" w:rsidTr="002D20F9">
        <w:trPr>
          <w:trHeight w:val="503"/>
        </w:trPr>
        <w:tc>
          <w:tcPr>
            <w:tcW w:w="582" w:type="dxa"/>
            <w:vMerge w:val="restart"/>
            <w:shd w:val="clear" w:color="auto" w:fill="auto"/>
            <w:noWrap/>
            <w:vAlign w:val="center"/>
          </w:tcPr>
          <w:p w:rsidR="005048BF" w:rsidRPr="007001F1" w:rsidRDefault="005048BF" w:rsidP="006D441E">
            <w:pPr>
              <w:jc w:val="center"/>
              <w:rPr>
                <w:color w:val="000000"/>
              </w:rPr>
            </w:pPr>
            <w:r w:rsidRPr="007001F1">
              <w:rPr>
                <w:color w:val="000000"/>
                <w:sz w:val="22"/>
                <w:szCs w:val="22"/>
              </w:rPr>
              <w:t>1</w:t>
            </w:r>
            <w:r w:rsidR="003B27CD">
              <w:rPr>
                <w:color w:val="000000"/>
                <w:sz w:val="22"/>
                <w:szCs w:val="22"/>
              </w:rPr>
              <w:t>7</w:t>
            </w:r>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a) Obsahujú súťažné podmienky všetky náležitosti vyžadované v ustanovení § 123 ods. 2 ZVO?</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502"/>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b) Je dostupnosť súťažných podmienok v súlade s ustanovením § 43 ZVO?</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351"/>
        </w:trPr>
        <w:tc>
          <w:tcPr>
            <w:tcW w:w="582" w:type="dxa"/>
            <w:vMerge w:val="restart"/>
            <w:shd w:val="clear" w:color="auto" w:fill="auto"/>
            <w:noWrap/>
            <w:vAlign w:val="center"/>
          </w:tcPr>
          <w:p w:rsidR="005048BF" w:rsidRPr="007001F1" w:rsidRDefault="005048BF" w:rsidP="006D441E">
            <w:pPr>
              <w:jc w:val="center"/>
              <w:rPr>
                <w:color w:val="000000"/>
              </w:rPr>
            </w:pPr>
            <w:r w:rsidRPr="007001F1">
              <w:rPr>
                <w:color w:val="000000"/>
                <w:sz w:val="22"/>
                <w:szCs w:val="22"/>
              </w:rPr>
              <w:t>1</w:t>
            </w:r>
            <w:r w:rsidR="003B27CD">
              <w:rPr>
                <w:color w:val="000000"/>
                <w:sz w:val="22"/>
                <w:szCs w:val="22"/>
              </w:rPr>
              <w:t>8</w:t>
            </w:r>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a) Nebol pred vyhlásením súťaže návrhov identifikovaný k</w:t>
            </w:r>
            <w:r w:rsidR="00FA683A" w:rsidRPr="007001F1">
              <w:rPr>
                <w:color w:val="000000"/>
                <w:sz w:val="22"/>
                <w:szCs w:val="22"/>
              </w:rPr>
              <w:t>onflikt záujmov podľa § 23 ZVO?</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630"/>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b) Boli v prípade konfliktu záujmov prijaté primerané opatrenia a vykonaná náprav</w:t>
            </w:r>
            <w:r w:rsidR="0020754C">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6D441E" w:rsidRPr="007001F1" w:rsidTr="002D20F9">
        <w:trPr>
          <w:trHeight w:val="20"/>
        </w:trPr>
        <w:tc>
          <w:tcPr>
            <w:tcW w:w="582" w:type="dxa"/>
            <w:shd w:val="clear" w:color="auto" w:fill="auto"/>
            <w:noWrap/>
            <w:vAlign w:val="center"/>
            <w:hideMark/>
          </w:tcPr>
          <w:p w:rsidR="006D441E" w:rsidRPr="007001F1" w:rsidRDefault="003B27CD" w:rsidP="006D441E">
            <w:pPr>
              <w:jc w:val="center"/>
              <w:rPr>
                <w:color w:val="000000"/>
              </w:rPr>
            </w:pPr>
            <w:r>
              <w:rPr>
                <w:color w:val="000000"/>
                <w:sz w:val="22"/>
                <w:szCs w:val="22"/>
              </w:rPr>
              <w:t>19</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300"/>
        </w:trPr>
        <w:tc>
          <w:tcPr>
            <w:tcW w:w="9087" w:type="dxa"/>
            <w:gridSpan w:val="7"/>
            <w:shd w:val="clear" w:color="auto" w:fill="auto"/>
            <w:noWrap/>
            <w:vAlign w:val="center"/>
          </w:tcPr>
          <w:p w:rsidR="006D441E" w:rsidRPr="007001F1" w:rsidRDefault="006D441E" w:rsidP="006D441E">
            <w:pPr>
              <w:jc w:val="both"/>
              <w:rPr>
                <w:b/>
                <w:sz w:val="20"/>
                <w:szCs w:val="20"/>
              </w:rPr>
            </w:pPr>
            <w:r w:rsidRPr="007001F1">
              <w:rPr>
                <w:b/>
                <w:sz w:val="20"/>
                <w:szCs w:val="20"/>
              </w:rPr>
              <w:t>VYJADRENIE</w:t>
            </w:r>
          </w:p>
          <w:p w:rsidR="006D441E" w:rsidRPr="007001F1" w:rsidRDefault="006D441E" w:rsidP="006D441E">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88"/>
              <w:t>[1]</w:t>
            </w:r>
          </w:p>
          <w:p w:rsidR="006D441E" w:rsidRPr="007001F1" w:rsidRDefault="006D441E" w:rsidP="006D441E">
            <w:pPr>
              <w:rPr>
                <w:b/>
                <w:bCs/>
                <w:color w:val="000000"/>
              </w:rPr>
            </w:pPr>
          </w:p>
        </w:tc>
      </w:tr>
      <w:tr w:rsidR="006D441E" w:rsidRPr="007001F1" w:rsidTr="002D20F9">
        <w:trPr>
          <w:trHeight w:val="300"/>
        </w:trPr>
        <w:tc>
          <w:tcPr>
            <w:tcW w:w="3559" w:type="dxa"/>
            <w:gridSpan w:val="2"/>
            <w:shd w:val="clear" w:color="auto" w:fill="auto"/>
            <w:vAlign w:val="center"/>
            <w:hideMark/>
          </w:tcPr>
          <w:p w:rsidR="006D441E" w:rsidRPr="007001F1" w:rsidRDefault="006D441E" w:rsidP="006D441E">
            <w:pPr>
              <w:rPr>
                <w:b/>
                <w:bCs/>
              </w:rPr>
            </w:pPr>
            <w:r w:rsidRPr="007001F1">
              <w:rPr>
                <w:b/>
                <w:bCs/>
                <w:sz w:val="22"/>
                <w:szCs w:val="22"/>
              </w:rPr>
              <w:t>Kontrolu vykonal</w:t>
            </w:r>
            <w:r w:rsidR="00BD759C">
              <w:rPr>
                <w:rStyle w:val="Odkaznapoznmkupodiarou"/>
                <w:b/>
                <w:bCs/>
                <w:sz w:val="22"/>
                <w:szCs w:val="22"/>
              </w:rPr>
              <w:footnoteReference w:customMarkFollows="1" w:id="89"/>
              <w:t>2</w:t>
            </w:r>
            <w:r w:rsidRPr="007001F1">
              <w:rPr>
                <w:b/>
                <w:bCs/>
                <w:sz w:val="22"/>
                <w:szCs w:val="22"/>
              </w:rPr>
              <w:t>:</w:t>
            </w:r>
          </w:p>
        </w:tc>
        <w:tc>
          <w:tcPr>
            <w:tcW w:w="5528" w:type="dxa"/>
            <w:gridSpan w:val="5"/>
            <w:shd w:val="clear" w:color="auto" w:fill="auto"/>
            <w:vAlign w:val="center"/>
            <w:hideMark/>
          </w:tcPr>
          <w:p w:rsidR="006D441E" w:rsidRPr="007001F1" w:rsidRDefault="006D441E" w:rsidP="006D441E">
            <w:pPr>
              <w:rPr>
                <w:color w:val="000000"/>
              </w:rPr>
            </w:pPr>
            <w:r w:rsidRPr="007001F1">
              <w:rPr>
                <w:color w:val="000000"/>
                <w:sz w:val="22"/>
                <w:szCs w:val="22"/>
              </w:rPr>
              <w:t> </w:t>
            </w:r>
          </w:p>
        </w:tc>
      </w:tr>
      <w:tr w:rsidR="006D441E" w:rsidRPr="007001F1" w:rsidTr="002D20F9">
        <w:trPr>
          <w:trHeight w:val="300"/>
        </w:trPr>
        <w:tc>
          <w:tcPr>
            <w:tcW w:w="3559" w:type="dxa"/>
            <w:gridSpan w:val="2"/>
            <w:shd w:val="clear" w:color="auto" w:fill="auto"/>
            <w:vAlign w:val="center"/>
            <w:hideMark/>
          </w:tcPr>
          <w:p w:rsidR="006D441E" w:rsidRPr="007001F1" w:rsidRDefault="006D441E" w:rsidP="006D441E">
            <w:pPr>
              <w:rPr>
                <w:b/>
                <w:bCs/>
              </w:rPr>
            </w:pPr>
            <w:r w:rsidRPr="007001F1">
              <w:rPr>
                <w:b/>
                <w:bCs/>
                <w:sz w:val="22"/>
                <w:szCs w:val="22"/>
              </w:rPr>
              <w:t>Dátum:</w:t>
            </w:r>
          </w:p>
        </w:tc>
        <w:tc>
          <w:tcPr>
            <w:tcW w:w="5528" w:type="dxa"/>
            <w:gridSpan w:val="5"/>
            <w:shd w:val="clear" w:color="auto" w:fill="auto"/>
            <w:vAlign w:val="center"/>
            <w:hideMark/>
          </w:tcPr>
          <w:p w:rsidR="006D441E" w:rsidRPr="007001F1" w:rsidRDefault="006D441E" w:rsidP="006D441E">
            <w:pPr>
              <w:rPr>
                <w:color w:val="000000"/>
              </w:rPr>
            </w:pPr>
            <w:r w:rsidRPr="007001F1">
              <w:rPr>
                <w:color w:val="000000"/>
                <w:sz w:val="22"/>
                <w:szCs w:val="22"/>
              </w:rPr>
              <w:t> </w:t>
            </w:r>
          </w:p>
        </w:tc>
      </w:tr>
      <w:tr w:rsidR="006D441E" w:rsidRPr="007001F1" w:rsidTr="002D20F9">
        <w:trPr>
          <w:trHeight w:val="300"/>
        </w:trPr>
        <w:tc>
          <w:tcPr>
            <w:tcW w:w="3559" w:type="dxa"/>
            <w:gridSpan w:val="2"/>
            <w:shd w:val="clear" w:color="000000" w:fill="FFFFFF"/>
            <w:vAlign w:val="center"/>
            <w:hideMark/>
          </w:tcPr>
          <w:p w:rsidR="006D441E" w:rsidRPr="007001F1" w:rsidRDefault="006D441E" w:rsidP="006D441E">
            <w:pPr>
              <w:rPr>
                <w:b/>
                <w:bCs/>
              </w:rPr>
            </w:pPr>
            <w:r w:rsidRPr="007001F1">
              <w:rPr>
                <w:b/>
                <w:bCs/>
                <w:sz w:val="22"/>
                <w:szCs w:val="22"/>
              </w:rPr>
              <w:t>Podpis:</w:t>
            </w:r>
          </w:p>
        </w:tc>
        <w:tc>
          <w:tcPr>
            <w:tcW w:w="5528" w:type="dxa"/>
            <w:gridSpan w:val="5"/>
            <w:shd w:val="clear" w:color="auto" w:fill="auto"/>
            <w:vAlign w:val="center"/>
            <w:hideMark/>
          </w:tcPr>
          <w:p w:rsidR="006D441E" w:rsidRPr="007001F1" w:rsidRDefault="006D441E" w:rsidP="006D441E">
            <w:pPr>
              <w:rPr>
                <w:color w:val="000000"/>
              </w:rPr>
            </w:pPr>
            <w:r w:rsidRPr="007001F1">
              <w:rPr>
                <w:color w:val="000000"/>
                <w:sz w:val="22"/>
                <w:szCs w:val="22"/>
              </w:rPr>
              <w:t> </w:t>
            </w:r>
          </w:p>
        </w:tc>
      </w:tr>
      <w:tr w:rsidR="006D441E" w:rsidRPr="007001F1" w:rsidTr="002D20F9">
        <w:trPr>
          <w:trHeight w:val="300"/>
        </w:trPr>
        <w:tc>
          <w:tcPr>
            <w:tcW w:w="9087" w:type="dxa"/>
            <w:gridSpan w:val="7"/>
            <w:shd w:val="clear" w:color="auto" w:fill="auto"/>
            <w:noWrap/>
            <w:vAlign w:val="bottom"/>
            <w:hideMark/>
          </w:tcPr>
          <w:p w:rsidR="006D441E" w:rsidRPr="007001F1" w:rsidRDefault="006D441E" w:rsidP="006D441E">
            <w:pPr>
              <w:jc w:val="center"/>
              <w:rPr>
                <w:color w:val="000000"/>
              </w:rPr>
            </w:pPr>
            <w:r w:rsidRPr="007001F1">
              <w:rPr>
                <w:color w:val="000000"/>
                <w:sz w:val="22"/>
                <w:szCs w:val="22"/>
              </w:rPr>
              <w:lastRenderedPageBreak/>
              <w:t> </w:t>
            </w:r>
          </w:p>
        </w:tc>
      </w:tr>
      <w:tr w:rsidR="006D441E" w:rsidRPr="007001F1" w:rsidTr="002D20F9">
        <w:trPr>
          <w:trHeight w:val="300"/>
        </w:trPr>
        <w:tc>
          <w:tcPr>
            <w:tcW w:w="3559" w:type="dxa"/>
            <w:gridSpan w:val="2"/>
            <w:shd w:val="clear" w:color="000000" w:fill="FFFFFF"/>
            <w:vAlign w:val="center"/>
            <w:hideMark/>
          </w:tcPr>
          <w:p w:rsidR="006D441E" w:rsidRPr="007001F1" w:rsidRDefault="006D441E" w:rsidP="006D441E">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90"/>
              <w:t>3</w:t>
            </w:r>
            <w:r w:rsidRPr="007001F1">
              <w:rPr>
                <w:b/>
                <w:bCs/>
                <w:sz w:val="22"/>
                <w:szCs w:val="22"/>
              </w:rPr>
              <w:t>:</w:t>
            </w:r>
          </w:p>
        </w:tc>
        <w:tc>
          <w:tcPr>
            <w:tcW w:w="5528" w:type="dxa"/>
            <w:gridSpan w:val="5"/>
            <w:shd w:val="clear" w:color="auto" w:fill="auto"/>
            <w:vAlign w:val="center"/>
            <w:hideMark/>
          </w:tcPr>
          <w:p w:rsidR="006D441E" w:rsidRPr="007001F1" w:rsidRDefault="006D441E" w:rsidP="006D441E">
            <w:pPr>
              <w:rPr>
                <w:color w:val="000000"/>
              </w:rPr>
            </w:pPr>
            <w:r w:rsidRPr="007001F1">
              <w:rPr>
                <w:color w:val="000000"/>
                <w:sz w:val="22"/>
                <w:szCs w:val="22"/>
              </w:rPr>
              <w:t> </w:t>
            </w:r>
          </w:p>
        </w:tc>
      </w:tr>
      <w:tr w:rsidR="006D441E" w:rsidRPr="007001F1" w:rsidTr="002D20F9">
        <w:trPr>
          <w:trHeight w:val="300"/>
        </w:trPr>
        <w:tc>
          <w:tcPr>
            <w:tcW w:w="3559" w:type="dxa"/>
            <w:gridSpan w:val="2"/>
            <w:shd w:val="clear" w:color="000000" w:fill="FFFFFF"/>
            <w:vAlign w:val="center"/>
            <w:hideMark/>
          </w:tcPr>
          <w:p w:rsidR="006D441E" w:rsidRPr="007001F1" w:rsidRDefault="006D441E" w:rsidP="006D441E">
            <w:pPr>
              <w:rPr>
                <w:b/>
                <w:bCs/>
              </w:rPr>
            </w:pPr>
            <w:r w:rsidRPr="007001F1">
              <w:rPr>
                <w:b/>
                <w:bCs/>
                <w:sz w:val="22"/>
                <w:szCs w:val="22"/>
              </w:rPr>
              <w:t xml:space="preserve">Dátum: </w:t>
            </w:r>
          </w:p>
        </w:tc>
        <w:tc>
          <w:tcPr>
            <w:tcW w:w="5528" w:type="dxa"/>
            <w:gridSpan w:val="5"/>
            <w:shd w:val="clear" w:color="auto" w:fill="auto"/>
            <w:vAlign w:val="center"/>
            <w:hideMark/>
          </w:tcPr>
          <w:p w:rsidR="006D441E" w:rsidRPr="007001F1" w:rsidRDefault="006D441E" w:rsidP="006D441E">
            <w:pPr>
              <w:rPr>
                <w:color w:val="000000"/>
              </w:rPr>
            </w:pPr>
            <w:r w:rsidRPr="007001F1">
              <w:rPr>
                <w:color w:val="000000"/>
                <w:sz w:val="22"/>
                <w:szCs w:val="22"/>
              </w:rPr>
              <w:t> </w:t>
            </w:r>
          </w:p>
        </w:tc>
      </w:tr>
      <w:tr w:rsidR="006D441E" w:rsidRPr="007001F1" w:rsidTr="002D20F9">
        <w:trPr>
          <w:trHeight w:val="300"/>
        </w:trPr>
        <w:tc>
          <w:tcPr>
            <w:tcW w:w="3559" w:type="dxa"/>
            <w:gridSpan w:val="2"/>
            <w:shd w:val="clear" w:color="000000" w:fill="FFFFFF"/>
            <w:vAlign w:val="center"/>
            <w:hideMark/>
          </w:tcPr>
          <w:p w:rsidR="006D441E" w:rsidRPr="007001F1" w:rsidRDefault="006D441E" w:rsidP="006D441E">
            <w:pPr>
              <w:rPr>
                <w:b/>
                <w:bCs/>
              </w:rPr>
            </w:pPr>
            <w:r w:rsidRPr="007001F1">
              <w:rPr>
                <w:b/>
                <w:bCs/>
                <w:sz w:val="22"/>
                <w:szCs w:val="22"/>
              </w:rPr>
              <w:t>Podpis:</w:t>
            </w:r>
          </w:p>
        </w:tc>
        <w:tc>
          <w:tcPr>
            <w:tcW w:w="5528" w:type="dxa"/>
            <w:gridSpan w:val="5"/>
            <w:shd w:val="clear" w:color="auto" w:fill="auto"/>
            <w:vAlign w:val="center"/>
            <w:hideMark/>
          </w:tcPr>
          <w:p w:rsidR="006D441E" w:rsidRPr="007001F1" w:rsidRDefault="006D441E" w:rsidP="006D441E">
            <w:pPr>
              <w:rPr>
                <w:color w:val="000000"/>
              </w:rPr>
            </w:pPr>
            <w:r w:rsidRPr="007001F1">
              <w:rPr>
                <w:color w:val="000000"/>
                <w:sz w:val="22"/>
                <w:szCs w:val="22"/>
              </w:rPr>
              <w:t> </w:t>
            </w:r>
          </w:p>
        </w:tc>
      </w:tr>
    </w:tbl>
    <w:p w:rsidR="00C54C79" w:rsidRPr="007001F1" w:rsidRDefault="00C54C79"/>
    <w:p w:rsidR="00C54C79" w:rsidRPr="007001F1" w:rsidRDefault="00C54C79">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618"/>
        <w:gridCol w:w="2359"/>
        <w:gridCol w:w="1843"/>
        <w:gridCol w:w="567"/>
        <w:gridCol w:w="567"/>
        <w:gridCol w:w="776"/>
        <w:gridCol w:w="1779"/>
      </w:tblGrid>
      <w:tr w:rsidR="000B6ACC" w:rsidRPr="007001F1" w:rsidTr="007261E4">
        <w:trPr>
          <w:trHeight w:val="645"/>
        </w:trPr>
        <w:tc>
          <w:tcPr>
            <w:tcW w:w="9091" w:type="dxa"/>
            <w:gridSpan w:val="8"/>
            <w:shd w:val="clear" w:color="000000" w:fill="60497A"/>
            <w:vAlign w:val="center"/>
            <w:hideMark/>
          </w:tcPr>
          <w:p w:rsidR="000B6ACC" w:rsidRPr="007001F1" w:rsidRDefault="000B6ACC" w:rsidP="006D2003">
            <w:pPr>
              <w:jc w:val="center"/>
              <w:rPr>
                <w:b/>
                <w:bCs/>
                <w:color w:val="FFFFFF"/>
              </w:rPr>
            </w:pPr>
            <w:r w:rsidRPr="007001F1">
              <w:rPr>
                <w:b/>
                <w:bCs/>
                <w:color w:val="FFFFFF"/>
              </w:rPr>
              <w:lastRenderedPageBreak/>
              <w:t>Kontrolný zoznam k finančnej kontrole VO</w:t>
            </w:r>
            <w:r w:rsidRPr="007001F1">
              <w:rPr>
                <w:b/>
                <w:bCs/>
                <w:color w:val="FFFFFF"/>
              </w:rPr>
              <w:br/>
            </w:r>
            <w:bookmarkStart w:id="34" w:name="KZ_30"/>
            <w:r w:rsidRPr="007001F1">
              <w:rPr>
                <w:b/>
                <w:bCs/>
                <w:color w:val="FFFFFF"/>
              </w:rPr>
              <w:t xml:space="preserve">Nadlimitná zákazka - súťaž návrhov </w:t>
            </w:r>
            <w:r w:rsidR="004A1D2E" w:rsidRPr="007001F1">
              <w:rPr>
                <w:b/>
                <w:bCs/>
                <w:color w:val="FFFFFF"/>
              </w:rPr>
              <w:t xml:space="preserve">- druhá </w:t>
            </w:r>
            <w:r w:rsidRPr="007001F1">
              <w:rPr>
                <w:b/>
                <w:bCs/>
                <w:color w:val="FFFFFF"/>
              </w:rPr>
              <w:t>ex</w:t>
            </w:r>
            <w:r w:rsidR="00315472">
              <w:rPr>
                <w:b/>
                <w:bCs/>
                <w:color w:val="FFFFFF"/>
              </w:rPr>
              <w:t xml:space="preserve"> </w:t>
            </w:r>
            <w:r w:rsidRPr="007001F1">
              <w:rPr>
                <w:b/>
                <w:bCs/>
                <w:color w:val="FFFFFF"/>
              </w:rPr>
              <w:t>ante kontrola</w:t>
            </w:r>
            <w:bookmarkEnd w:id="34"/>
          </w:p>
        </w:tc>
      </w:tr>
      <w:tr w:rsidR="000B6ACC" w:rsidRPr="007001F1" w:rsidTr="007261E4">
        <w:trPr>
          <w:trHeight w:val="330"/>
        </w:trPr>
        <w:tc>
          <w:tcPr>
            <w:tcW w:w="9091" w:type="dxa"/>
            <w:gridSpan w:val="8"/>
            <w:shd w:val="clear" w:color="auto" w:fill="auto"/>
            <w:vAlign w:val="center"/>
            <w:hideMark/>
          </w:tcPr>
          <w:p w:rsidR="000B6ACC" w:rsidRPr="007001F1" w:rsidRDefault="000B6ACC" w:rsidP="006D2003">
            <w:pPr>
              <w:jc w:val="center"/>
              <w:rPr>
                <w:b/>
                <w:bCs/>
                <w:color w:val="000000"/>
              </w:rPr>
            </w:pPr>
            <w:r w:rsidRPr="007001F1">
              <w:rPr>
                <w:b/>
                <w:bCs/>
                <w:color w:val="000000"/>
                <w:sz w:val="22"/>
                <w:szCs w:val="22"/>
              </w:rPr>
              <w:t>Identifikácia programu</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Názov programu</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66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30"/>
        </w:trPr>
        <w:tc>
          <w:tcPr>
            <w:tcW w:w="9091" w:type="dxa"/>
            <w:gridSpan w:val="8"/>
            <w:shd w:val="clear" w:color="auto" w:fill="auto"/>
            <w:vAlign w:val="center"/>
            <w:hideMark/>
          </w:tcPr>
          <w:p w:rsidR="000B6ACC" w:rsidRPr="007001F1" w:rsidRDefault="000B6ACC" w:rsidP="006D2003">
            <w:pPr>
              <w:jc w:val="center"/>
              <w:rPr>
                <w:b/>
                <w:bCs/>
                <w:color w:val="000000"/>
              </w:rPr>
            </w:pPr>
            <w:r w:rsidRPr="007001F1">
              <w:rPr>
                <w:b/>
                <w:bCs/>
                <w:color w:val="000000"/>
                <w:sz w:val="22"/>
                <w:szCs w:val="22"/>
              </w:rPr>
              <w:t>Identifikácia projektu a prijímateľa</w:t>
            </w:r>
          </w:p>
        </w:tc>
      </w:tr>
      <w:tr w:rsidR="000B6ACC" w:rsidRPr="007001F1" w:rsidTr="007261E4">
        <w:trPr>
          <w:trHeight w:val="33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Názov projektu</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Názov/Meno a adresa sídla prijímateľa</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Druh verejného obstarávateľa / obstarávateľa podľa ZVO</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30"/>
        </w:trPr>
        <w:tc>
          <w:tcPr>
            <w:tcW w:w="9091" w:type="dxa"/>
            <w:gridSpan w:val="8"/>
            <w:shd w:val="clear" w:color="auto" w:fill="auto"/>
            <w:vAlign w:val="center"/>
            <w:hideMark/>
          </w:tcPr>
          <w:p w:rsidR="000B6ACC" w:rsidRPr="007001F1" w:rsidRDefault="000B6ACC" w:rsidP="006D2003">
            <w:pPr>
              <w:jc w:val="center"/>
              <w:rPr>
                <w:b/>
                <w:bCs/>
                <w:color w:val="000000"/>
              </w:rPr>
            </w:pPr>
            <w:r w:rsidRPr="007001F1">
              <w:rPr>
                <w:b/>
                <w:bCs/>
                <w:color w:val="000000"/>
                <w:sz w:val="22"/>
                <w:szCs w:val="22"/>
              </w:rPr>
              <w:t>Identifikácia zákazky</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Druh zákazky podľa predpokladanej hodnoty zákazky</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Nadlimitná zákazka</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Druh zákazky podľa postupu</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Súťaž návrhov (§ 119 a nasl.)</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Druh zákazky podľa predmetu obstarania</w:t>
            </w:r>
          </w:p>
        </w:tc>
        <w:tc>
          <w:tcPr>
            <w:tcW w:w="5532" w:type="dxa"/>
            <w:gridSpan w:val="5"/>
            <w:shd w:val="clear" w:color="auto" w:fill="auto"/>
            <w:vAlign w:val="center"/>
            <w:hideMark/>
          </w:tcPr>
          <w:p w:rsidR="000B6ACC" w:rsidRPr="007001F1" w:rsidRDefault="000B6ACC" w:rsidP="006D2003">
            <w:pPr>
              <w:rPr>
                <w:color w:val="000000"/>
              </w:rPr>
            </w:pPr>
          </w:p>
        </w:tc>
      </w:tr>
      <w:tr w:rsidR="004D0B9F" w:rsidRPr="007001F1" w:rsidTr="007261E4">
        <w:trPr>
          <w:trHeight w:val="300"/>
        </w:trPr>
        <w:tc>
          <w:tcPr>
            <w:tcW w:w="3559" w:type="dxa"/>
            <w:gridSpan w:val="3"/>
            <w:shd w:val="clear" w:color="auto" w:fill="auto"/>
            <w:vAlign w:val="center"/>
          </w:tcPr>
          <w:p w:rsidR="004D0B9F" w:rsidRPr="007001F1" w:rsidRDefault="004D0B9F" w:rsidP="006D2003">
            <w:pPr>
              <w:rPr>
                <w:color w:val="000000"/>
              </w:rPr>
            </w:pPr>
            <w:r w:rsidRPr="007001F1">
              <w:rPr>
                <w:color w:val="000000"/>
                <w:sz w:val="22"/>
                <w:szCs w:val="22"/>
              </w:rPr>
              <w:t>Identifikátor zákazky v ITMS2014+</w:t>
            </w:r>
          </w:p>
        </w:tc>
        <w:tc>
          <w:tcPr>
            <w:tcW w:w="5532" w:type="dxa"/>
            <w:gridSpan w:val="5"/>
            <w:shd w:val="clear" w:color="auto" w:fill="auto"/>
            <w:vAlign w:val="center"/>
          </w:tcPr>
          <w:p w:rsidR="004D0B9F" w:rsidRPr="007001F1" w:rsidRDefault="004D0B9F" w:rsidP="006D2003">
            <w:pPr>
              <w:rPr>
                <w:color w:val="000000"/>
              </w:rPr>
            </w:pP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Typ kontroly</w:t>
            </w:r>
          </w:p>
        </w:tc>
        <w:tc>
          <w:tcPr>
            <w:tcW w:w="5532" w:type="dxa"/>
            <w:gridSpan w:val="5"/>
            <w:shd w:val="clear" w:color="auto" w:fill="auto"/>
            <w:vAlign w:val="center"/>
            <w:hideMark/>
          </w:tcPr>
          <w:p w:rsidR="000B6ACC" w:rsidRPr="007001F1" w:rsidRDefault="00157641" w:rsidP="006D2003">
            <w:pPr>
              <w:rPr>
                <w:color w:val="000000"/>
              </w:rPr>
            </w:pPr>
            <w:r w:rsidRPr="007001F1">
              <w:rPr>
                <w:color w:val="000000"/>
                <w:sz w:val="22"/>
                <w:szCs w:val="22"/>
              </w:rPr>
              <w:t>druhá</w:t>
            </w:r>
            <w:r w:rsidR="000B6ACC" w:rsidRPr="007001F1">
              <w:rPr>
                <w:color w:val="000000"/>
                <w:sz w:val="22"/>
                <w:szCs w:val="22"/>
              </w:rPr>
              <w:t xml:space="preserve"> ex</w:t>
            </w:r>
            <w:r w:rsidR="00315472">
              <w:rPr>
                <w:color w:val="000000"/>
                <w:sz w:val="22"/>
                <w:szCs w:val="22"/>
              </w:rPr>
              <w:t xml:space="preserve"> </w:t>
            </w:r>
            <w:r w:rsidR="000B6ACC" w:rsidRPr="007001F1">
              <w:rPr>
                <w:color w:val="000000"/>
                <w:sz w:val="22"/>
                <w:szCs w:val="22"/>
              </w:rPr>
              <w:t>ante kontrola</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Názov zákazky</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Číslo oznámenia vo vestníku VO</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Číslo oznámenia v európskom vestníku</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Názov dodávateľa</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IČO dodávateľa</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Predpokladaná hodnota zákazky</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Hodnota zákazky bez DPH</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15"/>
        </w:trPr>
        <w:tc>
          <w:tcPr>
            <w:tcW w:w="1200" w:type="dxa"/>
            <w:gridSpan w:val="2"/>
            <w:shd w:val="clear" w:color="000000" w:fill="60497A"/>
            <w:vAlign w:val="center"/>
            <w:hideMark/>
          </w:tcPr>
          <w:p w:rsidR="000B6ACC" w:rsidRPr="007001F1" w:rsidRDefault="000B6ACC" w:rsidP="006D2003">
            <w:pPr>
              <w:jc w:val="center"/>
              <w:rPr>
                <w:b/>
                <w:bCs/>
                <w:color w:val="FFFFFF"/>
              </w:rPr>
            </w:pPr>
            <w:r w:rsidRPr="007001F1">
              <w:rPr>
                <w:b/>
                <w:bCs/>
                <w:color w:val="FFFFFF"/>
                <w:sz w:val="22"/>
                <w:szCs w:val="22"/>
              </w:rPr>
              <w:t>P. č.</w:t>
            </w:r>
          </w:p>
        </w:tc>
        <w:tc>
          <w:tcPr>
            <w:tcW w:w="4202" w:type="dxa"/>
            <w:gridSpan w:val="2"/>
            <w:shd w:val="clear" w:color="000000" w:fill="60497A"/>
            <w:vAlign w:val="center"/>
            <w:hideMark/>
          </w:tcPr>
          <w:p w:rsidR="000B6ACC" w:rsidRPr="007001F1" w:rsidRDefault="000B6ACC" w:rsidP="006D200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0B6ACC" w:rsidRPr="007001F1" w:rsidRDefault="000B6ACC" w:rsidP="006D2003">
            <w:pPr>
              <w:jc w:val="center"/>
              <w:rPr>
                <w:b/>
                <w:bCs/>
                <w:color w:val="FFFFFF"/>
              </w:rPr>
            </w:pPr>
            <w:r w:rsidRPr="007001F1">
              <w:rPr>
                <w:b/>
                <w:bCs/>
                <w:color w:val="FFFFFF"/>
                <w:sz w:val="22"/>
                <w:szCs w:val="22"/>
              </w:rPr>
              <w:t>áno</w:t>
            </w:r>
          </w:p>
        </w:tc>
        <w:tc>
          <w:tcPr>
            <w:tcW w:w="567" w:type="dxa"/>
            <w:shd w:val="clear" w:color="000000" w:fill="60497A"/>
            <w:vAlign w:val="center"/>
            <w:hideMark/>
          </w:tcPr>
          <w:p w:rsidR="000B6ACC" w:rsidRPr="007001F1" w:rsidRDefault="000B6ACC" w:rsidP="006D2003">
            <w:pPr>
              <w:jc w:val="center"/>
              <w:rPr>
                <w:b/>
                <w:bCs/>
                <w:color w:val="FFFFFF"/>
              </w:rPr>
            </w:pPr>
            <w:r w:rsidRPr="007001F1">
              <w:rPr>
                <w:b/>
                <w:bCs/>
                <w:color w:val="FFFFFF"/>
                <w:sz w:val="22"/>
                <w:szCs w:val="22"/>
              </w:rPr>
              <w:t>nie</w:t>
            </w:r>
          </w:p>
        </w:tc>
        <w:tc>
          <w:tcPr>
            <w:tcW w:w="776" w:type="dxa"/>
            <w:shd w:val="clear" w:color="000000" w:fill="60497A"/>
            <w:vAlign w:val="center"/>
            <w:hideMark/>
          </w:tcPr>
          <w:p w:rsidR="000B6ACC" w:rsidRPr="007001F1" w:rsidRDefault="000B6ACC" w:rsidP="006D2003">
            <w:pPr>
              <w:jc w:val="center"/>
              <w:rPr>
                <w:b/>
                <w:bCs/>
                <w:color w:val="FFFFFF"/>
              </w:rPr>
            </w:pPr>
            <w:r w:rsidRPr="007001F1">
              <w:rPr>
                <w:b/>
                <w:bCs/>
                <w:color w:val="FFFFFF"/>
                <w:sz w:val="22"/>
                <w:szCs w:val="22"/>
              </w:rPr>
              <w:t>netýka sa</w:t>
            </w:r>
          </w:p>
        </w:tc>
        <w:tc>
          <w:tcPr>
            <w:tcW w:w="1779" w:type="dxa"/>
            <w:shd w:val="clear" w:color="000000" w:fill="60497A"/>
            <w:vAlign w:val="center"/>
            <w:hideMark/>
          </w:tcPr>
          <w:p w:rsidR="000B6ACC" w:rsidRPr="007001F1" w:rsidRDefault="000B6ACC" w:rsidP="006D2003">
            <w:pPr>
              <w:jc w:val="center"/>
              <w:rPr>
                <w:b/>
                <w:bCs/>
                <w:color w:val="FFFFFF"/>
              </w:rPr>
            </w:pPr>
            <w:r w:rsidRPr="007001F1">
              <w:rPr>
                <w:b/>
                <w:bCs/>
                <w:color w:val="FFFFFF"/>
                <w:sz w:val="22"/>
                <w:szCs w:val="22"/>
              </w:rPr>
              <w:t>Poznámka</w:t>
            </w:r>
          </w:p>
        </w:tc>
      </w:tr>
      <w:tr w:rsidR="000B6ACC" w:rsidRPr="007001F1" w:rsidTr="007261E4">
        <w:trPr>
          <w:trHeight w:val="20"/>
        </w:trPr>
        <w:tc>
          <w:tcPr>
            <w:tcW w:w="582" w:type="dxa"/>
            <w:shd w:val="clear" w:color="auto" w:fill="auto"/>
            <w:noWrap/>
            <w:vAlign w:val="center"/>
            <w:hideMark/>
          </w:tcPr>
          <w:p w:rsidR="000B6ACC" w:rsidRPr="007001F1" w:rsidRDefault="000B6ACC" w:rsidP="006D2003">
            <w:pPr>
              <w:jc w:val="center"/>
              <w:rPr>
                <w:color w:val="000000"/>
              </w:rPr>
            </w:pPr>
            <w:r w:rsidRPr="007001F1">
              <w:rPr>
                <w:color w:val="000000"/>
                <w:sz w:val="22"/>
                <w:szCs w:val="22"/>
              </w:rPr>
              <w:t>1</w:t>
            </w:r>
          </w:p>
        </w:tc>
        <w:tc>
          <w:tcPr>
            <w:tcW w:w="4820" w:type="dxa"/>
            <w:gridSpan w:val="3"/>
            <w:shd w:val="clear" w:color="auto" w:fill="auto"/>
            <w:vAlign w:val="center"/>
            <w:hideMark/>
          </w:tcPr>
          <w:p w:rsidR="000B6ACC" w:rsidRPr="007001F1" w:rsidRDefault="000B6ACC" w:rsidP="00FA683A">
            <w:pPr>
              <w:jc w:val="both"/>
              <w:rPr>
                <w:color w:val="000000"/>
              </w:rPr>
            </w:pPr>
            <w:r w:rsidRPr="007001F1">
              <w:rPr>
                <w:color w:val="000000"/>
                <w:sz w:val="22"/>
                <w:szCs w:val="22"/>
              </w:rPr>
              <w:t>Bola zákazka zverejnená v súlade s príslušnými ustanoveniami ZVO?</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r>
      <w:tr w:rsidR="000B6ACC" w:rsidRPr="007001F1" w:rsidTr="007261E4">
        <w:trPr>
          <w:trHeight w:val="20"/>
        </w:trPr>
        <w:tc>
          <w:tcPr>
            <w:tcW w:w="582" w:type="dxa"/>
            <w:shd w:val="clear" w:color="auto" w:fill="auto"/>
            <w:noWrap/>
            <w:vAlign w:val="center"/>
            <w:hideMark/>
          </w:tcPr>
          <w:p w:rsidR="000B6ACC" w:rsidRPr="007001F1" w:rsidRDefault="000B6ACC" w:rsidP="006D2003">
            <w:pPr>
              <w:jc w:val="center"/>
              <w:rPr>
                <w:color w:val="000000"/>
              </w:rPr>
            </w:pPr>
            <w:r w:rsidRPr="007001F1">
              <w:rPr>
                <w:color w:val="000000"/>
                <w:sz w:val="22"/>
                <w:szCs w:val="22"/>
              </w:rPr>
              <w:t>2</w:t>
            </w:r>
          </w:p>
        </w:tc>
        <w:tc>
          <w:tcPr>
            <w:tcW w:w="4820" w:type="dxa"/>
            <w:gridSpan w:val="3"/>
            <w:shd w:val="clear" w:color="auto" w:fill="auto"/>
            <w:vAlign w:val="center"/>
            <w:hideMark/>
          </w:tcPr>
          <w:p w:rsidR="000B6ACC"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r>
      <w:tr w:rsidR="000B6ACC" w:rsidRPr="007001F1" w:rsidTr="007261E4">
        <w:trPr>
          <w:trHeight w:val="20"/>
        </w:trPr>
        <w:tc>
          <w:tcPr>
            <w:tcW w:w="582" w:type="dxa"/>
            <w:shd w:val="clear" w:color="auto" w:fill="auto"/>
            <w:noWrap/>
            <w:vAlign w:val="center"/>
            <w:hideMark/>
          </w:tcPr>
          <w:p w:rsidR="000B6ACC" w:rsidRPr="007001F1" w:rsidRDefault="000B6ACC" w:rsidP="006D2003">
            <w:pPr>
              <w:jc w:val="center"/>
              <w:rPr>
                <w:color w:val="000000"/>
              </w:rPr>
            </w:pPr>
            <w:r w:rsidRPr="007001F1">
              <w:rPr>
                <w:color w:val="000000"/>
                <w:sz w:val="22"/>
                <w:szCs w:val="22"/>
              </w:rPr>
              <w:t>3</w:t>
            </w:r>
          </w:p>
        </w:tc>
        <w:tc>
          <w:tcPr>
            <w:tcW w:w="4820" w:type="dxa"/>
            <w:gridSpan w:val="3"/>
            <w:shd w:val="clear" w:color="auto" w:fill="auto"/>
            <w:vAlign w:val="center"/>
            <w:hideMark/>
          </w:tcPr>
          <w:p w:rsidR="000B6ACC" w:rsidRPr="007001F1" w:rsidRDefault="000B6ACC" w:rsidP="00FA683A">
            <w:pPr>
              <w:jc w:val="both"/>
              <w:rPr>
                <w:color w:val="000000"/>
              </w:rPr>
            </w:pPr>
            <w:r w:rsidRPr="007001F1">
              <w:rPr>
                <w:color w:val="000000"/>
                <w:sz w:val="22"/>
                <w:szCs w:val="22"/>
              </w:rPr>
              <w:t>Bol zamestnanec vykonávajúci kontrolu oboznámený s rizikovými indikátormi</w:t>
            </w:r>
            <w:r w:rsidR="00315472">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15472">
              <w:rPr>
                <w:color w:val="000000"/>
                <w:sz w:val="22"/>
                <w:szCs w:val="22"/>
              </w:rPr>
              <w:t xml:space="preserve"> </w:t>
            </w:r>
            <w:r w:rsidR="0015764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r>
      <w:tr w:rsidR="00223393" w:rsidRPr="007001F1" w:rsidTr="00A96394">
        <w:trPr>
          <w:trHeight w:val="441"/>
        </w:trPr>
        <w:tc>
          <w:tcPr>
            <w:tcW w:w="582" w:type="dxa"/>
            <w:vMerge w:val="restart"/>
            <w:shd w:val="clear" w:color="auto" w:fill="auto"/>
            <w:noWrap/>
            <w:vAlign w:val="center"/>
            <w:hideMark/>
          </w:tcPr>
          <w:p w:rsidR="00223393" w:rsidRPr="007001F1" w:rsidRDefault="00223393" w:rsidP="006D2003">
            <w:pPr>
              <w:jc w:val="center"/>
              <w:rPr>
                <w:color w:val="000000"/>
              </w:rPr>
            </w:pPr>
            <w:r w:rsidRPr="007001F1">
              <w:rPr>
                <w:color w:val="000000"/>
                <w:sz w:val="22"/>
                <w:szCs w:val="22"/>
              </w:rPr>
              <w:t>4</w:t>
            </w:r>
          </w:p>
        </w:tc>
        <w:tc>
          <w:tcPr>
            <w:tcW w:w="4820" w:type="dxa"/>
            <w:gridSpan w:val="3"/>
            <w:shd w:val="clear" w:color="auto" w:fill="auto"/>
            <w:vAlign w:val="center"/>
            <w:hideMark/>
          </w:tcPr>
          <w:p w:rsidR="00223393" w:rsidRPr="007001F1" w:rsidRDefault="00223393" w:rsidP="00FA683A">
            <w:pPr>
              <w:jc w:val="both"/>
            </w:pPr>
            <w:r w:rsidRPr="007001F1">
              <w:rPr>
                <w:sz w:val="22"/>
                <w:szCs w:val="22"/>
              </w:rPr>
              <w:t>a) Nebol pri súťaži návrhov identifikovaný k</w:t>
            </w:r>
            <w:r w:rsidR="00FA683A" w:rsidRPr="007001F1">
              <w:rPr>
                <w:sz w:val="22"/>
                <w:szCs w:val="22"/>
              </w:rPr>
              <w:t>onflikt záujmov podľa § 23 ZVO?</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776"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1779"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r>
      <w:tr w:rsidR="00223393" w:rsidRPr="007001F1" w:rsidTr="007261E4">
        <w:trPr>
          <w:trHeight w:val="675"/>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20754C">
            <w:pPr>
              <w:jc w:val="both"/>
            </w:pPr>
            <w:r w:rsidRPr="007001F1">
              <w:rPr>
                <w:sz w:val="22"/>
                <w:szCs w:val="22"/>
              </w:rPr>
              <w:t xml:space="preserve">b) Boli v prípade konfliktu záujmov prijaté primerané opatrenia a vykonaná </w:t>
            </w:r>
            <w:r w:rsidR="0020754C" w:rsidRPr="007001F1">
              <w:rPr>
                <w:sz w:val="22"/>
                <w:szCs w:val="22"/>
              </w:rPr>
              <w:t>náprav</w:t>
            </w:r>
            <w:r w:rsidR="0020754C">
              <w:rPr>
                <w:sz w:val="22"/>
                <w:szCs w:val="22"/>
              </w:rPr>
              <w:t>a</w:t>
            </w:r>
            <w:r w:rsidR="00315472">
              <w:rPr>
                <w:sz w:val="22"/>
                <w:szCs w:val="22"/>
              </w:rPr>
              <w:t xml:space="preserve"> </w:t>
            </w:r>
            <w:r w:rsidRPr="007001F1">
              <w:rPr>
                <w:sz w:val="22"/>
                <w:szCs w:val="22"/>
              </w:rPr>
              <w:t xml:space="preserve">v zmysle </w:t>
            </w:r>
            <w:r w:rsidR="00315472">
              <w:rPr>
                <w:sz w:val="22"/>
                <w:szCs w:val="22"/>
              </w:rPr>
              <w:t xml:space="preserve">    </w:t>
            </w:r>
            <w:r w:rsidR="00FA683A" w:rsidRPr="007001F1">
              <w:rPr>
                <w:sz w:val="22"/>
                <w:szCs w:val="22"/>
              </w:rPr>
              <w:t>§ 23 ods. 5 ZVO?</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7261E4">
        <w:trPr>
          <w:trHeight w:val="675"/>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315472">
            <w:pPr>
              <w:jc w:val="both"/>
            </w:pPr>
            <w:r w:rsidRPr="007001F1">
              <w:rPr>
                <w:sz w:val="22"/>
                <w:szCs w:val="22"/>
              </w:rPr>
              <w:t xml:space="preserve">c) Bol </w:t>
            </w:r>
            <w:r w:rsidR="00315472">
              <w:rPr>
                <w:sz w:val="22"/>
                <w:szCs w:val="22"/>
              </w:rPr>
              <w:t>účastník</w:t>
            </w:r>
            <w:r w:rsidRPr="007001F1">
              <w:rPr>
                <w:sz w:val="22"/>
                <w:szCs w:val="22"/>
              </w:rPr>
              <w:t xml:space="preserve"> vylúčený podľa § 40 ods. 6 písm. f), ak konflikt záujmov nebolo možné odstrániť inými účinnými opatreniami?</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7261E4">
        <w:trPr>
          <w:trHeight w:val="1140"/>
        </w:trPr>
        <w:tc>
          <w:tcPr>
            <w:tcW w:w="582" w:type="dxa"/>
            <w:vMerge w:val="restart"/>
            <w:shd w:val="clear" w:color="auto" w:fill="auto"/>
            <w:noWrap/>
            <w:vAlign w:val="center"/>
            <w:hideMark/>
          </w:tcPr>
          <w:p w:rsidR="00223393" w:rsidRPr="007001F1" w:rsidRDefault="00223393" w:rsidP="006D2003">
            <w:pPr>
              <w:jc w:val="center"/>
              <w:rPr>
                <w:color w:val="000000"/>
              </w:rPr>
            </w:pPr>
            <w:r w:rsidRPr="007001F1">
              <w:rPr>
                <w:color w:val="000000"/>
                <w:sz w:val="22"/>
                <w:szCs w:val="22"/>
              </w:rPr>
              <w:t>5</w:t>
            </w:r>
          </w:p>
        </w:tc>
        <w:tc>
          <w:tcPr>
            <w:tcW w:w="4820" w:type="dxa"/>
            <w:gridSpan w:val="3"/>
            <w:shd w:val="clear" w:color="auto" w:fill="auto"/>
            <w:vAlign w:val="center"/>
            <w:hideMark/>
          </w:tcPr>
          <w:p w:rsidR="00223393" w:rsidRPr="007001F1" w:rsidRDefault="00223393" w:rsidP="00FA683A">
            <w:pPr>
              <w:jc w:val="both"/>
            </w:pPr>
            <w:r w:rsidRPr="007001F1">
              <w:rPr>
                <w:sz w:val="22"/>
                <w:szCs w:val="22"/>
              </w:rPr>
              <w:t>a) Je verejné obstarávanie  z pohľadu kontroly predmetu obstarávania, návrhu zmluvných podmienok a iných údajov vo vecnom súlade so schválenou žiadosťou o NFP a úči</w:t>
            </w:r>
            <w:r w:rsidR="00FA683A" w:rsidRPr="007001F1">
              <w:rPr>
                <w:sz w:val="22"/>
                <w:szCs w:val="22"/>
              </w:rPr>
              <w:t xml:space="preserve">nnou Zmluvou o poskytnutí NFP?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776"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1779"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r>
      <w:tr w:rsidR="00223393" w:rsidRPr="007001F1" w:rsidTr="00A96394">
        <w:trPr>
          <w:trHeight w:val="799"/>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FA683A">
            <w:pPr>
              <w:jc w:val="both"/>
            </w:pPr>
            <w:r w:rsidRPr="007001F1">
              <w:rPr>
                <w:sz w:val="22"/>
                <w:szCs w:val="22"/>
              </w:rPr>
              <w:t>b) Je kontrolované verejné obstarávanie v súlade so závermi vykonanej prvej ex</w:t>
            </w:r>
            <w:r w:rsidR="00315472">
              <w:rPr>
                <w:sz w:val="22"/>
                <w:szCs w:val="22"/>
              </w:rPr>
              <w:t xml:space="preserve"> </w:t>
            </w:r>
            <w:r w:rsidRPr="007001F1">
              <w:rPr>
                <w:sz w:val="22"/>
                <w:szCs w:val="22"/>
              </w:rPr>
              <w:t>ante kontroly a dokumentáciou schválenou v rámci tejto prvej ex</w:t>
            </w:r>
            <w:r w:rsidR="00315472">
              <w:rPr>
                <w:sz w:val="22"/>
                <w:szCs w:val="22"/>
              </w:rPr>
              <w:t xml:space="preserve"> </w:t>
            </w:r>
            <w:r w:rsidRPr="007001F1">
              <w:rPr>
                <w:sz w:val="22"/>
                <w:szCs w:val="22"/>
              </w:rPr>
              <w:t>ante kontroly?</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0B6ACC" w:rsidRPr="007001F1" w:rsidTr="007261E4">
        <w:trPr>
          <w:trHeight w:val="20"/>
        </w:trPr>
        <w:tc>
          <w:tcPr>
            <w:tcW w:w="582" w:type="dxa"/>
            <w:shd w:val="clear" w:color="auto" w:fill="auto"/>
            <w:noWrap/>
            <w:vAlign w:val="center"/>
            <w:hideMark/>
          </w:tcPr>
          <w:p w:rsidR="000B6ACC" w:rsidRPr="007001F1" w:rsidRDefault="000B6ACC" w:rsidP="006D2003">
            <w:pPr>
              <w:jc w:val="center"/>
              <w:rPr>
                <w:color w:val="000000"/>
              </w:rPr>
            </w:pPr>
            <w:r w:rsidRPr="007001F1">
              <w:rPr>
                <w:color w:val="000000"/>
                <w:sz w:val="22"/>
                <w:szCs w:val="22"/>
              </w:rPr>
              <w:t>6</w:t>
            </w:r>
          </w:p>
        </w:tc>
        <w:tc>
          <w:tcPr>
            <w:tcW w:w="4820" w:type="dxa"/>
            <w:gridSpan w:val="3"/>
            <w:shd w:val="clear" w:color="auto" w:fill="auto"/>
            <w:vAlign w:val="center"/>
            <w:hideMark/>
          </w:tcPr>
          <w:p w:rsidR="000B6ACC" w:rsidRPr="007001F1" w:rsidRDefault="000B6ACC" w:rsidP="00FA683A">
            <w:pPr>
              <w:jc w:val="both"/>
              <w:rPr>
                <w:color w:val="000000"/>
              </w:rPr>
            </w:pPr>
            <w:r w:rsidRPr="007001F1">
              <w:rPr>
                <w:color w:val="000000"/>
                <w:sz w:val="22"/>
                <w:szCs w:val="22"/>
              </w:rPr>
              <w:t>Boli pri zadávaní súťaže návrhov dodržané ustanovenia ZVO upravené v štvrtej časti, t.j. § 1</w:t>
            </w:r>
            <w:r w:rsidR="00433C0A" w:rsidRPr="007001F1">
              <w:rPr>
                <w:color w:val="000000"/>
                <w:sz w:val="22"/>
                <w:szCs w:val="22"/>
              </w:rPr>
              <w:t>19</w:t>
            </w:r>
            <w:r w:rsidRPr="007001F1">
              <w:rPr>
                <w:color w:val="000000"/>
                <w:sz w:val="22"/>
                <w:szCs w:val="22"/>
              </w:rPr>
              <w:t xml:space="preserve"> až § </w:t>
            </w:r>
            <w:r w:rsidR="00433C0A" w:rsidRPr="007001F1">
              <w:rPr>
                <w:color w:val="000000"/>
                <w:sz w:val="22"/>
                <w:szCs w:val="22"/>
              </w:rPr>
              <w:t xml:space="preserve">125 </w:t>
            </w:r>
            <w:r w:rsidRPr="007001F1">
              <w:rPr>
                <w:color w:val="000000"/>
                <w:sz w:val="22"/>
                <w:szCs w:val="22"/>
              </w:rPr>
              <w:t>ZVO?</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r>
      <w:tr w:rsidR="005F6EEA" w:rsidRPr="007001F1" w:rsidTr="007261E4">
        <w:trPr>
          <w:trHeight w:val="20"/>
        </w:trPr>
        <w:tc>
          <w:tcPr>
            <w:tcW w:w="582" w:type="dxa"/>
            <w:shd w:val="clear" w:color="auto" w:fill="auto"/>
            <w:noWrap/>
            <w:vAlign w:val="center"/>
          </w:tcPr>
          <w:p w:rsidR="005F6EEA" w:rsidRPr="007001F1" w:rsidRDefault="005F6EEA" w:rsidP="006D2003">
            <w:pPr>
              <w:jc w:val="center"/>
              <w:rPr>
                <w:color w:val="000000"/>
              </w:rPr>
            </w:pPr>
            <w:r>
              <w:rPr>
                <w:color w:val="000000"/>
                <w:sz w:val="22"/>
                <w:szCs w:val="22"/>
              </w:rPr>
              <w:t>7</w:t>
            </w:r>
          </w:p>
        </w:tc>
        <w:tc>
          <w:tcPr>
            <w:tcW w:w="4820" w:type="dxa"/>
            <w:gridSpan w:val="3"/>
            <w:shd w:val="clear" w:color="auto" w:fill="auto"/>
            <w:vAlign w:val="center"/>
          </w:tcPr>
          <w:p w:rsidR="005F6EEA" w:rsidRPr="00E85DE3" w:rsidRDefault="005F6EEA" w:rsidP="00FA683A">
            <w:pPr>
              <w:jc w:val="both"/>
              <w:rPr>
                <w:color w:val="000000"/>
              </w:rPr>
            </w:pPr>
            <w:r w:rsidRPr="00E85DE3">
              <w:rPr>
                <w:color w:val="000000"/>
                <w:sz w:val="22"/>
                <w:szCs w:val="22"/>
              </w:rPr>
              <w:t>Boli lehoty v procese VO určené v súlade s § 122 ZVO?</w:t>
            </w:r>
          </w:p>
        </w:tc>
        <w:tc>
          <w:tcPr>
            <w:tcW w:w="567" w:type="dxa"/>
            <w:shd w:val="clear" w:color="auto" w:fill="auto"/>
            <w:vAlign w:val="center"/>
          </w:tcPr>
          <w:p w:rsidR="005F6EEA" w:rsidRPr="007001F1" w:rsidRDefault="005F6EEA" w:rsidP="006D2003">
            <w:pPr>
              <w:jc w:val="center"/>
              <w:rPr>
                <w:color w:val="000000"/>
              </w:rPr>
            </w:pPr>
          </w:p>
        </w:tc>
        <w:tc>
          <w:tcPr>
            <w:tcW w:w="567" w:type="dxa"/>
            <w:shd w:val="clear" w:color="auto" w:fill="auto"/>
            <w:vAlign w:val="center"/>
          </w:tcPr>
          <w:p w:rsidR="005F6EEA" w:rsidRPr="007001F1" w:rsidRDefault="005F6EEA" w:rsidP="006D2003">
            <w:pPr>
              <w:jc w:val="center"/>
              <w:rPr>
                <w:color w:val="000000"/>
              </w:rPr>
            </w:pPr>
          </w:p>
        </w:tc>
        <w:tc>
          <w:tcPr>
            <w:tcW w:w="776" w:type="dxa"/>
            <w:shd w:val="clear" w:color="auto" w:fill="auto"/>
            <w:vAlign w:val="center"/>
          </w:tcPr>
          <w:p w:rsidR="005F6EEA" w:rsidRPr="007001F1" w:rsidRDefault="005F6EEA" w:rsidP="006D2003">
            <w:pPr>
              <w:jc w:val="center"/>
              <w:rPr>
                <w:color w:val="000000"/>
              </w:rPr>
            </w:pPr>
          </w:p>
        </w:tc>
        <w:tc>
          <w:tcPr>
            <w:tcW w:w="1779" w:type="dxa"/>
            <w:shd w:val="clear" w:color="auto" w:fill="auto"/>
            <w:vAlign w:val="center"/>
          </w:tcPr>
          <w:p w:rsidR="005F6EEA" w:rsidRPr="007001F1" w:rsidRDefault="005F6EEA" w:rsidP="006D2003">
            <w:pPr>
              <w:jc w:val="center"/>
              <w:rPr>
                <w:color w:val="000000"/>
              </w:rPr>
            </w:pPr>
          </w:p>
        </w:tc>
      </w:tr>
      <w:tr w:rsidR="000B6ACC" w:rsidRPr="007001F1" w:rsidTr="007261E4">
        <w:trPr>
          <w:trHeight w:val="20"/>
        </w:trPr>
        <w:tc>
          <w:tcPr>
            <w:tcW w:w="582" w:type="dxa"/>
            <w:shd w:val="clear" w:color="auto" w:fill="auto"/>
            <w:noWrap/>
            <w:vAlign w:val="center"/>
            <w:hideMark/>
          </w:tcPr>
          <w:p w:rsidR="000B6ACC" w:rsidRPr="007001F1" w:rsidRDefault="005F6EEA" w:rsidP="006D2003">
            <w:pPr>
              <w:jc w:val="center"/>
              <w:rPr>
                <w:color w:val="000000"/>
              </w:rPr>
            </w:pPr>
            <w:r>
              <w:rPr>
                <w:color w:val="000000"/>
                <w:sz w:val="22"/>
                <w:szCs w:val="22"/>
              </w:rPr>
              <w:t>8</w:t>
            </w:r>
          </w:p>
        </w:tc>
        <w:tc>
          <w:tcPr>
            <w:tcW w:w="4820" w:type="dxa"/>
            <w:gridSpan w:val="3"/>
            <w:shd w:val="clear" w:color="auto" w:fill="auto"/>
            <w:vAlign w:val="center"/>
            <w:hideMark/>
          </w:tcPr>
          <w:p w:rsidR="000B6ACC" w:rsidRPr="007001F1" w:rsidRDefault="000B6ACC" w:rsidP="00FA683A">
            <w:pPr>
              <w:jc w:val="both"/>
              <w:rPr>
                <w:color w:val="000000"/>
              </w:rPr>
            </w:pPr>
            <w:r w:rsidRPr="007001F1">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r>
      <w:tr w:rsidR="000B6ACC" w:rsidRPr="007001F1" w:rsidTr="00A96394">
        <w:trPr>
          <w:trHeight w:val="322"/>
        </w:trPr>
        <w:tc>
          <w:tcPr>
            <w:tcW w:w="582" w:type="dxa"/>
            <w:shd w:val="clear" w:color="auto" w:fill="auto"/>
            <w:noWrap/>
            <w:vAlign w:val="center"/>
            <w:hideMark/>
          </w:tcPr>
          <w:p w:rsidR="000B6ACC" w:rsidRPr="007001F1" w:rsidRDefault="005F6EEA" w:rsidP="006D2003">
            <w:pPr>
              <w:jc w:val="center"/>
              <w:rPr>
                <w:color w:val="000000"/>
              </w:rPr>
            </w:pPr>
            <w:r>
              <w:rPr>
                <w:color w:val="000000"/>
                <w:sz w:val="22"/>
                <w:szCs w:val="22"/>
              </w:rPr>
              <w:t>9</w:t>
            </w:r>
          </w:p>
        </w:tc>
        <w:tc>
          <w:tcPr>
            <w:tcW w:w="4820" w:type="dxa"/>
            <w:gridSpan w:val="3"/>
            <w:shd w:val="clear" w:color="auto" w:fill="auto"/>
            <w:vAlign w:val="center"/>
            <w:hideMark/>
          </w:tcPr>
          <w:p w:rsidR="000B6ACC" w:rsidRPr="007001F1" w:rsidRDefault="000B6ACC" w:rsidP="00FA683A">
            <w:pPr>
              <w:jc w:val="both"/>
              <w:rPr>
                <w:color w:val="000000"/>
              </w:rPr>
            </w:pPr>
            <w:r w:rsidRPr="007001F1">
              <w:rPr>
                <w:color w:val="000000"/>
                <w:sz w:val="22"/>
                <w:szCs w:val="22"/>
              </w:rPr>
              <w:t>Bola súťaž návrhov vyhlásená uverejnením oznámenia o vyhlásení súťaže návrhov?</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r>
      <w:tr w:rsidR="00223393" w:rsidRPr="007001F1" w:rsidTr="007261E4">
        <w:trPr>
          <w:trHeight w:val="503"/>
        </w:trPr>
        <w:tc>
          <w:tcPr>
            <w:tcW w:w="582" w:type="dxa"/>
            <w:vMerge w:val="restart"/>
            <w:shd w:val="clear" w:color="auto" w:fill="auto"/>
            <w:noWrap/>
            <w:vAlign w:val="center"/>
            <w:hideMark/>
          </w:tcPr>
          <w:p w:rsidR="00223393" w:rsidRPr="007001F1" w:rsidRDefault="005F6EEA" w:rsidP="006D2003">
            <w:pPr>
              <w:jc w:val="center"/>
              <w:rPr>
                <w:color w:val="000000"/>
              </w:rPr>
            </w:pPr>
            <w:r>
              <w:rPr>
                <w:color w:val="000000"/>
                <w:sz w:val="22"/>
                <w:szCs w:val="22"/>
              </w:rPr>
              <w:t>10</w:t>
            </w:r>
          </w:p>
        </w:tc>
        <w:tc>
          <w:tcPr>
            <w:tcW w:w="4820" w:type="dxa"/>
            <w:gridSpan w:val="3"/>
            <w:shd w:val="clear" w:color="auto" w:fill="auto"/>
            <w:vAlign w:val="center"/>
            <w:hideMark/>
          </w:tcPr>
          <w:p w:rsidR="00223393" w:rsidRPr="007001F1" w:rsidRDefault="00223393" w:rsidP="00FA683A">
            <w:pPr>
              <w:jc w:val="both"/>
              <w:rPr>
                <w:color w:val="000000"/>
              </w:rPr>
            </w:pPr>
            <w:r w:rsidRPr="007001F1">
              <w:rPr>
                <w:color w:val="000000"/>
                <w:sz w:val="22"/>
                <w:szCs w:val="22"/>
              </w:rPr>
              <w:t>a) Bola súťaž návrhov uskutoč</w:t>
            </w:r>
            <w:r w:rsidR="00FA683A" w:rsidRPr="007001F1">
              <w:rPr>
                <w:color w:val="000000"/>
                <w:sz w:val="22"/>
                <w:szCs w:val="22"/>
              </w:rPr>
              <w:t>nená podľa súťažných podmienok?</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776"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1779"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r>
      <w:tr w:rsidR="00223393" w:rsidRPr="007001F1" w:rsidTr="007261E4">
        <w:trPr>
          <w:trHeight w:val="502"/>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FA683A">
            <w:pPr>
              <w:jc w:val="both"/>
              <w:rPr>
                <w:color w:val="000000"/>
              </w:rPr>
            </w:pPr>
            <w:r w:rsidRPr="007001F1">
              <w:rPr>
                <w:color w:val="000000"/>
                <w:sz w:val="22"/>
                <w:szCs w:val="22"/>
              </w:rPr>
              <w:t>b) Boli súťažné podmienky dostupné odo dňa uverejnenia oznámenia o vyhlásení súťaže návrhov?</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7261E4">
        <w:trPr>
          <w:trHeight w:val="760"/>
        </w:trPr>
        <w:tc>
          <w:tcPr>
            <w:tcW w:w="582" w:type="dxa"/>
            <w:vMerge w:val="restart"/>
            <w:shd w:val="clear" w:color="auto" w:fill="auto"/>
            <w:noWrap/>
            <w:vAlign w:val="center"/>
            <w:hideMark/>
          </w:tcPr>
          <w:p w:rsidR="00223393" w:rsidRPr="007001F1" w:rsidRDefault="00223393" w:rsidP="006D2003">
            <w:pPr>
              <w:jc w:val="center"/>
              <w:rPr>
                <w:color w:val="000000"/>
              </w:rPr>
            </w:pPr>
            <w:r w:rsidRPr="007001F1">
              <w:rPr>
                <w:color w:val="000000"/>
                <w:sz w:val="22"/>
                <w:szCs w:val="22"/>
              </w:rPr>
              <w:t>1</w:t>
            </w:r>
            <w:r w:rsidR="005F6EEA">
              <w:rPr>
                <w:color w:val="000000"/>
                <w:sz w:val="22"/>
                <w:szCs w:val="22"/>
              </w:rPr>
              <w:t>1</w:t>
            </w:r>
          </w:p>
        </w:tc>
        <w:tc>
          <w:tcPr>
            <w:tcW w:w="4820" w:type="dxa"/>
            <w:gridSpan w:val="3"/>
            <w:shd w:val="clear" w:color="auto" w:fill="auto"/>
            <w:vAlign w:val="center"/>
            <w:hideMark/>
          </w:tcPr>
          <w:p w:rsidR="00223393" w:rsidRPr="007001F1" w:rsidRDefault="00223393" w:rsidP="00FA683A">
            <w:pPr>
              <w:jc w:val="both"/>
              <w:rPr>
                <w:color w:val="000000"/>
              </w:rPr>
            </w:pPr>
            <w:r w:rsidRPr="007001F1">
              <w:rPr>
                <w:color w:val="000000"/>
                <w:sz w:val="22"/>
                <w:szCs w:val="22"/>
              </w:rPr>
              <w:t>a) Zostavil vyhlasovateľ najmenej päťčlennú porotu zloženú z fyzických osôb, ktoré boli schopné odborne posúdiť súťažné p</w:t>
            </w:r>
            <w:r w:rsidR="00FA683A" w:rsidRPr="007001F1">
              <w:rPr>
                <w:color w:val="000000"/>
                <w:sz w:val="22"/>
                <w:szCs w:val="22"/>
              </w:rPr>
              <w:t xml:space="preserve">odmienky a predložené návrhy?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776"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1779"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r>
      <w:tr w:rsidR="00223393" w:rsidRPr="007001F1" w:rsidTr="007261E4">
        <w:trPr>
          <w:trHeight w:val="760"/>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FA683A">
            <w:pPr>
              <w:jc w:val="both"/>
              <w:rPr>
                <w:color w:val="000000"/>
              </w:rPr>
            </w:pPr>
            <w:r w:rsidRPr="007001F1">
              <w:rPr>
                <w:color w:val="000000"/>
                <w:sz w:val="22"/>
                <w:szCs w:val="22"/>
              </w:rPr>
              <w:t>b) Ak sa od účastníkov vyžadovala určitá odborná kvalifikácia, mala najmenej tretina členov poroty rovnakú alebo rovnocennú odbornú kvalifikáciu?</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A96394">
        <w:trPr>
          <w:trHeight w:val="370"/>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FA683A">
            <w:pPr>
              <w:jc w:val="both"/>
              <w:rPr>
                <w:color w:val="000000"/>
              </w:rPr>
            </w:pPr>
            <w:r w:rsidRPr="007001F1">
              <w:rPr>
                <w:color w:val="000000"/>
                <w:sz w:val="22"/>
                <w:szCs w:val="22"/>
              </w:rPr>
              <w:t>c) Splnila si porota svoje úlohy v zmysle § 124 ZVO?</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A96394">
        <w:trPr>
          <w:trHeight w:val="434"/>
        </w:trPr>
        <w:tc>
          <w:tcPr>
            <w:tcW w:w="582" w:type="dxa"/>
            <w:vMerge w:val="restart"/>
            <w:shd w:val="clear" w:color="auto" w:fill="auto"/>
            <w:noWrap/>
            <w:vAlign w:val="center"/>
          </w:tcPr>
          <w:p w:rsidR="00223393" w:rsidRPr="007001F1" w:rsidRDefault="00223393" w:rsidP="006D2003">
            <w:pPr>
              <w:jc w:val="center"/>
              <w:rPr>
                <w:color w:val="000000"/>
              </w:rPr>
            </w:pPr>
            <w:r w:rsidRPr="007001F1">
              <w:rPr>
                <w:color w:val="000000"/>
                <w:sz w:val="22"/>
                <w:szCs w:val="22"/>
              </w:rPr>
              <w:t>1</w:t>
            </w:r>
            <w:r w:rsidR="005F6EEA">
              <w:rPr>
                <w:color w:val="000000"/>
                <w:sz w:val="22"/>
                <w:szCs w:val="22"/>
              </w:rPr>
              <w:t>2</w:t>
            </w:r>
          </w:p>
        </w:tc>
        <w:tc>
          <w:tcPr>
            <w:tcW w:w="4820" w:type="dxa"/>
            <w:gridSpan w:val="3"/>
            <w:shd w:val="clear" w:color="auto" w:fill="auto"/>
            <w:vAlign w:val="center"/>
          </w:tcPr>
          <w:p w:rsidR="00223393" w:rsidRPr="007001F1" w:rsidRDefault="00223393" w:rsidP="00E94865">
            <w:pPr>
              <w:jc w:val="both"/>
              <w:rPr>
                <w:color w:val="000000"/>
              </w:rPr>
            </w:pPr>
            <w:r w:rsidRPr="007001F1">
              <w:rPr>
                <w:color w:val="000000"/>
                <w:sz w:val="22"/>
                <w:szCs w:val="22"/>
              </w:rPr>
              <w:t xml:space="preserve">a) Je úspešný </w:t>
            </w:r>
            <w:r w:rsidR="00E94865">
              <w:rPr>
                <w:color w:val="000000"/>
                <w:sz w:val="22"/>
                <w:szCs w:val="22"/>
              </w:rPr>
              <w:t>účastník</w:t>
            </w:r>
            <w:r w:rsidR="00E94865" w:rsidRPr="007001F1">
              <w:rPr>
                <w:color w:val="000000"/>
                <w:sz w:val="22"/>
                <w:szCs w:val="22"/>
              </w:rPr>
              <w:t xml:space="preserve"> </w:t>
            </w:r>
            <w:r w:rsidRPr="007001F1">
              <w:rPr>
                <w:color w:val="000000"/>
                <w:sz w:val="22"/>
                <w:szCs w:val="22"/>
              </w:rPr>
              <w:t>zapísaný v regist</w:t>
            </w:r>
            <w:r w:rsidR="00FA683A" w:rsidRPr="007001F1">
              <w:rPr>
                <w:color w:val="000000"/>
                <w:sz w:val="22"/>
                <w:szCs w:val="22"/>
              </w:rPr>
              <w:t>ri partnerov verejného sektora?</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7261E4">
        <w:trPr>
          <w:trHeight w:val="845"/>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E94865">
            <w:pPr>
              <w:jc w:val="both"/>
              <w:rPr>
                <w:color w:val="000000"/>
              </w:rPr>
            </w:pPr>
            <w:r w:rsidRPr="007001F1">
              <w:rPr>
                <w:color w:val="000000"/>
                <w:sz w:val="22"/>
                <w:szCs w:val="22"/>
              </w:rPr>
              <w:t>b) Sú subdodávatelia úspešného</w:t>
            </w:r>
            <w:r w:rsidR="00E94865">
              <w:rPr>
                <w:color w:val="000000"/>
                <w:sz w:val="22"/>
                <w:szCs w:val="22"/>
              </w:rPr>
              <w:t xml:space="preserve"> účastníka</w:t>
            </w:r>
            <w:r w:rsidRPr="007001F1">
              <w:rPr>
                <w:color w:val="000000"/>
                <w:sz w:val="22"/>
                <w:szCs w:val="22"/>
              </w:rPr>
              <w:t>, ktorí majú povinnosť zapisovať sa do registra partnerov verejného sektora, zapísaní v registri partner</w:t>
            </w:r>
            <w:r w:rsidR="00FA683A" w:rsidRPr="007001F1">
              <w:rPr>
                <w:color w:val="000000"/>
                <w:sz w:val="22"/>
                <w:szCs w:val="22"/>
              </w:rPr>
              <w:t>ov verejného sektora</w:t>
            </w:r>
            <w:r w:rsidR="008F5BD7">
              <w:rPr>
                <w:color w:val="000000"/>
                <w:sz w:val="22"/>
                <w:szCs w:val="22"/>
              </w:rPr>
              <w:t xml:space="preserve"> </w:t>
            </w:r>
            <w:r w:rsidR="008F5BD7">
              <w:rPr>
                <w:sz w:val="22"/>
                <w:szCs w:val="22"/>
              </w:rPr>
              <w:t>(ak relevantné)</w:t>
            </w:r>
            <w:r w:rsidR="00FA683A" w:rsidRPr="007001F1">
              <w:rPr>
                <w:color w:val="000000"/>
                <w:sz w:val="22"/>
                <w:szCs w:val="22"/>
              </w:rPr>
              <w:t xml:space="preserve">?          </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A96394">
        <w:trPr>
          <w:trHeight w:val="157"/>
        </w:trPr>
        <w:tc>
          <w:tcPr>
            <w:tcW w:w="582" w:type="dxa"/>
            <w:vMerge w:val="restart"/>
            <w:shd w:val="clear" w:color="auto" w:fill="auto"/>
            <w:noWrap/>
            <w:vAlign w:val="center"/>
            <w:hideMark/>
          </w:tcPr>
          <w:p w:rsidR="00223393" w:rsidRPr="007001F1" w:rsidRDefault="00223393" w:rsidP="006D2003">
            <w:pPr>
              <w:jc w:val="center"/>
              <w:rPr>
                <w:color w:val="000000"/>
              </w:rPr>
            </w:pPr>
            <w:r w:rsidRPr="007001F1">
              <w:rPr>
                <w:color w:val="000000"/>
                <w:sz w:val="22"/>
                <w:szCs w:val="22"/>
              </w:rPr>
              <w:t>1</w:t>
            </w:r>
            <w:r w:rsidR="005F6EEA">
              <w:rPr>
                <w:color w:val="000000"/>
                <w:sz w:val="22"/>
                <w:szCs w:val="22"/>
              </w:rPr>
              <w:t>3</w:t>
            </w:r>
          </w:p>
        </w:tc>
        <w:tc>
          <w:tcPr>
            <w:tcW w:w="4820" w:type="dxa"/>
            <w:gridSpan w:val="3"/>
            <w:shd w:val="clear" w:color="auto" w:fill="auto"/>
            <w:vAlign w:val="center"/>
            <w:hideMark/>
          </w:tcPr>
          <w:p w:rsidR="00223393" w:rsidRPr="007001F1" w:rsidRDefault="00223393" w:rsidP="00FA683A">
            <w:pPr>
              <w:jc w:val="both"/>
              <w:rPr>
                <w:color w:val="000000"/>
              </w:rPr>
            </w:pPr>
            <w:r w:rsidRPr="007001F1">
              <w:rPr>
                <w:color w:val="000000"/>
                <w:sz w:val="22"/>
                <w:szCs w:val="22"/>
              </w:rPr>
              <w:t xml:space="preserve">a) Bol výsledok súťaže návrhov zverejnený rovnakým spôsobom </w:t>
            </w:r>
            <w:r w:rsidR="00FA683A" w:rsidRPr="007001F1">
              <w:rPr>
                <w:color w:val="000000"/>
                <w:sz w:val="22"/>
                <w:szCs w:val="22"/>
              </w:rPr>
              <w:t xml:space="preserve">ako vyhlásenie súťaže návrhov?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776"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1779"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r>
      <w:tr w:rsidR="00223393" w:rsidRPr="007001F1" w:rsidTr="007261E4">
        <w:trPr>
          <w:trHeight w:val="590"/>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FA683A">
            <w:pPr>
              <w:jc w:val="both"/>
              <w:rPr>
                <w:color w:val="000000"/>
              </w:rPr>
            </w:pPr>
            <w:r w:rsidRPr="007001F1">
              <w:rPr>
                <w:color w:val="000000"/>
                <w:sz w:val="22"/>
                <w:szCs w:val="22"/>
              </w:rPr>
              <w:t>b) Bol výsledok súťaže návrhov oznámený každému účastníkovi, ktorého návrh hodnotila porota?</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7261E4">
        <w:trPr>
          <w:trHeight w:val="590"/>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FA683A">
            <w:pPr>
              <w:jc w:val="both"/>
              <w:rPr>
                <w:color w:val="000000"/>
              </w:rPr>
            </w:pPr>
            <w:r w:rsidRPr="007001F1">
              <w:rPr>
                <w:color w:val="000000"/>
                <w:sz w:val="22"/>
                <w:szCs w:val="22"/>
              </w:rPr>
              <w:t>c) V prípade, ak išlo o súťaž návrhov podľa § 120 bolo dodržané ustanovenie § 125 ods. 2 ZVO?</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0B6ACC" w:rsidRPr="007001F1" w:rsidTr="007261E4">
        <w:trPr>
          <w:trHeight w:val="20"/>
        </w:trPr>
        <w:tc>
          <w:tcPr>
            <w:tcW w:w="582" w:type="dxa"/>
            <w:shd w:val="clear" w:color="auto" w:fill="auto"/>
            <w:noWrap/>
            <w:vAlign w:val="center"/>
            <w:hideMark/>
          </w:tcPr>
          <w:p w:rsidR="000B6ACC" w:rsidRPr="007001F1" w:rsidRDefault="006F6B0D" w:rsidP="006D2003">
            <w:pPr>
              <w:jc w:val="center"/>
              <w:rPr>
                <w:color w:val="000000"/>
              </w:rPr>
            </w:pPr>
            <w:r w:rsidRPr="007001F1">
              <w:rPr>
                <w:color w:val="000000"/>
                <w:sz w:val="22"/>
                <w:szCs w:val="22"/>
              </w:rPr>
              <w:lastRenderedPageBreak/>
              <w:t>1</w:t>
            </w:r>
            <w:r w:rsidR="005F6EEA">
              <w:rPr>
                <w:color w:val="000000"/>
                <w:sz w:val="22"/>
                <w:szCs w:val="22"/>
              </w:rPr>
              <w:t>4</w:t>
            </w:r>
          </w:p>
        </w:tc>
        <w:tc>
          <w:tcPr>
            <w:tcW w:w="4820" w:type="dxa"/>
            <w:gridSpan w:val="3"/>
            <w:shd w:val="clear" w:color="auto" w:fill="auto"/>
            <w:vAlign w:val="center"/>
            <w:hideMark/>
          </w:tcPr>
          <w:p w:rsidR="000B6ACC" w:rsidRPr="007001F1" w:rsidRDefault="000B6ACC" w:rsidP="00FA683A">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r>
      <w:tr w:rsidR="005F6EEA" w:rsidRPr="007001F1" w:rsidTr="007261E4">
        <w:trPr>
          <w:trHeight w:val="20"/>
        </w:trPr>
        <w:tc>
          <w:tcPr>
            <w:tcW w:w="582" w:type="dxa"/>
            <w:shd w:val="clear" w:color="auto" w:fill="auto"/>
            <w:noWrap/>
            <w:vAlign w:val="center"/>
          </w:tcPr>
          <w:p w:rsidR="005F6EEA" w:rsidRPr="007001F1" w:rsidRDefault="005F6EEA" w:rsidP="006D2003">
            <w:pPr>
              <w:jc w:val="center"/>
              <w:rPr>
                <w:color w:val="000000"/>
              </w:rPr>
            </w:pPr>
            <w:r>
              <w:rPr>
                <w:color w:val="000000"/>
                <w:sz w:val="22"/>
                <w:szCs w:val="22"/>
              </w:rPr>
              <w:t>15</w:t>
            </w:r>
          </w:p>
        </w:tc>
        <w:tc>
          <w:tcPr>
            <w:tcW w:w="4820" w:type="dxa"/>
            <w:gridSpan w:val="3"/>
            <w:shd w:val="clear" w:color="auto" w:fill="auto"/>
            <w:vAlign w:val="center"/>
          </w:tcPr>
          <w:p w:rsidR="005F6EEA" w:rsidRPr="007001F1" w:rsidRDefault="005F6EEA" w:rsidP="00FA683A">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5F6EEA" w:rsidRPr="007001F1" w:rsidRDefault="005F6EEA" w:rsidP="006D2003">
            <w:pPr>
              <w:jc w:val="center"/>
              <w:rPr>
                <w:color w:val="000000"/>
              </w:rPr>
            </w:pPr>
          </w:p>
        </w:tc>
        <w:tc>
          <w:tcPr>
            <w:tcW w:w="567" w:type="dxa"/>
            <w:shd w:val="clear" w:color="auto" w:fill="auto"/>
            <w:vAlign w:val="center"/>
          </w:tcPr>
          <w:p w:rsidR="005F6EEA" w:rsidRPr="007001F1" w:rsidRDefault="005F6EEA" w:rsidP="006D2003">
            <w:pPr>
              <w:jc w:val="center"/>
              <w:rPr>
                <w:color w:val="000000"/>
              </w:rPr>
            </w:pPr>
          </w:p>
        </w:tc>
        <w:tc>
          <w:tcPr>
            <w:tcW w:w="776" w:type="dxa"/>
            <w:shd w:val="clear" w:color="auto" w:fill="auto"/>
            <w:vAlign w:val="center"/>
          </w:tcPr>
          <w:p w:rsidR="005F6EEA" w:rsidRPr="007001F1" w:rsidRDefault="005F6EEA" w:rsidP="006D2003">
            <w:pPr>
              <w:jc w:val="center"/>
              <w:rPr>
                <w:color w:val="000000"/>
              </w:rPr>
            </w:pPr>
          </w:p>
        </w:tc>
        <w:tc>
          <w:tcPr>
            <w:tcW w:w="1779" w:type="dxa"/>
            <w:shd w:val="clear" w:color="auto" w:fill="auto"/>
            <w:vAlign w:val="center"/>
          </w:tcPr>
          <w:p w:rsidR="005F6EEA" w:rsidRPr="007001F1" w:rsidRDefault="005F6EEA" w:rsidP="006D2003">
            <w:pPr>
              <w:jc w:val="center"/>
              <w:rPr>
                <w:color w:val="000000"/>
              </w:rPr>
            </w:pPr>
          </w:p>
        </w:tc>
      </w:tr>
      <w:tr w:rsidR="000B6ACC" w:rsidRPr="007001F1" w:rsidTr="007261E4">
        <w:trPr>
          <w:trHeight w:val="300"/>
        </w:trPr>
        <w:tc>
          <w:tcPr>
            <w:tcW w:w="9091" w:type="dxa"/>
            <w:gridSpan w:val="8"/>
            <w:shd w:val="clear" w:color="auto" w:fill="auto"/>
            <w:noWrap/>
            <w:vAlign w:val="center"/>
          </w:tcPr>
          <w:p w:rsidR="000B6ACC" w:rsidRPr="007001F1" w:rsidRDefault="000B6ACC" w:rsidP="006D2003">
            <w:pPr>
              <w:jc w:val="both"/>
              <w:rPr>
                <w:b/>
                <w:sz w:val="20"/>
                <w:szCs w:val="20"/>
              </w:rPr>
            </w:pPr>
            <w:r w:rsidRPr="007001F1">
              <w:rPr>
                <w:b/>
                <w:sz w:val="20"/>
                <w:szCs w:val="20"/>
              </w:rPr>
              <w:t>VYJADRENIE</w:t>
            </w:r>
          </w:p>
          <w:p w:rsidR="000B6ACC" w:rsidRPr="007001F1" w:rsidRDefault="000B6ACC" w:rsidP="006D2003">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91"/>
              <w:t>[1]</w:t>
            </w:r>
          </w:p>
          <w:p w:rsidR="000B6ACC" w:rsidRPr="007001F1" w:rsidRDefault="000B6ACC" w:rsidP="006D2003">
            <w:pPr>
              <w:rPr>
                <w:b/>
                <w:bCs/>
                <w:color w:val="000000"/>
              </w:rPr>
            </w:pP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b/>
                <w:bCs/>
              </w:rPr>
            </w:pPr>
            <w:r w:rsidRPr="007001F1">
              <w:rPr>
                <w:b/>
                <w:bCs/>
                <w:sz w:val="22"/>
                <w:szCs w:val="22"/>
              </w:rPr>
              <w:t>Kontrolu vykonal</w:t>
            </w:r>
            <w:r w:rsidR="00BD759C">
              <w:rPr>
                <w:rStyle w:val="Odkaznapoznmkupodiarou"/>
                <w:b/>
                <w:bCs/>
                <w:sz w:val="22"/>
                <w:szCs w:val="22"/>
              </w:rPr>
              <w:footnoteReference w:customMarkFollows="1" w:id="92"/>
              <w:t>2</w:t>
            </w:r>
            <w:r w:rsidRPr="007001F1">
              <w:rPr>
                <w:b/>
                <w:bCs/>
                <w:sz w:val="22"/>
                <w:szCs w:val="22"/>
              </w:rPr>
              <w:t>:</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b/>
                <w:bCs/>
              </w:rPr>
            </w:pPr>
            <w:r w:rsidRPr="007001F1">
              <w:rPr>
                <w:b/>
                <w:bCs/>
                <w:sz w:val="22"/>
                <w:szCs w:val="22"/>
              </w:rPr>
              <w:t>Dátum:</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000000" w:fill="FFFFFF"/>
            <w:vAlign w:val="center"/>
            <w:hideMark/>
          </w:tcPr>
          <w:p w:rsidR="000B6ACC" w:rsidRPr="007001F1" w:rsidRDefault="000B6ACC" w:rsidP="006D2003">
            <w:pPr>
              <w:rPr>
                <w:b/>
                <w:bCs/>
              </w:rPr>
            </w:pPr>
            <w:r w:rsidRPr="007001F1">
              <w:rPr>
                <w:b/>
                <w:bCs/>
                <w:sz w:val="22"/>
                <w:szCs w:val="22"/>
              </w:rPr>
              <w:t>Podpis:</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9091" w:type="dxa"/>
            <w:gridSpan w:val="8"/>
            <w:shd w:val="clear" w:color="auto" w:fill="auto"/>
            <w:noWrap/>
            <w:vAlign w:val="bottom"/>
            <w:hideMark/>
          </w:tcPr>
          <w:p w:rsidR="000B6ACC" w:rsidRPr="007001F1" w:rsidRDefault="000B6ACC" w:rsidP="006D2003">
            <w:pPr>
              <w:jc w:val="center"/>
              <w:rPr>
                <w:color w:val="000000"/>
              </w:rPr>
            </w:pPr>
            <w:r w:rsidRPr="007001F1">
              <w:rPr>
                <w:color w:val="000000"/>
                <w:sz w:val="22"/>
                <w:szCs w:val="22"/>
              </w:rPr>
              <w:t> </w:t>
            </w:r>
          </w:p>
        </w:tc>
      </w:tr>
      <w:tr w:rsidR="000B6ACC" w:rsidRPr="007001F1" w:rsidTr="007261E4">
        <w:trPr>
          <w:trHeight w:val="300"/>
        </w:trPr>
        <w:tc>
          <w:tcPr>
            <w:tcW w:w="3559" w:type="dxa"/>
            <w:gridSpan w:val="3"/>
            <w:shd w:val="clear" w:color="000000" w:fill="FFFFFF"/>
            <w:vAlign w:val="center"/>
            <w:hideMark/>
          </w:tcPr>
          <w:p w:rsidR="000B6ACC" w:rsidRPr="007001F1" w:rsidRDefault="000B6ACC" w:rsidP="006D2003">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93"/>
              <w:t>3</w:t>
            </w:r>
            <w:r w:rsidRPr="007001F1">
              <w:rPr>
                <w:b/>
                <w:bCs/>
                <w:sz w:val="22"/>
                <w:szCs w:val="22"/>
              </w:rPr>
              <w:t>:</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000000" w:fill="FFFFFF"/>
            <w:vAlign w:val="center"/>
            <w:hideMark/>
          </w:tcPr>
          <w:p w:rsidR="000B6ACC" w:rsidRPr="007001F1" w:rsidRDefault="000B6ACC" w:rsidP="006D2003">
            <w:pPr>
              <w:rPr>
                <w:b/>
                <w:bCs/>
              </w:rPr>
            </w:pPr>
            <w:r w:rsidRPr="007001F1">
              <w:rPr>
                <w:b/>
                <w:bCs/>
                <w:sz w:val="22"/>
                <w:szCs w:val="22"/>
              </w:rPr>
              <w:t xml:space="preserve">Dátum: </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000000" w:fill="FFFFFF"/>
            <w:vAlign w:val="center"/>
            <w:hideMark/>
          </w:tcPr>
          <w:p w:rsidR="000B6ACC" w:rsidRPr="007001F1" w:rsidRDefault="000B6ACC" w:rsidP="006D2003">
            <w:pPr>
              <w:rPr>
                <w:b/>
                <w:bCs/>
              </w:rPr>
            </w:pPr>
            <w:r w:rsidRPr="007001F1">
              <w:rPr>
                <w:b/>
                <w:bCs/>
                <w:sz w:val="22"/>
                <w:szCs w:val="22"/>
              </w:rPr>
              <w:t>Podpis:</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bl>
    <w:p w:rsidR="006D2003" w:rsidRPr="007001F1" w:rsidRDefault="006D2003"/>
    <w:p w:rsidR="006D2003" w:rsidRPr="007001F1" w:rsidRDefault="006D2003">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9"/>
      </w:tblGrid>
      <w:tr w:rsidR="006D2003" w:rsidRPr="007001F1" w:rsidTr="007261E4">
        <w:trPr>
          <w:trHeight w:val="645"/>
        </w:trPr>
        <w:tc>
          <w:tcPr>
            <w:tcW w:w="9091" w:type="dxa"/>
            <w:gridSpan w:val="7"/>
            <w:shd w:val="clear" w:color="000000" w:fill="60497A"/>
            <w:vAlign w:val="center"/>
            <w:hideMark/>
          </w:tcPr>
          <w:p w:rsidR="006D2003" w:rsidRPr="007001F1" w:rsidRDefault="006D2003" w:rsidP="006D2003">
            <w:pPr>
              <w:jc w:val="center"/>
              <w:rPr>
                <w:b/>
                <w:bCs/>
                <w:color w:val="FFFFFF"/>
              </w:rPr>
            </w:pPr>
            <w:r w:rsidRPr="007001F1">
              <w:rPr>
                <w:b/>
                <w:bCs/>
                <w:color w:val="FFFFFF"/>
              </w:rPr>
              <w:lastRenderedPageBreak/>
              <w:t>Kontrolný zoznam k finančnej kontrole VO</w:t>
            </w:r>
            <w:r w:rsidRPr="007001F1">
              <w:rPr>
                <w:b/>
                <w:bCs/>
                <w:color w:val="FFFFFF"/>
              </w:rPr>
              <w:br/>
            </w:r>
            <w:bookmarkStart w:id="35" w:name="KZ_31"/>
            <w:r w:rsidRPr="007001F1">
              <w:rPr>
                <w:b/>
                <w:bCs/>
                <w:color w:val="FFFFFF"/>
              </w:rPr>
              <w:t>Nadlimitná zákazka - súťaž návrhov - následná ex</w:t>
            </w:r>
            <w:r w:rsidR="00E94865">
              <w:rPr>
                <w:b/>
                <w:bCs/>
                <w:color w:val="FFFFFF"/>
              </w:rPr>
              <w:t xml:space="preserve"> </w:t>
            </w:r>
            <w:r w:rsidRPr="007001F1">
              <w:rPr>
                <w:b/>
                <w:bCs/>
                <w:color w:val="FFFFFF"/>
              </w:rPr>
              <w:t>post kontrola</w:t>
            </w:r>
            <w:bookmarkEnd w:id="35"/>
          </w:p>
        </w:tc>
      </w:tr>
      <w:tr w:rsidR="006D2003" w:rsidRPr="007001F1" w:rsidTr="007261E4">
        <w:trPr>
          <w:trHeight w:val="330"/>
        </w:trPr>
        <w:tc>
          <w:tcPr>
            <w:tcW w:w="9091" w:type="dxa"/>
            <w:gridSpan w:val="7"/>
            <w:shd w:val="clear" w:color="auto" w:fill="auto"/>
            <w:vAlign w:val="center"/>
            <w:hideMark/>
          </w:tcPr>
          <w:p w:rsidR="006D2003" w:rsidRPr="007001F1" w:rsidRDefault="006D2003" w:rsidP="006D2003">
            <w:pPr>
              <w:jc w:val="center"/>
              <w:rPr>
                <w:b/>
                <w:bCs/>
                <w:color w:val="000000"/>
              </w:rPr>
            </w:pPr>
            <w:r w:rsidRPr="007001F1">
              <w:rPr>
                <w:b/>
                <w:bCs/>
                <w:color w:val="000000"/>
                <w:sz w:val="22"/>
                <w:szCs w:val="22"/>
              </w:rPr>
              <w:t>Identifikácia programu</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Názov programu</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66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30"/>
        </w:trPr>
        <w:tc>
          <w:tcPr>
            <w:tcW w:w="9091" w:type="dxa"/>
            <w:gridSpan w:val="7"/>
            <w:shd w:val="clear" w:color="auto" w:fill="auto"/>
            <w:vAlign w:val="center"/>
            <w:hideMark/>
          </w:tcPr>
          <w:p w:rsidR="006D2003" w:rsidRPr="007001F1" w:rsidRDefault="006D2003" w:rsidP="006D2003">
            <w:pPr>
              <w:jc w:val="center"/>
              <w:rPr>
                <w:b/>
                <w:bCs/>
                <w:color w:val="000000"/>
              </w:rPr>
            </w:pPr>
            <w:r w:rsidRPr="007001F1">
              <w:rPr>
                <w:b/>
                <w:bCs/>
                <w:color w:val="000000"/>
                <w:sz w:val="22"/>
                <w:szCs w:val="22"/>
              </w:rPr>
              <w:t>Identifikácia projektu a prijímateľa</w:t>
            </w:r>
          </w:p>
        </w:tc>
      </w:tr>
      <w:tr w:rsidR="006D2003" w:rsidRPr="007001F1" w:rsidTr="007261E4">
        <w:trPr>
          <w:trHeight w:val="33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Názov projektu</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Názov/Meno a adresa sídla prijímateľa</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Druh verejného obstarávateľa / obstarávateľa podľa ZVO</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30"/>
        </w:trPr>
        <w:tc>
          <w:tcPr>
            <w:tcW w:w="9091" w:type="dxa"/>
            <w:gridSpan w:val="7"/>
            <w:shd w:val="clear" w:color="auto" w:fill="auto"/>
            <w:vAlign w:val="center"/>
            <w:hideMark/>
          </w:tcPr>
          <w:p w:rsidR="006D2003" w:rsidRPr="007001F1" w:rsidRDefault="006D2003" w:rsidP="006D2003">
            <w:pPr>
              <w:jc w:val="center"/>
              <w:rPr>
                <w:b/>
                <w:bCs/>
                <w:color w:val="000000"/>
              </w:rPr>
            </w:pPr>
            <w:r w:rsidRPr="007001F1">
              <w:rPr>
                <w:b/>
                <w:bCs/>
                <w:color w:val="000000"/>
                <w:sz w:val="22"/>
                <w:szCs w:val="22"/>
              </w:rPr>
              <w:t>Identifikácia zákazky</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Druh zákazky podľa predpokladanej hodnoty zákazky</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Nadlimitná zákazka</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Druh zákazky podľa postupu</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Súťaž návrhov (§ 119 a nasl.)</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Druh zákazky podľa predmetu obstarania</w:t>
            </w:r>
          </w:p>
        </w:tc>
        <w:tc>
          <w:tcPr>
            <w:tcW w:w="5532" w:type="dxa"/>
            <w:gridSpan w:val="5"/>
            <w:shd w:val="clear" w:color="auto" w:fill="auto"/>
            <w:vAlign w:val="center"/>
            <w:hideMark/>
          </w:tcPr>
          <w:p w:rsidR="006D2003" w:rsidRPr="007001F1" w:rsidRDefault="006D2003" w:rsidP="006D2003">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6D2003">
            <w:pPr>
              <w:rPr>
                <w:color w:val="000000"/>
              </w:rPr>
            </w:pPr>
            <w:r w:rsidRPr="007001F1">
              <w:rPr>
                <w:color w:val="000000"/>
                <w:sz w:val="22"/>
                <w:szCs w:val="22"/>
              </w:rPr>
              <w:t>Identifikátor zákazky v ITMS2014+</w:t>
            </w:r>
          </w:p>
        </w:tc>
        <w:tc>
          <w:tcPr>
            <w:tcW w:w="5532" w:type="dxa"/>
            <w:gridSpan w:val="5"/>
            <w:shd w:val="clear" w:color="auto" w:fill="auto"/>
            <w:vAlign w:val="center"/>
          </w:tcPr>
          <w:p w:rsidR="004D0B9F" w:rsidRPr="007001F1" w:rsidRDefault="004D0B9F" w:rsidP="006D2003">
            <w:pPr>
              <w:rPr>
                <w:color w:val="000000"/>
              </w:rPr>
            </w:pP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Typ kontroly</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Následná ex</w:t>
            </w:r>
            <w:r w:rsidR="00E94865">
              <w:rPr>
                <w:color w:val="000000"/>
                <w:sz w:val="22"/>
                <w:szCs w:val="22"/>
              </w:rPr>
              <w:t xml:space="preserve"> </w:t>
            </w:r>
            <w:r w:rsidRPr="007001F1">
              <w:rPr>
                <w:color w:val="000000"/>
                <w:sz w:val="22"/>
                <w:szCs w:val="22"/>
              </w:rPr>
              <w:t>post kontrola</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Názov zákazky</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Číslo oznámenia vo vestníku VO</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Číslo oznámenia v európskom vestníku</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Názov dodávateľa</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IČO dodávateľa</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Predpokladaná hodnota zákazky</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Hodnota zákazky bez DPH</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Dátum podpisu zmluvy s</w:t>
            </w:r>
            <w:r w:rsidR="002D6AF5">
              <w:rPr>
                <w:color w:val="000000"/>
                <w:sz w:val="22"/>
                <w:szCs w:val="22"/>
              </w:rPr>
              <w:t> </w:t>
            </w:r>
            <w:r w:rsidRPr="007001F1">
              <w:rPr>
                <w:color w:val="000000"/>
                <w:sz w:val="22"/>
                <w:szCs w:val="22"/>
              </w:rPr>
              <w:t>dodávateľom</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Dátum nadobudnutia účinnosti zmluvy</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Link na CRZ, prípadne webové sídlo</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15"/>
        </w:trPr>
        <w:tc>
          <w:tcPr>
            <w:tcW w:w="582" w:type="dxa"/>
            <w:shd w:val="clear" w:color="000000" w:fill="60497A"/>
            <w:vAlign w:val="center"/>
            <w:hideMark/>
          </w:tcPr>
          <w:p w:rsidR="006D2003" w:rsidRPr="007001F1" w:rsidRDefault="006D2003" w:rsidP="006D2003">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D2003" w:rsidRPr="007001F1" w:rsidRDefault="006D2003" w:rsidP="006D200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D2003" w:rsidRPr="007001F1" w:rsidRDefault="006D2003" w:rsidP="006D2003">
            <w:pPr>
              <w:jc w:val="center"/>
              <w:rPr>
                <w:b/>
                <w:bCs/>
                <w:color w:val="FFFFFF"/>
              </w:rPr>
            </w:pPr>
            <w:r w:rsidRPr="007001F1">
              <w:rPr>
                <w:b/>
                <w:bCs/>
                <w:color w:val="FFFFFF"/>
                <w:sz w:val="22"/>
                <w:szCs w:val="22"/>
              </w:rPr>
              <w:t>áno</w:t>
            </w:r>
          </w:p>
        </w:tc>
        <w:tc>
          <w:tcPr>
            <w:tcW w:w="567" w:type="dxa"/>
            <w:shd w:val="clear" w:color="000000" w:fill="60497A"/>
            <w:vAlign w:val="center"/>
            <w:hideMark/>
          </w:tcPr>
          <w:p w:rsidR="006D2003" w:rsidRPr="007001F1" w:rsidRDefault="006D2003" w:rsidP="006D2003">
            <w:pPr>
              <w:jc w:val="center"/>
              <w:rPr>
                <w:b/>
                <w:bCs/>
                <w:color w:val="FFFFFF"/>
              </w:rPr>
            </w:pPr>
            <w:r w:rsidRPr="007001F1">
              <w:rPr>
                <w:b/>
                <w:bCs/>
                <w:color w:val="FFFFFF"/>
                <w:sz w:val="22"/>
                <w:szCs w:val="22"/>
              </w:rPr>
              <w:t>nie</w:t>
            </w:r>
          </w:p>
        </w:tc>
        <w:tc>
          <w:tcPr>
            <w:tcW w:w="776" w:type="dxa"/>
            <w:shd w:val="clear" w:color="000000" w:fill="60497A"/>
            <w:vAlign w:val="center"/>
            <w:hideMark/>
          </w:tcPr>
          <w:p w:rsidR="006D2003" w:rsidRPr="007001F1" w:rsidRDefault="006D2003" w:rsidP="006D2003">
            <w:pPr>
              <w:jc w:val="center"/>
              <w:rPr>
                <w:b/>
                <w:bCs/>
                <w:color w:val="FFFFFF"/>
              </w:rPr>
            </w:pPr>
            <w:r w:rsidRPr="007001F1">
              <w:rPr>
                <w:b/>
                <w:bCs/>
                <w:color w:val="FFFFFF"/>
                <w:sz w:val="22"/>
                <w:szCs w:val="22"/>
              </w:rPr>
              <w:t>netýka sa</w:t>
            </w:r>
          </w:p>
        </w:tc>
        <w:tc>
          <w:tcPr>
            <w:tcW w:w="1779" w:type="dxa"/>
            <w:shd w:val="clear" w:color="000000" w:fill="60497A"/>
            <w:vAlign w:val="center"/>
            <w:hideMark/>
          </w:tcPr>
          <w:p w:rsidR="006D2003" w:rsidRPr="007001F1" w:rsidRDefault="006D2003" w:rsidP="006D2003">
            <w:pPr>
              <w:jc w:val="center"/>
              <w:rPr>
                <w:b/>
                <w:bCs/>
                <w:color w:val="FFFFFF"/>
              </w:rPr>
            </w:pPr>
            <w:r w:rsidRPr="007001F1">
              <w:rPr>
                <w:b/>
                <w:bCs/>
                <w:color w:val="FFFFFF"/>
                <w:sz w:val="22"/>
                <w:szCs w:val="22"/>
              </w:rPr>
              <w:t>Poznámka</w:t>
            </w:r>
          </w:p>
        </w:tc>
      </w:tr>
      <w:tr w:rsidR="006D2003" w:rsidRPr="007001F1" w:rsidTr="007261E4">
        <w:trPr>
          <w:trHeight w:val="20"/>
        </w:trPr>
        <w:tc>
          <w:tcPr>
            <w:tcW w:w="582" w:type="dxa"/>
            <w:shd w:val="clear" w:color="auto" w:fill="auto"/>
            <w:noWrap/>
            <w:vAlign w:val="center"/>
            <w:hideMark/>
          </w:tcPr>
          <w:p w:rsidR="006D2003" w:rsidRPr="007001F1" w:rsidRDefault="006D2003" w:rsidP="006D2003">
            <w:pPr>
              <w:jc w:val="center"/>
              <w:rPr>
                <w:color w:val="000000"/>
              </w:rPr>
            </w:pPr>
            <w:r w:rsidRPr="007001F1">
              <w:rPr>
                <w:color w:val="000000"/>
                <w:sz w:val="22"/>
                <w:szCs w:val="22"/>
              </w:rPr>
              <w:t>1</w:t>
            </w:r>
          </w:p>
        </w:tc>
        <w:tc>
          <w:tcPr>
            <w:tcW w:w="4820" w:type="dxa"/>
            <w:gridSpan w:val="2"/>
            <w:shd w:val="clear" w:color="auto" w:fill="auto"/>
            <w:vAlign w:val="center"/>
            <w:hideMark/>
          </w:tcPr>
          <w:p w:rsidR="006D2003"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567"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776"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1779"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r>
      <w:tr w:rsidR="006D2003" w:rsidRPr="007001F1" w:rsidTr="007261E4">
        <w:trPr>
          <w:trHeight w:val="20"/>
        </w:trPr>
        <w:tc>
          <w:tcPr>
            <w:tcW w:w="582" w:type="dxa"/>
            <w:shd w:val="clear" w:color="auto" w:fill="auto"/>
            <w:noWrap/>
            <w:vAlign w:val="center"/>
            <w:hideMark/>
          </w:tcPr>
          <w:p w:rsidR="006D2003" w:rsidRPr="007001F1" w:rsidRDefault="006D2003" w:rsidP="006D2003">
            <w:pPr>
              <w:jc w:val="center"/>
              <w:rPr>
                <w:color w:val="000000"/>
              </w:rPr>
            </w:pPr>
            <w:r w:rsidRPr="007001F1">
              <w:rPr>
                <w:color w:val="000000"/>
                <w:sz w:val="22"/>
                <w:szCs w:val="22"/>
              </w:rPr>
              <w:t>2</w:t>
            </w:r>
          </w:p>
        </w:tc>
        <w:tc>
          <w:tcPr>
            <w:tcW w:w="4820" w:type="dxa"/>
            <w:gridSpan w:val="2"/>
            <w:shd w:val="clear" w:color="auto" w:fill="auto"/>
            <w:vAlign w:val="center"/>
            <w:hideMark/>
          </w:tcPr>
          <w:p w:rsidR="006D2003" w:rsidRPr="007001F1" w:rsidRDefault="006D2003" w:rsidP="00FA683A">
            <w:pPr>
              <w:jc w:val="both"/>
              <w:rPr>
                <w:color w:val="000000"/>
              </w:rPr>
            </w:pPr>
            <w:r w:rsidRPr="007001F1">
              <w:rPr>
                <w:color w:val="000000"/>
                <w:sz w:val="22"/>
                <w:szCs w:val="22"/>
              </w:rPr>
              <w:t>Bol zamestnanec vykonávajúci kontrolu oboznámený s rizikovými indikátormi</w:t>
            </w:r>
            <w:r w:rsidR="00E94865">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E94865">
              <w:rPr>
                <w:color w:val="000000"/>
                <w:sz w:val="22"/>
                <w:szCs w:val="22"/>
              </w:rPr>
              <w:t xml:space="preserve"> </w:t>
            </w:r>
            <w:r w:rsidR="00DD2F0F"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567"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776"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1779"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r>
      <w:tr w:rsidR="006D2003" w:rsidRPr="007001F1" w:rsidTr="007261E4">
        <w:trPr>
          <w:trHeight w:val="20"/>
        </w:trPr>
        <w:tc>
          <w:tcPr>
            <w:tcW w:w="582" w:type="dxa"/>
            <w:shd w:val="clear" w:color="auto" w:fill="auto"/>
            <w:noWrap/>
            <w:vAlign w:val="center"/>
            <w:hideMark/>
          </w:tcPr>
          <w:p w:rsidR="006D2003" w:rsidRPr="007001F1" w:rsidRDefault="006D2003" w:rsidP="006D2003">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rsidR="006D2003" w:rsidRPr="007001F1" w:rsidRDefault="006D2003" w:rsidP="00FA683A">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567"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776"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1779"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r>
      <w:tr w:rsidR="00223393" w:rsidRPr="007001F1" w:rsidTr="007261E4">
        <w:trPr>
          <w:trHeight w:val="590"/>
        </w:trPr>
        <w:tc>
          <w:tcPr>
            <w:tcW w:w="582" w:type="dxa"/>
            <w:vMerge w:val="restart"/>
            <w:shd w:val="clear" w:color="auto" w:fill="auto"/>
            <w:noWrap/>
            <w:vAlign w:val="center"/>
            <w:hideMark/>
          </w:tcPr>
          <w:p w:rsidR="00223393" w:rsidRPr="007001F1" w:rsidRDefault="00223393" w:rsidP="006D2003">
            <w:pPr>
              <w:jc w:val="center"/>
              <w:rPr>
                <w:color w:val="000000"/>
              </w:rPr>
            </w:pPr>
            <w:r w:rsidRPr="007001F1">
              <w:rPr>
                <w:color w:val="000000"/>
                <w:sz w:val="22"/>
                <w:szCs w:val="22"/>
              </w:rPr>
              <w:t>4</w:t>
            </w:r>
          </w:p>
        </w:tc>
        <w:tc>
          <w:tcPr>
            <w:tcW w:w="4820" w:type="dxa"/>
            <w:gridSpan w:val="2"/>
            <w:shd w:val="clear" w:color="auto" w:fill="auto"/>
            <w:vAlign w:val="center"/>
            <w:hideMark/>
          </w:tcPr>
          <w:p w:rsidR="00223393" w:rsidRPr="007001F1" w:rsidRDefault="00223393" w:rsidP="00FA683A">
            <w:pPr>
              <w:jc w:val="both"/>
              <w:rPr>
                <w:color w:val="000000"/>
              </w:rPr>
            </w:pPr>
            <w:r w:rsidRPr="007001F1">
              <w:rPr>
                <w:color w:val="000000"/>
                <w:sz w:val="22"/>
                <w:szCs w:val="22"/>
              </w:rPr>
              <w:t>a) Bola výsledná zmluva zverejnená v súlade so zákonom o slobo</w:t>
            </w:r>
            <w:r w:rsidR="00FA683A" w:rsidRPr="007001F1">
              <w:rPr>
                <w:color w:val="000000"/>
                <w:sz w:val="22"/>
                <w:szCs w:val="22"/>
              </w:rPr>
              <w:t xml:space="preserve">dnom prístupe k informáciám? </w:t>
            </w:r>
          </w:p>
        </w:tc>
        <w:tc>
          <w:tcPr>
            <w:tcW w:w="567" w:type="dxa"/>
            <w:vMerge w:val="restart"/>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567" w:type="dxa"/>
            <w:vMerge w:val="restart"/>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776" w:type="dxa"/>
            <w:vMerge w:val="restart"/>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1779" w:type="dxa"/>
            <w:vMerge w:val="restart"/>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r>
      <w:tr w:rsidR="00223393" w:rsidRPr="007001F1" w:rsidTr="007261E4">
        <w:trPr>
          <w:trHeight w:val="590"/>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2"/>
            <w:shd w:val="clear" w:color="auto" w:fill="auto"/>
            <w:vAlign w:val="center"/>
          </w:tcPr>
          <w:p w:rsidR="00223393" w:rsidRPr="007001F1" w:rsidRDefault="00223393" w:rsidP="00FA683A">
            <w:pPr>
              <w:jc w:val="both"/>
              <w:rPr>
                <w:color w:val="000000"/>
              </w:rPr>
            </w:pPr>
            <w:r w:rsidRPr="007001F1">
              <w:rPr>
                <w:color w:val="000000"/>
                <w:sz w:val="22"/>
                <w:szCs w:val="22"/>
              </w:rPr>
              <w:t>b) Je kontrolované verejné obstarávanie v súlade so závermi vykonaných ex</w:t>
            </w:r>
            <w:r w:rsidR="00E94865">
              <w:rPr>
                <w:color w:val="000000"/>
                <w:sz w:val="22"/>
                <w:szCs w:val="22"/>
              </w:rPr>
              <w:t xml:space="preserve"> </w:t>
            </w:r>
            <w:r w:rsidRPr="007001F1">
              <w:rPr>
                <w:color w:val="000000"/>
                <w:sz w:val="22"/>
                <w:szCs w:val="22"/>
              </w:rPr>
              <w:t>ante kontrol a dokumentáciou schválenou v rámci týchto ex</w:t>
            </w:r>
            <w:r w:rsidR="00E94865">
              <w:rPr>
                <w:color w:val="000000"/>
                <w:sz w:val="22"/>
                <w:szCs w:val="22"/>
              </w:rPr>
              <w:t xml:space="preserve"> </w:t>
            </w:r>
            <w:r w:rsidRPr="007001F1">
              <w:rPr>
                <w:color w:val="000000"/>
                <w:sz w:val="22"/>
                <w:szCs w:val="22"/>
              </w:rPr>
              <w:t>ante kontrol?</w:t>
            </w:r>
          </w:p>
        </w:tc>
        <w:tc>
          <w:tcPr>
            <w:tcW w:w="567" w:type="dxa"/>
            <w:vMerge/>
            <w:shd w:val="clear" w:color="auto" w:fill="auto"/>
            <w:vAlign w:val="center"/>
          </w:tcPr>
          <w:p w:rsidR="00223393" w:rsidRPr="007001F1" w:rsidRDefault="00223393" w:rsidP="006D2003">
            <w:pPr>
              <w:jc w:val="center"/>
              <w:rPr>
                <w:color w:val="000000"/>
              </w:rPr>
            </w:pPr>
          </w:p>
        </w:tc>
        <w:tc>
          <w:tcPr>
            <w:tcW w:w="567" w:type="dxa"/>
            <w:vMerge/>
            <w:shd w:val="clear" w:color="auto" w:fill="auto"/>
            <w:vAlign w:val="center"/>
          </w:tcPr>
          <w:p w:rsidR="00223393" w:rsidRPr="007001F1" w:rsidRDefault="00223393" w:rsidP="006D2003">
            <w:pPr>
              <w:jc w:val="center"/>
              <w:rPr>
                <w:color w:val="000000"/>
              </w:rPr>
            </w:pPr>
          </w:p>
        </w:tc>
        <w:tc>
          <w:tcPr>
            <w:tcW w:w="776" w:type="dxa"/>
            <w:vMerge/>
            <w:shd w:val="clear" w:color="auto" w:fill="auto"/>
            <w:vAlign w:val="center"/>
          </w:tcPr>
          <w:p w:rsidR="00223393" w:rsidRPr="007001F1" w:rsidRDefault="00223393" w:rsidP="006D2003">
            <w:pPr>
              <w:jc w:val="center"/>
              <w:rPr>
                <w:color w:val="000000"/>
              </w:rPr>
            </w:pPr>
          </w:p>
        </w:tc>
        <w:tc>
          <w:tcPr>
            <w:tcW w:w="1779" w:type="dxa"/>
            <w:vMerge/>
            <w:shd w:val="clear" w:color="auto" w:fill="auto"/>
            <w:vAlign w:val="center"/>
          </w:tcPr>
          <w:p w:rsidR="00223393" w:rsidRPr="007001F1" w:rsidRDefault="00223393" w:rsidP="006D2003">
            <w:pPr>
              <w:jc w:val="center"/>
              <w:rPr>
                <w:color w:val="000000"/>
              </w:rPr>
            </w:pPr>
          </w:p>
        </w:tc>
      </w:tr>
      <w:tr w:rsidR="00223393" w:rsidRPr="007001F1" w:rsidTr="00A96394">
        <w:trPr>
          <w:trHeight w:val="244"/>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2"/>
            <w:shd w:val="clear" w:color="auto" w:fill="auto"/>
            <w:vAlign w:val="center"/>
          </w:tcPr>
          <w:p w:rsidR="00223393" w:rsidRPr="007001F1" w:rsidRDefault="00223393" w:rsidP="00FA683A">
            <w:pPr>
              <w:jc w:val="both"/>
              <w:rPr>
                <w:color w:val="000000"/>
              </w:rPr>
            </w:pPr>
            <w:r w:rsidRPr="007001F1">
              <w:rPr>
                <w:color w:val="000000"/>
                <w:sz w:val="22"/>
                <w:szCs w:val="22"/>
              </w:rPr>
              <w:t>c) Je zmluva podpísaná oprávnenými osobami?</w:t>
            </w:r>
          </w:p>
        </w:tc>
        <w:tc>
          <w:tcPr>
            <w:tcW w:w="567" w:type="dxa"/>
            <w:vMerge/>
            <w:shd w:val="clear" w:color="auto" w:fill="auto"/>
            <w:vAlign w:val="center"/>
          </w:tcPr>
          <w:p w:rsidR="00223393" w:rsidRPr="007001F1" w:rsidRDefault="00223393" w:rsidP="006D2003">
            <w:pPr>
              <w:jc w:val="center"/>
              <w:rPr>
                <w:color w:val="000000"/>
              </w:rPr>
            </w:pPr>
          </w:p>
        </w:tc>
        <w:tc>
          <w:tcPr>
            <w:tcW w:w="567" w:type="dxa"/>
            <w:vMerge/>
            <w:shd w:val="clear" w:color="auto" w:fill="auto"/>
            <w:vAlign w:val="center"/>
          </w:tcPr>
          <w:p w:rsidR="00223393" w:rsidRPr="007001F1" w:rsidRDefault="00223393" w:rsidP="006D2003">
            <w:pPr>
              <w:jc w:val="center"/>
              <w:rPr>
                <w:color w:val="000000"/>
              </w:rPr>
            </w:pPr>
          </w:p>
        </w:tc>
        <w:tc>
          <w:tcPr>
            <w:tcW w:w="776" w:type="dxa"/>
            <w:vMerge/>
            <w:shd w:val="clear" w:color="auto" w:fill="auto"/>
            <w:vAlign w:val="center"/>
          </w:tcPr>
          <w:p w:rsidR="00223393" w:rsidRPr="007001F1" w:rsidRDefault="00223393" w:rsidP="006D2003">
            <w:pPr>
              <w:jc w:val="center"/>
              <w:rPr>
                <w:color w:val="000000"/>
              </w:rPr>
            </w:pPr>
          </w:p>
        </w:tc>
        <w:tc>
          <w:tcPr>
            <w:tcW w:w="1779" w:type="dxa"/>
            <w:vMerge/>
            <w:shd w:val="clear" w:color="auto" w:fill="auto"/>
            <w:vAlign w:val="center"/>
          </w:tcPr>
          <w:p w:rsidR="00223393" w:rsidRPr="007001F1" w:rsidRDefault="00223393" w:rsidP="006D2003">
            <w:pPr>
              <w:jc w:val="center"/>
              <w:rPr>
                <w:color w:val="000000"/>
              </w:rPr>
            </w:pPr>
          </w:p>
        </w:tc>
      </w:tr>
      <w:tr w:rsidR="00223393" w:rsidRPr="007001F1" w:rsidTr="00A96394">
        <w:trPr>
          <w:trHeight w:val="418"/>
        </w:trPr>
        <w:tc>
          <w:tcPr>
            <w:tcW w:w="582" w:type="dxa"/>
            <w:vMerge w:val="restart"/>
            <w:shd w:val="clear" w:color="auto" w:fill="auto"/>
            <w:noWrap/>
            <w:vAlign w:val="center"/>
          </w:tcPr>
          <w:p w:rsidR="00223393" w:rsidRPr="007001F1" w:rsidRDefault="00223393" w:rsidP="006D2003">
            <w:pPr>
              <w:jc w:val="center"/>
              <w:rPr>
                <w:color w:val="000000"/>
              </w:rPr>
            </w:pPr>
            <w:r w:rsidRPr="007001F1">
              <w:rPr>
                <w:color w:val="000000"/>
                <w:sz w:val="22"/>
                <w:szCs w:val="22"/>
              </w:rPr>
              <w:t>5</w:t>
            </w:r>
          </w:p>
        </w:tc>
        <w:tc>
          <w:tcPr>
            <w:tcW w:w="4820" w:type="dxa"/>
            <w:gridSpan w:val="2"/>
            <w:shd w:val="clear" w:color="auto" w:fill="auto"/>
            <w:vAlign w:val="center"/>
          </w:tcPr>
          <w:p w:rsidR="00223393" w:rsidRPr="007001F1" w:rsidRDefault="00223393" w:rsidP="00FA683A">
            <w:pPr>
              <w:jc w:val="both"/>
              <w:rPr>
                <w:color w:val="000000"/>
              </w:rPr>
            </w:pPr>
            <w:r w:rsidRPr="007001F1">
              <w:rPr>
                <w:color w:val="000000"/>
                <w:sz w:val="22"/>
                <w:szCs w:val="22"/>
              </w:rPr>
              <w:t>a) Nebol pri súťaži návrhov identifikovaný konflikt záujmov podľa § 23 ZVO?</w:t>
            </w:r>
          </w:p>
        </w:tc>
        <w:tc>
          <w:tcPr>
            <w:tcW w:w="567" w:type="dxa"/>
            <w:vMerge w:val="restart"/>
            <w:shd w:val="clear" w:color="auto" w:fill="auto"/>
            <w:vAlign w:val="center"/>
          </w:tcPr>
          <w:p w:rsidR="00223393" w:rsidRPr="007001F1" w:rsidRDefault="00223393" w:rsidP="006D2003">
            <w:pPr>
              <w:jc w:val="center"/>
              <w:rPr>
                <w:color w:val="000000"/>
              </w:rPr>
            </w:pPr>
          </w:p>
        </w:tc>
        <w:tc>
          <w:tcPr>
            <w:tcW w:w="567" w:type="dxa"/>
            <w:vMerge w:val="restart"/>
            <w:shd w:val="clear" w:color="auto" w:fill="auto"/>
            <w:vAlign w:val="center"/>
          </w:tcPr>
          <w:p w:rsidR="00223393" w:rsidRPr="007001F1" w:rsidRDefault="00223393" w:rsidP="006D2003">
            <w:pPr>
              <w:jc w:val="center"/>
              <w:rPr>
                <w:color w:val="000000"/>
              </w:rPr>
            </w:pPr>
          </w:p>
        </w:tc>
        <w:tc>
          <w:tcPr>
            <w:tcW w:w="776" w:type="dxa"/>
            <w:vMerge w:val="restart"/>
            <w:shd w:val="clear" w:color="auto" w:fill="auto"/>
            <w:vAlign w:val="center"/>
          </w:tcPr>
          <w:p w:rsidR="00223393" w:rsidRPr="007001F1" w:rsidRDefault="00223393" w:rsidP="006D2003">
            <w:pPr>
              <w:jc w:val="center"/>
              <w:rPr>
                <w:color w:val="000000"/>
              </w:rPr>
            </w:pPr>
          </w:p>
        </w:tc>
        <w:tc>
          <w:tcPr>
            <w:tcW w:w="1779" w:type="dxa"/>
            <w:vMerge w:val="restart"/>
            <w:shd w:val="clear" w:color="auto" w:fill="auto"/>
            <w:vAlign w:val="center"/>
          </w:tcPr>
          <w:p w:rsidR="00223393" w:rsidRPr="007001F1" w:rsidRDefault="00223393" w:rsidP="006D2003">
            <w:pPr>
              <w:jc w:val="center"/>
              <w:rPr>
                <w:color w:val="000000"/>
              </w:rPr>
            </w:pPr>
          </w:p>
        </w:tc>
      </w:tr>
      <w:tr w:rsidR="00223393" w:rsidRPr="007001F1" w:rsidTr="007261E4">
        <w:trPr>
          <w:trHeight w:val="675"/>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2"/>
            <w:shd w:val="clear" w:color="auto" w:fill="auto"/>
            <w:vAlign w:val="center"/>
          </w:tcPr>
          <w:p w:rsidR="00223393" w:rsidRPr="007001F1" w:rsidRDefault="00223393" w:rsidP="00FA683A">
            <w:pPr>
              <w:jc w:val="both"/>
              <w:rPr>
                <w:color w:val="000000"/>
              </w:rPr>
            </w:pPr>
            <w:r w:rsidRPr="007001F1">
              <w:rPr>
                <w:color w:val="000000"/>
                <w:sz w:val="22"/>
                <w:szCs w:val="22"/>
              </w:rPr>
              <w:t>b) Boli v prípade konfliktu záujmov prijaté primerané opatrenia a vykonaná náprav</w:t>
            </w:r>
            <w:r w:rsidR="001C1598">
              <w:rPr>
                <w:color w:val="000000"/>
                <w:sz w:val="22"/>
                <w:szCs w:val="22"/>
              </w:rPr>
              <w:t>a</w:t>
            </w:r>
            <w:r w:rsidRPr="007001F1">
              <w:rPr>
                <w:color w:val="000000"/>
                <w:sz w:val="22"/>
                <w:szCs w:val="22"/>
              </w:rPr>
              <w:t xml:space="preserve"> v zmysle           § 23 ods. 5 ZVO?</w:t>
            </w:r>
          </w:p>
        </w:tc>
        <w:tc>
          <w:tcPr>
            <w:tcW w:w="567" w:type="dxa"/>
            <w:vMerge/>
            <w:shd w:val="clear" w:color="auto" w:fill="auto"/>
            <w:vAlign w:val="center"/>
          </w:tcPr>
          <w:p w:rsidR="00223393" w:rsidRPr="007001F1" w:rsidRDefault="00223393" w:rsidP="006D2003">
            <w:pPr>
              <w:jc w:val="center"/>
              <w:rPr>
                <w:color w:val="000000"/>
              </w:rPr>
            </w:pPr>
          </w:p>
        </w:tc>
        <w:tc>
          <w:tcPr>
            <w:tcW w:w="567" w:type="dxa"/>
            <w:vMerge/>
            <w:shd w:val="clear" w:color="auto" w:fill="auto"/>
            <w:vAlign w:val="center"/>
          </w:tcPr>
          <w:p w:rsidR="00223393" w:rsidRPr="007001F1" w:rsidRDefault="00223393" w:rsidP="006D2003">
            <w:pPr>
              <w:jc w:val="center"/>
              <w:rPr>
                <w:color w:val="000000"/>
              </w:rPr>
            </w:pPr>
          </w:p>
        </w:tc>
        <w:tc>
          <w:tcPr>
            <w:tcW w:w="776" w:type="dxa"/>
            <w:vMerge/>
            <w:shd w:val="clear" w:color="auto" w:fill="auto"/>
            <w:vAlign w:val="center"/>
          </w:tcPr>
          <w:p w:rsidR="00223393" w:rsidRPr="007001F1" w:rsidRDefault="00223393" w:rsidP="006D2003">
            <w:pPr>
              <w:jc w:val="center"/>
              <w:rPr>
                <w:color w:val="000000"/>
              </w:rPr>
            </w:pPr>
          </w:p>
        </w:tc>
        <w:tc>
          <w:tcPr>
            <w:tcW w:w="1779" w:type="dxa"/>
            <w:vMerge/>
            <w:shd w:val="clear" w:color="auto" w:fill="auto"/>
            <w:vAlign w:val="center"/>
          </w:tcPr>
          <w:p w:rsidR="00223393" w:rsidRPr="007001F1" w:rsidRDefault="00223393" w:rsidP="006D2003">
            <w:pPr>
              <w:jc w:val="center"/>
              <w:rPr>
                <w:color w:val="000000"/>
              </w:rPr>
            </w:pPr>
          </w:p>
        </w:tc>
      </w:tr>
      <w:tr w:rsidR="00223393" w:rsidRPr="007001F1" w:rsidTr="007261E4">
        <w:trPr>
          <w:trHeight w:val="675"/>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2"/>
            <w:shd w:val="clear" w:color="auto" w:fill="auto"/>
            <w:vAlign w:val="center"/>
          </w:tcPr>
          <w:p w:rsidR="00223393" w:rsidRPr="007001F1" w:rsidRDefault="00223393" w:rsidP="00E94865">
            <w:pPr>
              <w:jc w:val="both"/>
              <w:rPr>
                <w:color w:val="000000"/>
              </w:rPr>
            </w:pPr>
            <w:r w:rsidRPr="007001F1">
              <w:rPr>
                <w:color w:val="000000"/>
                <w:sz w:val="22"/>
                <w:szCs w:val="22"/>
              </w:rPr>
              <w:t xml:space="preserve">c) Bol </w:t>
            </w:r>
            <w:r w:rsidR="00E94865">
              <w:rPr>
                <w:color w:val="000000"/>
                <w:sz w:val="22"/>
                <w:szCs w:val="22"/>
              </w:rPr>
              <w:t>účastník</w:t>
            </w:r>
            <w:r w:rsidRPr="007001F1">
              <w:rPr>
                <w:color w:val="000000"/>
                <w:sz w:val="22"/>
                <w:szCs w:val="22"/>
              </w:rPr>
              <w:t xml:space="preserve"> vylúčený podľa § 40 ods. 6 písm. f), ak konflikt záujmov nebolo možné odstrániť inými účinnými opatreniami?</w:t>
            </w:r>
          </w:p>
        </w:tc>
        <w:tc>
          <w:tcPr>
            <w:tcW w:w="567" w:type="dxa"/>
            <w:vMerge/>
            <w:shd w:val="clear" w:color="auto" w:fill="auto"/>
            <w:vAlign w:val="center"/>
          </w:tcPr>
          <w:p w:rsidR="00223393" w:rsidRPr="007001F1" w:rsidRDefault="00223393" w:rsidP="006D2003">
            <w:pPr>
              <w:jc w:val="center"/>
              <w:rPr>
                <w:color w:val="000000"/>
              </w:rPr>
            </w:pPr>
          </w:p>
        </w:tc>
        <w:tc>
          <w:tcPr>
            <w:tcW w:w="567" w:type="dxa"/>
            <w:vMerge/>
            <w:shd w:val="clear" w:color="auto" w:fill="auto"/>
            <w:vAlign w:val="center"/>
          </w:tcPr>
          <w:p w:rsidR="00223393" w:rsidRPr="007001F1" w:rsidRDefault="00223393" w:rsidP="006D2003">
            <w:pPr>
              <w:jc w:val="center"/>
              <w:rPr>
                <w:color w:val="000000"/>
              </w:rPr>
            </w:pPr>
          </w:p>
        </w:tc>
        <w:tc>
          <w:tcPr>
            <w:tcW w:w="776" w:type="dxa"/>
            <w:vMerge/>
            <w:shd w:val="clear" w:color="auto" w:fill="auto"/>
            <w:vAlign w:val="center"/>
          </w:tcPr>
          <w:p w:rsidR="00223393" w:rsidRPr="007001F1" w:rsidRDefault="00223393" w:rsidP="006D2003">
            <w:pPr>
              <w:jc w:val="center"/>
              <w:rPr>
                <w:color w:val="000000"/>
              </w:rPr>
            </w:pPr>
          </w:p>
        </w:tc>
        <w:tc>
          <w:tcPr>
            <w:tcW w:w="1779" w:type="dxa"/>
            <w:vMerge/>
            <w:shd w:val="clear" w:color="auto" w:fill="auto"/>
            <w:vAlign w:val="center"/>
          </w:tcPr>
          <w:p w:rsidR="00223393" w:rsidRPr="007001F1" w:rsidRDefault="00223393" w:rsidP="006D2003">
            <w:pPr>
              <w:jc w:val="center"/>
              <w:rPr>
                <w:color w:val="000000"/>
              </w:rPr>
            </w:pPr>
          </w:p>
        </w:tc>
      </w:tr>
      <w:tr w:rsidR="004E2A5C" w:rsidRPr="007001F1" w:rsidTr="007261E4">
        <w:trPr>
          <w:trHeight w:val="675"/>
        </w:trPr>
        <w:tc>
          <w:tcPr>
            <w:tcW w:w="582" w:type="dxa"/>
            <w:vMerge w:val="restart"/>
            <w:shd w:val="clear" w:color="auto" w:fill="auto"/>
            <w:noWrap/>
            <w:vAlign w:val="center"/>
          </w:tcPr>
          <w:p w:rsidR="004E2A5C" w:rsidRPr="001C31B0" w:rsidRDefault="004E2A5C" w:rsidP="006D2003">
            <w:pPr>
              <w:jc w:val="center"/>
              <w:rPr>
                <w:color w:val="000000"/>
                <w:sz w:val="22"/>
                <w:szCs w:val="22"/>
              </w:rPr>
            </w:pPr>
            <w:r w:rsidRPr="001C31B0">
              <w:rPr>
                <w:color w:val="000000"/>
                <w:sz w:val="22"/>
                <w:szCs w:val="22"/>
              </w:rPr>
              <w:t>6</w:t>
            </w:r>
          </w:p>
        </w:tc>
        <w:tc>
          <w:tcPr>
            <w:tcW w:w="4820" w:type="dxa"/>
            <w:gridSpan w:val="2"/>
            <w:shd w:val="clear" w:color="auto" w:fill="auto"/>
            <w:vAlign w:val="center"/>
          </w:tcPr>
          <w:p w:rsidR="004E2A5C" w:rsidRPr="007001F1" w:rsidRDefault="004E2A5C" w:rsidP="00E94865">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4E2A5C" w:rsidRPr="007001F1" w:rsidRDefault="004E2A5C" w:rsidP="006D2003">
            <w:pPr>
              <w:jc w:val="center"/>
              <w:rPr>
                <w:color w:val="000000"/>
              </w:rPr>
            </w:pPr>
          </w:p>
        </w:tc>
        <w:tc>
          <w:tcPr>
            <w:tcW w:w="567" w:type="dxa"/>
            <w:shd w:val="clear" w:color="auto" w:fill="auto"/>
            <w:vAlign w:val="center"/>
          </w:tcPr>
          <w:p w:rsidR="004E2A5C" w:rsidRPr="007001F1" w:rsidRDefault="004E2A5C" w:rsidP="006D2003">
            <w:pPr>
              <w:jc w:val="center"/>
              <w:rPr>
                <w:color w:val="000000"/>
              </w:rPr>
            </w:pPr>
          </w:p>
        </w:tc>
        <w:tc>
          <w:tcPr>
            <w:tcW w:w="776" w:type="dxa"/>
            <w:shd w:val="clear" w:color="auto" w:fill="auto"/>
            <w:vAlign w:val="center"/>
          </w:tcPr>
          <w:p w:rsidR="004E2A5C" w:rsidRPr="007001F1" w:rsidRDefault="004E2A5C" w:rsidP="006D2003">
            <w:pPr>
              <w:jc w:val="center"/>
              <w:rPr>
                <w:color w:val="000000"/>
              </w:rPr>
            </w:pPr>
          </w:p>
        </w:tc>
        <w:tc>
          <w:tcPr>
            <w:tcW w:w="1779" w:type="dxa"/>
            <w:shd w:val="clear" w:color="auto" w:fill="auto"/>
            <w:vAlign w:val="center"/>
          </w:tcPr>
          <w:p w:rsidR="004E2A5C" w:rsidRPr="007001F1" w:rsidRDefault="004E2A5C" w:rsidP="006D2003">
            <w:pPr>
              <w:jc w:val="center"/>
              <w:rPr>
                <w:color w:val="000000"/>
              </w:rPr>
            </w:pPr>
          </w:p>
        </w:tc>
      </w:tr>
      <w:tr w:rsidR="004E2A5C" w:rsidRPr="007001F1" w:rsidTr="007261E4">
        <w:trPr>
          <w:trHeight w:val="675"/>
        </w:trPr>
        <w:tc>
          <w:tcPr>
            <w:tcW w:w="582" w:type="dxa"/>
            <w:vMerge/>
            <w:shd w:val="clear" w:color="auto" w:fill="auto"/>
            <w:noWrap/>
            <w:vAlign w:val="center"/>
          </w:tcPr>
          <w:p w:rsidR="004E2A5C" w:rsidRPr="002D20F9" w:rsidRDefault="004E2A5C" w:rsidP="006D2003">
            <w:pPr>
              <w:jc w:val="center"/>
              <w:rPr>
                <w:color w:val="000000"/>
                <w:sz w:val="22"/>
                <w:szCs w:val="22"/>
              </w:rPr>
            </w:pPr>
          </w:p>
        </w:tc>
        <w:tc>
          <w:tcPr>
            <w:tcW w:w="4820" w:type="dxa"/>
            <w:gridSpan w:val="2"/>
            <w:shd w:val="clear" w:color="auto" w:fill="auto"/>
            <w:vAlign w:val="center"/>
          </w:tcPr>
          <w:p w:rsidR="004E2A5C" w:rsidRPr="007001F1" w:rsidRDefault="004E2A5C" w:rsidP="00E94865">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4E2A5C" w:rsidRPr="007001F1" w:rsidRDefault="004E2A5C" w:rsidP="006D2003">
            <w:pPr>
              <w:jc w:val="center"/>
              <w:rPr>
                <w:color w:val="000000"/>
              </w:rPr>
            </w:pPr>
          </w:p>
        </w:tc>
        <w:tc>
          <w:tcPr>
            <w:tcW w:w="567" w:type="dxa"/>
            <w:shd w:val="clear" w:color="auto" w:fill="auto"/>
            <w:vAlign w:val="center"/>
          </w:tcPr>
          <w:p w:rsidR="004E2A5C" w:rsidRPr="007001F1" w:rsidRDefault="004E2A5C" w:rsidP="006D2003">
            <w:pPr>
              <w:jc w:val="center"/>
              <w:rPr>
                <w:color w:val="000000"/>
              </w:rPr>
            </w:pPr>
          </w:p>
        </w:tc>
        <w:tc>
          <w:tcPr>
            <w:tcW w:w="776" w:type="dxa"/>
            <w:shd w:val="clear" w:color="auto" w:fill="auto"/>
            <w:vAlign w:val="center"/>
          </w:tcPr>
          <w:p w:rsidR="004E2A5C" w:rsidRPr="007001F1" w:rsidRDefault="004E2A5C" w:rsidP="006D2003">
            <w:pPr>
              <w:jc w:val="center"/>
              <w:rPr>
                <w:color w:val="000000"/>
              </w:rPr>
            </w:pPr>
          </w:p>
        </w:tc>
        <w:tc>
          <w:tcPr>
            <w:tcW w:w="1779" w:type="dxa"/>
            <w:shd w:val="clear" w:color="auto" w:fill="auto"/>
            <w:vAlign w:val="center"/>
          </w:tcPr>
          <w:p w:rsidR="004E2A5C" w:rsidRPr="007001F1" w:rsidRDefault="004E2A5C" w:rsidP="006D2003">
            <w:pPr>
              <w:jc w:val="center"/>
              <w:rPr>
                <w:color w:val="000000"/>
              </w:rPr>
            </w:pPr>
          </w:p>
        </w:tc>
      </w:tr>
      <w:tr w:rsidR="001C31B0" w:rsidRPr="007001F1" w:rsidTr="007261E4">
        <w:trPr>
          <w:trHeight w:val="675"/>
        </w:trPr>
        <w:tc>
          <w:tcPr>
            <w:tcW w:w="582" w:type="dxa"/>
            <w:shd w:val="clear" w:color="auto" w:fill="auto"/>
            <w:noWrap/>
            <w:vAlign w:val="center"/>
          </w:tcPr>
          <w:p w:rsidR="001C31B0" w:rsidRPr="001C31B0" w:rsidRDefault="001C31B0" w:rsidP="006D2003">
            <w:pPr>
              <w:jc w:val="center"/>
              <w:rPr>
                <w:color w:val="000000"/>
                <w:sz w:val="22"/>
                <w:szCs w:val="22"/>
              </w:rPr>
            </w:pPr>
            <w:r>
              <w:rPr>
                <w:color w:val="000000"/>
                <w:sz w:val="22"/>
                <w:szCs w:val="22"/>
              </w:rPr>
              <w:t>7</w:t>
            </w:r>
          </w:p>
        </w:tc>
        <w:tc>
          <w:tcPr>
            <w:tcW w:w="4820" w:type="dxa"/>
            <w:gridSpan w:val="2"/>
            <w:shd w:val="clear" w:color="auto" w:fill="auto"/>
            <w:vAlign w:val="center"/>
          </w:tcPr>
          <w:p w:rsidR="001C31B0" w:rsidRPr="007001F1" w:rsidRDefault="001C31B0" w:rsidP="00E94865">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1C31B0" w:rsidRPr="007001F1" w:rsidRDefault="001C31B0" w:rsidP="006D2003">
            <w:pPr>
              <w:jc w:val="center"/>
              <w:rPr>
                <w:color w:val="000000"/>
              </w:rPr>
            </w:pPr>
          </w:p>
        </w:tc>
        <w:tc>
          <w:tcPr>
            <w:tcW w:w="567" w:type="dxa"/>
            <w:shd w:val="clear" w:color="auto" w:fill="auto"/>
            <w:vAlign w:val="center"/>
          </w:tcPr>
          <w:p w:rsidR="001C31B0" w:rsidRPr="007001F1" w:rsidRDefault="001C31B0" w:rsidP="006D2003">
            <w:pPr>
              <w:jc w:val="center"/>
              <w:rPr>
                <w:color w:val="000000"/>
              </w:rPr>
            </w:pPr>
          </w:p>
        </w:tc>
        <w:tc>
          <w:tcPr>
            <w:tcW w:w="776" w:type="dxa"/>
            <w:shd w:val="clear" w:color="auto" w:fill="auto"/>
            <w:vAlign w:val="center"/>
          </w:tcPr>
          <w:p w:rsidR="001C31B0" w:rsidRPr="007001F1" w:rsidRDefault="001C31B0" w:rsidP="006D2003">
            <w:pPr>
              <w:jc w:val="center"/>
              <w:rPr>
                <w:color w:val="000000"/>
              </w:rPr>
            </w:pPr>
          </w:p>
        </w:tc>
        <w:tc>
          <w:tcPr>
            <w:tcW w:w="1779" w:type="dxa"/>
            <w:shd w:val="clear" w:color="auto" w:fill="auto"/>
            <w:vAlign w:val="center"/>
          </w:tcPr>
          <w:p w:rsidR="001C31B0" w:rsidRPr="007001F1" w:rsidRDefault="001C31B0" w:rsidP="006D2003">
            <w:pPr>
              <w:jc w:val="center"/>
              <w:rPr>
                <w:color w:val="000000"/>
              </w:rPr>
            </w:pPr>
          </w:p>
        </w:tc>
      </w:tr>
      <w:tr w:rsidR="004E2A5C" w:rsidRPr="007001F1" w:rsidTr="007261E4">
        <w:trPr>
          <w:trHeight w:val="20"/>
        </w:trPr>
        <w:tc>
          <w:tcPr>
            <w:tcW w:w="582" w:type="dxa"/>
            <w:shd w:val="clear" w:color="auto" w:fill="auto"/>
            <w:noWrap/>
            <w:vAlign w:val="center"/>
            <w:hideMark/>
          </w:tcPr>
          <w:p w:rsidR="004E2A5C" w:rsidRPr="007001F1" w:rsidRDefault="001C31B0" w:rsidP="006D2003">
            <w:pPr>
              <w:jc w:val="center"/>
              <w:rPr>
                <w:color w:val="000000"/>
              </w:rPr>
            </w:pPr>
            <w:r>
              <w:rPr>
                <w:color w:val="000000"/>
                <w:sz w:val="22"/>
                <w:szCs w:val="22"/>
              </w:rPr>
              <w:t>8</w:t>
            </w:r>
          </w:p>
        </w:tc>
        <w:tc>
          <w:tcPr>
            <w:tcW w:w="4820" w:type="dxa"/>
            <w:gridSpan w:val="2"/>
            <w:shd w:val="clear" w:color="auto" w:fill="auto"/>
            <w:vAlign w:val="center"/>
            <w:hideMark/>
          </w:tcPr>
          <w:p w:rsidR="004E2A5C" w:rsidRPr="007001F1" w:rsidRDefault="004E2A5C" w:rsidP="00FA683A">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4E2A5C" w:rsidRPr="007001F1" w:rsidRDefault="004E2A5C" w:rsidP="006D2003">
            <w:pPr>
              <w:jc w:val="center"/>
              <w:rPr>
                <w:color w:val="000000"/>
              </w:rPr>
            </w:pPr>
            <w:r w:rsidRPr="007001F1">
              <w:rPr>
                <w:color w:val="000000"/>
                <w:sz w:val="22"/>
                <w:szCs w:val="22"/>
              </w:rPr>
              <w:t> </w:t>
            </w:r>
          </w:p>
        </w:tc>
        <w:tc>
          <w:tcPr>
            <w:tcW w:w="567" w:type="dxa"/>
            <w:shd w:val="clear" w:color="auto" w:fill="auto"/>
            <w:vAlign w:val="center"/>
            <w:hideMark/>
          </w:tcPr>
          <w:p w:rsidR="004E2A5C" w:rsidRPr="007001F1" w:rsidRDefault="004E2A5C" w:rsidP="006D2003">
            <w:pPr>
              <w:jc w:val="center"/>
              <w:rPr>
                <w:color w:val="000000"/>
              </w:rPr>
            </w:pPr>
            <w:r w:rsidRPr="007001F1">
              <w:rPr>
                <w:color w:val="000000"/>
                <w:sz w:val="22"/>
                <w:szCs w:val="22"/>
              </w:rPr>
              <w:t> </w:t>
            </w:r>
          </w:p>
        </w:tc>
        <w:tc>
          <w:tcPr>
            <w:tcW w:w="776" w:type="dxa"/>
            <w:shd w:val="clear" w:color="auto" w:fill="auto"/>
            <w:vAlign w:val="center"/>
            <w:hideMark/>
          </w:tcPr>
          <w:p w:rsidR="004E2A5C" w:rsidRPr="007001F1" w:rsidRDefault="004E2A5C" w:rsidP="006D2003">
            <w:pPr>
              <w:jc w:val="center"/>
              <w:rPr>
                <w:color w:val="000000"/>
              </w:rPr>
            </w:pPr>
            <w:r w:rsidRPr="007001F1">
              <w:rPr>
                <w:color w:val="000000"/>
                <w:sz w:val="22"/>
                <w:szCs w:val="22"/>
              </w:rPr>
              <w:t> </w:t>
            </w:r>
          </w:p>
        </w:tc>
        <w:tc>
          <w:tcPr>
            <w:tcW w:w="1779" w:type="dxa"/>
            <w:shd w:val="clear" w:color="auto" w:fill="auto"/>
            <w:vAlign w:val="center"/>
            <w:hideMark/>
          </w:tcPr>
          <w:p w:rsidR="004E2A5C" w:rsidRPr="007001F1" w:rsidRDefault="004E2A5C" w:rsidP="006D2003">
            <w:pPr>
              <w:jc w:val="center"/>
              <w:rPr>
                <w:color w:val="000000"/>
              </w:rPr>
            </w:pPr>
            <w:r w:rsidRPr="007001F1">
              <w:rPr>
                <w:color w:val="000000"/>
                <w:sz w:val="22"/>
                <w:szCs w:val="22"/>
              </w:rPr>
              <w:t> </w:t>
            </w:r>
          </w:p>
        </w:tc>
      </w:tr>
      <w:tr w:rsidR="004E2A5C" w:rsidRPr="007001F1" w:rsidTr="007261E4">
        <w:trPr>
          <w:trHeight w:val="300"/>
        </w:trPr>
        <w:tc>
          <w:tcPr>
            <w:tcW w:w="9091" w:type="dxa"/>
            <w:gridSpan w:val="7"/>
            <w:shd w:val="clear" w:color="auto" w:fill="auto"/>
            <w:noWrap/>
            <w:vAlign w:val="center"/>
          </w:tcPr>
          <w:p w:rsidR="004E2A5C" w:rsidRPr="007001F1" w:rsidRDefault="004E2A5C" w:rsidP="006D2003">
            <w:pPr>
              <w:jc w:val="both"/>
              <w:rPr>
                <w:b/>
                <w:sz w:val="20"/>
                <w:szCs w:val="20"/>
              </w:rPr>
            </w:pPr>
            <w:r w:rsidRPr="007001F1">
              <w:rPr>
                <w:b/>
                <w:sz w:val="20"/>
                <w:szCs w:val="20"/>
              </w:rPr>
              <w:t>VYJADRENIE</w:t>
            </w:r>
          </w:p>
          <w:p w:rsidR="004E2A5C" w:rsidRPr="007001F1" w:rsidRDefault="004E2A5C" w:rsidP="006D2003">
            <w:pPr>
              <w:jc w:val="both"/>
              <w:rPr>
                <w:sz w:val="20"/>
                <w:szCs w:val="20"/>
              </w:rPr>
            </w:pPr>
          </w:p>
          <w:p w:rsidR="004E2A5C" w:rsidRPr="00A20234" w:rsidRDefault="004E2A5C"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94"/>
              <w:t>[1]</w:t>
            </w:r>
          </w:p>
          <w:p w:rsidR="004E2A5C" w:rsidRPr="007001F1" w:rsidRDefault="004E2A5C" w:rsidP="006D2003">
            <w:pPr>
              <w:rPr>
                <w:b/>
                <w:bCs/>
                <w:color w:val="000000"/>
              </w:rPr>
            </w:pPr>
          </w:p>
        </w:tc>
      </w:tr>
      <w:tr w:rsidR="004E2A5C" w:rsidRPr="007001F1" w:rsidTr="007261E4">
        <w:trPr>
          <w:trHeight w:val="300"/>
        </w:trPr>
        <w:tc>
          <w:tcPr>
            <w:tcW w:w="3559" w:type="dxa"/>
            <w:gridSpan w:val="2"/>
            <w:shd w:val="clear" w:color="auto" w:fill="auto"/>
            <w:vAlign w:val="center"/>
            <w:hideMark/>
          </w:tcPr>
          <w:p w:rsidR="004E2A5C" w:rsidRPr="007001F1" w:rsidRDefault="004E2A5C" w:rsidP="006D2003">
            <w:pPr>
              <w:rPr>
                <w:b/>
                <w:bCs/>
              </w:rPr>
            </w:pPr>
            <w:r w:rsidRPr="007001F1">
              <w:rPr>
                <w:b/>
                <w:bCs/>
                <w:sz w:val="22"/>
                <w:szCs w:val="22"/>
              </w:rPr>
              <w:t>Kontrolu vykonal</w:t>
            </w:r>
            <w:r>
              <w:rPr>
                <w:rStyle w:val="Odkaznapoznmkupodiarou"/>
                <w:b/>
                <w:bCs/>
                <w:sz w:val="22"/>
                <w:szCs w:val="22"/>
              </w:rPr>
              <w:footnoteReference w:customMarkFollows="1" w:id="95"/>
              <w:t>2</w:t>
            </w:r>
            <w:r w:rsidRPr="007001F1">
              <w:rPr>
                <w:b/>
                <w:bCs/>
                <w:sz w:val="22"/>
                <w:szCs w:val="22"/>
              </w:rPr>
              <w:t>:</w:t>
            </w:r>
          </w:p>
        </w:tc>
        <w:tc>
          <w:tcPr>
            <w:tcW w:w="5532" w:type="dxa"/>
            <w:gridSpan w:val="5"/>
            <w:shd w:val="clear" w:color="auto" w:fill="auto"/>
            <w:vAlign w:val="center"/>
            <w:hideMark/>
          </w:tcPr>
          <w:p w:rsidR="004E2A5C" w:rsidRPr="007001F1" w:rsidRDefault="004E2A5C" w:rsidP="006D2003">
            <w:pPr>
              <w:rPr>
                <w:color w:val="000000"/>
              </w:rPr>
            </w:pPr>
            <w:r w:rsidRPr="007001F1">
              <w:rPr>
                <w:color w:val="000000"/>
                <w:sz w:val="22"/>
                <w:szCs w:val="22"/>
              </w:rPr>
              <w:t> </w:t>
            </w:r>
          </w:p>
        </w:tc>
      </w:tr>
      <w:tr w:rsidR="004E2A5C" w:rsidRPr="007001F1" w:rsidTr="007261E4">
        <w:trPr>
          <w:trHeight w:val="300"/>
        </w:trPr>
        <w:tc>
          <w:tcPr>
            <w:tcW w:w="3559" w:type="dxa"/>
            <w:gridSpan w:val="2"/>
            <w:shd w:val="clear" w:color="auto" w:fill="auto"/>
            <w:vAlign w:val="center"/>
            <w:hideMark/>
          </w:tcPr>
          <w:p w:rsidR="004E2A5C" w:rsidRPr="007001F1" w:rsidRDefault="004E2A5C" w:rsidP="006D2003">
            <w:pPr>
              <w:rPr>
                <w:b/>
                <w:bCs/>
              </w:rPr>
            </w:pPr>
            <w:r w:rsidRPr="007001F1">
              <w:rPr>
                <w:b/>
                <w:bCs/>
                <w:sz w:val="22"/>
                <w:szCs w:val="22"/>
              </w:rPr>
              <w:t>Dátum:</w:t>
            </w:r>
          </w:p>
        </w:tc>
        <w:tc>
          <w:tcPr>
            <w:tcW w:w="5532" w:type="dxa"/>
            <w:gridSpan w:val="5"/>
            <w:shd w:val="clear" w:color="auto" w:fill="auto"/>
            <w:vAlign w:val="center"/>
            <w:hideMark/>
          </w:tcPr>
          <w:p w:rsidR="004E2A5C" w:rsidRPr="007001F1" w:rsidRDefault="004E2A5C" w:rsidP="006D2003">
            <w:pPr>
              <w:rPr>
                <w:color w:val="000000"/>
              </w:rPr>
            </w:pPr>
            <w:r w:rsidRPr="007001F1">
              <w:rPr>
                <w:color w:val="000000"/>
                <w:sz w:val="22"/>
                <w:szCs w:val="22"/>
              </w:rPr>
              <w:t> </w:t>
            </w:r>
          </w:p>
        </w:tc>
      </w:tr>
      <w:tr w:rsidR="004E2A5C" w:rsidRPr="007001F1" w:rsidTr="007261E4">
        <w:trPr>
          <w:trHeight w:val="300"/>
        </w:trPr>
        <w:tc>
          <w:tcPr>
            <w:tcW w:w="3559" w:type="dxa"/>
            <w:gridSpan w:val="2"/>
            <w:shd w:val="clear" w:color="000000" w:fill="FFFFFF"/>
            <w:vAlign w:val="center"/>
            <w:hideMark/>
          </w:tcPr>
          <w:p w:rsidR="004E2A5C" w:rsidRPr="007001F1" w:rsidRDefault="004E2A5C" w:rsidP="006D2003">
            <w:pPr>
              <w:rPr>
                <w:b/>
                <w:bCs/>
              </w:rPr>
            </w:pPr>
            <w:r w:rsidRPr="007001F1">
              <w:rPr>
                <w:b/>
                <w:bCs/>
                <w:sz w:val="22"/>
                <w:szCs w:val="22"/>
              </w:rPr>
              <w:t>Podpis:</w:t>
            </w:r>
          </w:p>
        </w:tc>
        <w:tc>
          <w:tcPr>
            <w:tcW w:w="5532" w:type="dxa"/>
            <w:gridSpan w:val="5"/>
            <w:shd w:val="clear" w:color="auto" w:fill="auto"/>
            <w:vAlign w:val="center"/>
            <w:hideMark/>
          </w:tcPr>
          <w:p w:rsidR="004E2A5C" w:rsidRPr="007001F1" w:rsidRDefault="004E2A5C" w:rsidP="006D2003">
            <w:pPr>
              <w:rPr>
                <w:color w:val="000000"/>
              </w:rPr>
            </w:pPr>
            <w:r w:rsidRPr="007001F1">
              <w:rPr>
                <w:color w:val="000000"/>
                <w:sz w:val="22"/>
                <w:szCs w:val="22"/>
              </w:rPr>
              <w:t> </w:t>
            </w:r>
          </w:p>
        </w:tc>
      </w:tr>
      <w:tr w:rsidR="004E2A5C" w:rsidRPr="007001F1" w:rsidTr="007261E4">
        <w:trPr>
          <w:trHeight w:val="300"/>
        </w:trPr>
        <w:tc>
          <w:tcPr>
            <w:tcW w:w="9091" w:type="dxa"/>
            <w:gridSpan w:val="7"/>
            <w:shd w:val="clear" w:color="auto" w:fill="auto"/>
            <w:noWrap/>
            <w:vAlign w:val="bottom"/>
            <w:hideMark/>
          </w:tcPr>
          <w:p w:rsidR="004E2A5C" w:rsidRPr="007001F1" w:rsidRDefault="004E2A5C" w:rsidP="006D2003">
            <w:pPr>
              <w:jc w:val="center"/>
              <w:rPr>
                <w:color w:val="000000"/>
              </w:rPr>
            </w:pPr>
            <w:r w:rsidRPr="007001F1">
              <w:rPr>
                <w:color w:val="000000"/>
                <w:sz w:val="22"/>
                <w:szCs w:val="22"/>
              </w:rPr>
              <w:t> </w:t>
            </w:r>
          </w:p>
        </w:tc>
      </w:tr>
      <w:tr w:rsidR="004E2A5C" w:rsidRPr="007001F1" w:rsidTr="007261E4">
        <w:trPr>
          <w:trHeight w:val="300"/>
        </w:trPr>
        <w:tc>
          <w:tcPr>
            <w:tcW w:w="3559" w:type="dxa"/>
            <w:gridSpan w:val="2"/>
            <w:shd w:val="clear" w:color="000000" w:fill="FFFFFF"/>
            <w:vAlign w:val="center"/>
            <w:hideMark/>
          </w:tcPr>
          <w:p w:rsidR="004E2A5C" w:rsidRPr="007001F1" w:rsidRDefault="004E2A5C" w:rsidP="006D2003">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Pr>
                <w:rStyle w:val="Odkaznapoznmkupodiarou"/>
                <w:b/>
                <w:bCs/>
                <w:sz w:val="22"/>
                <w:szCs w:val="22"/>
              </w:rPr>
              <w:footnoteReference w:customMarkFollows="1" w:id="96"/>
              <w:t>3</w:t>
            </w:r>
            <w:r w:rsidRPr="007001F1">
              <w:rPr>
                <w:b/>
                <w:bCs/>
                <w:sz w:val="22"/>
                <w:szCs w:val="22"/>
              </w:rPr>
              <w:t>:</w:t>
            </w:r>
          </w:p>
        </w:tc>
        <w:tc>
          <w:tcPr>
            <w:tcW w:w="5532" w:type="dxa"/>
            <w:gridSpan w:val="5"/>
            <w:shd w:val="clear" w:color="auto" w:fill="auto"/>
            <w:vAlign w:val="center"/>
            <w:hideMark/>
          </w:tcPr>
          <w:p w:rsidR="004E2A5C" w:rsidRPr="007001F1" w:rsidRDefault="004E2A5C" w:rsidP="006D2003">
            <w:pPr>
              <w:rPr>
                <w:color w:val="000000"/>
              </w:rPr>
            </w:pPr>
            <w:r w:rsidRPr="007001F1">
              <w:rPr>
                <w:color w:val="000000"/>
                <w:sz w:val="22"/>
                <w:szCs w:val="22"/>
              </w:rPr>
              <w:t> </w:t>
            </w:r>
          </w:p>
        </w:tc>
      </w:tr>
      <w:tr w:rsidR="004E2A5C" w:rsidRPr="007001F1" w:rsidTr="007261E4">
        <w:trPr>
          <w:trHeight w:val="300"/>
        </w:trPr>
        <w:tc>
          <w:tcPr>
            <w:tcW w:w="3559" w:type="dxa"/>
            <w:gridSpan w:val="2"/>
            <w:shd w:val="clear" w:color="000000" w:fill="FFFFFF"/>
            <w:vAlign w:val="center"/>
            <w:hideMark/>
          </w:tcPr>
          <w:p w:rsidR="004E2A5C" w:rsidRPr="007001F1" w:rsidRDefault="004E2A5C" w:rsidP="006D2003">
            <w:pPr>
              <w:rPr>
                <w:b/>
                <w:bCs/>
              </w:rPr>
            </w:pPr>
            <w:r w:rsidRPr="007001F1">
              <w:rPr>
                <w:b/>
                <w:bCs/>
                <w:sz w:val="22"/>
                <w:szCs w:val="22"/>
              </w:rPr>
              <w:lastRenderedPageBreak/>
              <w:t xml:space="preserve">Dátum: </w:t>
            </w:r>
          </w:p>
        </w:tc>
        <w:tc>
          <w:tcPr>
            <w:tcW w:w="5532" w:type="dxa"/>
            <w:gridSpan w:val="5"/>
            <w:shd w:val="clear" w:color="auto" w:fill="auto"/>
            <w:vAlign w:val="center"/>
            <w:hideMark/>
          </w:tcPr>
          <w:p w:rsidR="004E2A5C" w:rsidRPr="007001F1" w:rsidRDefault="004E2A5C" w:rsidP="006D2003">
            <w:pPr>
              <w:rPr>
                <w:color w:val="000000"/>
              </w:rPr>
            </w:pPr>
            <w:r w:rsidRPr="007001F1">
              <w:rPr>
                <w:color w:val="000000"/>
                <w:sz w:val="22"/>
                <w:szCs w:val="22"/>
              </w:rPr>
              <w:t> </w:t>
            </w:r>
          </w:p>
        </w:tc>
      </w:tr>
      <w:tr w:rsidR="004E2A5C" w:rsidRPr="007001F1" w:rsidTr="007261E4">
        <w:trPr>
          <w:trHeight w:val="300"/>
        </w:trPr>
        <w:tc>
          <w:tcPr>
            <w:tcW w:w="3559" w:type="dxa"/>
            <w:gridSpan w:val="2"/>
            <w:shd w:val="clear" w:color="000000" w:fill="FFFFFF"/>
            <w:vAlign w:val="center"/>
            <w:hideMark/>
          </w:tcPr>
          <w:p w:rsidR="004E2A5C" w:rsidRPr="007001F1" w:rsidRDefault="004E2A5C" w:rsidP="006D2003">
            <w:pPr>
              <w:rPr>
                <w:b/>
                <w:bCs/>
              </w:rPr>
            </w:pPr>
            <w:r w:rsidRPr="007001F1">
              <w:rPr>
                <w:b/>
                <w:bCs/>
                <w:sz w:val="22"/>
                <w:szCs w:val="22"/>
              </w:rPr>
              <w:t>Podpis:</w:t>
            </w:r>
          </w:p>
        </w:tc>
        <w:tc>
          <w:tcPr>
            <w:tcW w:w="5532" w:type="dxa"/>
            <w:gridSpan w:val="5"/>
            <w:shd w:val="clear" w:color="auto" w:fill="auto"/>
            <w:vAlign w:val="center"/>
            <w:hideMark/>
          </w:tcPr>
          <w:p w:rsidR="004E2A5C" w:rsidRPr="007001F1" w:rsidRDefault="004E2A5C" w:rsidP="006D2003">
            <w:pPr>
              <w:rPr>
                <w:color w:val="000000"/>
              </w:rPr>
            </w:pPr>
            <w:r w:rsidRPr="007001F1">
              <w:rPr>
                <w:color w:val="000000"/>
                <w:sz w:val="22"/>
                <w:szCs w:val="22"/>
              </w:rPr>
              <w:t> </w:t>
            </w:r>
          </w:p>
        </w:tc>
      </w:tr>
    </w:tbl>
    <w:p w:rsidR="00990B09" w:rsidRPr="007001F1" w:rsidRDefault="00990B09"/>
    <w:p w:rsidR="00990B09" w:rsidRPr="007001F1" w:rsidRDefault="00990B09">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90B09" w:rsidRPr="007001F1" w:rsidTr="00193C9C">
        <w:trPr>
          <w:trHeight w:val="645"/>
        </w:trPr>
        <w:tc>
          <w:tcPr>
            <w:tcW w:w="9087" w:type="dxa"/>
            <w:gridSpan w:val="7"/>
            <w:shd w:val="clear" w:color="000000" w:fill="60497A"/>
            <w:vAlign w:val="center"/>
            <w:hideMark/>
          </w:tcPr>
          <w:p w:rsidR="00990B09" w:rsidRPr="007001F1" w:rsidRDefault="00990B09" w:rsidP="00675CE1">
            <w:pPr>
              <w:jc w:val="center"/>
              <w:rPr>
                <w:b/>
                <w:bCs/>
                <w:color w:val="FFFFFF"/>
              </w:rPr>
            </w:pPr>
            <w:r w:rsidRPr="007001F1">
              <w:rPr>
                <w:b/>
                <w:bCs/>
                <w:color w:val="FFFFFF"/>
              </w:rPr>
              <w:lastRenderedPageBreak/>
              <w:t>Kontrolný zoznam k finančnej kontrole VO</w:t>
            </w:r>
            <w:r w:rsidRPr="007001F1">
              <w:rPr>
                <w:b/>
                <w:bCs/>
                <w:color w:val="FFFFFF"/>
              </w:rPr>
              <w:br/>
            </w:r>
            <w:bookmarkStart w:id="36" w:name="KZ_32"/>
            <w:r w:rsidRPr="007001F1">
              <w:rPr>
                <w:b/>
                <w:bCs/>
                <w:color w:val="FFFFFF"/>
              </w:rPr>
              <w:t>Nadlimitná zákazka - súťaž návrhov - štandardná ex</w:t>
            </w:r>
            <w:r w:rsidR="00E94865">
              <w:rPr>
                <w:b/>
                <w:bCs/>
                <w:color w:val="FFFFFF"/>
              </w:rPr>
              <w:t xml:space="preserve"> </w:t>
            </w:r>
            <w:r w:rsidRPr="007001F1">
              <w:rPr>
                <w:b/>
                <w:bCs/>
                <w:color w:val="FFFFFF"/>
              </w:rPr>
              <w:t>post kontrola</w:t>
            </w:r>
            <w:bookmarkEnd w:id="36"/>
          </w:p>
        </w:tc>
      </w:tr>
      <w:tr w:rsidR="00990B09" w:rsidRPr="007001F1" w:rsidTr="00193C9C">
        <w:trPr>
          <w:trHeight w:val="330"/>
        </w:trPr>
        <w:tc>
          <w:tcPr>
            <w:tcW w:w="9087" w:type="dxa"/>
            <w:gridSpan w:val="7"/>
            <w:shd w:val="clear" w:color="auto" w:fill="auto"/>
            <w:vAlign w:val="center"/>
            <w:hideMark/>
          </w:tcPr>
          <w:p w:rsidR="00990B09" w:rsidRPr="007001F1" w:rsidRDefault="00990B09" w:rsidP="00675CE1">
            <w:pPr>
              <w:jc w:val="center"/>
              <w:rPr>
                <w:b/>
                <w:bCs/>
                <w:color w:val="000000"/>
              </w:rPr>
            </w:pPr>
            <w:r w:rsidRPr="007001F1">
              <w:rPr>
                <w:b/>
                <w:bCs/>
                <w:color w:val="000000"/>
                <w:sz w:val="22"/>
                <w:szCs w:val="22"/>
              </w:rPr>
              <w:t>Identifikácia programu</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Názov programu</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66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Názov</w:t>
            </w:r>
            <w:r w:rsidR="00606F32">
              <w:rPr>
                <w:color w:val="000000"/>
                <w:sz w:val="22"/>
                <w:szCs w:val="22"/>
              </w:rPr>
              <w:t xml:space="preserve"> prioritnej osi/</w:t>
            </w:r>
            <w:r w:rsidRPr="007001F1">
              <w:rPr>
                <w:color w:val="000000"/>
                <w:sz w:val="22"/>
                <w:szCs w:val="22"/>
              </w:rPr>
              <w:t xml:space="preserve"> opatrenia</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30"/>
        </w:trPr>
        <w:tc>
          <w:tcPr>
            <w:tcW w:w="9087" w:type="dxa"/>
            <w:gridSpan w:val="7"/>
            <w:shd w:val="clear" w:color="auto" w:fill="auto"/>
            <w:vAlign w:val="center"/>
            <w:hideMark/>
          </w:tcPr>
          <w:p w:rsidR="00990B09" w:rsidRPr="007001F1" w:rsidRDefault="00990B09" w:rsidP="00675CE1">
            <w:pPr>
              <w:jc w:val="center"/>
              <w:rPr>
                <w:b/>
                <w:bCs/>
                <w:color w:val="000000"/>
              </w:rPr>
            </w:pPr>
            <w:r w:rsidRPr="007001F1">
              <w:rPr>
                <w:b/>
                <w:bCs/>
                <w:color w:val="000000"/>
                <w:sz w:val="22"/>
                <w:szCs w:val="22"/>
              </w:rPr>
              <w:t>Identifikácia projektu a prijímateľa</w:t>
            </w:r>
          </w:p>
        </w:tc>
      </w:tr>
      <w:tr w:rsidR="00990B09" w:rsidRPr="007001F1" w:rsidTr="00193C9C">
        <w:trPr>
          <w:trHeight w:val="33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Názov projektu</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30"/>
        </w:trPr>
        <w:tc>
          <w:tcPr>
            <w:tcW w:w="9087" w:type="dxa"/>
            <w:gridSpan w:val="7"/>
            <w:shd w:val="clear" w:color="auto" w:fill="auto"/>
            <w:vAlign w:val="center"/>
            <w:hideMark/>
          </w:tcPr>
          <w:p w:rsidR="00990B09" w:rsidRPr="007001F1" w:rsidRDefault="00990B09" w:rsidP="00675CE1">
            <w:pPr>
              <w:jc w:val="center"/>
              <w:rPr>
                <w:b/>
                <w:bCs/>
                <w:color w:val="000000"/>
              </w:rPr>
            </w:pPr>
            <w:r w:rsidRPr="007001F1">
              <w:rPr>
                <w:b/>
                <w:bCs/>
                <w:color w:val="000000"/>
                <w:sz w:val="22"/>
                <w:szCs w:val="22"/>
              </w:rPr>
              <w:t>Identifikácia zákazky</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Nadlimitná zákazka</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Súťaž návrhov (§ 119 a nasl.)</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990B09" w:rsidRPr="007001F1" w:rsidRDefault="00990B09" w:rsidP="00675CE1">
            <w:pPr>
              <w:rPr>
                <w:color w:val="000000"/>
              </w:rPr>
            </w:pPr>
          </w:p>
        </w:tc>
      </w:tr>
      <w:tr w:rsidR="004D0B9F" w:rsidRPr="007001F1" w:rsidTr="00193C9C">
        <w:trPr>
          <w:trHeight w:val="300"/>
        </w:trPr>
        <w:tc>
          <w:tcPr>
            <w:tcW w:w="3559" w:type="dxa"/>
            <w:gridSpan w:val="2"/>
            <w:shd w:val="clear" w:color="auto" w:fill="auto"/>
            <w:vAlign w:val="center"/>
          </w:tcPr>
          <w:p w:rsidR="004D0B9F" w:rsidRPr="007001F1" w:rsidRDefault="004D0B9F" w:rsidP="00675CE1">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675CE1">
            <w:pPr>
              <w:rPr>
                <w:color w:val="000000"/>
              </w:rPr>
            </w:pP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Typ kontroly</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Štandardná ex</w:t>
            </w:r>
            <w:r w:rsidR="00E94865">
              <w:rPr>
                <w:color w:val="000000"/>
                <w:sz w:val="22"/>
                <w:szCs w:val="22"/>
              </w:rPr>
              <w:t xml:space="preserve"> </w:t>
            </w:r>
            <w:r w:rsidRPr="007001F1">
              <w:rPr>
                <w:color w:val="000000"/>
                <w:sz w:val="22"/>
                <w:szCs w:val="22"/>
              </w:rPr>
              <w:t>post kontrola</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Názov zákazky</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Názov dodávateľa</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IČO dodávateľa</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Hodnota zákazky bez DPH</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Dátum podpisu zmluvy s</w:t>
            </w:r>
            <w:r w:rsidR="002D6AF5">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15"/>
        </w:trPr>
        <w:tc>
          <w:tcPr>
            <w:tcW w:w="582" w:type="dxa"/>
            <w:shd w:val="clear" w:color="auto" w:fill="7030A0"/>
            <w:vAlign w:val="center"/>
            <w:hideMark/>
          </w:tcPr>
          <w:p w:rsidR="00990B09" w:rsidRPr="00193C9C" w:rsidRDefault="00990B09" w:rsidP="00675CE1">
            <w:pPr>
              <w:jc w:val="center"/>
              <w:rPr>
                <w:b/>
                <w:bCs/>
                <w:color w:val="FFFFFF"/>
                <w:sz w:val="22"/>
                <w:szCs w:val="22"/>
              </w:rPr>
            </w:pPr>
            <w:r w:rsidRPr="00193C9C">
              <w:rPr>
                <w:b/>
                <w:bCs/>
                <w:color w:val="FFFFFF"/>
                <w:sz w:val="22"/>
                <w:szCs w:val="22"/>
              </w:rPr>
              <w:t>P. č.</w:t>
            </w:r>
          </w:p>
        </w:tc>
        <w:tc>
          <w:tcPr>
            <w:tcW w:w="4820" w:type="dxa"/>
            <w:gridSpan w:val="2"/>
            <w:shd w:val="clear" w:color="auto" w:fill="7030A0"/>
            <w:vAlign w:val="center"/>
            <w:hideMark/>
          </w:tcPr>
          <w:p w:rsidR="00990B09" w:rsidRPr="00193C9C" w:rsidRDefault="00990B09" w:rsidP="00675CE1">
            <w:pPr>
              <w:jc w:val="center"/>
              <w:rPr>
                <w:b/>
                <w:bCs/>
                <w:color w:val="FFFFFF"/>
                <w:sz w:val="22"/>
                <w:szCs w:val="22"/>
              </w:rPr>
            </w:pPr>
            <w:r w:rsidRPr="00193C9C">
              <w:rPr>
                <w:b/>
                <w:bCs/>
                <w:color w:val="FFFFFF"/>
                <w:sz w:val="22"/>
                <w:szCs w:val="22"/>
                <w:shd w:val="clear" w:color="auto" w:fill="7030A0"/>
              </w:rPr>
              <w:t>Kontrolné</w:t>
            </w:r>
            <w:r w:rsidRPr="00193C9C">
              <w:rPr>
                <w:b/>
                <w:bCs/>
                <w:color w:val="FFFFFF"/>
                <w:sz w:val="22"/>
                <w:szCs w:val="22"/>
              </w:rPr>
              <w:t xml:space="preserve"> otázky</w:t>
            </w:r>
          </w:p>
        </w:tc>
        <w:tc>
          <w:tcPr>
            <w:tcW w:w="567" w:type="dxa"/>
            <w:shd w:val="clear" w:color="auto" w:fill="7030A0"/>
            <w:vAlign w:val="center"/>
            <w:hideMark/>
          </w:tcPr>
          <w:p w:rsidR="00990B09" w:rsidRPr="00193C9C" w:rsidRDefault="00990B09" w:rsidP="00675CE1">
            <w:pPr>
              <w:jc w:val="center"/>
              <w:rPr>
                <w:b/>
                <w:bCs/>
                <w:color w:val="FFFFFF"/>
                <w:sz w:val="22"/>
                <w:szCs w:val="22"/>
              </w:rPr>
            </w:pPr>
            <w:r w:rsidRPr="00193C9C">
              <w:rPr>
                <w:b/>
                <w:bCs/>
                <w:color w:val="FFFFFF"/>
                <w:sz w:val="22"/>
                <w:szCs w:val="22"/>
              </w:rPr>
              <w:t>áno</w:t>
            </w:r>
          </w:p>
        </w:tc>
        <w:tc>
          <w:tcPr>
            <w:tcW w:w="567" w:type="dxa"/>
            <w:shd w:val="clear" w:color="auto" w:fill="7030A0"/>
            <w:vAlign w:val="center"/>
            <w:hideMark/>
          </w:tcPr>
          <w:p w:rsidR="00990B09" w:rsidRPr="00193C9C" w:rsidRDefault="00990B09" w:rsidP="00675CE1">
            <w:pPr>
              <w:jc w:val="center"/>
              <w:rPr>
                <w:b/>
                <w:bCs/>
                <w:color w:val="FFFFFF"/>
                <w:sz w:val="22"/>
                <w:szCs w:val="22"/>
              </w:rPr>
            </w:pPr>
            <w:r w:rsidRPr="00193C9C">
              <w:rPr>
                <w:b/>
                <w:bCs/>
                <w:color w:val="FFFFFF"/>
                <w:sz w:val="22"/>
                <w:szCs w:val="22"/>
              </w:rPr>
              <w:t>nie</w:t>
            </w:r>
          </w:p>
        </w:tc>
        <w:tc>
          <w:tcPr>
            <w:tcW w:w="776" w:type="dxa"/>
            <w:shd w:val="clear" w:color="auto" w:fill="7030A0"/>
            <w:vAlign w:val="center"/>
            <w:hideMark/>
          </w:tcPr>
          <w:p w:rsidR="00990B09" w:rsidRPr="00193C9C" w:rsidRDefault="00990B09" w:rsidP="00675CE1">
            <w:pPr>
              <w:jc w:val="center"/>
              <w:rPr>
                <w:b/>
                <w:bCs/>
                <w:color w:val="FFFFFF"/>
                <w:sz w:val="22"/>
                <w:szCs w:val="22"/>
              </w:rPr>
            </w:pPr>
            <w:r w:rsidRPr="00193C9C">
              <w:rPr>
                <w:b/>
                <w:bCs/>
                <w:color w:val="FFFFFF"/>
                <w:sz w:val="22"/>
                <w:szCs w:val="22"/>
              </w:rPr>
              <w:t>netýka sa</w:t>
            </w:r>
          </w:p>
        </w:tc>
        <w:tc>
          <w:tcPr>
            <w:tcW w:w="1775" w:type="dxa"/>
            <w:shd w:val="clear" w:color="auto" w:fill="7030A0"/>
            <w:vAlign w:val="center"/>
            <w:hideMark/>
          </w:tcPr>
          <w:p w:rsidR="00990B09" w:rsidRPr="00193C9C" w:rsidRDefault="00990B09" w:rsidP="00675CE1">
            <w:pPr>
              <w:jc w:val="center"/>
              <w:rPr>
                <w:b/>
                <w:bCs/>
                <w:color w:val="FFFFFF"/>
                <w:sz w:val="22"/>
                <w:szCs w:val="22"/>
              </w:rPr>
            </w:pPr>
            <w:r w:rsidRPr="00193C9C">
              <w:rPr>
                <w:b/>
                <w:bCs/>
                <w:color w:val="FFFFFF"/>
                <w:sz w:val="22"/>
                <w:szCs w:val="22"/>
              </w:rPr>
              <w:t>Poznámka</w:t>
            </w:r>
          </w:p>
        </w:tc>
      </w:tr>
      <w:tr w:rsidR="00962446" w:rsidRPr="007001F1" w:rsidTr="00193C9C">
        <w:trPr>
          <w:trHeight w:val="315"/>
        </w:trPr>
        <w:tc>
          <w:tcPr>
            <w:tcW w:w="582" w:type="dxa"/>
            <w:vMerge w:val="restart"/>
            <w:shd w:val="clear" w:color="auto" w:fill="auto"/>
            <w:vAlign w:val="center"/>
          </w:tcPr>
          <w:p w:rsidR="00962446" w:rsidRPr="00193C9C" w:rsidRDefault="00962446" w:rsidP="00675CE1">
            <w:pPr>
              <w:jc w:val="center"/>
              <w:rPr>
                <w:b/>
                <w:bCs/>
                <w:color w:val="FFFFFF"/>
                <w:sz w:val="22"/>
                <w:szCs w:val="22"/>
              </w:rPr>
            </w:pPr>
            <w:r w:rsidRPr="00193C9C">
              <w:rPr>
                <w:color w:val="000000"/>
                <w:sz w:val="22"/>
                <w:szCs w:val="22"/>
              </w:rPr>
              <w:t>1</w:t>
            </w:r>
          </w:p>
        </w:tc>
        <w:tc>
          <w:tcPr>
            <w:tcW w:w="4820" w:type="dxa"/>
            <w:gridSpan w:val="2"/>
            <w:shd w:val="clear" w:color="auto" w:fill="auto"/>
            <w:vAlign w:val="center"/>
          </w:tcPr>
          <w:p w:rsidR="00962446" w:rsidRPr="00193C9C" w:rsidRDefault="00962446" w:rsidP="002D20F9">
            <w:pPr>
              <w:rPr>
                <w:color w:val="000000"/>
                <w:sz w:val="22"/>
                <w:szCs w:val="22"/>
              </w:rPr>
            </w:pPr>
            <w:r w:rsidRPr="00193C9C">
              <w:rPr>
                <w:color w:val="000000"/>
                <w:sz w:val="22"/>
                <w:szCs w:val="22"/>
              </w:rPr>
              <w:t>a) Je použitý postup súťaže návrhov v súlade            so ZVO?</w:t>
            </w:r>
          </w:p>
        </w:tc>
        <w:tc>
          <w:tcPr>
            <w:tcW w:w="567" w:type="dxa"/>
            <w:shd w:val="clear" w:color="auto" w:fill="auto"/>
            <w:vAlign w:val="center"/>
          </w:tcPr>
          <w:p w:rsidR="00962446" w:rsidRPr="00193C9C" w:rsidRDefault="00962446" w:rsidP="00675CE1">
            <w:pPr>
              <w:jc w:val="center"/>
              <w:rPr>
                <w:b/>
                <w:bCs/>
                <w:color w:val="FFFFFF"/>
                <w:sz w:val="22"/>
                <w:szCs w:val="22"/>
              </w:rPr>
            </w:pPr>
          </w:p>
        </w:tc>
        <w:tc>
          <w:tcPr>
            <w:tcW w:w="567" w:type="dxa"/>
            <w:shd w:val="clear" w:color="auto" w:fill="auto"/>
            <w:vAlign w:val="center"/>
          </w:tcPr>
          <w:p w:rsidR="00962446" w:rsidRPr="00193C9C" w:rsidRDefault="00962446" w:rsidP="00675CE1">
            <w:pPr>
              <w:jc w:val="center"/>
              <w:rPr>
                <w:b/>
                <w:bCs/>
                <w:color w:val="FFFFFF"/>
                <w:sz w:val="22"/>
                <w:szCs w:val="22"/>
              </w:rPr>
            </w:pPr>
          </w:p>
        </w:tc>
        <w:tc>
          <w:tcPr>
            <w:tcW w:w="776" w:type="dxa"/>
            <w:shd w:val="clear" w:color="auto" w:fill="auto"/>
            <w:vAlign w:val="center"/>
          </w:tcPr>
          <w:p w:rsidR="00962446" w:rsidRPr="00193C9C" w:rsidRDefault="00962446" w:rsidP="00675CE1">
            <w:pPr>
              <w:jc w:val="center"/>
              <w:rPr>
                <w:b/>
                <w:bCs/>
                <w:color w:val="FFFFFF"/>
                <w:sz w:val="22"/>
                <w:szCs w:val="22"/>
              </w:rPr>
            </w:pPr>
          </w:p>
        </w:tc>
        <w:tc>
          <w:tcPr>
            <w:tcW w:w="1775" w:type="dxa"/>
            <w:shd w:val="clear" w:color="auto" w:fill="auto"/>
            <w:vAlign w:val="center"/>
          </w:tcPr>
          <w:p w:rsidR="00962446" w:rsidRPr="00193C9C" w:rsidRDefault="00962446" w:rsidP="00675CE1">
            <w:pPr>
              <w:jc w:val="center"/>
              <w:rPr>
                <w:b/>
                <w:bCs/>
                <w:color w:val="FFFFFF"/>
                <w:sz w:val="22"/>
                <w:szCs w:val="22"/>
              </w:rPr>
            </w:pPr>
          </w:p>
        </w:tc>
      </w:tr>
      <w:tr w:rsidR="00962446" w:rsidRPr="007001F1" w:rsidTr="00193C9C">
        <w:trPr>
          <w:trHeight w:val="315"/>
        </w:trPr>
        <w:tc>
          <w:tcPr>
            <w:tcW w:w="582" w:type="dxa"/>
            <w:vMerge/>
            <w:shd w:val="clear" w:color="auto" w:fill="auto"/>
            <w:vAlign w:val="center"/>
          </w:tcPr>
          <w:p w:rsidR="00962446" w:rsidRPr="00193C9C" w:rsidRDefault="00962446" w:rsidP="00675CE1">
            <w:pPr>
              <w:jc w:val="center"/>
              <w:rPr>
                <w:b/>
                <w:bCs/>
                <w:color w:val="FFFFFF"/>
                <w:sz w:val="22"/>
                <w:szCs w:val="22"/>
              </w:rPr>
            </w:pPr>
          </w:p>
        </w:tc>
        <w:tc>
          <w:tcPr>
            <w:tcW w:w="4820" w:type="dxa"/>
            <w:gridSpan w:val="2"/>
            <w:shd w:val="clear" w:color="auto" w:fill="auto"/>
            <w:vAlign w:val="center"/>
          </w:tcPr>
          <w:p w:rsidR="00962446" w:rsidRPr="00193C9C" w:rsidRDefault="00962446" w:rsidP="002D20F9">
            <w:pPr>
              <w:rPr>
                <w:color w:val="000000"/>
                <w:sz w:val="22"/>
                <w:szCs w:val="22"/>
              </w:rPr>
            </w:pPr>
            <w:r w:rsidRPr="00193C9C">
              <w:rPr>
                <w:color w:val="000000"/>
                <w:sz w:val="22"/>
                <w:szCs w:val="22"/>
              </w:rPr>
              <w:t>b) Bola súťaž návrhov použitá, ak bola splnená aspoň jedna z podmienok podľa § 120 ZVO?</w:t>
            </w:r>
          </w:p>
        </w:tc>
        <w:tc>
          <w:tcPr>
            <w:tcW w:w="567" w:type="dxa"/>
            <w:shd w:val="clear" w:color="auto" w:fill="auto"/>
            <w:vAlign w:val="center"/>
          </w:tcPr>
          <w:p w:rsidR="00962446" w:rsidRPr="00193C9C" w:rsidRDefault="00962446" w:rsidP="00675CE1">
            <w:pPr>
              <w:jc w:val="center"/>
              <w:rPr>
                <w:b/>
                <w:bCs/>
                <w:color w:val="FFFFFF"/>
                <w:sz w:val="22"/>
                <w:szCs w:val="22"/>
              </w:rPr>
            </w:pPr>
          </w:p>
        </w:tc>
        <w:tc>
          <w:tcPr>
            <w:tcW w:w="567" w:type="dxa"/>
            <w:shd w:val="clear" w:color="auto" w:fill="auto"/>
            <w:vAlign w:val="center"/>
          </w:tcPr>
          <w:p w:rsidR="00962446" w:rsidRPr="00193C9C" w:rsidRDefault="00962446" w:rsidP="00675CE1">
            <w:pPr>
              <w:jc w:val="center"/>
              <w:rPr>
                <w:b/>
                <w:bCs/>
                <w:color w:val="FFFFFF"/>
                <w:sz w:val="22"/>
                <w:szCs w:val="22"/>
              </w:rPr>
            </w:pPr>
          </w:p>
        </w:tc>
        <w:tc>
          <w:tcPr>
            <w:tcW w:w="776" w:type="dxa"/>
            <w:shd w:val="clear" w:color="auto" w:fill="auto"/>
            <w:vAlign w:val="center"/>
          </w:tcPr>
          <w:p w:rsidR="00962446" w:rsidRPr="00193C9C" w:rsidRDefault="00962446" w:rsidP="00675CE1">
            <w:pPr>
              <w:jc w:val="center"/>
              <w:rPr>
                <w:b/>
                <w:bCs/>
                <w:color w:val="FFFFFF"/>
                <w:sz w:val="22"/>
                <w:szCs w:val="22"/>
              </w:rPr>
            </w:pPr>
          </w:p>
        </w:tc>
        <w:tc>
          <w:tcPr>
            <w:tcW w:w="1775" w:type="dxa"/>
            <w:shd w:val="clear" w:color="auto" w:fill="auto"/>
            <w:vAlign w:val="center"/>
          </w:tcPr>
          <w:p w:rsidR="00962446" w:rsidRPr="00193C9C" w:rsidRDefault="00962446" w:rsidP="00675CE1">
            <w:pPr>
              <w:jc w:val="center"/>
              <w:rPr>
                <w:b/>
                <w:bCs/>
                <w:color w:val="FFFFFF"/>
                <w:sz w:val="22"/>
                <w:szCs w:val="22"/>
              </w:rPr>
            </w:pPr>
          </w:p>
        </w:tc>
      </w:tr>
      <w:tr w:rsidR="00962446" w:rsidRPr="007001F1" w:rsidTr="00193C9C">
        <w:trPr>
          <w:trHeight w:val="315"/>
        </w:trPr>
        <w:tc>
          <w:tcPr>
            <w:tcW w:w="582" w:type="dxa"/>
            <w:vMerge/>
            <w:shd w:val="clear" w:color="auto" w:fill="auto"/>
            <w:vAlign w:val="center"/>
          </w:tcPr>
          <w:p w:rsidR="00962446" w:rsidRPr="00193C9C" w:rsidRDefault="00962446" w:rsidP="00675CE1">
            <w:pPr>
              <w:jc w:val="center"/>
              <w:rPr>
                <w:b/>
                <w:bCs/>
                <w:color w:val="FFFFFF"/>
                <w:sz w:val="22"/>
                <w:szCs w:val="22"/>
              </w:rPr>
            </w:pPr>
          </w:p>
        </w:tc>
        <w:tc>
          <w:tcPr>
            <w:tcW w:w="4820" w:type="dxa"/>
            <w:gridSpan w:val="2"/>
            <w:shd w:val="clear" w:color="auto" w:fill="auto"/>
            <w:vAlign w:val="center"/>
          </w:tcPr>
          <w:p w:rsidR="00962446" w:rsidRPr="00193C9C" w:rsidRDefault="00962446" w:rsidP="002D20F9">
            <w:pPr>
              <w:rPr>
                <w:color w:val="000000"/>
                <w:sz w:val="22"/>
                <w:szCs w:val="22"/>
              </w:rPr>
            </w:pPr>
            <w:r w:rsidRPr="00193C9C">
              <w:rPr>
                <w:color w:val="000000"/>
                <w:sz w:val="22"/>
                <w:szCs w:val="22"/>
              </w:rPr>
              <w:t>c) V prípade, že verejný obstarávateľ využil prípravné trhové konzultácie, postupoval podľa § 25 ZVO?</w:t>
            </w:r>
          </w:p>
        </w:tc>
        <w:tc>
          <w:tcPr>
            <w:tcW w:w="567" w:type="dxa"/>
            <w:shd w:val="clear" w:color="auto" w:fill="auto"/>
            <w:vAlign w:val="center"/>
          </w:tcPr>
          <w:p w:rsidR="00962446" w:rsidRPr="00193C9C" w:rsidRDefault="00962446" w:rsidP="00675CE1">
            <w:pPr>
              <w:jc w:val="center"/>
              <w:rPr>
                <w:b/>
                <w:bCs/>
                <w:color w:val="FFFFFF"/>
                <w:sz w:val="22"/>
                <w:szCs w:val="22"/>
              </w:rPr>
            </w:pPr>
          </w:p>
        </w:tc>
        <w:tc>
          <w:tcPr>
            <w:tcW w:w="567" w:type="dxa"/>
            <w:shd w:val="clear" w:color="auto" w:fill="auto"/>
            <w:vAlign w:val="center"/>
          </w:tcPr>
          <w:p w:rsidR="00962446" w:rsidRPr="00193C9C" w:rsidRDefault="00962446" w:rsidP="00675CE1">
            <w:pPr>
              <w:jc w:val="center"/>
              <w:rPr>
                <w:b/>
                <w:bCs/>
                <w:color w:val="FFFFFF"/>
                <w:sz w:val="22"/>
                <w:szCs w:val="22"/>
              </w:rPr>
            </w:pPr>
          </w:p>
        </w:tc>
        <w:tc>
          <w:tcPr>
            <w:tcW w:w="776" w:type="dxa"/>
            <w:shd w:val="clear" w:color="auto" w:fill="auto"/>
            <w:vAlign w:val="center"/>
          </w:tcPr>
          <w:p w:rsidR="00962446" w:rsidRPr="00193C9C" w:rsidRDefault="00962446" w:rsidP="00675CE1">
            <w:pPr>
              <w:jc w:val="center"/>
              <w:rPr>
                <w:b/>
                <w:bCs/>
                <w:color w:val="FFFFFF"/>
                <w:sz w:val="22"/>
                <w:szCs w:val="22"/>
              </w:rPr>
            </w:pPr>
          </w:p>
        </w:tc>
        <w:tc>
          <w:tcPr>
            <w:tcW w:w="1775" w:type="dxa"/>
            <w:shd w:val="clear" w:color="auto" w:fill="auto"/>
            <w:vAlign w:val="center"/>
          </w:tcPr>
          <w:p w:rsidR="00962446" w:rsidRPr="00193C9C" w:rsidRDefault="00962446" w:rsidP="00675CE1">
            <w:pPr>
              <w:jc w:val="center"/>
              <w:rPr>
                <w:b/>
                <w:bCs/>
                <w:color w:val="FFFFFF"/>
                <w:sz w:val="22"/>
                <w:szCs w:val="22"/>
              </w:rPr>
            </w:pPr>
          </w:p>
        </w:tc>
      </w:tr>
      <w:tr w:rsidR="00962446" w:rsidRPr="007001F1" w:rsidTr="00193C9C">
        <w:trPr>
          <w:trHeight w:val="302"/>
        </w:trPr>
        <w:tc>
          <w:tcPr>
            <w:tcW w:w="582" w:type="dxa"/>
            <w:vMerge w:val="restart"/>
            <w:shd w:val="clear" w:color="auto" w:fill="auto"/>
            <w:noWrap/>
            <w:vAlign w:val="center"/>
            <w:hideMark/>
          </w:tcPr>
          <w:p w:rsidR="00962446" w:rsidRPr="007001F1" w:rsidRDefault="00962446" w:rsidP="00675CE1">
            <w:pPr>
              <w:jc w:val="center"/>
              <w:rPr>
                <w:color w:val="000000"/>
              </w:rPr>
            </w:pPr>
            <w:r>
              <w:rPr>
                <w:color w:val="000000"/>
                <w:sz w:val="22"/>
                <w:szCs w:val="22"/>
              </w:rPr>
              <w:t>2</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rsidR="00962446" w:rsidRPr="00193C9C" w:rsidRDefault="00962446" w:rsidP="00675CE1">
            <w:pPr>
              <w:jc w:val="center"/>
              <w:rPr>
                <w:color w:val="000000"/>
              </w:rPr>
            </w:pPr>
            <w:r w:rsidRPr="00193C9C">
              <w:rPr>
                <w:color w:val="000000"/>
                <w:sz w:val="22"/>
                <w:szCs w:val="22"/>
              </w:rPr>
              <w:t> </w:t>
            </w:r>
          </w:p>
        </w:tc>
        <w:tc>
          <w:tcPr>
            <w:tcW w:w="567" w:type="dxa"/>
            <w:shd w:val="clear" w:color="auto" w:fill="auto"/>
            <w:vAlign w:val="center"/>
            <w:hideMark/>
          </w:tcPr>
          <w:p w:rsidR="00962446" w:rsidRPr="00193C9C" w:rsidRDefault="00962446" w:rsidP="00675CE1">
            <w:pPr>
              <w:jc w:val="center"/>
              <w:rPr>
                <w:color w:val="000000"/>
              </w:rPr>
            </w:pPr>
            <w:r w:rsidRPr="00193C9C">
              <w:rPr>
                <w:color w:val="000000"/>
                <w:sz w:val="22"/>
                <w:szCs w:val="22"/>
              </w:rPr>
              <w:t> </w:t>
            </w:r>
          </w:p>
        </w:tc>
        <w:tc>
          <w:tcPr>
            <w:tcW w:w="776" w:type="dxa"/>
            <w:shd w:val="clear" w:color="auto" w:fill="auto"/>
            <w:vAlign w:val="center"/>
            <w:hideMark/>
          </w:tcPr>
          <w:p w:rsidR="00962446" w:rsidRPr="00193C9C" w:rsidRDefault="00962446" w:rsidP="00675CE1">
            <w:pPr>
              <w:jc w:val="center"/>
              <w:rPr>
                <w:color w:val="000000"/>
              </w:rPr>
            </w:pPr>
            <w:r w:rsidRPr="00193C9C">
              <w:rPr>
                <w:color w:val="000000"/>
                <w:sz w:val="22"/>
                <w:szCs w:val="22"/>
              </w:rPr>
              <w:t> </w:t>
            </w:r>
          </w:p>
        </w:tc>
        <w:tc>
          <w:tcPr>
            <w:tcW w:w="1775" w:type="dxa"/>
            <w:shd w:val="clear" w:color="auto" w:fill="auto"/>
            <w:vAlign w:val="center"/>
            <w:hideMark/>
          </w:tcPr>
          <w:p w:rsidR="00962446" w:rsidRPr="00193C9C" w:rsidRDefault="00962446" w:rsidP="00675CE1">
            <w:pPr>
              <w:jc w:val="center"/>
              <w:rPr>
                <w:color w:val="000000"/>
              </w:rPr>
            </w:pPr>
            <w:r w:rsidRPr="00193C9C">
              <w:rPr>
                <w:color w:val="000000"/>
                <w:sz w:val="22"/>
                <w:szCs w:val="22"/>
              </w:rPr>
              <w:t> </w:t>
            </w:r>
          </w:p>
        </w:tc>
      </w:tr>
      <w:tr w:rsidR="00962446" w:rsidRPr="007001F1" w:rsidTr="00193C9C">
        <w:trPr>
          <w:trHeight w:val="299"/>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 xml:space="preserve">b) Bola  PHZ určená tak, že vychádzala z ceny, za ktorú sa obvykle predáva rovnaký alebo porovnateľný predmet zákazky v čase, keď sa </w:t>
            </w:r>
            <w:r w:rsidRPr="007001F1">
              <w:rPr>
                <w:color w:val="000000"/>
                <w:sz w:val="22"/>
                <w:szCs w:val="22"/>
              </w:rPr>
              <w:lastRenderedPageBreak/>
              <w:t>oznámenie o vyhlásení verejného obstarávania alebo ekvivalent takéhoto oznámenia posiela na zverejnenie?</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193C9C" w:rsidRDefault="00962446" w:rsidP="00675CE1">
            <w:pPr>
              <w:jc w:val="center"/>
              <w:rPr>
                <w:color w:val="000000"/>
              </w:rPr>
            </w:pPr>
          </w:p>
        </w:tc>
      </w:tr>
      <w:tr w:rsidR="00962446" w:rsidRPr="007001F1" w:rsidTr="00193C9C">
        <w:trPr>
          <w:trHeight w:val="632"/>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938"/>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d) V</w:t>
            </w:r>
            <w:r>
              <w:rPr>
                <w:color w:val="000000"/>
                <w:sz w:val="22"/>
                <w:szCs w:val="22"/>
              </w:rPr>
              <w:t> </w:t>
            </w:r>
            <w:r w:rsidRPr="007001F1">
              <w:rPr>
                <w:color w:val="000000"/>
                <w:sz w:val="22"/>
                <w:szCs w:val="22"/>
              </w:rPr>
              <w:t>prípade ak sa jedná o súťaž návrhov podľa                       § 120 ods. 1 písm. a) zahŕňa predpokladaná hodnota zákazky na poskytnutie služby všetky ceny a odmeny pre účastníkov?</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938"/>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e) V prípade ak sa jedná o súťaž návrhov podľa                        § 120 ods. 1 písm. b) je predpokladaná hodnota zákazky určená v súlade s ustanovením § 120 ods. 3 písm. b)?</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938"/>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364"/>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g) Bola PHZ určená v súlade s ostatnými ustanoveniami §</w:t>
            </w:r>
            <w:r>
              <w:rPr>
                <w:color w:val="000000"/>
                <w:sz w:val="22"/>
                <w:szCs w:val="22"/>
              </w:rPr>
              <w:t xml:space="preserve"> </w:t>
            </w:r>
            <w:r w:rsidRPr="007001F1">
              <w:rPr>
                <w:color w:val="000000"/>
                <w:sz w:val="22"/>
                <w:szCs w:val="22"/>
              </w:rPr>
              <w:t>6 ZVO?</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20"/>
        </w:trPr>
        <w:tc>
          <w:tcPr>
            <w:tcW w:w="582" w:type="dxa"/>
            <w:shd w:val="clear" w:color="auto" w:fill="auto"/>
            <w:noWrap/>
            <w:vAlign w:val="center"/>
            <w:hideMark/>
          </w:tcPr>
          <w:p w:rsidR="00962446" w:rsidRPr="007001F1" w:rsidRDefault="00962446" w:rsidP="00675CE1">
            <w:pPr>
              <w:jc w:val="center"/>
              <w:rPr>
                <w:color w:val="000000"/>
              </w:rPr>
            </w:pPr>
            <w:r>
              <w:rPr>
                <w:color w:val="000000"/>
                <w:sz w:val="22"/>
                <w:szCs w:val="22"/>
              </w:rPr>
              <w:t>3</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 xml:space="preserve">Boli pri zadávaní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r>
      <w:tr w:rsidR="00962446" w:rsidRPr="007001F1" w:rsidTr="00193C9C">
        <w:trPr>
          <w:trHeight w:val="758"/>
        </w:trPr>
        <w:tc>
          <w:tcPr>
            <w:tcW w:w="582" w:type="dxa"/>
            <w:vMerge w:val="restart"/>
            <w:shd w:val="clear" w:color="auto" w:fill="auto"/>
            <w:noWrap/>
            <w:vAlign w:val="center"/>
          </w:tcPr>
          <w:p w:rsidR="00962446" w:rsidRPr="007001F1" w:rsidRDefault="00962446" w:rsidP="00675CE1">
            <w:pPr>
              <w:jc w:val="center"/>
              <w:rPr>
                <w:color w:val="000000"/>
              </w:rPr>
            </w:pPr>
            <w:r>
              <w:rPr>
                <w:color w:val="000000"/>
                <w:sz w:val="22"/>
                <w:szCs w:val="22"/>
              </w:rPr>
              <w:t>4</w:t>
            </w: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a) V prípade, ak rozdelil verejný obstarávateľ zákazku na samostatné časti, dodržal všetky ustanovenia §28</w:t>
            </w:r>
            <w:r>
              <w:rPr>
                <w:color w:val="000000"/>
                <w:sz w:val="22"/>
                <w:szCs w:val="22"/>
              </w:rPr>
              <w:t xml:space="preserve"> </w:t>
            </w:r>
            <w:r w:rsidRPr="007001F1">
              <w:rPr>
                <w:color w:val="000000"/>
                <w:sz w:val="22"/>
                <w:szCs w:val="22"/>
              </w:rPr>
              <w:t xml:space="preserve">ZVO? </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757"/>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E94865">
            <w:pPr>
              <w:jc w:val="both"/>
              <w:rPr>
                <w:color w:val="000000"/>
              </w:rPr>
            </w:pPr>
            <w:r w:rsidRPr="007001F1">
              <w:rPr>
                <w:color w:val="000000"/>
                <w:sz w:val="22"/>
                <w:szCs w:val="22"/>
              </w:rPr>
              <w:t xml:space="preserve">b) V prípade, ak verejný obstarávateľ nerozdelil zákazku na časti, uviedol v oznámení o vyhlásení </w:t>
            </w:r>
            <w:r>
              <w:rPr>
                <w:color w:val="000000"/>
                <w:sz w:val="22"/>
                <w:szCs w:val="22"/>
              </w:rPr>
              <w:t>súťaže návrhov</w:t>
            </w:r>
            <w:r w:rsidRPr="007001F1">
              <w:rPr>
                <w:color w:val="000000"/>
                <w:sz w:val="22"/>
                <w:szCs w:val="22"/>
              </w:rPr>
              <w:t xml:space="preserve"> odôvodnenie?</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20"/>
        </w:trPr>
        <w:tc>
          <w:tcPr>
            <w:tcW w:w="582" w:type="dxa"/>
            <w:shd w:val="clear" w:color="auto" w:fill="auto"/>
            <w:noWrap/>
            <w:vAlign w:val="center"/>
            <w:hideMark/>
          </w:tcPr>
          <w:p w:rsidR="00962446" w:rsidRPr="007001F1" w:rsidRDefault="00962446" w:rsidP="00675CE1">
            <w:pPr>
              <w:jc w:val="center"/>
              <w:rPr>
                <w:color w:val="000000"/>
              </w:rPr>
            </w:pPr>
            <w:r>
              <w:rPr>
                <w:color w:val="000000"/>
                <w:sz w:val="22"/>
                <w:szCs w:val="22"/>
              </w:rPr>
              <w:t>5</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Bol zamestnanec vykonávajúci kontrolu oboznámený s rizikovými indikátormi</w:t>
            </w:r>
            <w:r>
              <w:rPr>
                <w:color w:val="000000"/>
                <w:sz w:val="22"/>
                <w:szCs w:val="22"/>
              </w:rPr>
              <w:t xml:space="preserve"> </w:t>
            </w:r>
            <w:r w:rsidRPr="007001F1">
              <w:rPr>
                <w:color w:val="000000"/>
                <w:sz w:val="22"/>
                <w:szCs w:val="22"/>
              </w:rPr>
              <w:t>podľa Systému riadenia EŠIF, v časti kontrola verejného obstarávania - spolupráca s PMÚ a spolupráca s OČTK?</w:t>
            </w:r>
            <w:r>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hideMark/>
          </w:tcPr>
          <w:p w:rsidR="00962446" w:rsidRPr="007001F1" w:rsidRDefault="00962446" w:rsidP="00675CE1">
            <w:pPr>
              <w:jc w:val="center"/>
              <w:rPr>
                <w:color w:val="000000"/>
              </w:rPr>
            </w:pPr>
            <w:r>
              <w:rPr>
                <w:color w:val="000000"/>
                <w:sz w:val="22"/>
                <w:szCs w:val="22"/>
              </w:rPr>
              <w:t>6</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hideMark/>
          </w:tcPr>
          <w:p w:rsidR="00962446" w:rsidRPr="007001F1" w:rsidRDefault="00962446" w:rsidP="006B40A4">
            <w:pPr>
              <w:jc w:val="center"/>
              <w:rPr>
                <w:color w:val="000000"/>
              </w:rPr>
            </w:pPr>
            <w:r>
              <w:rPr>
                <w:color w:val="000000"/>
                <w:sz w:val="22"/>
                <w:szCs w:val="22"/>
              </w:rPr>
              <w:t>7</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Stanovil verejný obstarávateľ podmienky účasti týkajúce sa finančného a ekonomického postavenia a doklady na ich preukázanie v súlade s § 33 ZVO?</w:t>
            </w:r>
          </w:p>
        </w:tc>
        <w:tc>
          <w:tcPr>
            <w:tcW w:w="567"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hideMark/>
          </w:tcPr>
          <w:p w:rsidR="00962446" w:rsidRPr="007001F1" w:rsidRDefault="00962446" w:rsidP="006B40A4">
            <w:pPr>
              <w:jc w:val="center"/>
              <w:rPr>
                <w:color w:val="000000"/>
              </w:rPr>
            </w:pPr>
            <w:r>
              <w:rPr>
                <w:color w:val="000000"/>
                <w:sz w:val="22"/>
                <w:szCs w:val="22"/>
              </w:rPr>
              <w:t>8</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Stanovil verejný obstarávateľ podmienky účasti týkajúce sa technickej alebo odbornej spôsobilosti a doklady na ich preukázanie v súlade s § 34 až § 36 ZVO?</w:t>
            </w:r>
          </w:p>
        </w:tc>
        <w:tc>
          <w:tcPr>
            <w:tcW w:w="567"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r>
      <w:tr w:rsidR="00962446" w:rsidRPr="007001F1" w:rsidTr="00193C9C">
        <w:trPr>
          <w:trHeight w:val="1268"/>
        </w:trPr>
        <w:tc>
          <w:tcPr>
            <w:tcW w:w="582" w:type="dxa"/>
            <w:vMerge w:val="restart"/>
            <w:shd w:val="clear" w:color="auto" w:fill="auto"/>
            <w:noWrap/>
            <w:vAlign w:val="center"/>
            <w:hideMark/>
          </w:tcPr>
          <w:p w:rsidR="00962446" w:rsidRPr="007001F1" w:rsidRDefault="00962446" w:rsidP="00675CE1">
            <w:pPr>
              <w:jc w:val="center"/>
              <w:rPr>
                <w:color w:val="000000"/>
              </w:rPr>
            </w:pPr>
            <w:r>
              <w:rPr>
                <w:color w:val="000000"/>
                <w:sz w:val="22"/>
                <w:szCs w:val="22"/>
              </w:rPr>
              <w:t>9</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r>
      <w:tr w:rsidR="00962446" w:rsidRPr="007001F1" w:rsidTr="00193C9C">
        <w:trPr>
          <w:trHeight w:val="1267"/>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9B3481">
            <w:pPr>
              <w:jc w:val="both"/>
              <w:rPr>
                <w:color w:val="000000"/>
              </w:rPr>
            </w:pPr>
            <w:r w:rsidRPr="007001F1">
              <w:rPr>
                <w:color w:val="000000"/>
                <w:sz w:val="22"/>
                <w:szCs w:val="22"/>
              </w:rPr>
              <w:t xml:space="preserve">b) Umožňuje verejný obstarávateľ predložiť rovnocenné potvrdenie vydané príslušným orgánom iného členského štátu alebo iný doklad, ktorým </w:t>
            </w:r>
            <w:r>
              <w:rPr>
                <w:color w:val="000000"/>
                <w:sz w:val="22"/>
                <w:szCs w:val="22"/>
              </w:rPr>
              <w:t>účastník</w:t>
            </w:r>
            <w:r w:rsidRPr="007001F1">
              <w:rPr>
                <w:color w:val="000000"/>
                <w:sz w:val="22"/>
                <w:szCs w:val="22"/>
              </w:rPr>
              <w:t xml:space="preserve"> preukazuje splnenie podmienok účasti vo verejnom obstarávaní?</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307"/>
        </w:trPr>
        <w:tc>
          <w:tcPr>
            <w:tcW w:w="582" w:type="dxa"/>
            <w:vMerge w:val="restart"/>
            <w:shd w:val="clear" w:color="auto" w:fill="auto"/>
            <w:noWrap/>
            <w:vAlign w:val="center"/>
            <w:hideMark/>
          </w:tcPr>
          <w:p w:rsidR="00962446" w:rsidRPr="007001F1" w:rsidRDefault="00962446" w:rsidP="00675CE1">
            <w:pPr>
              <w:jc w:val="center"/>
              <w:rPr>
                <w:color w:val="000000"/>
              </w:rPr>
            </w:pPr>
            <w:r>
              <w:rPr>
                <w:color w:val="000000"/>
                <w:sz w:val="22"/>
                <w:szCs w:val="22"/>
              </w:rPr>
              <w:t>10</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a) Je lehota na predkladanie návrhov určená v súlade so ZVO?</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r>
      <w:tr w:rsidR="00962446" w:rsidRPr="007001F1" w:rsidTr="00193C9C">
        <w:trPr>
          <w:trHeight w:val="885"/>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b) V prípade ak ide o súťaž návrhov formou užšej súťaže, prihliadal verejný obstarávateľ pri určení lehoty na predloženie žiadostí o účasť na charakter súťaže návrhov a na čas potrebný na vypracovanie návrhov?</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342"/>
        </w:trPr>
        <w:tc>
          <w:tcPr>
            <w:tcW w:w="582" w:type="dxa"/>
            <w:vMerge w:val="restart"/>
            <w:shd w:val="clear" w:color="auto" w:fill="auto"/>
            <w:noWrap/>
            <w:vAlign w:val="center"/>
            <w:hideMark/>
          </w:tcPr>
          <w:p w:rsidR="00962446" w:rsidRPr="007001F1" w:rsidRDefault="00962446" w:rsidP="00675CE1">
            <w:pPr>
              <w:jc w:val="center"/>
              <w:rPr>
                <w:color w:val="000000"/>
              </w:rPr>
            </w:pPr>
            <w:r w:rsidRPr="007001F1">
              <w:rPr>
                <w:color w:val="000000"/>
                <w:sz w:val="22"/>
                <w:szCs w:val="22"/>
              </w:rPr>
              <w:t>1</w:t>
            </w:r>
            <w:r>
              <w:rPr>
                <w:color w:val="000000"/>
                <w:sz w:val="22"/>
                <w:szCs w:val="22"/>
              </w:rPr>
              <w:t>1</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a) Je predmet zákazky opísaný jednoznačne, úplne a nestranne?</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r>
      <w:tr w:rsidR="00962446" w:rsidRPr="007001F1" w:rsidTr="00193C9C">
        <w:trPr>
          <w:trHeight w:val="757"/>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930"/>
        </w:trPr>
        <w:tc>
          <w:tcPr>
            <w:tcW w:w="582" w:type="dxa"/>
            <w:vMerge w:val="restart"/>
            <w:shd w:val="clear" w:color="auto" w:fill="auto"/>
            <w:noWrap/>
            <w:vAlign w:val="center"/>
            <w:hideMark/>
          </w:tcPr>
          <w:p w:rsidR="00962446" w:rsidRPr="007001F1" w:rsidRDefault="00962446" w:rsidP="00811CC5">
            <w:pPr>
              <w:jc w:val="center"/>
              <w:rPr>
                <w:color w:val="000000"/>
              </w:rPr>
            </w:pPr>
            <w:r w:rsidRPr="007001F1">
              <w:rPr>
                <w:color w:val="000000"/>
                <w:sz w:val="22"/>
                <w:szCs w:val="22"/>
              </w:rPr>
              <w:t>1</w:t>
            </w:r>
            <w:r>
              <w:rPr>
                <w:color w:val="000000"/>
                <w:sz w:val="22"/>
                <w:szCs w:val="22"/>
              </w:rPr>
              <w:t>2</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a) Sú kritériá výberu účastníkov určené jednoznačne, zrozumiteľne a nediskriminačne, tak aby umožnili účasť dostatočnému počtu účastníkov, a tým umožnili hospodársku súťaž?</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491"/>
        </w:trPr>
        <w:tc>
          <w:tcPr>
            <w:tcW w:w="582" w:type="dxa"/>
            <w:vMerge/>
            <w:shd w:val="clear" w:color="auto" w:fill="auto"/>
            <w:noWrap/>
            <w:vAlign w:val="center"/>
          </w:tcPr>
          <w:p w:rsidR="00962446" w:rsidRPr="007001F1" w:rsidRDefault="00962446" w:rsidP="00811CC5">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b) Ak sa súťaž návrhov vyhlásila pre obmedzený počet účastníkov, v oznámení o vyhlásení súťaže návrhov boli určené kritériá výberu účastníkov?</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930"/>
        </w:trPr>
        <w:tc>
          <w:tcPr>
            <w:tcW w:w="582" w:type="dxa"/>
            <w:vMerge/>
            <w:shd w:val="clear" w:color="auto" w:fill="auto"/>
            <w:noWrap/>
            <w:vAlign w:val="center"/>
          </w:tcPr>
          <w:p w:rsidR="00962446" w:rsidRPr="007001F1" w:rsidRDefault="00962446" w:rsidP="00811CC5">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20"/>
        </w:trPr>
        <w:tc>
          <w:tcPr>
            <w:tcW w:w="582" w:type="dxa"/>
            <w:shd w:val="clear" w:color="auto" w:fill="auto"/>
            <w:noWrap/>
            <w:vAlign w:val="center"/>
            <w:hideMark/>
          </w:tcPr>
          <w:p w:rsidR="00962446" w:rsidRPr="007001F1" w:rsidRDefault="00962446" w:rsidP="00811CC5">
            <w:pPr>
              <w:jc w:val="center"/>
              <w:rPr>
                <w:color w:val="000000"/>
              </w:rPr>
            </w:pPr>
            <w:r w:rsidRPr="007001F1">
              <w:rPr>
                <w:color w:val="000000"/>
                <w:sz w:val="22"/>
                <w:szCs w:val="22"/>
              </w:rPr>
              <w:t>13</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Boli pri zadávaní súťaže návrhov dodržané ustanovenia ZVO upravené v štvrtej časti, t.j. § 119 až § 125ZVO?</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hideMark/>
          </w:tcPr>
          <w:p w:rsidR="00962446" w:rsidRPr="007001F1" w:rsidRDefault="00962446" w:rsidP="00811CC5">
            <w:pPr>
              <w:jc w:val="center"/>
              <w:rPr>
                <w:color w:val="000000"/>
              </w:rPr>
            </w:pPr>
            <w:r w:rsidRPr="007001F1">
              <w:rPr>
                <w:color w:val="000000"/>
                <w:sz w:val="22"/>
                <w:szCs w:val="22"/>
              </w:rPr>
              <w:t>14</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hideMark/>
          </w:tcPr>
          <w:p w:rsidR="00962446" w:rsidRPr="007001F1" w:rsidRDefault="00962446" w:rsidP="00811CC5">
            <w:pPr>
              <w:jc w:val="center"/>
              <w:rPr>
                <w:color w:val="000000"/>
              </w:rPr>
            </w:pPr>
            <w:r w:rsidRPr="007001F1">
              <w:rPr>
                <w:color w:val="000000"/>
                <w:sz w:val="22"/>
                <w:szCs w:val="22"/>
              </w:rPr>
              <w:t>15</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hideMark/>
          </w:tcPr>
          <w:p w:rsidR="00962446" w:rsidRPr="007001F1" w:rsidRDefault="00962446" w:rsidP="00811CC5">
            <w:pPr>
              <w:jc w:val="center"/>
              <w:rPr>
                <w:color w:val="000000"/>
              </w:rPr>
            </w:pPr>
            <w:r w:rsidRPr="007001F1">
              <w:rPr>
                <w:color w:val="000000"/>
                <w:sz w:val="22"/>
                <w:szCs w:val="22"/>
              </w:rPr>
              <w:t>16</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Bola pri súťaži návrhov použitá verejná súťaž alebo užšia súťaž?</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hideMark/>
          </w:tcPr>
          <w:p w:rsidR="00962446" w:rsidRPr="007001F1" w:rsidRDefault="00962446" w:rsidP="00E607BE">
            <w:pPr>
              <w:jc w:val="center"/>
              <w:rPr>
                <w:color w:val="000000"/>
              </w:rPr>
            </w:pPr>
            <w:r w:rsidRPr="007001F1">
              <w:rPr>
                <w:color w:val="000000"/>
                <w:sz w:val="22"/>
                <w:szCs w:val="22"/>
              </w:rPr>
              <w:t>17</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Bola súťaž návrhov vyhlásená uverejnením oznámenia o vyhlásení súťaže návrhov?</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519"/>
        </w:trPr>
        <w:tc>
          <w:tcPr>
            <w:tcW w:w="582" w:type="dxa"/>
            <w:vMerge w:val="restart"/>
            <w:shd w:val="clear" w:color="auto" w:fill="auto"/>
            <w:noWrap/>
            <w:vAlign w:val="center"/>
            <w:hideMark/>
          </w:tcPr>
          <w:p w:rsidR="00962446" w:rsidRPr="007001F1" w:rsidRDefault="00962446" w:rsidP="00E607BE">
            <w:pPr>
              <w:jc w:val="center"/>
              <w:rPr>
                <w:color w:val="000000"/>
              </w:rPr>
            </w:pPr>
            <w:r w:rsidRPr="007001F1">
              <w:rPr>
                <w:color w:val="000000"/>
                <w:sz w:val="22"/>
                <w:szCs w:val="22"/>
              </w:rPr>
              <w:t>18</w:t>
            </w:r>
          </w:p>
        </w:tc>
        <w:tc>
          <w:tcPr>
            <w:tcW w:w="4820" w:type="dxa"/>
            <w:gridSpan w:val="2"/>
            <w:shd w:val="clear" w:color="auto" w:fill="auto"/>
            <w:vAlign w:val="center"/>
            <w:hideMark/>
          </w:tcPr>
          <w:p w:rsidR="00962446" w:rsidRPr="007001F1" w:rsidRDefault="00962446" w:rsidP="00D5534B">
            <w:pPr>
              <w:jc w:val="both"/>
            </w:pPr>
            <w:r w:rsidRPr="007001F1">
              <w:rPr>
                <w:sz w:val="22"/>
                <w:szCs w:val="22"/>
              </w:rPr>
              <w:t>a) Nebol pri súťaži návrhov identifikovaný konflikt záujmov podľa § 23 ZVO?</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157"/>
        </w:trPr>
        <w:tc>
          <w:tcPr>
            <w:tcW w:w="582" w:type="dxa"/>
            <w:vMerge/>
            <w:shd w:val="clear" w:color="auto" w:fill="auto"/>
            <w:noWrap/>
            <w:vAlign w:val="center"/>
          </w:tcPr>
          <w:p w:rsidR="00962446" w:rsidRPr="007001F1" w:rsidRDefault="00962446" w:rsidP="00E607BE">
            <w:pPr>
              <w:jc w:val="center"/>
              <w:rPr>
                <w:color w:val="000000"/>
              </w:rPr>
            </w:pPr>
          </w:p>
        </w:tc>
        <w:tc>
          <w:tcPr>
            <w:tcW w:w="4820" w:type="dxa"/>
            <w:gridSpan w:val="2"/>
            <w:shd w:val="clear" w:color="auto" w:fill="auto"/>
            <w:vAlign w:val="center"/>
          </w:tcPr>
          <w:p w:rsidR="00962446" w:rsidRPr="007001F1" w:rsidRDefault="00962446" w:rsidP="00D5534B">
            <w:pPr>
              <w:jc w:val="both"/>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675"/>
        </w:trPr>
        <w:tc>
          <w:tcPr>
            <w:tcW w:w="582" w:type="dxa"/>
            <w:vMerge/>
            <w:shd w:val="clear" w:color="auto" w:fill="auto"/>
            <w:noWrap/>
            <w:vAlign w:val="center"/>
          </w:tcPr>
          <w:p w:rsidR="00962446" w:rsidRPr="007001F1" w:rsidRDefault="00962446" w:rsidP="00E607BE">
            <w:pPr>
              <w:jc w:val="center"/>
              <w:rPr>
                <w:color w:val="000000"/>
              </w:rPr>
            </w:pPr>
          </w:p>
        </w:tc>
        <w:tc>
          <w:tcPr>
            <w:tcW w:w="4820" w:type="dxa"/>
            <w:gridSpan w:val="2"/>
            <w:shd w:val="clear" w:color="auto" w:fill="auto"/>
            <w:vAlign w:val="center"/>
          </w:tcPr>
          <w:p w:rsidR="00962446" w:rsidRPr="007001F1" w:rsidRDefault="00962446" w:rsidP="00D5534B">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1140"/>
        </w:trPr>
        <w:tc>
          <w:tcPr>
            <w:tcW w:w="582" w:type="dxa"/>
            <w:vMerge w:val="restart"/>
            <w:shd w:val="clear" w:color="auto" w:fill="auto"/>
            <w:noWrap/>
            <w:vAlign w:val="center"/>
            <w:hideMark/>
          </w:tcPr>
          <w:p w:rsidR="00962446" w:rsidRPr="007001F1" w:rsidRDefault="00962446" w:rsidP="00E607BE">
            <w:pPr>
              <w:jc w:val="center"/>
              <w:rPr>
                <w:color w:val="000000"/>
              </w:rPr>
            </w:pPr>
            <w:r w:rsidRPr="007001F1">
              <w:rPr>
                <w:color w:val="000000"/>
                <w:sz w:val="22"/>
                <w:szCs w:val="22"/>
              </w:rPr>
              <w:t>19</w:t>
            </w:r>
          </w:p>
        </w:tc>
        <w:tc>
          <w:tcPr>
            <w:tcW w:w="4820" w:type="dxa"/>
            <w:gridSpan w:val="2"/>
            <w:shd w:val="clear" w:color="auto" w:fill="auto"/>
            <w:vAlign w:val="center"/>
            <w:hideMark/>
          </w:tcPr>
          <w:p w:rsidR="00962446" w:rsidRPr="007001F1" w:rsidRDefault="00962446" w:rsidP="00D5534B">
            <w:pPr>
              <w:jc w:val="both"/>
            </w:pPr>
            <w:r w:rsidRPr="007001F1">
              <w:rPr>
                <w:sz w:val="22"/>
                <w:szCs w:val="22"/>
              </w:rPr>
              <w:t xml:space="preserve">a) 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685"/>
        </w:trPr>
        <w:tc>
          <w:tcPr>
            <w:tcW w:w="582" w:type="dxa"/>
            <w:vMerge/>
            <w:shd w:val="clear" w:color="auto" w:fill="auto"/>
            <w:noWrap/>
            <w:vAlign w:val="center"/>
          </w:tcPr>
          <w:p w:rsidR="00962446" w:rsidRPr="007001F1" w:rsidRDefault="00962446" w:rsidP="00E607BE">
            <w:pPr>
              <w:jc w:val="center"/>
              <w:rPr>
                <w:color w:val="000000"/>
              </w:rPr>
            </w:pPr>
          </w:p>
        </w:tc>
        <w:tc>
          <w:tcPr>
            <w:tcW w:w="4820" w:type="dxa"/>
            <w:gridSpan w:val="2"/>
            <w:shd w:val="clear" w:color="auto" w:fill="auto"/>
            <w:vAlign w:val="center"/>
          </w:tcPr>
          <w:p w:rsidR="00962446" w:rsidRPr="007001F1" w:rsidRDefault="00962446" w:rsidP="00D5534B">
            <w:pPr>
              <w:jc w:val="both"/>
            </w:pPr>
            <w:r w:rsidRPr="007001F1">
              <w:rPr>
                <w:sz w:val="22"/>
                <w:szCs w:val="22"/>
              </w:rPr>
              <w:t xml:space="preserve">b) Je kontrolované verejné obstarávanie v súlade so závermi vykonanej </w:t>
            </w:r>
            <w:r>
              <w:rPr>
                <w:sz w:val="22"/>
                <w:szCs w:val="22"/>
              </w:rPr>
              <w:t xml:space="preserve">prvej </w:t>
            </w:r>
            <w:r w:rsidRPr="007001F1">
              <w:rPr>
                <w:sz w:val="22"/>
                <w:szCs w:val="22"/>
              </w:rPr>
              <w:t>exante kontroly a dokumentáciou schválenou v rámci tejto exante kontroly?</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503"/>
        </w:trPr>
        <w:tc>
          <w:tcPr>
            <w:tcW w:w="582" w:type="dxa"/>
            <w:vMerge w:val="restart"/>
            <w:shd w:val="clear" w:color="auto" w:fill="auto"/>
            <w:noWrap/>
            <w:vAlign w:val="center"/>
            <w:hideMark/>
          </w:tcPr>
          <w:p w:rsidR="00962446" w:rsidRPr="007001F1" w:rsidRDefault="00962446" w:rsidP="00E607BE">
            <w:pPr>
              <w:jc w:val="center"/>
              <w:rPr>
                <w:color w:val="000000"/>
              </w:rPr>
            </w:pPr>
            <w:r w:rsidRPr="007001F1">
              <w:rPr>
                <w:color w:val="000000"/>
                <w:sz w:val="22"/>
                <w:szCs w:val="22"/>
              </w:rPr>
              <w:t>20</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a) Bola súťaž návrhov uskutočnená podľa súťažných podmienok?</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502"/>
        </w:trPr>
        <w:tc>
          <w:tcPr>
            <w:tcW w:w="582" w:type="dxa"/>
            <w:vMerge/>
            <w:shd w:val="clear" w:color="auto" w:fill="auto"/>
            <w:noWrap/>
            <w:vAlign w:val="center"/>
          </w:tcPr>
          <w:p w:rsidR="00962446" w:rsidRPr="007001F1" w:rsidRDefault="00962446" w:rsidP="00E607BE">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b) Boli súťažné podmienky dostupné odo dňa uverejnenia oznámenia o vyhlásení súťaže návrhov?</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675"/>
        </w:trPr>
        <w:tc>
          <w:tcPr>
            <w:tcW w:w="582" w:type="dxa"/>
            <w:vMerge w:val="restart"/>
            <w:shd w:val="clear" w:color="auto" w:fill="auto"/>
            <w:noWrap/>
            <w:vAlign w:val="center"/>
            <w:hideMark/>
          </w:tcPr>
          <w:p w:rsidR="00962446" w:rsidRPr="007001F1" w:rsidRDefault="00962446" w:rsidP="00FA5304">
            <w:pPr>
              <w:jc w:val="center"/>
              <w:rPr>
                <w:color w:val="000000"/>
              </w:rPr>
            </w:pPr>
            <w:r w:rsidRPr="007001F1">
              <w:rPr>
                <w:color w:val="000000"/>
                <w:sz w:val="22"/>
                <w:szCs w:val="22"/>
              </w:rPr>
              <w:t>21</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 xml:space="preserve">a) Zostavil vyhlasovateľ najmenej päťčlennú porotu zloženú z osôb, ktoré boli schopné odborne posúdiť súťažné podmienky a predložené návrhy?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675"/>
        </w:trPr>
        <w:tc>
          <w:tcPr>
            <w:tcW w:w="582" w:type="dxa"/>
            <w:vMerge/>
            <w:shd w:val="clear" w:color="auto" w:fill="auto"/>
            <w:noWrap/>
            <w:vAlign w:val="center"/>
          </w:tcPr>
          <w:p w:rsidR="00962446" w:rsidRPr="007001F1" w:rsidRDefault="00962446" w:rsidP="00E607BE">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b) Ak sa od účastníkov vyžadovala určitá odborná kvalifikácia, mala najmenej tretina členov poroty rovnakú alebo rovnocennú odbornú kvalifikáciu?</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354"/>
        </w:trPr>
        <w:tc>
          <w:tcPr>
            <w:tcW w:w="582" w:type="dxa"/>
            <w:vMerge/>
            <w:shd w:val="clear" w:color="auto" w:fill="auto"/>
            <w:noWrap/>
            <w:vAlign w:val="center"/>
          </w:tcPr>
          <w:p w:rsidR="00962446" w:rsidRPr="007001F1" w:rsidRDefault="00962446" w:rsidP="00E607BE">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c) Splnila si porota svoje úlohy v zmysle § 124 ZVO?</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630"/>
        </w:trPr>
        <w:tc>
          <w:tcPr>
            <w:tcW w:w="582" w:type="dxa"/>
            <w:vMerge w:val="restart"/>
            <w:shd w:val="clear" w:color="auto" w:fill="auto"/>
            <w:noWrap/>
            <w:vAlign w:val="center"/>
            <w:hideMark/>
          </w:tcPr>
          <w:p w:rsidR="00962446" w:rsidRPr="007001F1" w:rsidRDefault="00962446" w:rsidP="00811CC5">
            <w:pPr>
              <w:jc w:val="center"/>
              <w:rPr>
                <w:color w:val="000000"/>
              </w:rPr>
            </w:pPr>
            <w:r w:rsidRPr="007001F1">
              <w:rPr>
                <w:color w:val="000000"/>
                <w:sz w:val="22"/>
                <w:szCs w:val="22"/>
              </w:rPr>
              <w:t>22</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 xml:space="preserve">a) Bol výsledok súťaže návrhov zverejnený rovnakým spôsobom ako vyhlásenie súťaže návrhov?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344"/>
        </w:trPr>
        <w:tc>
          <w:tcPr>
            <w:tcW w:w="582" w:type="dxa"/>
            <w:vMerge/>
            <w:shd w:val="clear" w:color="auto" w:fill="auto"/>
            <w:noWrap/>
            <w:vAlign w:val="center"/>
          </w:tcPr>
          <w:p w:rsidR="00962446" w:rsidRPr="007001F1" w:rsidRDefault="00962446" w:rsidP="00811CC5">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b) Bol výsledok súťaže návrhov oznámený každému účastníkovi, ktorého návrh hodnotila porota?</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20"/>
        </w:trPr>
        <w:tc>
          <w:tcPr>
            <w:tcW w:w="582" w:type="dxa"/>
            <w:shd w:val="clear" w:color="auto" w:fill="auto"/>
            <w:noWrap/>
            <w:vAlign w:val="center"/>
            <w:hideMark/>
          </w:tcPr>
          <w:p w:rsidR="00962446" w:rsidRPr="007001F1" w:rsidRDefault="00962446" w:rsidP="00811CC5">
            <w:pPr>
              <w:jc w:val="center"/>
              <w:rPr>
                <w:color w:val="000000"/>
              </w:rPr>
            </w:pPr>
            <w:r w:rsidRPr="007001F1">
              <w:rPr>
                <w:color w:val="000000"/>
                <w:sz w:val="22"/>
                <w:szCs w:val="22"/>
              </w:rPr>
              <w:t>23</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476"/>
        </w:trPr>
        <w:tc>
          <w:tcPr>
            <w:tcW w:w="582" w:type="dxa"/>
            <w:vMerge w:val="restart"/>
            <w:shd w:val="clear" w:color="auto" w:fill="auto"/>
            <w:noWrap/>
            <w:vAlign w:val="center"/>
          </w:tcPr>
          <w:p w:rsidR="00962446" w:rsidRPr="007001F1" w:rsidRDefault="00962446" w:rsidP="00811CC5">
            <w:pPr>
              <w:jc w:val="center"/>
              <w:rPr>
                <w:color w:val="000000"/>
              </w:rPr>
            </w:pPr>
            <w:r w:rsidRPr="007001F1">
              <w:rPr>
                <w:color w:val="000000"/>
                <w:sz w:val="22"/>
                <w:szCs w:val="22"/>
              </w:rPr>
              <w:t>24</w:t>
            </w:r>
          </w:p>
        </w:tc>
        <w:tc>
          <w:tcPr>
            <w:tcW w:w="4820" w:type="dxa"/>
            <w:gridSpan w:val="2"/>
            <w:shd w:val="clear" w:color="auto" w:fill="auto"/>
            <w:vAlign w:val="center"/>
          </w:tcPr>
          <w:p w:rsidR="00962446" w:rsidRPr="007001F1" w:rsidRDefault="00962446" w:rsidP="00335FBF">
            <w:pPr>
              <w:jc w:val="both"/>
              <w:rPr>
                <w:color w:val="000000"/>
              </w:rPr>
            </w:pPr>
            <w:r w:rsidRPr="007001F1">
              <w:rPr>
                <w:color w:val="000000"/>
                <w:sz w:val="22"/>
                <w:szCs w:val="22"/>
              </w:rPr>
              <w:t xml:space="preserve">a) Je úspešný </w:t>
            </w:r>
            <w:r>
              <w:rPr>
                <w:color w:val="000000"/>
                <w:sz w:val="22"/>
                <w:szCs w:val="22"/>
              </w:rPr>
              <w:t>účastník</w:t>
            </w:r>
            <w:r w:rsidRPr="007001F1">
              <w:rPr>
                <w:color w:val="000000"/>
                <w:sz w:val="22"/>
                <w:szCs w:val="22"/>
              </w:rPr>
              <w:t xml:space="preserve"> zapísaný v registri partnerov verejného sektora?</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845"/>
        </w:trPr>
        <w:tc>
          <w:tcPr>
            <w:tcW w:w="582" w:type="dxa"/>
            <w:vMerge/>
            <w:shd w:val="clear" w:color="auto" w:fill="auto"/>
            <w:noWrap/>
            <w:vAlign w:val="center"/>
          </w:tcPr>
          <w:p w:rsidR="00962446" w:rsidRPr="007001F1" w:rsidRDefault="00962446" w:rsidP="00811CC5">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 xml:space="preserve">b) Sú subdodávatelia úspešného </w:t>
            </w:r>
            <w:r>
              <w:rPr>
                <w:color w:val="000000"/>
                <w:sz w:val="22"/>
                <w:szCs w:val="22"/>
              </w:rPr>
              <w:t>účastníka</w:t>
            </w:r>
            <w:r w:rsidRPr="007001F1">
              <w:rPr>
                <w:color w:val="000000"/>
                <w:sz w:val="22"/>
                <w:szCs w:val="22"/>
              </w:rPr>
              <w:t>,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590"/>
        </w:trPr>
        <w:tc>
          <w:tcPr>
            <w:tcW w:w="582" w:type="dxa"/>
            <w:vMerge w:val="restart"/>
            <w:shd w:val="clear" w:color="auto" w:fill="auto"/>
            <w:noWrap/>
            <w:vAlign w:val="center"/>
            <w:hideMark/>
          </w:tcPr>
          <w:p w:rsidR="00962446" w:rsidRPr="007001F1" w:rsidRDefault="00962446" w:rsidP="00811CC5">
            <w:pPr>
              <w:jc w:val="center"/>
              <w:rPr>
                <w:color w:val="000000"/>
              </w:rPr>
            </w:pPr>
            <w:r w:rsidRPr="007001F1">
              <w:rPr>
                <w:color w:val="000000"/>
                <w:sz w:val="22"/>
                <w:szCs w:val="22"/>
              </w:rPr>
              <w:t>25</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 xml:space="preserve">a) Bola výsledná zmluva zverejnená v súlade so zákonom o slobodnom prístupe k informáciám?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267"/>
        </w:trPr>
        <w:tc>
          <w:tcPr>
            <w:tcW w:w="582" w:type="dxa"/>
            <w:vMerge/>
            <w:shd w:val="clear" w:color="auto" w:fill="auto"/>
            <w:noWrap/>
            <w:vAlign w:val="center"/>
          </w:tcPr>
          <w:p w:rsidR="00962446" w:rsidRPr="007001F1" w:rsidRDefault="00962446" w:rsidP="00811CC5">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Pr>
                <w:color w:val="000000"/>
                <w:sz w:val="22"/>
                <w:szCs w:val="22"/>
              </w:rPr>
              <w:t>b</w:t>
            </w:r>
            <w:r w:rsidRPr="007001F1">
              <w:rPr>
                <w:color w:val="000000"/>
                <w:sz w:val="22"/>
                <w:szCs w:val="22"/>
              </w:rPr>
              <w:t>) Je zmluva podpísaná oprávnenými osobami?</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267"/>
        </w:trPr>
        <w:tc>
          <w:tcPr>
            <w:tcW w:w="582" w:type="dxa"/>
            <w:shd w:val="clear" w:color="auto" w:fill="auto"/>
            <w:noWrap/>
            <w:vAlign w:val="center"/>
          </w:tcPr>
          <w:p w:rsidR="00962446" w:rsidRPr="0027735D" w:rsidRDefault="00962446" w:rsidP="00962446">
            <w:pPr>
              <w:jc w:val="center"/>
              <w:rPr>
                <w:color w:val="000000"/>
                <w:sz w:val="22"/>
                <w:szCs w:val="22"/>
              </w:rPr>
            </w:pPr>
            <w:r w:rsidRPr="0027735D">
              <w:rPr>
                <w:color w:val="000000"/>
                <w:sz w:val="22"/>
                <w:szCs w:val="22"/>
              </w:rPr>
              <w:t>2</w:t>
            </w:r>
            <w:r>
              <w:rPr>
                <w:color w:val="000000"/>
                <w:sz w:val="22"/>
                <w:szCs w:val="22"/>
              </w:rPr>
              <w:t>6</w:t>
            </w:r>
          </w:p>
        </w:tc>
        <w:tc>
          <w:tcPr>
            <w:tcW w:w="4820" w:type="dxa"/>
            <w:gridSpan w:val="2"/>
            <w:shd w:val="clear" w:color="auto" w:fill="auto"/>
            <w:vAlign w:val="center"/>
          </w:tcPr>
          <w:p w:rsidR="00962446" w:rsidRDefault="00962446" w:rsidP="00D5534B">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20"/>
        </w:trPr>
        <w:tc>
          <w:tcPr>
            <w:tcW w:w="582" w:type="dxa"/>
            <w:shd w:val="clear" w:color="auto" w:fill="auto"/>
            <w:noWrap/>
            <w:vAlign w:val="center"/>
            <w:hideMark/>
          </w:tcPr>
          <w:p w:rsidR="00962446" w:rsidRPr="007001F1" w:rsidRDefault="00962446" w:rsidP="00811CC5">
            <w:pPr>
              <w:jc w:val="center"/>
              <w:rPr>
                <w:color w:val="000000"/>
              </w:rPr>
            </w:pPr>
            <w:r w:rsidRPr="007001F1">
              <w:rPr>
                <w:color w:val="000000"/>
                <w:sz w:val="22"/>
                <w:szCs w:val="22"/>
              </w:rPr>
              <w:t>2</w:t>
            </w:r>
            <w:r>
              <w:rPr>
                <w:color w:val="000000"/>
                <w:sz w:val="22"/>
                <w:szCs w:val="22"/>
              </w:rPr>
              <w:t>7</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tcPr>
          <w:p w:rsidR="00962446" w:rsidRPr="007001F1" w:rsidRDefault="00962446" w:rsidP="00811CC5">
            <w:pPr>
              <w:jc w:val="center"/>
              <w:rPr>
                <w:color w:val="000000"/>
              </w:rPr>
            </w:pPr>
            <w:r>
              <w:rPr>
                <w:color w:val="000000"/>
                <w:sz w:val="22"/>
                <w:szCs w:val="22"/>
              </w:rPr>
              <w:t>28</w:t>
            </w:r>
          </w:p>
        </w:tc>
        <w:tc>
          <w:tcPr>
            <w:tcW w:w="4820" w:type="dxa"/>
            <w:gridSpan w:val="2"/>
            <w:shd w:val="clear" w:color="auto" w:fill="auto"/>
            <w:vAlign w:val="center"/>
          </w:tcPr>
          <w:p w:rsidR="00962446" w:rsidRPr="007001F1" w:rsidRDefault="00962446" w:rsidP="00D5534B">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300"/>
        </w:trPr>
        <w:tc>
          <w:tcPr>
            <w:tcW w:w="9087" w:type="dxa"/>
            <w:gridSpan w:val="7"/>
            <w:shd w:val="clear" w:color="auto" w:fill="auto"/>
            <w:noWrap/>
            <w:vAlign w:val="center"/>
          </w:tcPr>
          <w:p w:rsidR="00962446" w:rsidRPr="007001F1" w:rsidRDefault="00962446" w:rsidP="00811CC5">
            <w:pPr>
              <w:jc w:val="both"/>
              <w:rPr>
                <w:b/>
                <w:sz w:val="20"/>
                <w:szCs w:val="20"/>
              </w:rPr>
            </w:pPr>
            <w:r w:rsidRPr="007001F1">
              <w:rPr>
                <w:b/>
                <w:sz w:val="20"/>
                <w:szCs w:val="20"/>
              </w:rPr>
              <w:t>VYJADRENIE</w:t>
            </w:r>
          </w:p>
          <w:p w:rsidR="00962446" w:rsidRPr="007001F1" w:rsidRDefault="00962446" w:rsidP="00811CC5">
            <w:pPr>
              <w:jc w:val="both"/>
              <w:rPr>
                <w:sz w:val="20"/>
                <w:szCs w:val="20"/>
              </w:rPr>
            </w:pPr>
          </w:p>
          <w:p w:rsidR="00962446" w:rsidRPr="00A20234" w:rsidRDefault="00962446" w:rsidP="006605DD">
            <w:pPr>
              <w:jc w:val="both"/>
              <w:rPr>
                <w:sz w:val="20"/>
                <w:szCs w:val="20"/>
              </w:rPr>
            </w:pPr>
            <w:r w:rsidRPr="00A20234">
              <w:rPr>
                <w:sz w:val="20"/>
                <w:szCs w:val="20"/>
              </w:rPr>
              <w:lastRenderedPageBreak/>
              <w:t>Na základe overených skutočností potvrdzujem, že (uveďte jednu z možností v súlade s ustanovením § 7 ods. 3 zákona o finančnej kontrole).</w:t>
            </w:r>
            <w:r w:rsidRPr="00A20234">
              <w:rPr>
                <w:sz w:val="20"/>
                <w:szCs w:val="20"/>
              </w:rPr>
              <w:footnoteReference w:customMarkFollows="1" w:id="97"/>
              <w:t>[1]</w:t>
            </w:r>
          </w:p>
          <w:p w:rsidR="00962446" w:rsidRPr="007001F1" w:rsidRDefault="00962446" w:rsidP="00811CC5">
            <w:pPr>
              <w:rPr>
                <w:b/>
                <w:bCs/>
                <w:color w:val="000000"/>
              </w:rPr>
            </w:pPr>
          </w:p>
        </w:tc>
      </w:tr>
      <w:tr w:rsidR="00962446" w:rsidRPr="007001F1" w:rsidTr="00193C9C">
        <w:trPr>
          <w:trHeight w:val="300"/>
        </w:trPr>
        <w:tc>
          <w:tcPr>
            <w:tcW w:w="3559" w:type="dxa"/>
            <w:gridSpan w:val="2"/>
            <w:shd w:val="clear" w:color="auto" w:fill="auto"/>
            <w:vAlign w:val="center"/>
            <w:hideMark/>
          </w:tcPr>
          <w:p w:rsidR="00962446" w:rsidRPr="007001F1" w:rsidRDefault="00962446" w:rsidP="00811CC5">
            <w:pPr>
              <w:rPr>
                <w:b/>
                <w:bCs/>
              </w:rPr>
            </w:pPr>
            <w:r w:rsidRPr="007001F1">
              <w:rPr>
                <w:b/>
                <w:bCs/>
                <w:sz w:val="22"/>
                <w:szCs w:val="22"/>
              </w:rPr>
              <w:lastRenderedPageBreak/>
              <w:t>Kontrolu vykonal</w:t>
            </w:r>
            <w:r>
              <w:rPr>
                <w:rStyle w:val="Odkaznapoznmkupodiarou"/>
                <w:b/>
                <w:bCs/>
                <w:sz w:val="22"/>
                <w:szCs w:val="22"/>
              </w:rPr>
              <w:footnoteReference w:customMarkFollows="1" w:id="98"/>
              <w:t>2</w:t>
            </w:r>
            <w:r w:rsidRPr="007001F1">
              <w:rPr>
                <w:b/>
                <w:bCs/>
                <w:sz w:val="22"/>
                <w:szCs w:val="22"/>
              </w:rPr>
              <w:t>:</w:t>
            </w:r>
          </w:p>
        </w:tc>
        <w:tc>
          <w:tcPr>
            <w:tcW w:w="5528" w:type="dxa"/>
            <w:gridSpan w:val="5"/>
            <w:shd w:val="clear" w:color="auto" w:fill="auto"/>
            <w:vAlign w:val="center"/>
            <w:hideMark/>
          </w:tcPr>
          <w:p w:rsidR="00962446" w:rsidRPr="007001F1" w:rsidRDefault="00962446" w:rsidP="00811CC5">
            <w:pPr>
              <w:rPr>
                <w:color w:val="000000"/>
              </w:rPr>
            </w:pPr>
            <w:r w:rsidRPr="007001F1">
              <w:rPr>
                <w:color w:val="000000"/>
                <w:sz w:val="22"/>
                <w:szCs w:val="22"/>
              </w:rPr>
              <w:t> </w:t>
            </w:r>
          </w:p>
        </w:tc>
      </w:tr>
      <w:tr w:rsidR="00962446" w:rsidRPr="007001F1" w:rsidTr="00193C9C">
        <w:trPr>
          <w:trHeight w:val="300"/>
        </w:trPr>
        <w:tc>
          <w:tcPr>
            <w:tcW w:w="3559" w:type="dxa"/>
            <w:gridSpan w:val="2"/>
            <w:shd w:val="clear" w:color="auto" w:fill="auto"/>
            <w:vAlign w:val="center"/>
            <w:hideMark/>
          </w:tcPr>
          <w:p w:rsidR="00962446" w:rsidRPr="007001F1" w:rsidRDefault="00962446" w:rsidP="00811CC5">
            <w:pPr>
              <w:rPr>
                <w:b/>
                <w:bCs/>
              </w:rPr>
            </w:pPr>
            <w:r w:rsidRPr="007001F1">
              <w:rPr>
                <w:b/>
                <w:bCs/>
                <w:sz w:val="22"/>
                <w:szCs w:val="22"/>
              </w:rPr>
              <w:t>Dátum:</w:t>
            </w:r>
          </w:p>
        </w:tc>
        <w:tc>
          <w:tcPr>
            <w:tcW w:w="5528" w:type="dxa"/>
            <w:gridSpan w:val="5"/>
            <w:shd w:val="clear" w:color="auto" w:fill="auto"/>
            <w:vAlign w:val="center"/>
            <w:hideMark/>
          </w:tcPr>
          <w:p w:rsidR="00962446" w:rsidRPr="007001F1" w:rsidRDefault="00962446" w:rsidP="00811CC5">
            <w:pPr>
              <w:rPr>
                <w:color w:val="000000"/>
              </w:rPr>
            </w:pPr>
            <w:r w:rsidRPr="007001F1">
              <w:rPr>
                <w:color w:val="000000"/>
                <w:sz w:val="22"/>
                <w:szCs w:val="22"/>
              </w:rPr>
              <w:t> </w:t>
            </w:r>
          </w:p>
        </w:tc>
      </w:tr>
      <w:tr w:rsidR="00962446" w:rsidRPr="007001F1" w:rsidTr="00193C9C">
        <w:trPr>
          <w:trHeight w:val="300"/>
        </w:trPr>
        <w:tc>
          <w:tcPr>
            <w:tcW w:w="3559" w:type="dxa"/>
            <w:gridSpan w:val="2"/>
            <w:shd w:val="clear" w:color="000000" w:fill="FFFFFF"/>
            <w:vAlign w:val="center"/>
            <w:hideMark/>
          </w:tcPr>
          <w:p w:rsidR="00962446" w:rsidRPr="007001F1" w:rsidRDefault="00962446" w:rsidP="00811CC5">
            <w:pPr>
              <w:rPr>
                <w:b/>
                <w:bCs/>
              </w:rPr>
            </w:pPr>
            <w:r w:rsidRPr="007001F1">
              <w:rPr>
                <w:b/>
                <w:bCs/>
                <w:sz w:val="22"/>
                <w:szCs w:val="22"/>
              </w:rPr>
              <w:t>Podpis:</w:t>
            </w:r>
          </w:p>
        </w:tc>
        <w:tc>
          <w:tcPr>
            <w:tcW w:w="5528" w:type="dxa"/>
            <w:gridSpan w:val="5"/>
            <w:shd w:val="clear" w:color="auto" w:fill="auto"/>
            <w:vAlign w:val="center"/>
            <w:hideMark/>
          </w:tcPr>
          <w:p w:rsidR="00962446" w:rsidRPr="007001F1" w:rsidRDefault="00962446" w:rsidP="00811CC5">
            <w:pPr>
              <w:rPr>
                <w:color w:val="000000"/>
              </w:rPr>
            </w:pPr>
            <w:r w:rsidRPr="007001F1">
              <w:rPr>
                <w:color w:val="000000"/>
                <w:sz w:val="22"/>
                <w:szCs w:val="22"/>
              </w:rPr>
              <w:t> </w:t>
            </w:r>
          </w:p>
        </w:tc>
      </w:tr>
      <w:tr w:rsidR="00962446" w:rsidRPr="007001F1" w:rsidTr="00193C9C">
        <w:trPr>
          <w:trHeight w:val="300"/>
        </w:trPr>
        <w:tc>
          <w:tcPr>
            <w:tcW w:w="9087" w:type="dxa"/>
            <w:gridSpan w:val="7"/>
            <w:shd w:val="clear" w:color="auto" w:fill="auto"/>
            <w:noWrap/>
            <w:vAlign w:val="bottom"/>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300"/>
        </w:trPr>
        <w:tc>
          <w:tcPr>
            <w:tcW w:w="3559" w:type="dxa"/>
            <w:gridSpan w:val="2"/>
            <w:shd w:val="clear" w:color="000000" w:fill="FFFFFF"/>
            <w:vAlign w:val="center"/>
            <w:hideMark/>
          </w:tcPr>
          <w:p w:rsidR="00962446" w:rsidRPr="007001F1" w:rsidRDefault="00962446" w:rsidP="00811CC5">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99"/>
              <w:t>3</w:t>
            </w:r>
            <w:r w:rsidRPr="007001F1">
              <w:rPr>
                <w:b/>
                <w:bCs/>
                <w:sz w:val="22"/>
                <w:szCs w:val="22"/>
              </w:rPr>
              <w:t>:</w:t>
            </w:r>
          </w:p>
        </w:tc>
        <w:tc>
          <w:tcPr>
            <w:tcW w:w="5528" w:type="dxa"/>
            <w:gridSpan w:val="5"/>
            <w:shd w:val="clear" w:color="auto" w:fill="auto"/>
            <w:vAlign w:val="center"/>
            <w:hideMark/>
          </w:tcPr>
          <w:p w:rsidR="00962446" w:rsidRPr="007001F1" w:rsidRDefault="00962446" w:rsidP="00811CC5">
            <w:pPr>
              <w:rPr>
                <w:color w:val="000000"/>
              </w:rPr>
            </w:pPr>
            <w:r w:rsidRPr="007001F1">
              <w:rPr>
                <w:color w:val="000000"/>
                <w:sz w:val="22"/>
                <w:szCs w:val="22"/>
              </w:rPr>
              <w:t> </w:t>
            </w:r>
          </w:p>
        </w:tc>
      </w:tr>
      <w:tr w:rsidR="00962446" w:rsidRPr="007001F1" w:rsidTr="00193C9C">
        <w:trPr>
          <w:trHeight w:val="300"/>
        </w:trPr>
        <w:tc>
          <w:tcPr>
            <w:tcW w:w="3559" w:type="dxa"/>
            <w:gridSpan w:val="2"/>
            <w:shd w:val="clear" w:color="000000" w:fill="FFFFFF"/>
            <w:vAlign w:val="center"/>
            <w:hideMark/>
          </w:tcPr>
          <w:p w:rsidR="00962446" w:rsidRPr="007001F1" w:rsidRDefault="00962446" w:rsidP="00811CC5">
            <w:pPr>
              <w:rPr>
                <w:b/>
                <w:bCs/>
              </w:rPr>
            </w:pPr>
            <w:r w:rsidRPr="007001F1">
              <w:rPr>
                <w:b/>
                <w:bCs/>
                <w:sz w:val="22"/>
                <w:szCs w:val="22"/>
              </w:rPr>
              <w:t xml:space="preserve">Dátum: </w:t>
            </w:r>
          </w:p>
        </w:tc>
        <w:tc>
          <w:tcPr>
            <w:tcW w:w="5528" w:type="dxa"/>
            <w:gridSpan w:val="5"/>
            <w:shd w:val="clear" w:color="auto" w:fill="auto"/>
            <w:vAlign w:val="center"/>
            <w:hideMark/>
          </w:tcPr>
          <w:p w:rsidR="00962446" w:rsidRPr="007001F1" w:rsidRDefault="00962446" w:rsidP="00811CC5">
            <w:pPr>
              <w:rPr>
                <w:color w:val="000000"/>
              </w:rPr>
            </w:pPr>
            <w:r w:rsidRPr="007001F1">
              <w:rPr>
                <w:color w:val="000000"/>
                <w:sz w:val="22"/>
                <w:szCs w:val="22"/>
              </w:rPr>
              <w:t> </w:t>
            </w:r>
          </w:p>
        </w:tc>
      </w:tr>
      <w:tr w:rsidR="00962446" w:rsidRPr="007001F1" w:rsidTr="00193C9C">
        <w:trPr>
          <w:trHeight w:val="300"/>
        </w:trPr>
        <w:tc>
          <w:tcPr>
            <w:tcW w:w="3559" w:type="dxa"/>
            <w:gridSpan w:val="2"/>
            <w:shd w:val="clear" w:color="000000" w:fill="FFFFFF"/>
            <w:vAlign w:val="center"/>
            <w:hideMark/>
          </w:tcPr>
          <w:p w:rsidR="00962446" w:rsidRPr="007001F1" w:rsidRDefault="00962446" w:rsidP="00811CC5">
            <w:pPr>
              <w:rPr>
                <w:b/>
                <w:bCs/>
              </w:rPr>
            </w:pPr>
            <w:r w:rsidRPr="007001F1">
              <w:rPr>
                <w:b/>
                <w:bCs/>
                <w:sz w:val="22"/>
                <w:szCs w:val="22"/>
              </w:rPr>
              <w:t>Podpis:</w:t>
            </w:r>
          </w:p>
        </w:tc>
        <w:tc>
          <w:tcPr>
            <w:tcW w:w="5528" w:type="dxa"/>
            <w:gridSpan w:val="5"/>
            <w:shd w:val="clear" w:color="auto" w:fill="auto"/>
            <w:vAlign w:val="center"/>
            <w:hideMark/>
          </w:tcPr>
          <w:p w:rsidR="00962446" w:rsidRPr="007001F1" w:rsidRDefault="00962446" w:rsidP="00811CC5">
            <w:pPr>
              <w:rPr>
                <w:color w:val="000000"/>
              </w:rPr>
            </w:pPr>
            <w:r w:rsidRPr="007001F1">
              <w:rPr>
                <w:color w:val="000000"/>
                <w:sz w:val="22"/>
                <w:szCs w:val="22"/>
              </w:rPr>
              <w:t> </w:t>
            </w:r>
          </w:p>
        </w:tc>
      </w:tr>
    </w:tbl>
    <w:p w:rsidR="00B10106" w:rsidRPr="007001F1" w:rsidRDefault="00B10106"/>
    <w:p w:rsidR="00B10106" w:rsidRPr="007001F1" w:rsidRDefault="00B10106">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75CE1" w:rsidRPr="007001F1" w:rsidTr="007261E4">
        <w:trPr>
          <w:trHeight w:val="645"/>
        </w:trPr>
        <w:tc>
          <w:tcPr>
            <w:tcW w:w="9087" w:type="dxa"/>
            <w:gridSpan w:val="7"/>
            <w:shd w:val="clear" w:color="000000" w:fill="60497A"/>
            <w:vAlign w:val="center"/>
            <w:hideMark/>
          </w:tcPr>
          <w:p w:rsidR="00675CE1" w:rsidRPr="007001F1" w:rsidRDefault="00675CE1" w:rsidP="00675CE1">
            <w:pPr>
              <w:jc w:val="center"/>
              <w:rPr>
                <w:b/>
                <w:bCs/>
                <w:color w:val="FFFFFF"/>
              </w:rPr>
            </w:pPr>
            <w:r w:rsidRPr="007001F1">
              <w:rPr>
                <w:b/>
                <w:bCs/>
                <w:color w:val="FFFFFF"/>
              </w:rPr>
              <w:lastRenderedPageBreak/>
              <w:t>Kontrolný zoznam k finančnej kontrole VO</w:t>
            </w:r>
            <w:r w:rsidRPr="007001F1">
              <w:rPr>
                <w:b/>
                <w:bCs/>
                <w:color w:val="FFFFFF"/>
              </w:rPr>
              <w:br/>
            </w:r>
            <w:bookmarkStart w:id="37" w:name="KZ_33"/>
            <w:r w:rsidRPr="007001F1">
              <w:rPr>
                <w:b/>
                <w:bCs/>
                <w:color w:val="FFFFFF"/>
              </w:rPr>
              <w:t xml:space="preserve">Nadlimitná koncesia </w:t>
            </w:r>
            <w:r w:rsidR="004A1D2E" w:rsidRPr="007001F1">
              <w:rPr>
                <w:b/>
                <w:bCs/>
                <w:color w:val="FFFFFF"/>
              </w:rPr>
              <w:t xml:space="preserve">- prvá </w:t>
            </w:r>
            <w:r w:rsidRPr="007001F1">
              <w:rPr>
                <w:b/>
                <w:bCs/>
                <w:color w:val="FFFFFF"/>
              </w:rPr>
              <w:t>ex</w:t>
            </w:r>
            <w:r w:rsidR="00494F20">
              <w:rPr>
                <w:b/>
                <w:bCs/>
                <w:color w:val="FFFFFF"/>
              </w:rPr>
              <w:t xml:space="preserve"> </w:t>
            </w:r>
            <w:r w:rsidRPr="007001F1">
              <w:rPr>
                <w:b/>
                <w:bCs/>
                <w:color w:val="FFFFFF"/>
              </w:rPr>
              <w:t>ante kontrola</w:t>
            </w:r>
            <w:bookmarkEnd w:id="37"/>
          </w:p>
        </w:tc>
      </w:tr>
      <w:tr w:rsidR="00675CE1" w:rsidRPr="007001F1" w:rsidTr="007261E4">
        <w:trPr>
          <w:trHeight w:val="330"/>
        </w:trPr>
        <w:tc>
          <w:tcPr>
            <w:tcW w:w="9087" w:type="dxa"/>
            <w:gridSpan w:val="7"/>
            <w:shd w:val="clear" w:color="auto" w:fill="auto"/>
            <w:vAlign w:val="center"/>
            <w:hideMark/>
          </w:tcPr>
          <w:p w:rsidR="00675CE1" w:rsidRPr="007001F1" w:rsidRDefault="00675CE1" w:rsidP="00675CE1">
            <w:pPr>
              <w:jc w:val="center"/>
              <w:rPr>
                <w:b/>
                <w:bCs/>
                <w:color w:val="000000"/>
              </w:rPr>
            </w:pPr>
            <w:r w:rsidRPr="007001F1">
              <w:rPr>
                <w:b/>
                <w:bCs/>
                <w:color w:val="000000"/>
                <w:sz w:val="22"/>
                <w:szCs w:val="22"/>
              </w:rPr>
              <w:t>Identifikácia programu</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Názov programu</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66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30"/>
        </w:trPr>
        <w:tc>
          <w:tcPr>
            <w:tcW w:w="9087" w:type="dxa"/>
            <w:gridSpan w:val="7"/>
            <w:shd w:val="clear" w:color="auto" w:fill="auto"/>
            <w:vAlign w:val="center"/>
            <w:hideMark/>
          </w:tcPr>
          <w:p w:rsidR="00675CE1" w:rsidRPr="007001F1" w:rsidRDefault="00675CE1" w:rsidP="00675CE1">
            <w:pPr>
              <w:jc w:val="center"/>
              <w:rPr>
                <w:b/>
                <w:bCs/>
                <w:color w:val="000000"/>
              </w:rPr>
            </w:pPr>
            <w:r w:rsidRPr="007001F1">
              <w:rPr>
                <w:b/>
                <w:bCs/>
                <w:color w:val="000000"/>
                <w:sz w:val="22"/>
                <w:szCs w:val="22"/>
              </w:rPr>
              <w:t>Identifikácia projektu a prijímateľa</w:t>
            </w:r>
          </w:p>
        </w:tc>
      </w:tr>
      <w:tr w:rsidR="00675CE1" w:rsidRPr="007001F1" w:rsidTr="007261E4">
        <w:trPr>
          <w:trHeight w:val="33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Názov projektu</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30"/>
        </w:trPr>
        <w:tc>
          <w:tcPr>
            <w:tcW w:w="9087" w:type="dxa"/>
            <w:gridSpan w:val="7"/>
            <w:shd w:val="clear" w:color="auto" w:fill="auto"/>
            <w:vAlign w:val="center"/>
            <w:hideMark/>
          </w:tcPr>
          <w:p w:rsidR="00675CE1" w:rsidRPr="007001F1" w:rsidRDefault="00675CE1" w:rsidP="00675CE1">
            <w:pPr>
              <w:jc w:val="center"/>
              <w:rPr>
                <w:b/>
                <w:bCs/>
                <w:color w:val="000000"/>
              </w:rPr>
            </w:pPr>
            <w:r w:rsidRPr="007001F1">
              <w:rPr>
                <w:b/>
                <w:bCs/>
                <w:color w:val="000000"/>
                <w:sz w:val="22"/>
                <w:szCs w:val="22"/>
              </w:rPr>
              <w:t>Identifikácia zákazky</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xml:space="preserve">Nadlimitná </w:t>
            </w:r>
            <w:r w:rsidR="005F12F0" w:rsidRPr="007001F1">
              <w:rPr>
                <w:color w:val="000000"/>
                <w:sz w:val="22"/>
                <w:szCs w:val="22"/>
              </w:rPr>
              <w:t>koncesia</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Koncesia</w:t>
            </w:r>
            <w:r w:rsidR="00A94CA8" w:rsidRPr="007001F1">
              <w:rPr>
                <w:color w:val="000000"/>
                <w:sz w:val="22"/>
                <w:szCs w:val="22"/>
              </w:rPr>
              <w:t xml:space="preserve"> (§ 100 a nasl. ZVO)</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75CE1" w:rsidRPr="007001F1" w:rsidRDefault="00675CE1" w:rsidP="00675CE1">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675CE1">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675CE1">
            <w:pPr>
              <w:rPr>
                <w:color w:val="000000"/>
              </w:rPr>
            </w:pP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Typ kontroly</w:t>
            </w:r>
          </w:p>
        </w:tc>
        <w:tc>
          <w:tcPr>
            <w:tcW w:w="5528" w:type="dxa"/>
            <w:gridSpan w:val="5"/>
            <w:shd w:val="clear" w:color="auto" w:fill="auto"/>
            <w:vAlign w:val="center"/>
            <w:hideMark/>
          </w:tcPr>
          <w:p w:rsidR="00675CE1" w:rsidRPr="007001F1" w:rsidRDefault="005F12F0" w:rsidP="00675CE1">
            <w:pPr>
              <w:rPr>
                <w:color w:val="000000"/>
              </w:rPr>
            </w:pPr>
            <w:r w:rsidRPr="007001F1">
              <w:rPr>
                <w:color w:val="000000"/>
                <w:sz w:val="22"/>
                <w:szCs w:val="22"/>
              </w:rPr>
              <w:t>prvá</w:t>
            </w:r>
            <w:r w:rsidR="00675CE1" w:rsidRPr="007001F1">
              <w:rPr>
                <w:color w:val="000000"/>
                <w:sz w:val="22"/>
                <w:szCs w:val="22"/>
              </w:rPr>
              <w:t xml:space="preserve"> ex</w:t>
            </w:r>
            <w:r w:rsidR="009478F0">
              <w:rPr>
                <w:color w:val="000000"/>
                <w:sz w:val="22"/>
                <w:szCs w:val="22"/>
              </w:rPr>
              <w:t xml:space="preserve"> </w:t>
            </w:r>
            <w:r w:rsidR="00675CE1" w:rsidRPr="007001F1">
              <w:rPr>
                <w:color w:val="000000"/>
                <w:sz w:val="22"/>
                <w:szCs w:val="22"/>
              </w:rPr>
              <w:t>ante kontrola</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Názov zákazky</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15"/>
        </w:trPr>
        <w:tc>
          <w:tcPr>
            <w:tcW w:w="582" w:type="dxa"/>
            <w:shd w:val="clear" w:color="000000" w:fill="60497A"/>
            <w:vAlign w:val="center"/>
            <w:hideMark/>
          </w:tcPr>
          <w:p w:rsidR="00675CE1" w:rsidRPr="007001F1" w:rsidRDefault="00675CE1" w:rsidP="00675CE1">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75CE1" w:rsidRPr="007001F1" w:rsidRDefault="00675CE1" w:rsidP="00675CE1">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75CE1" w:rsidRPr="007001F1" w:rsidRDefault="00675CE1" w:rsidP="00675CE1">
            <w:pPr>
              <w:jc w:val="center"/>
              <w:rPr>
                <w:b/>
                <w:bCs/>
                <w:color w:val="FFFFFF"/>
              </w:rPr>
            </w:pPr>
            <w:r w:rsidRPr="007001F1">
              <w:rPr>
                <w:b/>
                <w:bCs/>
                <w:color w:val="FFFFFF"/>
                <w:sz w:val="22"/>
                <w:szCs w:val="22"/>
              </w:rPr>
              <w:t>áno</w:t>
            </w:r>
          </w:p>
        </w:tc>
        <w:tc>
          <w:tcPr>
            <w:tcW w:w="567" w:type="dxa"/>
            <w:shd w:val="clear" w:color="000000" w:fill="60497A"/>
            <w:vAlign w:val="center"/>
            <w:hideMark/>
          </w:tcPr>
          <w:p w:rsidR="00675CE1" w:rsidRPr="007001F1" w:rsidRDefault="00675CE1" w:rsidP="00675CE1">
            <w:pPr>
              <w:jc w:val="center"/>
              <w:rPr>
                <w:b/>
                <w:bCs/>
                <w:color w:val="FFFFFF"/>
              </w:rPr>
            </w:pPr>
            <w:r w:rsidRPr="007001F1">
              <w:rPr>
                <w:b/>
                <w:bCs/>
                <w:color w:val="FFFFFF"/>
                <w:sz w:val="22"/>
                <w:szCs w:val="22"/>
              </w:rPr>
              <w:t>nie</w:t>
            </w:r>
          </w:p>
        </w:tc>
        <w:tc>
          <w:tcPr>
            <w:tcW w:w="776" w:type="dxa"/>
            <w:shd w:val="clear" w:color="000000" w:fill="60497A"/>
            <w:vAlign w:val="center"/>
            <w:hideMark/>
          </w:tcPr>
          <w:p w:rsidR="00675CE1" w:rsidRPr="007001F1" w:rsidRDefault="00675CE1" w:rsidP="00675CE1">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75CE1" w:rsidRPr="007001F1" w:rsidRDefault="00675CE1" w:rsidP="00675CE1">
            <w:pPr>
              <w:jc w:val="center"/>
              <w:rPr>
                <w:b/>
                <w:bCs/>
                <w:color w:val="FFFFFF"/>
              </w:rPr>
            </w:pPr>
            <w:r w:rsidRPr="007001F1">
              <w:rPr>
                <w:b/>
                <w:bCs/>
                <w:color w:val="FFFFFF"/>
                <w:sz w:val="22"/>
                <w:szCs w:val="22"/>
              </w:rPr>
              <w:t>Poznámka</w:t>
            </w:r>
          </w:p>
        </w:tc>
      </w:tr>
      <w:tr w:rsidR="00331FBB" w:rsidRPr="007001F1" w:rsidTr="007261E4">
        <w:trPr>
          <w:trHeight w:val="20"/>
        </w:trPr>
        <w:tc>
          <w:tcPr>
            <w:tcW w:w="582" w:type="dxa"/>
            <w:vMerge w:val="restart"/>
            <w:shd w:val="clear" w:color="auto" w:fill="auto"/>
            <w:noWrap/>
            <w:vAlign w:val="center"/>
            <w:hideMark/>
          </w:tcPr>
          <w:p w:rsidR="00331FBB" w:rsidRPr="007001F1" w:rsidRDefault="00331FBB" w:rsidP="00675CE1">
            <w:pPr>
              <w:jc w:val="center"/>
              <w:rPr>
                <w:color w:val="000000"/>
              </w:rPr>
            </w:pPr>
            <w:r w:rsidRPr="007001F1">
              <w:rPr>
                <w:color w:val="000000"/>
                <w:sz w:val="22"/>
                <w:szCs w:val="22"/>
              </w:rPr>
              <w:t>1</w:t>
            </w:r>
          </w:p>
        </w:tc>
        <w:tc>
          <w:tcPr>
            <w:tcW w:w="4820" w:type="dxa"/>
            <w:gridSpan w:val="2"/>
            <w:shd w:val="clear" w:color="auto" w:fill="auto"/>
            <w:vAlign w:val="center"/>
            <w:hideMark/>
          </w:tcPr>
          <w:p w:rsidR="00331FBB" w:rsidRPr="007001F1" w:rsidRDefault="00331FBB" w:rsidP="00D5534B">
            <w:pPr>
              <w:jc w:val="both"/>
              <w:rPr>
                <w:color w:val="000000"/>
              </w:rPr>
            </w:pPr>
            <w:r>
              <w:rPr>
                <w:color w:val="000000"/>
                <w:sz w:val="22"/>
                <w:szCs w:val="22"/>
              </w:rPr>
              <w:t xml:space="preserve">a) </w:t>
            </w:r>
            <w:r w:rsidRPr="007001F1">
              <w:rPr>
                <w:color w:val="000000"/>
                <w:sz w:val="22"/>
                <w:szCs w:val="22"/>
              </w:rPr>
              <w:t>Je použitý postup na zadanie koncesia na stavebné práce/ služby v súlade so ZVO?</w:t>
            </w:r>
          </w:p>
        </w:tc>
        <w:tc>
          <w:tcPr>
            <w:tcW w:w="567" w:type="dxa"/>
            <w:shd w:val="clear" w:color="auto" w:fill="auto"/>
            <w:vAlign w:val="center"/>
            <w:hideMark/>
          </w:tcPr>
          <w:p w:rsidR="00331FBB" w:rsidRPr="007001F1" w:rsidRDefault="00331FBB" w:rsidP="00675CE1">
            <w:pPr>
              <w:jc w:val="center"/>
              <w:rPr>
                <w:color w:val="000000"/>
              </w:rPr>
            </w:pPr>
            <w:r w:rsidRPr="007001F1">
              <w:rPr>
                <w:color w:val="000000"/>
                <w:sz w:val="22"/>
                <w:szCs w:val="22"/>
              </w:rPr>
              <w:t> </w:t>
            </w:r>
          </w:p>
        </w:tc>
        <w:tc>
          <w:tcPr>
            <w:tcW w:w="567" w:type="dxa"/>
            <w:shd w:val="clear" w:color="auto" w:fill="auto"/>
            <w:vAlign w:val="center"/>
            <w:hideMark/>
          </w:tcPr>
          <w:p w:rsidR="00331FBB" w:rsidRPr="007001F1" w:rsidRDefault="00331FBB" w:rsidP="00675CE1">
            <w:pPr>
              <w:jc w:val="center"/>
              <w:rPr>
                <w:color w:val="000000"/>
              </w:rPr>
            </w:pPr>
            <w:r w:rsidRPr="007001F1">
              <w:rPr>
                <w:color w:val="000000"/>
                <w:sz w:val="22"/>
                <w:szCs w:val="22"/>
              </w:rPr>
              <w:t> </w:t>
            </w:r>
          </w:p>
        </w:tc>
        <w:tc>
          <w:tcPr>
            <w:tcW w:w="776" w:type="dxa"/>
            <w:shd w:val="clear" w:color="auto" w:fill="auto"/>
            <w:vAlign w:val="center"/>
            <w:hideMark/>
          </w:tcPr>
          <w:p w:rsidR="00331FBB" w:rsidRPr="007001F1" w:rsidRDefault="00331FBB" w:rsidP="00675CE1">
            <w:pPr>
              <w:jc w:val="center"/>
              <w:rPr>
                <w:color w:val="000000"/>
              </w:rPr>
            </w:pPr>
            <w:r w:rsidRPr="007001F1">
              <w:rPr>
                <w:color w:val="000000"/>
                <w:sz w:val="22"/>
                <w:szCs w:val="22"/>
              </w:rPr>
              <w:t> </w:t>
            </w:r>
          </w:p>
        </w:tc>
        <w:tc>
          <w:tcPr>
            <w:tcW w:w="1775" w:type="dxa"/>
            <w:shd w:val="clear" w:color="auto" w:fill="auto"/>
            <w:vAlign w:val="center"/>
            <w:hideMark/>
          </w:tcPr>
          <w:p w:rsidR="00331FBB" w:rsidRPr="007001F1" w:rsidRDefault="00331FBB" w:rsidP="00675CE1">
            <w:pPr>
              <w:jc w:val="center"/>
              <w:rPr>
                <w:color w:val="000000"/>
              </w:rPr>
            </w:pPr>
            <w:r w:rsidRPr="007001F1">
              <w:rPr>
                <w:color w:val="000000"/>
                <w:sz w:val="22"/>
                <w:szCs w:val="22"/>
              </w:rPr>
              <w:t> </w:t>
            </w:r>
          </w:p>
        </w:tc>
      </w:tr>
      <w:tr w:rsidR="00331FBB" w:rsidRPr="007001F1" w:rsidTr="007261E4">
        <w:trPr>
          <w:trHeight w:val="20"/>
        </w:trPr>
        <w:tc>
          <w:tcPr>
            <w:tcW w:w="582" w:type="dxa"/>
            <w:vMerge/>
            <w:shd w:val="clear" w:color="auto" w:fill="auto"/>
            <w:noWrap/>
            <w:vAlign w:val="center"/>
          </w:tcPr>
          <w:p w:rsidR="00331FBB" w:rsidRPr="007001F1" w:rsidRDefault="00331FBB" w:rsidP="00675CE1">
            <w:pPr>
              <w:jc w:val="center"/>
              <w:rPr>
                <w:color w:val="000000"/>
                <w:sz w:val="22"/>
                <w:szCs w:val="22"/>
              </w:rPr>
            </w:pPr>
          </w:p>
        </w:tc>
        <w:tc>
          <w:tcPr>
            <w:tcW w:w="4820" w:type="dxa"/>
            <w:gridSpan w:val="2"/>
            <w:shd w:val="clear" w:color="auto" w:fill="auto"/>
            <w:vAlign w:val="center"/>
          </w:tcPr>
          <w:p w:rsidR="00331FBB" w:rsidRPr="007001F1" w:rsidRDefault="00331FBB" w:rsidP="00D5534B">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331FBB" w:rsidRPr="007001F1" w:rsidRDefault="00331FBB" w:rsidP="00675CE1">
            <w:pPr>
              <w:jc w:val="center"/>
              <w:rPr>
                <w:color w:val="000000"/>
                <w:sz w:val="22"/>
                <w:szCs w:val="22"/>
              </w:rPr>
            </w:pPr>
          </w:p>
        </w:tc>
        <w:tc>
          <w:tcPr>
            <w:tcW w:w="567" w:type="dxa"/>
            <w:shd w:val="clear" w:color="auto" w:fill="auto"/>
            <w:vAlign w:val="center"/>
          </w:tcPr>
          <w:p w:rsidR="00331FBB" w:rsidRPr="007001F1" w:rsidRDefault="00331FBB" w:rsidP="00675CE1">
            <w:pPr>
              <w:jc w:val="center"/>
              <w:rPr>
                <w:color w:val="000000"/>
                <w:sz w:val="22"/>
                <w:szCs w:val="22"/>
              </w:rPr>
            </w:pPr>
          </w:p>
        </w:tc>
        <w:tc>
          <w:tcPr>
            <w:tcW w:w="776" w:type="dxa"/>
            <w:shd w:val="clear" w:color="auto" w:fill="auto"/>
            <w:vAlign w:val="center"/>
          </w:tcPr>
          <w:p w:rsidR="00331FBB" w:rsidRPr="007001F1" w:rsidRDefault="00331FBB" w:rsidP="00675CE1">
            <w:pPr>
              <w:jc w:val="center"/>
              <w:rPr>
                <w:color w:val="000000"/>
                <w:sz w:val="22"/>
                <w:szCs w:val="22"/>
              </w:rPr>
            </w:pPr>
          </w:p>
        </w:tc>
        <w:tc>
          <w:tcPr>
            <w:tcW w:w="1775" w:type="dxa"/>
            <w:shd w:val="clear" w:color="auto" w:fill="auto"/>
            <w:vAlign w:val="center"/>
          </w:tcPr>
          <w:p w:rsidR="00331FBB" w:rsidRPr="007001F1" w:rsidRDefault="00331FBB" w:rsidP="00675CE1">
            <w:pPr>
              <w:jc w:val="center"/>
              <w:rPr>
                <w:color w:val="000000"/>
                <w:sz w:val="22"/>
                <w:szCs w:val="22"/>
              </w:rPr>
            </w:pPr>
          </w:p>
        </w:tc>
      </w:tr>
      <w:tr w:rsidR="00D5534B" w:rsidRPr="007001F1" w:rsidTr="00A96394">
        <w:trPr>
          <w:trHeight w:val="452"/>
        </w:trPr>
        <w:tc>
          <w:tcPr>
            <w:tcW w:w="582" w:type="dxa"/>
            <w:vMerge w:val="restart"/>
            <w:shd w:val="clear" w:color="auto" w:fill="auto"/>
            <w:noWrap/>
            <w:vAlign w:val="center"/>
            <w:hideMark/>
          </w:tcPr>
          <w:p w:rsidR="00D5534B" w:rsidRPr="007001F1" w:rsidRDefault="00D5534B" w:rsidP="00675CE1">
            <w:pPr>
              <w:jc w:val="center"/>
              <w:rPr>
                <w:color w:val="000000"/>
              </w:rPr>
            </w:pPr>
            <w:r w:rsidRPr="007001F1">
              <w:rPr>
                <w:color w:val="000000"/>
                <w:sz w:val="22"/>
                <w:szCs w:val="22"/>
              </w:rPr>
              <w:t>2</w:t>
            </w:r>
          </w:p>
        </w:tc>
        <w:tc>
          <w:tcPr>
            <w:tcW w:w="4820" w:type="dxa"/>
            <w:gridSpan w:val="2"/>
            <w:shd w:val="clear" w:color="auto" w:fill="auto"/>
            <w:vAlign w:val="center"/>
            <w:hideMark/>
          </w:tcPr>
          <w:p w:rsidR="00D5534B" w:rsidRPr="007001F1" w:rsidRDefault="00D5534B" w:rsidP="00D5534B">
            <w:pPr>
              <w:jc w:val="both"/>
              <w:rPr>
                <w:color w:val="000000"/>
              </w:rPr>
            </w:pPr>
            <w:r w:rsidRPr="007001F1">
              <w:rPr>
                <w:color w:val="000000"/>
                <w:sz w:val="22"/>
                <w:szCs w:val="22"/>
              </w:rPr>
              <w:t>a)Bola predpokladaná hodnota koncesie určená súladne so ZVO?</w:t>
            </w:r>
          </w:p>
        </w:tc>
        <w:tc>
          <w:tcPr>
            <w:tcW w:w="567" w:type="dxa"/>
            <w:shd w:val="clear" w:color="auto" w:fill="auto"/>
            <w:vAlign w:val="center"/>
            <w:hideMark/>
          </w:tcPr>
          <w:p w:rsidR="00D5534B" w:rsidRPr="007001F1" w:rsidRDefault="00D5534B" w:rsidP="00675CE1">
            <w:pPr>
              <w:jc w:val="center"/>
              <w:rPr>
                <w:color w:val="000000"/>
              </w:rPr>
            </w:pPr>
            <w:r w:rsidRPr="007001F1">
              <w:rPr>
                <w:color w:val="000000"/>
                <w:sz w:val="22"/>
                <w:szCs w:val="22"/>
              </w:rPr>
              <w:t> </w:t>
            </w:r>
          </w:p>
        </w:tc>
        <w:tc>
          <w:tcPr>
            <w:tcW w:w="567" w:type="dxa"/>
            <w:shd w:val="clear" w:color="auto" w:fill="auto"/>
            <w:vAlign w:val="center"/>
            <w:hideMark/>
          </w:tcPr>
          <w:p w:rsidR="00D5534B" w:rsidRPr="007001F1" w:rsidRDefault="00D5534B" w:rsidP="00675CE1">
            <w:pPr>
              <w:jc w:val="center"/>
              <w:rPr>
                <w:color w:val="000000"/>
              </w:rPr>
            </w:pPr>
            <w:r w:rsidRPr="007001F1">
              <w:rPr>
                <w:color w:val="000000"/>
                <w:sz w:val="22"/>
                <w:szCs w:val="22"/>
              </w:rPr>
              <w:t> </w:t>
            </w:r>
          </w:p>
        </w:tc>
        <w:tc>
          <w:tcPr>
            <w:tcW w:w="776" w:type="dxa"/>
            <w:shd w:val="clear" w:color="auto" w:fill="auto"/>
            <w:vAlign w:val="center"/>
            <w:hideMark/>
          </w:tcPr>
          <w:p w:rsidR="00D5534B" w:rsidRPr="007001F1" w:rsidRDefault="00D5534B" w:rsidP="00675CE1">
            <w:pPr>
              <w:jc w:val="center"/>
              <w:rPr>
                <w:color w:val="000000"/>
              </w:rPr>
            </w:pPr>
            <w:r w:rsidRPr="007001F1">
              <w:rPr>
                <w:color w:val="000000"/>
                <w:sz w:val="22"/>
                <w:szCs w:val="22"/>
              </w:rPr>
              <w:t> </w:t>
            </w:r>
          </w:p>
        </w:tc>
        <w:tc>
          <w:tcPr>
            <w:tcW w:w="1775" w:type="dxa"/>
            <w:shd w:val="clear" w:color="auto" w:fill="auto"/>
            <w:vAlign w:val="center"/>
            <w:hideMark/>
          </w:tcPr>
          <w:p w:rsidR="00D5534B" w:rsidRPr="007001F1" w:rsidRDefault="00D5534B" w:rsidP="00675CE1">
            <w:pPr>
              <w:jc w:val="center"/>
              <w:rPr>
                <w:color w:val="000000"/>
              </w:rPr>
            </w:pPr>
            <w:r w:rsidRPr="007001F1">
              <w:rPr>
                <w:color w:val="000000"/>
                <w:sz w:val="22"/>
                <w:szCs w:val="22"/>
              </w:rPr>
              <w:t> </w:t>
            </w:r>
          </w:p>
        </w:tc>
      </w:tr>
      <w:tr w:rsidR="00D5534B" w:rsidRPr="007001F1" w:rsidTr="007261E4">
        <w:trPr>
          <w:trHeight w:val="885"/>
        </w:trPr>
        <w:tc>
          <w:tcPr>
            <w:tcW w:w="582" w:type="dxa"/>
            <w:vMerge/>
            <w:shd w:val="clear" w:color="auto" w:fill="auto"/>
            <w:noWrap/>
            <w:vAlign w:val="center"/>
          </w:tcPr>
          <w:p w:rsidR="00D5534B" w:rsidRPr="007001F1" w:rsidRDefault="00D5534B" w:rsidP="00675CE1">
            <w:pPr>
              <w:jc w:val="center"/>
              <w:rPr>
                <w:color w:val="000000"/>
              </w:rPr>
            </w:pPr>
          </w:p>
        </w:tc>
        <w:tc>
          <w:tcPr>
            <w:tcW w:w="4820" w:type="dxa"/>
            <w:gridSpan w:val="2"/>
            <w:shd w:val="clear" w:color="auto" w:fill="auto"/>
            <w:vAlign w:val="center"/>
          </w:tcPr>
          <w:p w:rsidR="00D5534B" w:rsidRPr="007001F1" w:rsidRDefault="00D5534B" w:rsidP="00D5534B">
            <w:pPr>
              <w:jc w:val="both"/>
              <w:rPr>
                <w:color w:val="000000"/>
              </w:rPr>
            </w:pPr>
            <w:r w:rsidRPr="007001F1">
              <w:rPr>
                <w:color w:val="000000"/>
                <w:sz w:val="22"/>
                <w:szCs w:val="22"/>
              </w:rPr>
              <w:t>b)Boli v dokumentácii k verejnému obstarávaniu aj informácie a podklady, na základe ktorých bola určená hodnota koncesie, a to najmä záznam z prieskumu trhu, aktualizovaný rozpočet zo žiadosti o NFP, štátna cenová expertíza a pod.?</w:t>
            </w:r>
          </w:p>
        </w:tc>
        <w:tc>
          <w:tcPr>
            <w:tcW w:w="567" w:type="dxa"/>
            <w:shd w:val="clear" w:color="auto" w:fill="auto"/>
            <w:vAlign w:val="center"/>
          </w:tcPr>
          <w:p w:rsidR="00D5534B" w:rsidRPr="007001F1" w:rsidRDefault="00D5534B" w:rsidP="00675CE1">
            <w:pPr>
              <w:jc w:val="center"/>
              <w:rPr>
                <w:color w:val="000000"/>
              </w:rPr>
            </w:pPr>
          </w:p>
        </w:tc>
        <w:tc>
          <w:tcPr>
            <w:tcW w:w="567" w:type="dxa"/>
            <w:shd w:val="clear" w:color="auto" w:fill="auto"/>
            <w:vAlign w:val="center"/>
          </w:tcPr>
          <w:p w:rsidR="00D5534B" w:rsidRPr="007001F1" w:rsidRDefault="00D5534B" w:rsidP="00675CE1">
            <w:pPr>
              <w:jc w:val="center"/>
              <w:rPr>
                <w:color w:val="000000"/>
              </w:rPr>
            </w:pPr>
          </w:p>
        </w:tc>
        <w:tc>
          <w:tcPr>
            <w:tcW w:w="776" w:type="dxa"/>
            <w:shd w:val="clear" w:color="auto" w:fill="auto"/>
            <w:vAlign w:val="center"/>
          </w:tcPr>
          <w:p w:rsidR="00D5534B" w:rsidRPr="007001F1" w:rsidRDefault="00D5534B" w:rsidP="00675CE1">
            <w:pPr>
              <w:jc w:val="center"/>
              <w:rPr>
                <w:color w:val="000000"/>
              </w:rPr>
            </w:pPr>
          </w:p>
        </w:tc>
        <w:tc>
          <w:tcPr>
            <w:tcW w:w="1775" w:type="dxa"/>
            <w:shd w:val="clear" w:color="auto" w:fill="auto"/>
            <w:vAlign w:val="center"/>
          </w:tcPr>
          <w:p w:rsidR="00D5534B" w:rsidRPr="007001F1" w:rsidRDefault="00D5534B" w:rsidP="00675CE1">
            <w:pPr>
              <w:jc w:val="center"/>
              <w:rPr>
                <w:color w:val="000000"/>
              </w:rPr>
            </w:pPr>
          </w:p>
        </w:tc>
      </w:tr>
      <w:tr w:rsidR="00675CE1" w:rsidRPr="007001F1" w:rsidTr="007261E4">
        <w:trPr>
          <w:trHeight w:val="20"/>
        </w:trPr>
        <w:tc>
          <w:tcPr>
            <w:tcW w:w="582" w:type="dxa"/>
            <w:shd w:val="clear" w:color="auto" w:fill="auto"/>
            <w:noWrap/>
            <w:vAlign w:val="center"/>
            <w:hideMark/>
          </w:tcPr>
          <w:p w:rsidR="00675CE1" w:rsidRPr="007001F1" w:rsidRDefault="00675CE1" w:rsidP="00675CE1">
            <w:pPr>
              <w:jc w:val="center"/>
              <w:rPr>
                <w:color w:val="000000"/>
              </w:rPr>
            </w:pPr>
            <w:r w:rsidRPr="007001F1">
              <w:rPr>
                <w:color w:val="000000"/>
                <w:sz w:val="22"/>
                <w:szCs w:val="22"/>
              </w:rPr>
              <w:t>3</w:t>
            </w:r>
          </w:p>
        </w:tc>
        <w:tc>
          <w:tcPr>
            <w:tcW w:w="4820" w:type="dxa"/>
            <w:gridSpan w:val="2"/>
            <w:shd w:val="clear" w:color="auto" w:fill="auto"/>
            <w:vAlign w:val="center"/>
            <w:hideMark/>
          </w:tcPr>
          <w:p w:rsidR="00675CE1" w:rsidRPr="007001F1" w:rsidRDefault="0088057F" w:rsidP="00D5534B">
            <w:pPr>
              <w:jc w:val="both"/>
              <w:rPr>
                <w:color w:val="000000"/>
              </w:rPr>
            </w:pPr>
            <w:r w:rsidRPr="007001F1">
              <w:rPr>
                <w:color w:val="000000"/>
                <w:sz w:val="22"/>
                <w:szCs w:val="22"/>
              </w:rPr>
              <w:t xml:space="preserve">Boli pri zadávaní </w:t>
            </w:r>
            <w:r w:rsidR="00A85A8A">
              <w:rPr>
                <w:color w:val="000000"/>
                <w:sz w:val="22"/>
                <w:szCs w:val="22"/>
              </w:rPr>
              <w:t>koncesie</w:t>
            </w:r>
            <w:r w:rsidRPr="007001F1">
              <w:rPr>
                <w:color w:val="000000"/>
                <w:sz w:val="22"/>
                <w:szCs w:val="22"/>
              </w:rPr>
              <w:t xml:space="preserve">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776"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1775"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r>
      <w:tr w:rsidR="00DC7054" w:rsidRPr="007001F1" w:rsidTr="007261E4">
        <w:trPr>
          <w:trHeight w:val="758"/>
        </w:trPr>
        <w:tc>
          <w:tcPr>
            <w:tcW w:w="582" w:type="dxa"/>
            <w:shd w:val="clear" w:color="auto" w:fill="auto"/>
            <w:noWrap/>
            <w:vAlign w:val="center"/>
          </w:tcPr>
          <w:p w:rsidR="00DC7054" w:rsidRPr="007001F1" w:rsidRDefault="00DC7054" w:rsidP="00675CE1">
            <w:pPr>
              <w:jc w:val="center"/>
              <w:rPr>
                <w:color w:val="000000"/>
              </w:rPr>
            </w:pPr>
            <w:r w:rsidRPr="007001F1">
              <w:rPr>
                <w:color w:val="000000"/>
                <w:sz w:val="22"/>
                <w:szCs w:val="22"/>
              </w:rPr>
              <w:t>4</w:t>
            </w:r>
          </w:p>
        </w:tc>
        <w:tc>
          <w:tcPr>
            <w:tcW w:w="4820" w:type="dxa"/>
            <w:gridSpan w:val="2"/>
            <w:shd w:val="clear" w:color="auto" w:fill="auto"/>
            <w:vAlign w:val="center"/>
          </w:tcPr>
          <w:p w:rsidR="00DC7054" w:rsidRPr="007001F1" w:rsidRDefault="00DC7054" w:rsidP="00D5534B">
            <w:pPr>
              <w:jc w:val="both"/>
              <w:rPr>
                <w:color w:val="000000"/>
              </w:rPr>
            </w:pPr>
            <w:r w:rsidRPr="007001F1">
              <w:rPr>
                <w:color w:val="000000"/>
                <w:sz w:val="22"/>
                <w:szCs w:val="22"/>
              </w:rPr>
              <w:t xml:space="preserve">V prípade, ak rozdelil verejný obstarávateľ zákazku na samostatné časti, dodržal všetky ustanovenia §28ZVO? </w:t>
            </w:r>
          </w:p>
        </w:tc>
        <w:tc>
          <w:tcPr>
            <w:tcW w:w="567" w:type="dxa"/>
            <w:shd w:val="clear" w:color="auto" w:fill="auto"/>
            <w:vAlign w:val="center"/>
          </w:tcPr>
          <w:p w:rsidR="00DC7054" w:rsidRPr="007001F1" w:rsidRDefault="00DC7054" w:rsidP="00675CE1">
            <w:pPr>
              <w:jc w:val="center"/>
              <w:rPr>
                <w:color w:val="000000"/>
              </w:rPr>
            </w:pPr>
          </w:p>
        </w:tc>
        <w:tc>
          <w:tcPr>
            <w:tcW w:w="567" w:type="dxa"/>
            <w:shd w:val="clear" w:color="auto" w:fill="auto"/>
            <w:vAlign w:val="center"/>
          </w:tcPr>
          <w:p w:rsidR="00DC7054" w:rsidRPr="007001F1" w:rsidRDefault="00DC7054" w:rsidP="00675CE1">
            <w:pPr>
              <w:jc w:val="center"/>
              <w:rPr>
                <w:color w:val="000000"/>
              </w:rPr>
            </w:pPr>
          </w:p>
        </w:tc>
        <w:tc>
          <w:tcPr>
            <w:tcW w:w="776" w:type="dxa"/>
            <w:shd w:val="clear" w:color="auto" w:fill="auto"/>
            <w:vAlign w:val="center"/>
          </w:tcPr>
          <w:p w:rsidR="00DC7054" w:rsidRPr="007001F1" w:rsidRDefault="00DC7054" w:rsidP="00675CE1">
            <w:pPr>
              <w:jc w:val="center"/>
              <w:rPr>
                <w:color w:val="000000"/>
              </w:rPr>
            </w:pPr>
          </w:p>
        </w:tc>
        <w:tc>
          <w:tcPr>
            <w:tcW w:w="1775" w:type="dxa"/>
            <w:shd w:val="clear" w:color="auto" w:fill="auto"/>
            <w:vAlign w:val="center"/>
          </w:tcPr>
          <w:p w:rsidR="00DC7054" w:rsidRPr="007001F1" w:rsidRDefault="00DC7054" w:rsidP="00675CE1">
            <w:pPr>
              <w:jc w:val="center"/>
              <w:rPr>
                <w:color w:val="000000"/>
              </w:rPr>
            </w:pPr>
          </w:p>
        </w:tc>
      </w:tr>
      <w:tr w:rsidR="00675CE1" w:rsidRPr="007001F1" w:rsidTr="007261E4">
        <w:trPr>
          <w:trHeight w:val="20"/>
        </w:trPr>
        <w:tc>
          <w:tcPr>
            <w:tcW w:w="582" w:type="dxa"/>
            <w:shd w:val="clear" w:color="auto" w:fill="auto"/>
            <w:noWrap/>
            <w:vAlign w:val="center"/>
            <w:hideMark/>
          </w:tcPr>
          <w:p w:rsidR="00675CE1" w:rsidRPr="007001F1" w:rsidRDefault="006F6B0D" w:rsidP="00675CE1">
            <w:pPr>
              <w:jc w:val="center"/>
              <w:rPr>
                <w:color w:val="000000"/>
              </w:rPr>
            </w:pPr>
            <w:r w:rsidRPr="007001F1">
              <w:rPr>
                <w:color w:val="000000"/>
                <w:sz w:val="22"/>
                <w:szCs w:val="22"/>
              </w:rPr>
              <w:t>5</w:t>
            </w:r>
          </w:p>
        </w:tc>
        <w:tc>
          <w:tcPr>
            <w:tcW w:w="4820" w:type="dxa"/>
            <w:gridSpan w:val="2"/>
            <w:shd w:val="clear" w:color="auto" w:fill="auto"/>
            <w:vAlign w:val="center"/>
            <w:hideMark/>
          </w:tcPr>
          <w:p w:rsidR="00675CE1" w:rsidRPr="007001F1" w:rsidRDefault="00675CE1" w:rsidP="00D5534B">
            <w:pPr>
              <w:jc w:val="both"/>
              <w:rPr>
                <w:color w:val="000000"/>
              </w:rPr>
            </w:pPr>
            <w:r w:rsidRPr="007001F1">
              <w:rPr>
                <w:color w:val="000000"/>
                <w:sz w:val="22"/>
                <w:szCs w:val="22"/>
              </w:rPr>
              <w:t>Bol zamestnanec vykonávajúci kontrolu oboznámený s rizikovými indikátormi</w:t>
            </w:r>
            <w:r w:rsidR="009478F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9478F0">
              <w:rPr>
                <w:color w:val="000000"/>
                <w:sz w:val="22"/>
                <w:szCs w:val="22"/>
              </w:rPr>
              <w:t xml:space="preserve"> </w:t>
            </w:r>
            <w:r w:rsidR="005F12F0" w:rsidRPr="007001F1">
              <w:rPr>
                <w:color w:val="000000"/>
                <w:sz w:val="22"/>
                <w:szCs w:val="22"/>
              </w:rPr>
              <w:t xml:space="preserve">Neboli </w:t>
            </w:r>
            <w:r w:rsidR="005F12F0" w:rsidRPr="007001F1">
              <w:rPr>
                <w:color w:val="000000"/>
                <w:sz w:val="22"/>
                <w:szCs w:val="22"/>
              </w:rPr>
              <w:lastRenderedPageBreak/>
              <w:t>identifikované rizikové indikátory, ktoré môžu iniciovať spoluprácu s PMÚ alebo OČTK?</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lastRenderedPageBreak/>
              <w:t>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776"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1775"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r>
      <w:tr w:rsidR="00675CE1" w:rsidRPr="007001F1" w:rsidTr="007261E4">
        <w:trPr>
          <w:trHeight w:val="20"/>
        </w:trPr>
        <w:tc>
          <w:tcPr>
            <w:tcW w:w="582" w:type="dxa"/>
            <w:shd w:val="clear" w:color="auto" w:fill="auto"/>
            <w:noWrap/>
            <w:vAlign w:val="center"/>
            <w:hideMark/>
          </w:tcPr>
          <w:p w:rsidR="00675CE1" w:rsidRPr="007001F1" w:rsidRDefault="006F6B0D" w:rsidP="00675CE1">
            <w:pPr>
              <w:jc w:val="center"/>
              <w:rPr>
                <w:color w:val="000000"/>
              </w:rPr>
            </w:pPr>
            <w:r w:rsidRPr="007001F1">
              <w:rPr>
                <w:color w:val="000000"/>
                <w:sz w:val="22"/>
                <w:szCs w:val="22"/>
              </w:rPr>
              <w:t>6</w:t>
            </w:r>
          </w:p>
        </w:tc>
        <w:tc>
          <w:tcPr>
            <w:tcW w:w="4820" w:type="dxa"/>
            <w:gridSpan w:val="2"/>
            <w:shd w:val="clear" w:color="auto" w:fill="auto"/>
            <w:vAlign w:val="center"/>
            <w:hideMark/>
          </w:tcPr>
          <w:p w:rsidR="00675CE1" w:rsidRPr="007001F1" w:rsidRDefault="00675CE1" w:rsidP="00CD3397">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776"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1775"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r>
      <w:tr w:rsidR="00675CE1" w:rsidRPr="007001F1" w:rsidTr="007261E4">
        <w:trPr>
          <w:trHeight w:val="20"/>
        </w:trPr>
        <w:tc>
          <w:tcPr>
            <w:tcW w:w="582" w:type="dxa"/>
            <w:shd w:val="clear" w:color="auto" w:fill="auto"/>
            <w:noWrap/>
            <w:vAlign w:val="center"/>
            <w:hideMark/>
          </w:tcPr>
          <w:p w:rsidR="00675CE1" w:rsidRPr="007001F1" w:rsidRDefault="006F6B0D" w:rsidP="00675CE1">
            <w:pPr>
              <w:jc w:val="center"/>
              <w:rPr>
                <w:color w:val="000000"/>
              </w:rPr>
            </w:pPr>
            <w:r w:rsidRPr="007001F1">
              <w:rPr>
                <w:color w:val="000000"/>
                <w:sz w:val="22"/>
                <w:szCs w:val="22"/>
              </w:rPr>
              <w:t>7</w:t>
            </w:r>
          </w:p>
        </w:tc>
        <w:tc>
          <w:tcPr>
            <w:tcW w:w="4820" w:type="dxa"/>
            <w:gridSpan w:val="2"/>
            <w:shd w:val="clear" w:color="auto" w:fill="auto"/>
            <w:vAlign w:val="center"/>
            <w:hideMark/>
          </w:tcPr>
          <w:p w:rsidR="00675CE1" w:rsidRPr="007001F1" w:rsidRDefault="00675CE1" w:rsidP="00D5534B">
            <w:pPr>
              <w:jc w:val="both"/>
              <w:rPr>
                <w:color w:val="000000"/>
              </w:rPr>
            </w:pPr>
            <w:r w:rsidRPr="007001F1">
              <w:rPr>
                <w:color w:val="000000"/>
                <w:sz w:val="22"/>
                <w:szCs w:val="22"/>
              </w:rPr>
              <w:t xml:space="preserve">Sú podmienky účasti týkajúce sa osobného postavenia stanovené v súlade s § </w:t>
            </w:r>
            <w:r w:rsidR="00C679F8" w:rsidRPr="007001F1">
              <w:rPr>
                <w:color w:val="000000"/>
                <w:sz w:val="22"/>
                <w:szCs w:val="22"/>
              </w:rPr>
              <w:t xml:space="preserve">32 </w:t>
            </w:r>
            <w:r w:rsidRPr="007001F1">
              <w:rPr>
                <w:color w:val="000000"/>
                <w:sz w:val="22"/>
                <w:szCs w:val="22"/>
              </w:rPr>
              <w:t>ZVO?</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776"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1775"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r>
      <w:tr w:rsidR="00C679F8" w:rsidRPr="007001F1" w:rsidTr="007261E4">
        <w:trPr>
          <w:trHeight w:val="20"/>
        </w:trPr>
        <w:tc>
          <w:tcPr>
            <w:tcW w:w="582" w:type="dxa"/>
            <w:shd w:val="clear" w:color="auto" w:fill="auto"/>
            <w:noWrap/>
            <w:vAlign w:val="center"/>
            <w:hideMark/>
          </w:tcPr>
          <w:p w:rsidR="00C679F8" w:rsidRPr="007001F1" w:rsidRDefault="006F6B0D" w:rsidP="00C679F8">
            <w:pPr>
              <w:jc w:val="center"/>
              <w:rPr>
                <w:color w:val="000000"/>
              </w:rPr>
            </w:pPr>
            <w:r w:rsidRPr="007001F1">
              <w:rPr>
                <w:color w:val="000000"/>
                <w:sz w:val="22"/>
                <w:szCs w:val="22"/>
              </w:rPr>
              <w:t>8</w:t>
            </w:r>
          </w:p>
        </w:tc>
        <w:tc>
          <w:tcPr>
            <w:tcW w:w="4820" w:type="dxa"/>
            <w:gridSpan w:val="2"/>
            <w:shd w:val="clear" w:color="auto" w:fill="auto"/>
            <w:vAlign w:val="center"/>
            <w:hideMark/>
          </w:tcPr>
          <w:p w:rsidR="00C679F8" w:rsidRPr="007001F1" w:rsidRDefault="00C679F8" w:rsidP="00D5534B">
            <w:pPr>
              <w:jc w:val="both"/>
              <w:rPr>
                <w:color w:val="000000"/>
              </w:rPr>
            </w:pPr>
            <w:r w:rsidRPr="007001F1">
              <w:rPr>
                <w:color w:val="000000"/>
                <w:sz w:val="22"/>
                <w:szCs w:val="22"/>
              </w:rPr>
              <w:t>Stanovil verejný obstarávateľ podmienky účasti týkajúce sa finančného a ekonomického postavenia a doklady na ich preukázanie v súlade s § 33 ZVO?</w:t>
            </w:r>
          </w:p>
        </w:tc>
        <w:tc>
          <w:tcPr>
            <w:tcW w:w="567"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c>
          <w:tcPr>
            <w:tcW w:w="567"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c>
          <w:tcPr>
            <w:tcW w:w="776"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c>
          <w:tcPr>
            <w:tcW w:w="1775"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r>
      <w:tr w:rsidR="00C679F8" w:rsidRPr="007001F1" w:rsidTr="007261E4">
        <w:trPr>
          <w:trHeight w:val="20"/>
        </w:trPr>
        <w:tc>
          <w:tcPr>
            <w:tcW w:w="582" w:type="dxa"/>
            <w:shd w:val="clear" w:color="auto" w:fill="auto"/>
            <w:noWrap/>
            <w:vAlign w:val="center"/>
            <w:hideMark/>
          </w:tcPr>
          <w:p w:rsidR="00C679F8" w:rsidRPr="007001F1" w:rsidRDefault="006F6B0D" w:rsidP="00C679F8">
            <w:pPr>
              <w:jc w:val="center"/>
              <w:rPr>
                <w:color w:val="000000"/>
              </w:rPr>
            </w:pPr>
            <w:r w:rsidRPr="007001F1">
              <w:rPr>
                <w:color w:val="000000"/>
                <w:sz w:val="22"/>
                <w:szCs w:val="22"/>
              </w:rPr>
              <w:t>9</w:t>
            </w:r>
          </w:p>
        </w:tc>
        <w:tc>
          <w:tcPr>
            <w:tcW w:w="4820" w:type="dxa"/>
            <w:gridSpan w:val="2"/>
            <w:shd w:val="clear" w:color="auto" w:fill="auto"/>
            <w:vAlign w:val="center"/>
            <w:hideMark/>
          </w:tcPr>
          <w:p w:rsidR="00C679F8" w:rsidRPr="007001F1" w:rsidRDefault="00C679F8" w:rsidP="00D5534B">
            <w:pPr>
              <w:jc w:val="both"/>
              <w:rPr>
                <w:color w:val="000000"/>
              </w:rPr>
            </w:pPr>
            <w:r w:rsidRPr="007001F1">
              <w:rPr>
                <w:color w:val="000000"/>
                <w:sz w:val="22"/>
                <w:szCs w:val="22"/>
              </w:rPr>
              <w:t>Stanovil verejný obstarávateľ podmienky účasti týkajúce sa technickej alebo odbornej spôsobilosti a doklady na ich preukázanie v súlade s § 34 a</w:t>
            </w:r>
            <w:r w:rsidR="002072E0" w:rsidRPr="007001F1">
              <w:rPr>
                <w:color w:val="000000"/>
                <w:sz w:val="22"/>
                <w:szCs w:val="22"/>
              </w:rPr>
              <w:t>ž</w:t>
            </w:r>
            <w:r w:rsidRPr="007001F1">
              <w:rPr>
                <w:color w:val="000000"/>
                <w:sz w:val="22"/>
                <w:szCs w:val="22"/>
              </w:rPr>
              <w:t xml:space="preserve"> § 36 ZVO?</w:t>
            </w:r>
          </w:p>
        </w:tc>
        <w:tc>
          <w:tcPr>
            <w:tcW w:w="567"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c>
          <w:tcPr>
            <w:tcW w:w="567"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c>
          <w:tcPr>
            <w:tcW w:w="776"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c>
          <w:tcPr>
            <w:tcW w:w="1775"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r>
      <w:tr w:rsidR="00DC7054" w:rsidRPr="007001F1" w:rsidTr="007261E4">
        <w:trPr>
          <w:trHeight w:val="1268"/>
        </w:trPr>
        <w:tc>
          <w:tcPr>
            <w:tcW w:w="582" w:type="dxa"/>
            <w:vMerge w:val="restart"/>
            <w:shd w:val="clear" w:color="auto" w:fill="auto"/>
            <w:noWrap/>
            <w:vAlign w:val="center"/>
            <w:hideMark/>
          </w:tcPr>
          <w:p w:rsidR="00DC7054" w:rsidRPr="007001F1" w:rsidRDefault="00DC7054" w:rsidP="00675CE1">
            <w:pPr>
              <w:jc w:val="center"/>
              <w:rPr>
                <w:color w:val="000000"/>
              </w:rPr>
            </w:pPr>
            <w:r w:rsidRPr="007001F1">
              <w:rPr>
                <w:color w:val="000000"/>
                <w:sz w:val="22"/>
                <w:szCs w:val="22"/>
              </w:rPr>
              <w:t>10</w:t>
            </w:r>
          </w:p>
        </w:tc>
        <w:tc>
          <w:tcPr>
            <w:tcW w:w="4820" w:type="dxa"/>
            <w:gridSpan w:val="2"/>
            <w:shd w:val="clear" w:color="auto" w:fill="auto"/>
            <w:vAlign w:val="center"/>
            <w:hideMark/>
          </w:tcPr>
          <w:p w:rsidR="00DC7054" w:rsidRPr="007001F1" w:rsidRDefault="00DC7054" w:rsidP="00D5534B">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koncesie</w:t>
            </w:r>
            <w:r w:rsidR="00D5534B" w:rsidRPr="007001F1">
              <w:rPr>
                <w:color w:val="000000"/>
                <w:sz w:val="22"/>
                <w:szCs w:val="22"/>
              </w:rPr>
              <w:t>?</w:t>
            </w:r>
          </w:p>
        </w:tc>
        <w:tc>
          <w:tcPr>
            <w:tcW w:w="567"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567"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776"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1775"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r>
      <w:tr w:rsidR="00DC7054" w:rsidRPr="007001F1" w:rsidTr="007261E4">
        <w:trPr>
          <w:trHeight w:val="1267"/>
        </w:trPr>
        <w:tc>
          <w:tcPr>
            <w:tcW w:w="582" w:type="dxa"/>
            <w:vMerge/>
            <w:shd w:val="clear" w:color="auto" w:fill="auto"/>
            <w:noWrap/>
            <w:vAlign w:val="center"/>
          </w:tcPr>
          <w:p w:rsidR="00DC7054" w:rsidRPr="007001F1" w:rsidRDefault="00DC7054" w:rsidP="00675CE1">
            <w:pPr>
              <w:jc w:val="center"/>
              <w:rPr>
                <w:color w:val="000000"/>
              </w:rPr>
            </w:pPr>
          </w:p>
        </w:tc>
        <w:tc>
          <w:tcPr>
            <w:tcW w:w="4820" w:type="dxa"/>
            <w:gridSpan w:val="2"/>
            <w:shd w:val="clear" w:color="auto" w:fill="auto"/>
            <w:vAlign w:val="center"/>
          </w:tcPr>
          <w:p w:rsidR="00DC7054" w:rsidRPr="007001F1" w:rsidRDefault="00DC7054" w:rsidP="00D5534B">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DC7054" w:rsidRPr="007001F1" w:rsidRDefault="00DC7054" w:rsidP="00675CE1">
            <w:pPr>
              <w:jc w:val="center"/>
              <w:rPr>
                <w:color w:val="000000"/>
              </w:rPr>
            </w:pPr>
          </w:p>
        </w:tc>
        <w:tc>
          <w:tcPr>
            <w:tcW w:w="567" w:type="dxa"/>
            <w:shd w:val="clear" w:color="auto" w:fill="auto"/>
            <w:vAlign w:val="center"/>
          </w:tcPr>
          <w:p w:rsidR="00DC7054" w:rsidRPr="007001F1" w:rsidRDefault="00DC7054" w:rsidP="00675CE1">
            <w:pPr>
              <w:jc w:val="center"/>
              <w:rPr>
                <w:color w:val="000000"/>
              </w:rPr>
            </w:pPr>
          </w:p>
        </w:tc>
        <w:tc>
          <w:tcPr>
            <w:tcW w:w="776" w:type="dxa"/>
            <w:shd w:val="clear" w:color="auto" w:fill="auto"/>
            <w:vAlign w:val="center"/>
          </w:tcPr>
          <w:p w:rsidR="00DC7054" w:rsidRPr="007001F1" w:rsidRDefault="00DC7054" w:rsidP="00675CE1">
            <w:pPr>
              <w:jc w:val="center"/>
              <w:rPr>
                <w:color w:val="000000"/>
              </w:rPr>
            </w:pPr>
          </w:p>
        </w:tc>
        <w:tc>
          <w:tcPr>
            <w:tcW w:w="1775" w:type="dxa"/>
            <w:shd w:val="clear" w:color="auto" w:fill="auto"/>
            <w:vAlign w:val="center"/>
          </w:tcPr>
          <w:p w:rsidR="00DC7054" w:rsidRPr="007001F1" w:rsidRDefault="00DC7054" w:rsidP="00675CE1">
            <w:pPr>
              <w:jc w:val="center"/>
              <w:rPr>
                <w:color w:val="000000"/>
              </w:rPr>
            </w:pPr>
          </w:p>
        </w:tc>
      </w:tr>
      <w:tr w:rsidR="00DC7054" w:rsidRPr="007001F1" w:rsidTr="00A96394">
        <w:trPr>
          <w:trHeight w:val="248"/>
        </w:trPr>
        <w:tc>
          <w:tcPr>
            <w:tcW w:w="582" w:type="dxa"/>
            <w:vMerge w:val="restart"/>
            <w:shd w:val="clear" w:color="auto" w:fill="auto"/>
            <w:noWrap/>
            <w:vAlign w:val="center"/>
            <w:hideMark/>
          </w:tcPr>
          <w:p w:rsidR="00DC7054" w:rsidRPr="007001F1" w:rsidRDefault="00DC7054" w:rsidP="00675CE1">
            <w:pPr>
              <w:jc w:val="center"/>
              <w:rPr>
                <w:color w:val="000000"/>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rsidR="00DC7054" w:rsidRPr="007001F1" w:rsidRDefault="00DC7054" w:rsidP="00D5534B">
            <w:pPr>
              <w:jc w:val="both"/>
              <w:rPr>
                <w:color w:val="000000"/>
              </w:rPr>
            </w:pPr>
            <w:r w:rsidRPr="007001F1">
              <w:rPr>
                <w:color w:val="000000"/>
                <w:sz w:val="22"/>
                <w:szCs w:val="22"/>
              </w:rPr>
              <w:t>a) Je predmet koncesie  opísaný jednoznačne, úplne a nestranne a v súlade s § 102 ods. 7 a 8 ZVO</w:t>
            </w:r>
            <w:r w:rsidR="00D5534B" w:rsidRPr="007001F1">
              <w:rPr>
                <w:color w:val="000000"/>
                <w:sz w:val="22"/>
                <w:szCs w:val="22"/>
              </w:rPr>
              <w:t>?</w:t>
            </w:r>
          </w:p>
        </w:tc>
        <w:tc>
          <w:tcPr>
            <w:tcW w:w="567"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567"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776"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1775"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r>
      <w:tr w:rsidR="00DC7054" w:rsidRPr="007001F1" w:rsidTr="007261E4">
        <w:trPr>
          <w:trHeight w:val="757"/>
        </w:trPr>
        <w:tc>
          <w:tcPr>
            <w:tcW w:w="582" w:type="dxa"/>
            <w:vMerge/>
            <w:shd w:val="clear" w:color="auto" w:fill="auto"/>
            <w:noWrap/>
            <w:vAlign w:val="center"/>
          </w:tcPr>
          <w:p w:rsidR="00DC7054" w:rsidRPr="007001F1" w:rsidRDefault="00DC7054" w:rsidP="00675CE1">
            <w:pPr>
              <w:jc w:val="center"/>
              <w:rPr>
                <w:color w:val="000000"/>
              </w:rPr>
            </w:pPr>
          </w:p>
        </w:tc>
        <w:tc>
          <w:tcPr>
            <w:tcW w:w="4820" w:type="dxa"/>
            <w:gridSpan w:val="2"/>
            <w:shd w:val="clear" w:color="auto" w:fill="auto"/>
            <w:vAlign w:val="center"/>
          </w:tcPr>
          <w:p w:rsidR="00DC7054" w:rsidRPr="007001F1" w:rsidRDefault="00DC7054" w:rsidP="00D5534B">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DC7054" w:rsidRPr="007001F1" w:rsidRDefault="00DC7054" w:rsidP="00675CE1">
            <w:pPr>
              <w:jc w:val="center"/>
              <w:rPr>
                <w:color w:val="000000"/>
              </w:rPr>
            </w:pPr>
          </w:p>
        </w:tc>
        <w:tc>
          <w:tcPr>
            <w:tcW w:w="567" w:type="dxa"/>
            <w:shd w:val="clear" w:color="auto" w:fill="auto"/>
            <w:vAlign w:val="center"/>
          </w:tcPr>
          <w:p w:rsidR="00DC7054" w:rsidRPr="007001F1" w:rsidRDefault="00DC7054" w:rsidP="00675CE1">
            <w:pPr>
              <w:jc w:val="center"/>
              <w:rPr>
                <w:color w:val="000000"/>
              </w:rPr>
            </w:pPr>
          </w:p>
        </w:tc>
        <w:tc>
          <w:tcPr>
            <w:tcW w:w="776" w:type="dxa"/>
            <w:shd w:val="clear" w:color="auto" w:fill="auto"/>
            <w:vAlign w:val="center"/>
          </w:tcPr>
          <w:p w:rsidR="00DC7054" w:rsidRPr="007001F1" w:rsidRDefault="00DC7054" w:rsidP="00675CE1">
            <w:pPr>
              <w:jc w:val="center"/>
              <w:rPr>
                <w:color w:val="000000"/>
              </w:rPr>
            </w:pPr>
          </w:p>
        </w:tc>
        <w:tc>
          <w:tcPr>
            <w:tcW w:w="1775" w:type="dxa"/>
            <w:shd w:val="clear" w:color="auto" w:fill="auto"/>
            <w:vAlign w:val="center"/>
          </w:tcPr>
          <w:p w:rsidR="00DC7054" w:rsidRPr="007001F1" w:rsidRDefault="00DC7054" w:rsidP="00675CE1">
            <w:pPr>
              <w:jc w:val="center"/>
              <w:rPr>
                <w:color w:val="000000"/>
              </w:rPr>
            </w:pPr>
          </w:p>
        </w:tc>
      </w:tr>
      <w:tr w:rsidR="00DC7054" w:rsidRPr="007001F1" w:rsidTr="00A96394">
        <w:trPr>
          <w:trHeight w:val="540"/>
        </w:trPr>
        <w:tc>
          <w:tcPr>
            <w:tcW w:w="582" w:type="dxa"/>
            <w:vMerge w:val="restart"/>
            <w:shd w:val="clear" w:color="auto" w:fill="auto"/>
            <w:noWrap/>
            <w:vAlign w:val="center"/>
            <w:hideMark/>
          </w:tcPr>
          <w:p w:rsidR="00DC7054" w:rsidRPr="007001F1" w:rsidRDefault="00DC7054" w:rsidP="00675CE1">
            <w:pPr>
              <w:jc w:val="center"/>
              <w:rPr>
                <w:color w:val="000000"/>
              </w:rPr>
            </w:pPr>
            <w:r w:rsidRPr="007001F1">
              <w:rPr>
                <w:color w:val="000000"/>
                <w:sz w:val="22"/>
                <w:szCs w:val="22"/>
              </w:rPr>
              <w:t>1</w:t>
            </w:r>
            <w:r w:rsidR="00BB0E35">
              <w:rPr>
                <w:color w:val="000000"/>
                <w:sz w:val="22"/>
                <w:szCs w:val="22"/>
              </w:rPr>
              <w:t>2</w:t>
            </w:r>
          </w:p>
        </w:tc>
        <w:tc>
          <w:tcPr>
            <w:tcW w:w="4820" w:type="dxa"/>
            <w:gridSpan w:val="2"/>
            <w:shd w:val="clear" w:color="auto" w:fill="auto"/>
            <w:vAlign w:val="center"/>
            <w:hideMark/>
          </w:tcPr>
          <w:p w:rsidR="00DC7054" w:rsidRPr="007001F1" w:rsidRDefault="00DC7054" w:rsidP="00D5534B">
            <w:pPr>
              <w:jc w:val="both"/>
              <w:rPr>
                <w:color w:val="000000"/>
              </w:rPr>
            </w:pPr>
            <w:r w:rsidRPr="007001F1">
              <w:rPr>
                <w:color w:val="000000"/>
                <w:sz w:val="22"/>
                <w:szCs w:val="22"/>
              </w:rPr>
              <w:br w:type="page"/>
              <w:t>a) Uvádza verejný obstarávateľ v oznámení o koncesii kritériá na vyhodnotenie ponúk v zostupnom poradí?</w:t>
            </w:r>
            <w:r w:rsidRPr="007001F1">
              <w:rPr>
                <w:color w:val="000000"/>
                <w:sz w:val="22"/>
                <w:szCs w:val="22"/>
              </w:rPr>
              <w:br w:type="page"/>
            </w:r>
          </w:p>
        </w:tc>
        <w:tc>
          <w:tcPr>
            <w:tcW w:w="567"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567"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776"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1775"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r>
      <w:tr w:rsidR="00DC7054" w:rsidRPr="007001F1" w:rsidTr="007261E4">
        <w:trPr>
          <w:trHeight w:val="845"/>
        </w:trPr>
        <w:tc>
          <w:tcPr>
            <w:tcW w:w="582" w:type="dxa"/>
            <w:vMerge/>
            <w:shd w:val="clear" w:color="auto" w:fill="auto"/>
            <w:noWrap/>
            <w:vAlign w:val="center"/>
          </w:tcPr>
          <w:p w:rsidR="00DC7054" w:rsidRPr="007001F1" w:rsidRDefault="00DC7054" w:rsidP="00675CE1">
            <w:pPr>
              <w:jc w:val="center"/>
              <w:rPr>
                <w:color w:val="000000"/>
              </w:rPr>
            </w:pPr>
          </w:p>
        </w:tc>
        <w:tc>
          <w:tcPr>
            <w:tcW w:w="4820" w:type="dxa"/>
            <w:gridSpan w:val="2"/>
            <w:shd w:val="clear" w:color="auto" w:fill="auto"/>
            <w:vAlign w:val="center"/>
          </w:tcPr>
          <w:p w:rsidR="00DC7054" w:rsidRPr="007001F1" w:rsidRDefault="00DC7054" w:rsidP="00D5534B">
            <w:pPr>
              <w:jc w:val="both"/>
              <w:rPr>
                <w:color w:val="000000"/>
              </w:rPr>
            </w:pPr>
            <w:r w:rsidRPr="007001F1">
              <w:rPr>
                <w:color w:val="000000"/>
                <w:sz w:val="22"/>
                <w:szCs w:val="22"/>
              </w:rPr>
              <w:t>b)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DC7054" w:rsidRPr="007001F1" w:rsidRDefault="00DC7054" w:rsidP="00675CE1">
            <w:pPr>
              <w:jc w:val="center"/>
              <w:rPr>
                <w:color w:val="000000"/>
              </w:rPr>
            </w:pPr>
          </w:p>
        </w:tc>
        <w:tc>
          <w:tcPr>
            <w:tcW w:w="567" w:type="dxa"/>
            <w:shd w:val="clear" w:color="auto" w:fill="auto"/>
            <w:vAlign w:val="center"/>
          </w:tcPr>
          <w:p w:rsidR="00DC7054" w:rsidRPr="007001F1" w:rsidRDefault="00DC7054" w:rsidP="00675CE1">
            <w:pPr>
              <w:jc w:val="center"/>
              <w:rPr>
                <w:color w:val="000000"/>
              </w:rPr>
            </w:pPr>
          </w:p>
        </w:tc>
        <w:tc>
          <w:tcPr>
            <w:tcW w:w="776" w:type="dxa"/>
            <w:shd w:val="clear" w:color="auto" w:fill="auto"/>
            <w:vAlign w:val="center"/>
          </w:tcPr>
          <w:p w:rsidR="00DC7054" w:rsidRPr="007001F1" w:rsidRDefault="00DC7054" w:rsidP="00675CE1">
            <w:pPr>
              <w:jc w:val="center"/>
              <w:rPr>
                <w:color w:val="000000"/>
              </w:rPr>
            </w:pPr>
          </w:p>
        </w:tc>
        <w:tc>
          <w:tcPr>
            <w:tcW w:w="1775" w:type="dxa"/>
            <w:shd w:val="clear" w:color="auto" w:fill="auto"/>
            <w:vAlign w:val="center"/>
          </w:tcPr>
          <w:p w:rsidR="00DC7054" w:rsidRPr="007001F1" w:rsidRDefault="00DC7054" w:rsidP="00675CE1">
            <w:pPr>
              <w:jc w:val="center"/>
              <w:rPr>
                <w:color w:val="000000"/>
              </w:rPr>
            </w:pPr>
          </w:p>
        </w:tc>
      </w:tr>
      <w:tr w:rsidR="00DC7054" w:rsidRPr="007001F1" w:rsidTr="00A96394">
        <w:trPr>
          <w:trHeight w:val="466"/>
        </w:trPr>
        <w:tc>
          <w:tcPr>
            <w:tcW w:w="582" w:type="dxa"/>
            <w:vMerge/>
            <w:shd w:val="clear" w:color="auto" w:fill="auto"/>
            <w:noWrap/>
            <w:vAlign w:val="center"/>
          </w:tcPr>
          <w:p w:rsidR="00DC7054" w:rsidRPr="007001F1" w:rsidRDefault="00DC7054" w:rsidP="00675CE1">
            <w:pPr>
              <w:jc w:val="center"/>
              <w:rPr>
                <w:color w:val="000000"/>
              </w:rPr>
            </w:pPr>
          </w:p>
        </w:tc>
        <w:tc>
          <w:tcPr>
            <w:tcW w:w="4820" w:type="dxa"/>
            <w:gridSpan w:val="2"/>
            <w:shd w:val="clear" w:color="auto" w:fill="auto"/>
            <w:vAlign w:val="center"/>
          </w:tcPr>
          <w:p w:rsidR="00DC7054" w:rsidRPr="007001F1" w:rsidRDefault="00DC7054" w:rsidP="00D5534B">
            <w:pPr>
              <w:jc w:val="both"/>
              <w:rPr>
                <w:color w:val="000000"/>
              </w:rPr>
            </w:pPr>
            <w:r w:rsidRPr="007001F1">
              <w:rPr>
                <w:color w:val="000000"/>
                <w:sz w:val="22"/>
                <w:szCs w:val="22"/>
              </w:rPr>
              <w:t>c) Sú verejným obstarávateľom  určené kritéria a pravidlá na ich hodnotenie v súlade s ustanoveniami § 102 ods. 11 a 12 ZVO?</w:t>
            </w:r>
          </w:p>
        </w:tc>
        <w:tc>
          <w:tcPr>
            <w:tcW w:w="567" w:type="dxa"/>
            <w:shd w:val="clear" w:color="auto" w:fill="auto"/>
            <w:vAlign w:val="center"/>
          </w:tcPr>
          <w:p w:rsidR="00DC7054" w:rsidRPr="007001F1" w:rsidRDefault="00DC7054" w:rsidP="00675CE1">
            <w:pPr>
              <w:jc w:val="center"/>
              <w:rPr>
                <w:color w:val="000000"/>
              </w:rPr>
            </w:pPr>
          </w:p>
        </w:tc>
        <w:tc>
          <w:tcPr>
            <w:tcW w:w="567" w:type="dxa"/>
            <w:shd w:val="clear" w:color="auto" w:fill="auto"/>
            <w:vAlign w:val="center"/>
          </w:tcPr>
          <w:p w:rsidR="00DC7054" w:rsidRPr="007001F1" w:rsidRDefault="00DC7054" w:rsidP="00675CE1">
            <w:pPr>
              <w:jc w:val="center"/>
              <w:rPr>
                <w:color w:val="000000"/>
              </w:rPr>
            </w:pPr>
          </w:p>
        </w:tc>
        <w:tc>
          <w:tcPr>
            <w:tcW w:w="776" w:type="dxa"/>
            <w:shd w:val="clear" w:color="auto" w:fill="auto"/>
            <w:vAlign w:val="center"/>
          </w:tcPr>
          <w:p w:rsidR="00DC7054" w:rsidRPr="007001F1" w:rsidRDefault="00DC7054" w:rsidP="00675CE1">
            <w:pPr>
              <w:jc w:val="center"/>
              <w:rPr>
                <w:color w:val="000000"/>
              </w:rPr>
            </w:pPr>
          </w:p>
        </w:tc>
        <w:tc>
          <w:tcPr>
            <w:tcW w:w="1775" w:type="dxa"/>
            <w:shd w:val="clear" w:color="auto" w:fill="auto"/>
            <w:vAlign w:val="center"/>
          </w:tcPr>
          <w:p w:rsidR="00DC7054" w:rsidRPr="007001F1" w:rsidRDefault="00DC7054" w:rsidP="00675CE1">
            <w:pPr>
              <w:jc w:val="center"/>
              <w:rPr>
                <w:color w:val="000000"/>
              </w:rPr>
            </w:pPr>
          </w:p>
        </w:tc>
      </w:tr>
      <w:tr w:rsidR="00B0251E" w:rsidRPr="007001F1" w:rsidTr="007261E4">
        <w:trPr>
          <w:trHeight w:val="20"/>
        </w:trPr>
        <w:tc>
          <w:tcPr>
            <w:tcW w:w="582" w:type="dxa"/>
            <w:shd w:val="clear" w:color="auto" w:fill="auto"/>
            <w:noWrap/>
            <w:vAlign w:val="center"/>
          </w:tcPr>
          <w:p w:rsidR="00B0251E" w:rsidRPr="007001F1" w:rsidRDefault="006F6B0D" w:rsidP="00675CE1">
            <w:pPr>
              <w:jc w:val="center"/>
              <w:rPr>
                <w:color w:val="000000"/>
              </w:rPr>
            </w:pPr>
            <w:r w:rsidRPr="007001F1">
              <w:rPr>
                <w:color w:val="000000"/>
                <w:sz w:val="22"/>
                <w:szCs w:val="22"/>
              </w:rPr>
              <w:t>1</w:t>
            </w:r>
            <w:r w:rsidR="00BB0E35">
              <w:rPr>
                <w:color w:val="000000"/>
                <w:sz w:val="22"/>
                <w:szCs w:val="22"/>
              </w:rPr>
              <w:t>3</w:t>
            </w:r>
          </w:p>
        </w:tc>
        <w:tc>
          <w:tcPr>
            <w:tcW w:w="4820" w:type="dxa"/>
            <w:gridSpan w:val="2"/>
            <w:shd w:val="clear" w:color="auto" w:fill="auto"/>
            <w:vAlign w:val="center"/>
          </w:tcPr>
          <w:p w:rsidR="00B0251E" w:rsidRPr="007001F1" w:rsidDel="00C31198" w:rsidRDefault="00B0251E" w:rsidP="00D5534B">
            <w:pPr>
              <w:jc w:val="both"/>
              <w:rPr>
                <w:color w:val="000000"/>
              </w:rPr>
            </w:pPr>
            <w:r w:rsidRPr="007001F1">
              <w:rPr>
                <w:color w:val="000000"/>
                <w:sz w:val="22"/>
                <w:szCs w:val="22"/>
              </w:rPr>
              <w:t>V prípade, ak verejný obstarávateľ neuverejňuje oznámenie o koncesi</w:t>
            </w:r>
            <w:r w:rsidR="005F12F0" w:rsidRPr="007001F1">
              <w:rPr>
                <w:color w:val="000000"/>
                <w:sz w:val="22"/>
                <w:szCs w:val="22"/>
              </w:rPr>
              <w:t>i</w:t>
            </w:r>
            <w:r w:rsidRPr="007001F1">
              <w:rPr>
                <w:color w:val="000000"/>
                <w:sz w:val="22"/>
                <w:szCs w:val="22"/>
              </w:rPr>
              <w:t>, postupoval v súlade s dôvodmi stanovené v ustanovení §101 ods.2 a 3?</w:t>
            </w:r>
          </w:p>
        </w:tc>
        <w:tc>
          <w:tcPr>
            <w:tcW w:w="567" w:type="dxa"/>
            <w:shd w:val="clear" w:color="auto" w:fill="auto"/>
            <w:vAlign w:val="center"/>
          </w:tcPr>
          <w:p w:rsidR="00B0251E" w:rsidRPr="007001F1" w:rsidRDefault="00B0251E" w:rsidP="00675CE1">
            <w:pPr>
              <w:jc w:val="center"/>
              <w:rPr>
                <w:color w:val="000000"/>
              </w:rPr>
            </w:pPr>
          </w:p>
        </w:tc>
        <w:tc>
          <w:tcPr>
            <w:tcW w:w="567" w:type="dxa"/>
            <w:shd w:val="clear" w:color="auto" w:fill="auto"/>
            <w:vAlign w:val="center"/>
          </w:tcPr>
          <w:p w:rsidR="00B0251E" w:rsidRPr="007001F1" w:rsidRDefault="00B0251E" w:rsidP="00675CE1">
            <w:pPr>
              <w:jc w:val="center"/>
              <w:rPr>
                <w:color w:val="000000"/>
              </w:rPr>
            </w:pPr>
          </w:p>
        </w:tc>
        <w:tc>
          <w:tcPr>
            <w:tcW w:w="776" w:type="dxa"/>
            <w:shd w:val="clear" w:color="auto" w:fill="auto"/>
            <w:vAlign w:val="center"/>
          </w:tcPr>
          <w:p w:rsidR="00B0251E" w:rsidRPr="007001F1" w:rsidRDefault="00B0251E" w:rsidP="00675CE1">
            <w:pPr>
              <w:jc w:val="center"/>
              <w:rPr>
                <w:color w:val="000000"/>
              </w:rPr>
            </w:pPr>
          </w:p>
        </w:tc>
        <w:tc>
          <w:tcPr>
            <w:tcW w:w="1775" w:type="dxa"/>
            <w:shd w:val="clear" w:color="auto" w:fill="auto"/>
            <w:vAlign w:val="center"/>
          </w:tcPr>
          <w:p w:rsidR="00B0251E" w:rsidRPr="007001F1" w:rsidRDefault="00B0251E" w:rsidP="00675CE1">
            <w:pPr>
              <w:jc w:val="center"/>
              <w:rPr>
                <w:color w:val="000000"/>
              </w:rPr>
            </w:pPr>
          </w:p>
        </w:tc>
      </w:tr>
      <w:tr w:rsidR="00675CE1" w:rsidRPr="007001F1" w:rsidTr="007261E4">
        <w:trPr>
          <w:trHeight w:val="20"/>
        </w:trPr>
        <w:tc>
          <w:tcPr>
            <w:tcW w:w="582" w:type="dxa"/>
            <w:shd w:val="clear" w:color="auto" w:fill="auto"/>
            <w:noWrap/>
            <w:vAlign w:val="center"/>
            <w:hideMark/>
          </w:tcPr>
          <w:p w:rsidR="00675CE1" w:rsidRPr="007001F1" w:rsidRDefault="006F6B0D" w:rsidP="00675CE1">
            <w:pPr>
              <w:jc w:val="center"/>
              <w:rPr>
                <w:color w:val="000000"/>
              </w:rPr>
            </w:pPr>
            <w:r w:rsidRPr="007001F1">
              <w:rPr>
                <w:color w:val="000000"/>
                <w:sz w:val="22"/>
                <w:szCs w:val="22"/>
              </w:rPr>
              <w:t>1</w:t>
            </w:r>
            <w:r w:rsidR="00BB0E35">
              <w:rPr>
                <w:color w:val="000000"/>
                <w:sz w:val="22"/>
                <w:szCs w:val="22"/>
              </w:rPr>
              <w:t>4</w:t>
            </w:r>
          </w:p>
        </w:tc>
        <w:tc>
          <w:tcPr>
            <w:tcW w:w="4820" w:type="dxa"/>
            <w:gridSpan w:val="2"/>
            <w:shd w:val="clear" w:color="auto" w:fill="auto"/>
            <w:vAlign w:val="center"/>
            <w:hideMark/>
          </w:tcPr>
          <w:p w:rsidR="00675CE1" w:rsidRPr="007001F1" w:rsidRDefault="00675CE1" w:rsidP="00D5534B">
            <w:pPr>
              <w:jc w:val="both"/>
              <w:rPr>
                <w:color w:val="000000"/>
              </w:rPr>
            </w:pPr>
            <w:r w:rsidRPr="007001F1">
              <w:rPr>
                <w:color w:val="000000"/>
                <w:sz w:val="22"/>
                <w:szCs w:val="22"/>
              </w:rPr>
              <w:t xml:space="preserve">Postupoval prijímateľ pri zadávaní koncesie podľa § </w:t>
            </w:r>
            <w:r w:rsidR="00D8517A" w:rsidRPr="007001F1">
              <w:rPr>
                <w:color w:val="000000"/>
                <w:sz w:val="22"/>
                <w:szCs w:val="22"/>
              </w:rPr>
              <w:t xml:space="preserve">100 </w:t>
            </w:r>
            <w:r w:rsidRPr="007001F1">
              <w:rPr>
                <w:color w:val="000000"/>
                <w:sz w:val="22"/>
                <w:szCs w:val="22"/>
              </w:rPr>
              <w:t xml:space="preserve">až § </w:t>
            </w:r>
            <w:r w:rsidR="00D8517A" w:rsidRPr="007001F1">
              <w:rPr>
                <w:color w:val="000000"/>
                <w:sz w:val="22"/>
                <w:szCs w:val="22"/>
              </w:rPr>
              <w:t xml:space="preserve">107 </w:t>
            </w:r>
            <w:r w:rsidRPr="007001F1">
              <w:rPr>
                <w:color w:val="000000"/>
                <w:sz w:val="22"/>
                <w:szCs w:val="22"/>
              </w:rPr>
              <w:t xml:space="preserve">ZVO?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776"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1775"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r>
      <w:tr w:rsidR="00DC7054" w:rsidRPr="007001F1" w:rsidTr="007261E4">
        <w:trPr>
          <w:trHeight w:val="630"/>
        </w:trPr>
        <w:tc>
          <w:tcPr>
            <w:tcW w:w="582" w:type="dxa"/>
            <w:vMerge w:val="restart"/>
            <w:shd w:val="clear" w:color="auto" w:fill="auto"/>
            <w:noWrap/>
            <w:vAlign w:val="center"/>
          </w:tcPr>
          <w:p w:rsidR="00DC7054" w:rsidRPr="007001F1" w:rsidRDefault="00DC7054" w:rsidP="00675CE1">
            <w:pPr>
              <w:jc w:val="center"/>
              <w:rPr>
                <w:color w:val="000000"/>
              </w:rPr>
            </w:pPr>
            <w:r w:rsidRPr="007001F1">
              <w:rPr>
                <w:color w:val="000000"/>
                <w:sz w:val="22"/>
                <w:szCs w:val="22"/>
              </w:rPr>
              <w:t>1</w:t>
            </w:r>
            <w:r w:rsidR="00BB0E35">
              <w:rPr>
                <w:color w:val="000000"/>
                <w:sz w:val="22"/>
                <w:szCs w:val="22"/>
              </w:rPr>
              <w:t>5</w:t>
            </w:r>
          </w:p>
        </w:tc>
        <w:tc>
          <w:tcPr>
            <w:tcW w:w="4820" w:type="dxa"/>
            <w:gridSpan w:val="2"/>
            <w:shd w:val="clear" w:color="auto" w:fill="auto"/>
            <w:vAlign w:val="center"/>
          </w:tcPr>
          <w:p w:rsidR="00DC7054" w:rsidRPr="007001F1" w:rsidRDefault="00DC7054" w:rsidP="00D5534B">
            <w:pPr>
              <w:jc w:val="both"/>
              <w:rPr>
                <w:color w:val="000000"/>
              </w:rPr>
            </w:pPr>
            <w:r w:rsidRPr="007001F1">
              <w:rPr>
                <w:color w:val="000000"/>
                <w:sz w:val="22"/>
                <w:szCs w:val="22"/>
              </w:rPr>
              <w:t>a) Nebol pred vyhlásením koncesie identifikovaný konflikt záujmov podľa § 23 ZVO?</w:t>
            </w:r>
          </w:p>
        </w:tc>
        <w:tc>
          <w:tcPr>
            <w:tcW w:w="567" w:type="dxa"/>
            <w:shd w:val="clear" w:color="auto" w:fill="auto"/>
            <w:vAlign w:val="center"/>
          </w:tcPr>
          <w:p w:rsidR="00DC7054" w:rsidRPr="007001F1" w:rsidRDefault="00DC7054" w:rsidP="00675CE1">
            <w:pPr>
              <w:jc w:val="center"/>
              <w:rPr>
                <w:color w:val="000000"/>
              </w:rPr>
            </w:pPr>
          </w:p>
        </w:tc>
        <w:tc>
          <w:tcPr>
            <w:tcW w:w="567" w:type="dxa"/>
            <w:shd w:val="clear" w:color="auto" w:fill="auto"/>
            <w:vAlign w:val="center"/>
          </w:tcPr>
          <w:p w:rsidR="00DC7054" w:rsidRPr="007001F1" w:rsidRDefault="00DC7054" w:rsidP="00675CE1">
            <w:pPr>
              <w:jc w:val="center"/>
              <w:rPr>
                <w:color w:val="000000"/>
              </w:rPr>
            </w:pPr>
          </w:p>
        </w:tc>
        <w:tc>
          <w:tcPr>
            <w:tcW w:w="776" w:type="dxa"/>
            <w:shd w:val="clear" w:color="auto" w:fill="auto"/>
            <w:vAlign w:val="center"/>
          </w:tcPr>
          <w:p w:rsidR="00DC7054" w:rsidRPr="007001F1" w:rsidRDefault="00DC7054" w:rsidP="00675CE1">
            <w:pPr>
              <w:jc w:val="center"/>
              <w:rPr>
                <w:color w:val="000000"/>
              </w:rPr>
            </w:pPr>
          </w:p>
        </w:tc>
        <w:tc>
          <w:tcPr>
            <w:tcW w:w="1775" w:type="dxa"/>
            <w:shd w:val="clear" w:color="auto" w:fill="auto"/>
            <w:vAlign w:val="center"/>
          </w:tcPr>
          <w:p w:rsidR="00DC7054" w:rsidRPr="007001F1" w:rsidRDefault="00DC7054" w:rsidP="00675CE1">
            <w:pPr>
              <w:jc w:val="center"/>
              <w:rPr>
                <w:color w:val="000000"/>
              </w:rPr>
            </w:pPr>
          </w:p>
        </w:tc>
      </w:tr>
      <w:tr w:rsidR="00DC7054" w:rsidRPr="007001F1" w:rsidTr="007261E4">
        <w:trPr>
          <w:trHeight w:val="630"/>
        </w:trPr>
        <w:tc>
          <w:tcPr>
            <w:tcW w:w="582" w:type="dxa"/>
            <w:vMerge/>
            <w:shd w:val="clear" w:color="auto" w:fill="auto"/>
            <w:noWrap/>
            <w:vAlign w:val="center"/>
          </w:tcPr>
          <w:p w:rsidR="00DC7054" w:rsidRPr="007001F1" w:rsidRDefault="00DC7054" w:rsidP="00675CE1">
            <w:pPr>
              <w:jc w:val="center"/>
              <w:rPr>
                <w:color w:val="000000"/>
              </w:rPr>
            </w:pPr>
          </w:p>
        </w:tc>
        <w:tc>
          <w:tcPr>
            <w:tcW w:w="4820" w:type="dxa"/>
            <w:gridSpan w:val="2"/>
            <w:shd w:val="clear" w:color="auto" w:fill="auto"/>
            <w:vAlign w:val="center"/>
          </w:tcPr>
          <w:p w:rsidR="00DC7054" w:rsidRPr="007001F1" w:rsidRDefault="00DC7054" w:rsidP="00D5534B">
            <w:pPr>
              <w:jc w:val="both"/>
              <w:rPr>
                <w:color w:val="000000"/>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rsidR="00DC7054" w:rsidRPr="007001F1" w:rsidRDefault="00DC7054" w:rsidP="00675CE1">
            <w:pPr>
              <w:jc w:val="center"/>
              <w:rPr>
                <w:color w:val="000000"/>
              </w:rPr>
            </w:pPr>
          </w:p>
        </w:tc>
        <w:tc>
          <w:tcPr>
            <w:tcW w:w="567" w:type="dxa"/>
            <w:shd w:val="clear" w:color="auto" w:fill="auto"/>
            <w:vAlign w:val="center"/>
          </w:tcPr>
          <w:p w:rsidR="00DC7054" w:rsidRPr="007001F1" w:rsidRDefault="00DC7054" w:rsidP="00675CE1">
            <w:pPr>
              <w:jc w:val="center"/>
              <w:rPr>
                <w:color w:val="000000"/>
              </w:rPr>
            </w:pPr>
          </w:p>
        </w:tc>
        <w:tc>
          <w:tcPr>
            <w:tcW w:w="776" w:type="dxa"/>
            <w:shd w:val="clear" w:color="auto" w:fill="auto"/>
            <w:vAlign w:val="center"/>
          </w:tcPr>
          <w:p w:rsidR="00DC7054" w:rsidRPr="007001F1" w:rsidRDefault="00DC7054" w:rsidP="00675CE1">
            <w:pPr>
              <w:jc w:val="center"/>
              <w:rPr>
                <w:color w:val="000000"/>
              </w:rPr>
            </w:pPr>
          </w:p>
        </w:tc>
        <w:tc>
          <w:tcPr>
            <w:tcW w:w="1775" w:type="dxa"/>
            <w:shd w:val="clear" w:color="auto" w:fill="auto"/>
            <w:vAlign w:val="center"/>
          </w:tcPr>
          <w:p w:rsidR="00DC7054" w:rsidRPr="007001F1" w:rsidRDefault="00DC7054" w:rsidP="00675CE1">
            <w:pPr>
              <w:jc w:val="center"/>
              <w:rPr>
                <w:color w:val="000000"/>
              </w:rPr>
            </w:pPr>
          </w:p>
        </w:tc>
      </w:tr>
      <w:tr w:rsidR="00675CE1" w:rsidRPr="007001F1" w:rsidTr="007261E4">
        <w:trPr>
          <w:trHeight w:val="20"/>
        </w:trPr>
        <w:tc>
          <w:tcPr>
            <w:tcW w:w="582" w:type="dxa"/>
            <w:shd w:val="clear" w:color="auto" w:fill="auto"/>
            <w:noWrap/>
            <w:vAlign w:val="center"/>
            <w:hideMark/>
          </w:tcPr>
          <w:p w:rsidR="00675CE1" w:rsidRPr="007001F1" w:rsidRDefault="006F6B0D" w:rsidP="00675CE1">
            <w:pPr>
              <w:jc w:val="center"/>
              <w:rPr>
                <w:color w:val="000000"/>
              </w:rPr>
            </w:pPr>
            <w:r w:rsidRPr="007001F1">
              <w:rPr>
                <w:color w:val="000000"/>
                <w:sz w:val="22"/>
                <w:szCs w:val="22"/>
              </w:rPr>
              <w:t>1</w:t>
            </w:r>
            <w:r w:rsidR="00BB0E35">
              <w:rPr>
                <w:color w:val="000000"/>
                <w:sz w:val="22"/>
                <w:szCs w:val="22"/>
              </w:rPr>
              <w:t>6</w:t>
            </w:r>
          </w:p>
        </w:tc>
        <w:tc>
          <w:tcPr>
            <w:tcW w:w="4820" w:type="dxa"/>
            <w:gridSpan w:val="2"/>
            <w:shd w:val="clear" w:color="auto" w:fill="auto"/>
            <w:vAlign w:val="center"/>
            <w:hideMark/>
          </w:tcPr>
          <w:p w:rsidR="00675CE1" w:rsidRPr="007001F1" w:rsidRDefault="00675CE1" w:rsidP="00D5534B">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776"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1775"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r>
      <w:tr w:rsidR="00675CE1" w:rsidRPr="007001F1" w:rsidTr="007261E4">
        <w:trPr>
          <w:trHeight w:val="300"/>
        </w:trPr>
        <w:tc>
          <w:tcPr>
            <w:tcW w:w="9087" w:type="dxa"/>
            <w:gridSpan w:val="7"/>
            <w:shd w:val="clear" w:color="auto" w:fill="auto"/>
            <w:noWrap/>
            <w:vAlign w:val="center"/>
          </w:tcPr>
          <w:p w:rsidR="00675CE1" w:rsidRPr="007001F1" w:rsidRDefault="00675CE1" w:rsidP="00675CE1">
            <w:pPr>
              <w:jc w:val="both"/>
              <w:rPr>
                <w:b/>
                <w:sz w:val="20"/>
                <w:szCs w:val="20"/>
              </w:rPr>
            </w:pPr>
            <w:r w:rsidRPr="007001F1">
              <w:rPr>
                <w:b/>
                <w:sz w:val="20"/>
                <w:szCs w:val="20"/>
              </w:rPr>
              <w:lastRenderedPageBreak/>
              <w:t>VYJADRENIE</w:t>
            </w:r>
          </w:p>
          <w:p w:rsidR="00675CE1" w:rsidRPr="007001F1" w:rsidRDefault="00675CE1" w:rsidP="00675CE1">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00"/>
              <w:t>[1]</w:t>
            </w:r>
          </w:p>
          <w:p w:rsidR="00675CE1" w:rsidRPr="007001F1" w:rsidRDefault="00675CE1" w:rsidP="00675CE1"/>
          <w:p w:rsidR="00675CE1" w:rsidRPr="007001F1" w:rsidRDefault="00675CE1" w:rsidP="00675CE1">
            <w:pPr>
              <w:rPr>
                <w:b/>
                <w:bCs/>
                <w:color w:val="000000"/>
              </w:rPr>
            </w:pP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b/>
                <w:bCs/>
              </w:rPr>
            </w:pPr>
            <w:r w:rsidRPr="007001F1">
              <w:rPr>
                <w:b/>
                <w:bCs/>
                <w:sz w:val="22"/>
                <w:szCs w:val="22"/>
              </w:rPr>
              <w:t>Kontrolu vykonal</w:t>
            </w:r>
            <w:r w:rsidR="00BD759C">
              <w:rPr>
                <w:rStyle w:val="Odkaznapoznmkupodiarou"/>
                <w:b/>
                <w:bCs/>
                <w:sz w:val="22"/>
                <w:szCs w:val="22"/>
              </w:rPr>
              <w:footnoteReference w:customMarkFollows="1" w:id="101"/>
              <w:t>2</w:t>
            </w:r>
            <w:r w:rsidRPr="007001F1">
              <w:rPr>
                <w:b/>
                <w:bCs/>
                <w:sz w:val="22"/>
                <w:szCs w:val="22"/>
              </w:rPr>
              <w:t>:</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b/>
                <w:bCs/>
              </w:rPr>
            </w:pPr>
            <w:r w:rsidRPr="007001F1">
              <w:rPr>
                <w:b/>
                <w:bCs/>
                <w:sz w:val="22"/>
                <w:szCs w:val="22"/>
              </w:rPr>
              <w:t>Dátum:</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3559" w:type="dxa"/>
            <w:gridSpan w:val="2"/>
            <w:shd w:val="clear" w:color="000000" w:fill="FFFFFF"/>
            <w:vAlign w:val="center"/>
            <w:hideMark/>
          </w:tcPr>
          <w:p w:rsidR="00675CE1" w:rsidRPr="007001F1" w:rsidRDefault="00675CE1" w:rsidP="00675CE1">
            <w:pPr>
              <w:rPr>
                <w:b/>
                <w:bCs/>
              </w:rPr>
            </w:pPr>
            <w:r w:rsidRPr="007001F1">
              <w:rPr>
                <w:b/>
                <w:bCs/>
                <w:sz w:val="22"/>
                <w:szCs w:val="22"/>
              </w:rPr>
              <w:t>Podpis:</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9087" w:type="dxa"/>
            <w:gridSpan w:val="7"/>
            <w:shd w:val="clear" w:color="auto" w:fill="auto"/>
            <w:noWrap/>
            <w:vAlign w:val="bottom"/>
            <w:hideMark/>
          </w:tcPr>
          <w:p w:rsidR="00675CE1" w:rsidRPr="007001F1" w:rsidRDefault="00675CE1" w:rsidP="00675CE1">
            <w:pPr>
              <w:jc w:val="center"/>
              <w:rPr>
                <w:color w:val="000000"/>
              </w:rPr>
            </w:pPr>
            <w:r w:rsidRPr="007001F1">
              <w:rPr>
                <w:color w:val="000000"/>
                <w:sz w:val="22"/>
                <w:szCs w:val="22"/>
              </w:rPr>
              <w:t> </w:t>
            </w:r>
          </w:p>
        </w:tc>
      </w:tr>
      <w:tr w:rsidR="00675CE1" w:rsidRPr="007001F1" w:rsidTr="007261E4">
        <w:trPr>
          <w:trHeight w:val="300"/>
        </w:trPr>
        <w:tc>
          <w:tcPr>
            <w:tcW w:w="3559" w:type="dxa"/>
            <w:gridSpan w:val="2"/>
            <w:shd w:val="clear" w:color="000000" w:fill="FFFFFF"/>
            <w:vAlign w:val="center"/>
            <w:hideMark/>
          </w:tcPr>
          <w:p w:rsidR="00675CE1" w:rsidRPr="007001F1" w:rsidRDefault="00675CE1" w:rsidP="00675CE1">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102"/>
              <w:t>3</w:t>
            </w:r>
            <w:r w:rsidRPr="007001F1">
              <w:rPr>
                <w:b/>
                <w:bCs/>
                <w:sz w:val="22"/>
                <w:szCs w:val="22"/>
              </w:rPr>
              <w:t>:</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3559" w:type="dxa"/>
            <w:gridSpan w:val="2"/>
            <w:shd w:val="clear" w:color="000000" w:fill="FFFFFF"/>
            <w:vAlign w:val="center"/>
            <w:hideMark/>
          </w:tcPr>
          <w:p w:rsidR="00675CE1" w:rsidRPr="007001F1" w:rsidRDefault="00675CE1" w:rsidP="00675CE1">
            <w:pPr>
              <w:rPr>
                <w:b/>
                <w:bCs/>
              </w:rPr>
            </w:pPr>
            <w:r w:rsidRPr="007001F1">
              <w:rPr>
                <w:b/>
                <w:bCs/>
                <w:sz w:val="22"/>
                <w:szCs w:val="22"/>
              </w:rPr>
              <w:t xml:space="preserve">Dátum: </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3559" w:type="dxa"/>
            <w:gridSpan w:val="2"/>
            <w:shd w:val="clear" w:color="000000" w:fill="FFFFFF"/>
            <w:vAlign w:val="center"/>
            <w:hideMark/>
          </w:tcPr>
          <w:p w:rsidR="00675CE1" w:rsidRPr="007001F1" w:rsidRDefault="00675CE1" w:rsidP="00675CE1">
            <w:pPr>
              <w:rPr>
                <w:b/>
                <w:bCs/>
              </w:rPr>
            </w:pPr>
            <w:r w:rsidRPr="007001F1">
              <w:rPr>
                <w:b/>
                <w:bCs/>
                <w:sz w:val="22"/>
                <w:szCs w:val="22"/>
              </w:rPr>
              <w:t>Podpis:</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bl>
    <w:p w:rsidR="00B0251E" w:rsidRPr="007001F1" w:rsidRDefault="00B0251E"/>
    <w:p w:rsidR="00B0251E" w:rsidRPr="007001F1" w:rsidRDefault="00B0251E">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0251E" w:rsidRPr="007001F1" w:rsidTr="007261E4">
        <w:trPr>
          <w:trHeight w:val="645"/>
        </w:trPr>
        <w:tc>
          <w:tcPr>
            <w:tcW w:w="9087" w:type="dxa"/>
            <w:gridSpan w:val="7"/>
            <w:shd w:val="clear" w:color="000000" w:fill="60497A"/>
            <w:vAlign w:val="center"/>
            <w:hideMark/>
          </w:tcPr>
          <w:p w:rsidR="00B0251E" w:rsidRPr="007001F1" w:rsidRDefault="00B0251E" w:rsidP="00A62FC5">
            <w:pPr>
              <w:jc w:val="center"/>
              <w:rPr>
                <w:b/>
                <w:bCs/>
                <w:color w:val="FFFFFF"/>
              </w:rPr>
            </w:pPr>
            <w:r w:rsidRPr="007001F1">
              <w:rPr>
                <w:b/>
                <w:bCs/>
                <w:color w:val="FFFFFF"/>
              </w:rPr>
              <w:lastRenderedPageBreak/>
              <w:t>Kontrolný zoznam k finančnej kontrole VO</w:t>
            </w:r>
            <w:r w:rsidRPr="007001F1">
              <w:rPr>
                <w:b/>
                <w:bCs/>
                <w:color w:val="FFFFFF"/>
              </w:rPr>
              <w:br/>
            </w:r>
            <w:bookmarkStart w:id="38" w:name="KZ_34"/>
            <w:r w:rsidRPr="007001F1">
              <w:rPr>
                <w:b/>
                <w:bCs/>
                <w:color w:val="FFFFFF"/>
              </w:rPr>
              <w:t xml:space="preserve">Nadlimitná zákazka - koncesia - </w:t>
            </w:r>
            <w:r w:rsidR="008277DD" w:rsidRPr="007001F1">
              <w:rPr>
                <w:b/>
                <w:bCs/>
                <w:color w:val="FFFFFF"/>
              </w:rPr>
              <w:t>druhá</w:t>
            </w:r>
            <w:r w:rsidRPr="007001F1">
              <w:rPr>
                <w:b/>
                <w:bCs/>
                <w:color w:val="FFFFFF"/>
              </w:rPr>
              <w:t xml:space="preserve"> ex</w:t>
            </w:r>
            <w:r w:rsidR="009478F0">
              <w:rPr>
                <w:b/>
                <w:bCs/>
                <w:color w:val="FFFFFF"/>
              </w:rPr>
              <w:t xml:space="preserve"> </w:t>
            </w:r>
            <w:r w:rsidRPr="007001F1">
              <w:rPr>
                <w:b/>
                <w:bCs/>
                <w:color w:val="FFFFFF"/>
              </w:rPr>
              <w:t>ante kontrola</w:t>
            </w:r>
            <w:bookmarkEnd w:id="38"/>
          </w:p>
        </w:tc>
      </w:tr>
      <w:tr w:rsidR="00B0251E" w:rsidRPr="007001F1" w:rsidTr="007261E4">
        <w:trPr>
          <w:trHeight w:val="330"/>
        </w:trPr>
        <w:tc>
          <w:tcPr>
            <w:tcW w:w="9087" w:type="dxa"/>
            <w:gridSpan w:val="7"/>
            <w:shd w:val="clear" w:color="auto" w:fill="auto"/>
            <w:vAlign w:val="center"/>
            <w:hideMark/>
          </w:tcPr>
          <w:p w:rsidR="00B0251E" w:rsidRPr="007001F1" w:rsidRDefault="00B0251E" w:rsidP="00A62FC5">
            <w:pPr>
              <w:jc w:val="center"/>
              <w:rPr>
                <w:b/>
                <w:bCs/>
                <w:color w:val="000000"/>
              </w:rPr>
            </w:pPr>
            <w:r w:rsidRPr="007001F1">
              <w:rPr>
                <w:b/>
                <w:bCs/>
                <w:color w:val="000000"/>
                <w:sz w:val="22"/>
                <w:szCs w:val="22"/>
              </w:rPr>
              <w:t>Identifikácia programu</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Názov programu</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66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30"/>
        </w:trPr>
        <w:tc>
          <w:tcPr>
            <w:tcW w:w="9087" w:type="dxa"/>
            <w:gridSpan w:val="7"/>
            <w:shd w:val="clear" w:color="auto" w:fill="auto"/>
            <w:vAlign w:val="center"/>
            <w:hideMark/>
          </w:tcPr>
          <w:p w:rsidR="00B0251E" w:rsidRPr="007001F1" w:rsidRDefault="00B0251E" w:rsidP="00A62FC5">
            <w:pPr>
              <w:jc w:val="center"/>
              <w:rPr>
                <w:b/>
                <w:bCs/>
                <w:color w:val="000000"/>
              </w:rPr>
            </w:pPr>
            <w:r w:rsidRPr="007001F1">
              <w:rPr>
                <w:b/>
                <w:bCs/>
                <w:color w:val="000000"/>
                <w:sz w:val="22"/>
                <w:szCs w:val="22"/>
              </w:rPr>
              <w:t>Identifikácia projektu a prijímateľa</w:t>
            </w:r>
          </w:p>
        </w:tc>
      </w:tr>
      <w:tr w:rsidR="00B0251E" w:rsidRPr="007001F1" w:rsidTr="007261E4">
        <w:trPr>
          <w:trHeight w:val="33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Názov projektu</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30"/>
        </w:trPr>
        <w:tc>
          <w:tcPr>
            <w:tcW w:w="9087" w:type="dxa"/>
            <w:gridSpan w:val="7"/>
            <w:shd w:val="clear" w:color="auto" w:fill="auto"/>
            <w:vAlign w:val="center"/>
            <w:hideMark/>
          </w:tcPr>
          <w:p w:rsidR="00B0251E" w:rsidRPr="007001F1" w:rsidRDefault="00B0251E" w:rsidP="00A62FC5">
            <w:pPr>
              <w:jc w:val="center"/>
              <w:rPr>
                <w:b/>
                <w:bCs/>
                <w:color w:val="000000"/>
              </w:rPr>
            </w:pPr>
            <w:r w:rsidRPr="007001F1">
              <w:rPr>
                <w:b/>
                <w:bCs/>
                <w:color w:val="000000"/>
                <w:sz w:val="22"/>
                <w:szCs w:val="22"/>
              </w:rPr>
              <w:t>Identifikácia zákazky</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xml:space="preserve">Nadlimitná </w:t>
            </w:r>
            <w:r w:rsidR="008277DD" w:rsidRPr="007001F1">
              <w:rPr>
                <w:color w:val="000000"/>
                <w:sz w:val="22"/>
                <w:szCs w:val="22"/>
              </w:rPr>
              <w:t>koncesia</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Koncesia (§ 100 a nasl. ZVO)</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B0251E" w:rsidRPr="007001F1" w:rsidRDefault="00B0251E" w:rsidP="00A62FC5">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A62FC5">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A62FC5">
            <w:pPr>
              <w:rPr>
                <w:color w:val="000000"/>
              </w:rPr>
            </w:pP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Typ kontroly</w:t>
            </w:r>
          </w:p>
        </w:tc>
        <w:tc>
          <w:tcPr>
            <w:tcW w:w="5528" w:type="dxa"/>
            <w:gridSpan w:val="5"/>
            <w:shd w:val="clear" w:color="auto" w:fill="auto"/>
            <w:vAlign w:val="center"/>
            <w:hideMark/>
          </w:tcPr>
          <w:p w:rsidR="00B0251E" w:rsidRPr="007001F1" w:rsidRDefault="008277DD" w:rsidP="00A62FC5">
            <w:pPr>
              <w:rPr>
                <w:color w:val="000000"/>
              </w:rPr>
            </w:pPr>
            <w:r w:rsidRPr="007001F1">
              <w:rPr>
                <w:color w:val="000000"/>
                <w:sz w:val="22"/>
                <w:szCs w:val="22"/>
              </w:rPr>
              <w:t>druhá</w:t>
            </w:r>
            <w:r w:rsidR="00B0251E" w:rsidRPr="007001F1">
              <w:rPr>
                <w:color w:val="000000"/>
                <w:sz w:val="22"/>
                <w:szCs w:val="22"/>
              </w:rPr>
              <w:t xml:space="preserve"> ex</w:t>
            </w:r>
            <w:r w:rsidR="009478F0">
              <w:rPr>
                <w:color w:val="000000"/>
                <w:sz w:val="22"/>
                <w:szCs w:val="22"/>
              </w:rPr>
              <w:t xml:space="preserve"> </w:t>
            </w:r>
            <w:r w:rsidR="00B0251E" w:rsidRPr="007001F1">
              <w:rPr>
                <w:color w:val="000000"/>
                <w:sz w:val="22"/>
                <w:szCs w:val="22"/>
              </w:rPr>
              <w:t>ante kontrola</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Názov zákazky</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Názov dodávateľa</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IČO dodávateľa</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Hodnota zákazky bez DPH</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Hodnota zákazky s DPH</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15"/>
        </w:trPr>
        <w:tc>
          <w:tcPr>
            <w:tcW w:w="582" w:type="dxa"/>
            <w:shd w:val="clear" w:color="000000" w:fill="60497A"/>
            <w:vAlign w:val="center"/>
            <w:hideMark/>
          </w:tcPr>
          <w:p w:rsidR="00B0251E" w:rsidRPr="007001F1" w:rsidRDefault="00B0251E" w:rsidP="00A62FC5">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B0251E" w:rsidRPr="007001F1" w:rsidRDefault="00B0251E" w:rsidP="00A62FC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B0251E" w:rsidRPr="007001F1" w:rsidRDefault="00B0251E" w:rsidP="00A62FC5">
            <w:pPr>
              <w:jc w:val="center"/>
              <w:rPr>
                <w:b/>
                <w:bCs/>
                <w:color w:val="FFFFFF"/>
              </w:rPr>
            </w:pPr>
            <w:r w:rsidRPr="007001F1">
              <w:rPr>
                <w:b/>
                <w:bCs/>
                <w:color w:val="FFFFFF"/>
                <w:sz w:val="22"/>
                <w:szCs w:val="22"/>
              </w:rPr>
              <w:t>áno</w:t>
            </w:r>
          </w:p>
        </w:tc>
        <w:tc>
          <w:tcPr>
            <w:tcW w:w="567" w:type="dxa"/>
            <w:shd w:val="clear" w:color="000000" w:fill="60497A"/>
            <w:vAlign w:val="center"/>
            <w:hideMark/>
          </w:tcPr>
          <w:p w:rsidR="00B0251E" w:rsidRPr="007001F1" w:rsidRDefault="00B0251E" w:rsidP="00A62FC5">
            <w:pPr>
              <w:jc w:val="center"/>
              <w:rPr>
                <w:b/>
                <w:bCs/>
                <w:color w:val="FFFFFF"/>
              </w:rPr>
            </w:pPr>
            <w:r w:rsidRPr="007001F1">
              <w:rPr>
                <w:b/>
                <w:bCs/>
                <w:color w:val="FFFFFF"/>
                <w:sz w:val="22"/>
                <w:szCs w:val="22"/>
              </w:rPr>
              <w:t>nie</w:t>
            </w:r>
          </w:p>
        </w:tc>
        <w:tc>
          <w:tcPr>
            <w:tcW w:w="776" w:type="dxa"/>
            <w:shd w:val="clear" w:color="000000" w:fill="60497A"/>
            <w:vAlign w:val="center"/>
            <w:hideMark/>
          </w:tcPr>
          <w:p w:rsidR="00B0251E" w:rsidRPr="007001F1" w:rsidRDefault="00B0251E" w:rsidP="00A62FC5">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B0251E" w:rsidRPr="007001F1" w:rsidRDefault="00B0251E" w:rsidP="00A62FC5">
            <w:pPr>
              <w:jc w:val="center"/>
              <w:rPr>
                <w:b/>
                <w:bCs/>
                <w:color w:val="FFFFFF"/>
              </w:rPr>
            </w:pPr>
            <w:r w:rsidRPr="007001F1">
              <w:rPr>
                <w:b/>
                <w:bCs/>
                <w:color w:val="FFFFFF"/>
                <w:sz w:val="22"/>
                <w:szCs w:val="22"/>
              </w:rPr>
              <w:t>Poznámka</w:t>
            </w:r>
          </w:p>
        </w:tc>
      </w:tr>
      <w:tr w:rsidR="007964AF" w:rsidRPr="007001F1" w:rsidTr="00A96394">
        <w:trPr>
          <w:trHeight w:val="368"/>
        </w:trPr>
        <w:tc>
          <w:tcPr>
            <w:tcW w:w="582" w:type="dxa"/>
            <w:vMerge w:val="restart"/>
            <w:shd w:val="clear" w:color="auto" w:fill="auto"/>
            <w:noWrap/>
            <w:vAlign w:val="center"/>
            <w:hideMark/>
          </w:tcPr>
          <w:p w:rsidR="007964AF" w:rsidRPr="007001F1" w:rsidRDefault="007964AF" w:rsidP="00A62FC5">
            <w:pPr>
              <w:jc w:val="center"/>
              <w:rPr>
                <w:color w:val="000000"/>
              </w:rPr>
            </w:pPr>
            <w:r w:rsidRPr="007001F1">
              <w:rPr>
                <w:color w:val="000000"/>
                <w:sz w:val="22"/>
                <w:szCs w:val="22"/>
              </w:rPr>
              <w:t>1</w:t>
            </w:r>
          </w:p>
        </w:tc>
        <w:tc>
          <w:tcPr>
            <w:tcW w:w="4820" w:type="dxa"/>
            <w:gridSpan w:val="2"/>
            <w:shd w:val="clear" w:color="auto" w:fill="auto"/>
            <w:vAlign w:val="center"/>
            <w:hideMark/>
          </w:tcPr>
          <w:p w:rsidR="007964AF" w:rsidRPr="007001F1" w:rsidRDefault="007964AF" w:rsidP="00D5534B">
            <w:pPr>
              <w:jc w:val="both"/>
              <w:rPr>
                <w:color w:val="000000"/>
              </w:rPr>
            </w:pPr>
            <w:r w:rsidRPr="007001F1">
              <w:rPr>
                <w:color w:val="000000"/>
                <w:sz w:val="22"/>
                <w:szCs w:val="22"/>
              </w:rPr>
              <w:t>a) Bola koncesia zverejnená v súlade s príslušnými ustanoveniami ZVO?</w:t>
            </w:r>
          </w:p>
        </w:tc>
        <w:tc>
          <w:tcPr>
            <w:tcW w:w="567" w:type="dxa"/>
            <w:shd w:val="clear" w:color="auto" w:fill="auto"/>
            <w:vAlign w:val="center"/>
            <w:hideMark/>
          </w:tcPr>
          <w:p w:rsidR="007964AF" w:rsidRPr="007001F1" w:rsidRDefault="007964AF" w:rsidP="00A62FC5">
            <w:pPr>
              <w:jc w:val="center"/>
              <w:rPr>
                <w:color w:val="000000"/>
              </w:rPr>
            </w:pPr>
            <w:r w:rsidRPr="007001F1">
              <w:rPr>
                <w:color w:val="000000"/>
                <w:sz w:val="22"/>
                <w:szCs w:val="22"/>
              </w:rPr>
              <w:t> </w:t>
            </w:r>
          </w:p>
        </w:tc>
        <w:tc>
          <w:tcPr>
            <w:tcW w:w="567" w:type="dxa"/>
            <w:shd w:val="clear" w:color="auto" w:fill="auto"/>
            <w:vAlign w:val="center"/>
            <w:hideMark/>
          </w:tcPr>
          <w:p w:rsidR="007964AF" w:rsidRPr="007001F1" w:rsidRDefault="007964AF" w:rsidP="00A62FC5">
            <w:pPr>
              <w:jc w:val="center"/>
              <w:rPr>
                <w:color w:val="000000"/>
              </w:rPr>
            </w:pPr>
            <w:r w:rsidRPr="007001F1">
              <w:rPr>
                <w:color w:val="000000"/>
                <w:sz w:val="22"/>
                <w:szCs w:val="22"/>
              </w:rPr>
              <w:t> </w:t>
            </w:r>
          </w:p>
        </w:tc>
        <w:tc>
          <w:tcPr>
            <w:tcW w:w="776" w:type="dxa"/>
            <w:shd w:val="clear" w:color="auto" w:fill="auto"/>
            <w:vAlign w:val="center"/>
            <w:hideMark/>
          </w:tcPr>
          <w:p w:rsidR="007964AF" w:rsidRPr="007001F1" w:rsidRDefault="007964AF" w:rsidP="00A62FC5">
            <w:pPr>
              <w:jc w:val="center"/>
              <w:rPr>
                <w:color w:val="000000"/>
              </w:rPr>
            </w:pPr>
            <w:r w:rsidRPr="007001F1">
              <w:rPr>
                <w:color w:val="000000"/>
                <w:sz w:val="22"/>
                <w:szCs w:val="22"/>
              </w:rPr>
              <w:t> </w:t>
            </w:r>
          </w:p>
        </w:tc>
        <w:tc>
          <w:tcPr>
            <w:tcW w:w="1775" w:type="dxa"/>
            <w:shd w:val="clear" w:color="auto" w:fill="auto"/>
            <w:vAlign w:val="center"/>
            <w:hideMark/>
          </w:tcPr>
          <w:p w:rsidR="007964AF" w:rsidRPr="007001F1" w:rsidRDefault="007964AF" w:rsidP="00A62FC5">
            <w:pPr>
              <w:jc w:val="center"/>
              <w:rPr>
                <w:color w:val="000000"/>
              </w:rPr>
            </w:pPr>
            <w:r w:rsidRPr="007001F1">
              <w:rPr>
                <w:color w:val="000000"/>
                <w:sz w:val="22"/>
                <w:szCs w:val="22"/>
              </w:rPr>
              <w:t> </w:t>
            </w:r>
          </w:p>
        </w:tc>
      </w:tr>
      <w:tr w:rsidR="007964AF" w:rsidRPr="007001F1" w:rsidTr="007261E4">
        <w:trPr>
          <w:trHeight w:val="821"/>
        </w:trPr>
        <w:tc>
          <w:tcPr>
            <w:tcW w:w="582" w:type="dxa"/>
            <w:vMerge/>
            <w:shd w:val="clear" w:color="auto" w:fill="auto"/>
            <w:noWrap/>
            <w:vAlign w:val="center"/>
          </w:tcPr>
          <w:p w:rsidR="007964AF" w:rsidRPr="007001F1" w:rsidRDefault="007964AF" w:rsidP="00A62FC5">
            <w:pPr>
              <w:jc w:val="center"/>
              <w:rPr>
                <w:color w:val="000000"/>
              </w:rPr>
            </w:pPr>
          </w:p>
        </w:tc>
        <w:tc>
          <w:tcPr>
            <w:tcW w:w="4820" w:type="dxa"/>
            <w:gridSpan w:val="2"/>
            <w:shd w:val="clear" w:color="auto" w:fill="auto"/>
            <w:vAlign w:val="center"/>
          </w:tcPr>
          <w:p w:rsidR="007964AF" w:rsidRPr="007001F1" w:rsidRDefault="007964AF" w:rsidP="00D5534B">
            <w:pPr>
              <w:jc w:val="both"/>
              <w:rPr>
                <w:color w:val="000000"/>
              </w:rPr>
            </w:pPr>
            <w:r w:rsidRPr="007001F1">
              <w:rPr>
                <w:color w:val="000000"/>
                <w:sz w:val="22"/>
                <w:szCs w:val="22"/>
              </w:rPr>
              <w:t>b) V prípade, ak išlo o koncesiu na služby uvedené v prílohe č. 1 ZVO uverejnil verejný obstarávateľ predbežné oznámenie o koncesii na sociálne služby a iné osobitné služby?</w:t>
            </w:r>
          </w:p>
        </w:tc>
        <w:tc>
          <w:tcPr>
            <w:tcW w:w="567" w:type="dxa"/>
            <w:shd w:val="clear" w:color="auto" w:fill="auto"/>
            <w:vAlign w:val="center"/>
          </w:tcPr>
          <w:p w:rsidR="007964AF" w:rsidRPr="007001F1" w:rsidRDefault="007964AF" w:rsidP="00A62FC5">
            <w:pPr>
              <w:jc w:val="center"/>
              <w:rPr>
                <w:color w:val="000000"/>
              </w:rPr>
            </w:pPr>
          </w:p>
        </w:tc>
        <w:tc>
          <w:tcPr>
            <w:tcW w:w="567" w:type="dxa"/>
            <w:shd w:val="clear" w:color="auto" w:fill="auto"/>
            <w:vAlign w:val="center"/>
          </w:tcPr>
          <w:p w:rsidR="007964AF" w:rsidRPr="007001F1" w:rsidRDefault="007964AF" w:rsidP="00A62FC5">
            <w:pPr>
              <w:jc w:val="center"/>
              <w:rPr>
                <w:color w:val="000000"/>
              </w:rPr>
            </w:pPr>
          </w:p>
        </w:tc>
        <w:tc>
          <w:tcPr>
            <w:tcW w:w="776" w:type="dxa"/>
            <w:shd w:val="clear" w:color="auto" w:fill="auto"/>
            <w:vAlign w:val="center"/>
          </w:tcPr>
          <w:p w:rsidR="007964AF" w:rsidRPr="007001F1" w:rsidRDefault="007964AF" w:rsidP="00A62FC5">
            <w:pPr>
              <w:jc w:val="center"/>
              <w:rPr>
                <w:color w:val="000000"/>
              </w:rPr>
            </w:pPr>
          </w:p>
        </w:tc>
        <w:tc>
          <w:tcPr>
            <w:tcW w:w="1775" w:type="dxa"/>
            <w:shd w:val="clear" w:color="auto" w:fill="auto"/>
            <w:vAlign w:val="center"/>
          </w:tcPr>
          <w:p w:rsidR="007964AF" w:rsidRPr="007001F1" w:rsidRDefault="007964AF" w:rsidP="00A62FC5">
            <w:pPr>
              <w:jc w:val="center"/>
              <w:rPr>
                <w:color w:val="000000"/>
              </w:rPr>
            </w:pPr>
          </w:p>
        </w:tc>
      </w:tr>
      <w:tr w:rsidR="007964AF" w:rsidRPr="007001F1" w:rsidTr="007261E4">
        <w:trPr>
          <w:trHeight w:val="821"/>
        </w:trPr>
        <w:tc>
          <w:tcPr>
            <w:tcW w:w="582" w:type="dxa"/>
            <w:vMerge/>
            <w:shd w:val="clear" w:color="auto" w:fill="auto"/>
            <w:noWrap/>
            <w:vAlign w:val="center"/>
          </w:tcPr>
          <w:p w:rsidR="007964AF" w:rsidRPr="007001F1" w:rsidRDefault="007964AF" w:rsidP="00A62FC5">
            <w:pPr>
              <w:jc w:val="center"/>
              <w:rPr>
                <w:color w:val="000000"/>
              </w:rPr>
            </w:pPr>
          </w:p>
        </w:tc>
        <w:tc>
          <w:tcPr>
            <w:tcW w:w="4820" w:type="dxa"/>
            <w:gridSpan w:val="2"/>
            <w:shd w:val="clear" w:color="auto" w:fill="auto"/>
            <w:vAlign w:val="center"/>
          </w:tcPr>
          <w:p w:rsidR="007964AF" w:rsidRPr="007001F1" w:rsidRDefault="007964AF" w:rsidP="00D5534B">
            <w:pPr>
              <w:jc w:val="both"/>
              <w:rPr>
                <w:color w:val="000000"/>
              </w:rPr>
            </w:pPr>
            <w:r w:rsidRPr="007001F1">
              <w:rPr>
                <w:color w:val="000000"/>
                <w:sz w:val="22"/>
                <w:szCs w:val="22"/>
              </w:rPr>
              <w:t>c) V prípade, ak verejný obstarávateľ neuverejnil oznámenie o koncesií, postupoval v súlade s dôvodmi uvedenými v ustanovení §101 ods. 2 a 3?</w:t>
            </w:r>
          </w:p>
        </w:tc>
        <w:tc>
          <w:tcPr>
            <w:tcW w:w="567" w:type="dxa"/>
            <w:shd w:val="clear" w:color="auto" w:fill="auto"/>
            <w:vAlign w:val="center"/>
          </w:tcPr>
          <w:p w:rsidR="007964AF" w:rsidRPr="007001F1" w:rsidRDefault="007964AF" w:rsidP="00A62FC5">
            <w:pPr>
              <w:jc w:val="center"/>
              <w:rPr>
                <w:color w:val="000000"/>
              </w:rPr>
            </w:pPr>
          </w:p>
        </w:tc>
        <w:tc>
          <w:tcPr>
            <w:tcW w:w="567" w:type="dxa"/>
            <w:shd w:val="clear" w:color="auto" w:fill="auto"/>
            <w:vAlign w:val="center"/>
          </w:tcPr>
          <w:p w:rsidR="007964AF" w:rsidRPr="007001F1" w:rsidRDefault="007964AF" w:rsidP="00A62FC5">
            <w:pPr>
              <w:jc w:val="center"/>
              <w:rPr>
                <w:color w:val="000000"/>
              </w:rPr>
            </w:pPr>
          </w:p>
        </w:tc>
        <w:tc>
          <w:tcPr>
            <w:tcW w:w="776" w:type="dxa"/>
            <w:shd w:val="clear" w:color="auto" w:fill="auto"/>
            <w:vAlign w:val="center"/>
          </w:tcPr>
          <w:p w:rsidR="007964AF" w:rsidRPr="007001F1" w:rsidRDefault="007964AF" w:rsidP="00A62FC5">
            <w:pPr>
              <w:jc w:val="center"/>
              <w:rPr>
                <w:color w:val="000000"/>
              </w:rPr>
            </w:pPr>
          </w:p>
        </w:tc>
        <w:tc>
          <w:tcPr>
            <w:tcW w:w="1775" w:type="dxa"/>
            <w:shd w:val="clear" w:color="auto" w:fill="auto"/>
            <w:vAlign w:val="center"/>
          </w:tcPr>
          <w:p w:rsidR="007964AF" w:rsidRPr="007001F1" w:rsidRDefault="007964AF" w:rsidP="00A62FC5">
            <w:pPr>
              <w:jc w:val="center"/>
              <w:rPr>
                <w:color w:val="000000"/>
              </w:rPr>
            </w:pPr>
          </w:p>
        </w:tc>
      </w:tr>
      <w:tr w:rsidR="007964AF" w:rsidRPr="007001F1" w:rsidTr="007261E4">
        <w:trPr>
          <w:trHeight w:val="821"/>
        </w:trPr>
        <w:tc>
          <w:tcPr>
            <w:tcW w:w="582" w:type="dxa"/>
            <w:vMerge/>
            <w:shd w:val="clear" w:color="auto" w:fill="auto"/>
            <w:noWrap/>
            <w:vAlign w:val="center"/>
          </w:tcPr>
          <w:p w:rsidR="007964AF" w:rsidRPr="007001F1" w:rsidRDefault="007964AF" w:rsidP="00A62FC5">
            <w:pPr>
              <w:jc w:val="center"/>
              <w:rPr>
                <w:color w:val="000000"/>
              </w:rPr>
            </w:pPr>
          </w:p>
        </w:tc>
        <w:tc>
          <w:tcPr>
            <w:tcW w:w="4820" w:type="dxa"/>
            <w:gridSpan w:val="2"/>
            <w:shd w:val="clear" w:color="auto" w:fill="auto"/>
            <w:vAlign w:val="center"/>
          </w:tcPr>
          <w:p w:rsidR="007964AF" w:rsidRPr="007001F1" w:rsidRDefault="007964AF" w:rsidP="00D5534B">
            <w:pPr>
              <w:jc w:val="both"/>
              <w:rPr>
                <w:color w:val="000000"/>
              </w:rPr>
            </w:pPr>
            <w:r w:rsidRPr="007001F1">
              <w:rPr>
                <w:color w:val="000000"/>
                <w:sz w:val="22"/>
                <w:szCs w:val="22"/>
              </w:rPr>
              <w:t>d)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7964AF" w:rsidRPr="007001F1" w:rsidRDefault="007964AF" w:rsidP="00A62FC5">
            <w:pPr>
              <w:jc w:val="center"/>
              <w:rPr>
                <w:color w:val="000000"/>
              </w:rPr>
            </w:pPr>
          </w:p>
        </w:tc>
        <w:tc>
          <w:tcPr>
            <w:tcW w:w="567" w:type="dxa"/>
            <w:shd w:val="clear" w:color="auto" w:fill="auto"/>
            <w:vAlign w:val="center"/>
          </w:tcPr>
          <w:p w:rsidR="007964AF" w:rsidRPr="007001F1" w:rsidRDefault="007964AF" w:rsidP="00A62FC5">
            <w:pPr>
              <w:jc w:val="center"/>
              <w:rPr>
                <w:color w:val="000000"/>
              </w:rPr>
            </w:pPr>
          </w:p>
        </w:tc>
        <w:tc>
          <w:tcPr>
            <w:tcW w:w="776" w:type="dxa"/>
            <w:shd w:val="clear" w:color="auto" w:fill="auto"/>
            <w:vAlign w:val="center"/>
          </w:tcPr>
          <w:p w:rsidR="007964AF" w:rsidRPr="007001F1" w:rsidRDefault="007964AF" w:rsidP="00A62FC5">
            <w:pPr>
              <w:jc w:val="center"/>
              <w:rPr>
                <w:color w:val="000000"/>
              </w:rPr>
            </w:pPr>
          </w:p>
        </w:tc>
        <w:tc>
          <w:tcPr>
            <w:tcW w:w="1775" w:type="dxa"/>
            <w:shd w:val="clear" w:color="auto" w:fill="auto"/>
            <w:vAlign w:val="center"/>
          </w:tcPr>
          <w:p w:rsidR="007964AF" w:rsidRPr="007001F1" w:rsidRDefault="007964AF" w:rsidP="00A62FC5">
            <w:pPr>
              <w:jc w:val="center"/>
              <w:rPr>
                <w:color w:val="000000"/>
              </w:rPr>
            </w:pPr>
          </w:p>
        </w:tc>
      </w:tr>
      <w:tr w:rsidR="007964AF" w:rsidRPr="007001F1" w:rsidTr="002D20F9">
        <w:trPr>
          <w:trHeight w:val="307"/>
        </w:trPr>
        <w:tc>
          <w:tcPr>
            <w:tcW w:w="582" w:type="dxa"/>
            <w:vMerge/>
            <w:shd w:val="clear" w:color="auto" w:fill="auto"/>
            <w:noWrap/>
            <w:vAlign w:val="center"/>
          </w:tcPr>
          <w:p w:rsidR="007964AF" w:rsidRPr="007001F1" w:rsidRDefault="007964AF" w:rsidP="00A62FC5">
            <w:pPr>
              <w:jc w:val="center"/>
              <w:rPr>
                <w:color w:val="000000"/>
              </w:rPr>
            </w:pPr>
          </w:p>
        </w:tc>
        <w:tc>
          <w:tcPr>
            <w:tcW w:w="4820" w:type="dxa"/>
            <w:gridSpan w:val="2"/>
            <w:shd w:val="clear" w:color="auto" w:fill="auto"/>
            <w:vAlign w:val="center"/>
          </w:tcPr>
          <w:p w:rsidR="007964AF" w:rsidRPr="007001F1" w:rsidRDefault="007964AF" w:rsidP="00D5534B">
            <w:pPr>
              <w:jc w:val="both"/>
              <w:rPr>
                <w:color w:val="000000"/>
                <w:sz w:val="22"/>
                <w:szCs w:val="22"/>
              </w:rPr>
            </w:pPr>
            <w:r>
              <w:rPr>
                <w:color w:val="000000"/>
                <w:sz w:val="22"/>
                <w:szCs w:val="22"/>
              </w:rPr>
              <w:t xml:space="preserve">e) Zverejnil verejný obstarávateľ v profile zároveň s vyhlásením koncesie analýzy obsahujúce porovnanie </w:t>
            </w:r>
            <w:r>
              <w:rPr>
                <w:color w:val="000000"/>
                <w:sz w:val="22"/>
                <w:szCs w:val="22"/>
              </w:rPr>
              <w:lastRenderedPageBreak/>
              <w:t>variantov pred prijatím rozhodnutia vyhlásiť koncesiu v zmysle § 101 ods. 5?</w:t>
            </w:r>
          </w:p>
        </w:tc>
        <w:tc>
          <w:tcPr>
            <w:tcW w:w="567" w:type="dxa"/>
            <w:shd w:val="clear" w:color="auto" w:fill="auto"/>
            <w:vAlign w:val="center"/>
          </w:tcPr>
          <w:p w:rsidR="007964AF" w:rsidRPr="007001F1" w:rsidRDefault="007964AF" w:rsidP="00A62FC5">
            <w:pPr>
              <w:jc w:val="center"/>
              <w:rPr>
                <w:color w:val="000000"/>
              </w:rPr>
            </w:pPr>
          </w:p>
        </w:tc>
        <w:tc>
          <w:tcPr>
            <w:tcW w:w="567" w:type="dxa"/>
            <w:shd w:val="clear" w:color="auto" w:fill="auto"/>
            <w:vAlign w:val="center"/>
          </w:tcPr>
          <w:p w:rsidR="007964AF" w:rsidRPr="007001F1" w:rsidRDefault="007964AF" w:rsidP="00A62FC5">
            <w:pPr>
              <w:jc w:val="center"/>
              <w:rPr>
                <w:color w:val="000000"/>
              </w:rPr>
            </w:pPr>
          </w:p>
        </w:tc>
        <w:tc>
          <w:tcPr>
            <w:tcW w:w="776" w:type="dxa"/>
            <w:shd w:val="clear" w:color="auto" w:fill="auto"/>
            <w:vAlign w:val="center"/>
          </w:tcPr>
          <w:p w:rsidR="007964AF" w:rsidRPr="007001F1" w:rsidRDefault="007964AF" w:rsidP="00A62FC5">
            <w:pPr>
              <w:jc w:val="center"/>
              <w:rPr>
                <w:color w:val="000000"/>
              </w:rPr>
            </w:pPr>
          </w:p>
        </w:tc>
        <w:tc>
          <w:tcPr>
            <w:tcW w:w="1775" w:type="dxa"/>
            <w:shd w:val="clear" w:color="auto" w:fill="auto"/>
            <w:vAlign w:val="center"/>
          </w:tcPr>
          <w:p w:rsidR="007964AF" w:rsidRPr="007001F1" w:rsidRDefault="007964AF" w:rsidP="00A62FC5">
            <w:pPr>
              <w:jc w:val="center"/>
              <w:rPr>
                <w:color w:val="000000"/>
              </w:rPr>
            </w:pPr>
          </w:p>
        </w:tc>
      </w:tr>
      <w:tr w:rsidR="00B0251E" w:rsidRPr="007001F1" w:rsidTr="007261E4">
        <w:trPr>
          <w:trHeight w:val="20"/>
        </w:trPr>
        <w:tc>
          <w:tcPr>
            <w:tcW w:w="582" w:type="dxa"/>
            <w:shd w:val="clear" w:color="auto" w:fill="auto"/>
            <w:noWrap/>
            <w:vAlign w:val="center"/>
            <w:hideMark/>
          </w:tcPr>
          <w:p w:rsidR="00B0251E" w:rsidRPr="007001F1" w:rsidRDefault="00B0251E" w:rsidP="00A62FC5">
            <w:pPr>
              <w:jc w:val="center"/>
              <w:rPr>
                <w:color w:val="000000"/>
              </w:rPr>
            </w:pPr>
            <w:r w:rsidRPr="007001F1">
              <w:rPr>
                <w:color w:val="000000"/>
                <w:sz w:val="22"/>
                <w:szCs w:val="22"/>
              </w:rPr>
              <w:t>2</w:t>
            </w:r>
          </w:p>
        </w:tc>
        <w:tc>
          <w:tcPr>
            <w:tcW w:w="4820" w:type="dxa"/>
            <w:gridSpan w:val="2"/>
            <w:shd w:val="clear" w:color="auto" w:fill="auto"/>
            <w:vAlign w:val="center"/>
            <w:hideMark/>
          </w:tcPr>
          <w:p w:rsidR="00B0251E" w:rsidRPr="007001F1" w:rsidRDefault="0088057F" w:rsidP="00D5534B">
            <w:pPr>
              <w:jc w:val="both"/>
              <w:rPr>
                <w:color w:val="000000"/>
              </w:rPr>
            </w:pPr>
            <w:r w:rsidRPr="007001F1">
              <w:rPr>
                <w:color w:val="000000"/>
                <w:sz w:val="22"/>
                <w:szCs w:val="22"/>
              </w:rPr>
              <w:t xml:space="preserve">Boli pri zadávaní </w:t>
            </w:r>
            <w:r w:rsidR="00A85A8A">
              <w:rPr>
                <w:color w:val="000000"/>
                <w:sz w:val="22"/>
                <w:szCs w:val="22"/>
              </w:rPr>
              <w:t>koncesie</w:t>
            </w:r>
            <w:r w:rsidRPr="007001F1">
              <w:rPr>
                <w:color w:val="000000"/>
                <w:sz w:val="22"/>
                <w:szCs w:val="22"/>
              </w:rPr>
              <w:t xml:space="preserve">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B0251E" w:rsidRPr="007001F1" w:rsidTr="007261E4">
        <w:trPr>
          <w:trHeight w:val="20"/>
        </w:trPr>
        <w:tc>
          <w:tcPr>
            <w:tcW w:w="582" w:type="dxa"/>
            <w:shd w:val="clear" w:color="auto" w:fill="auto"/>
            <w:noWrap/>
            <w:vAlign w:val="center"/>
            <w:hideMark/>
          </w:tcPr>
          <w:p w:rsidR="00B0251E" w:rsidRPr="007001F1" w:rsidRDefault="00B0251E" w:rsidP="00A62FC5">
            <w:pPr>
              <w:jc w:val="center"/>
              <w:rPr>
                <w:color w:val="000000"/>
              </w:rPr>
            </w:pPr>
            <w:r w:rsidRPr="007001F1">
              <w:rPr>
                <w:color w:val="000000"/>
                <w:sz w:val="22"/>
                <w:szCs w:val="22"/>
              </w:rPr>
              <w:t>3</w:t>
            </w:r>
          </w:p>
        </w:tc>
        <w:tc>
          <w:tcPr>
            <w:tcW w:w="4820" w:type="dxa"/>
            <w:gridSpan w:val="2"/>
            <w:shd w:val="clear" w:color="auto" w:fill="auto"/>
            <w:vAlign w:val="center"/>
            <w:hideMark/>
          </w:tcPr>
          <w:p w:rsidR="00B0251E" w:rsidRPr="007001F1" w:rsidRDefault="00B0251E" w:rsidP="00D5534B">
            <w:pPr>
              <w:jc w:val="both"/>
              <w:rPr>
                <w:color w:val="000000"/>
              </w:rPr>
            </w:pPr>
            <w:r w:rsidRPr="007001F1">
              <w:rPr>
                <w:color w:val="000000"/>
                <w:sz w:val="22"/>
                <w:szCs w:val="22"/>
              </w:rPr>
              <w:t>Bol zamestnanec vykonávajúci kontrolu oboznámený s rizikovými indikátormi</w:t>
            </w:r>
            <w:r w:rsidR="00644CCE">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9A00ED"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DC7054" w:rsidRPr="007001F1" w:rsidTr="00A96394">
        <w:trPr>
          <w:trHeight w:val="388"/>
        </w:trPr>
        <w:tc>
          <w:tcPr>
            <w:tcW w:w="582" w:type="dxa"/>
            <w:vMerge w:val="restart"/>
            <w:shd w:val="clear" w:color="auto" w:fill="auto"/>
            <w:noWrap/>
            <w:vAlign w:val="center"/>
            <w:hideMark/>
          </w:tcPr>
          <w:p w:rsidR="00DC7054" w:rsidRPr="007001F1" w:rsidRDefault="00DC7054" w:rsidP="00A62FC5">
            <w:pPr>
              <w:jc w:val="center"/>
              <w:rPr>
                <w:color w:val="000000"/>
              </w:rPr>
            </w:pPr>
            <w:r w:rsidRPr="007001F1">
              <w:rPr>
                <w:color w:val="000000"/>
                <w:sz w:val="22"/>
                <w:szCs w:val="22"/>
              </w:rPr>
              <w:t>4</w:t>
            </w:r>
          </w:p>
        </w:tc>
        <w:tc>
          <w:tcPr>
            <w:tcW w:w="4820" w:type="dxa"/>
            <w:gridSpan w:val="2"/>
            <w:shd w:val="clear" w:color="auto" w:fill="auto"/>
            <w:vAlign w:val="center"/>
            <w:hideMark/>
          </w:tcPr>
          <w:p w:rsidR="00DC7054" w:rsidRPr="007001F1" w:rsidRDefault="00DC7054" w:rsidP="00D5534B">
            <w:pPr>
              <w:jc w:val="both"/>
            </w:pPr>
            <w:r w:rsidRPr="007001F1">
              <w:rPr>
                <w:sz w:val="22"/>
                <w:szCs w:val="22"/>
              </w:rPr>
              <w:t>a) Nebol pri zadávaní koncesie identifikovaný ko</w:t>
            </w:r>
            <w:r w:rsidR="00D5534B" w:rsidRPr="007001F1">
              <w:rPr>
                <w:sz w:val="22"/>
                <w:szCs w:val="22"/>
              </w:rPr>
              <w:t>nflikt záujmov podľa § 23 ZVO?</w:t>
            </w:r>
          </w:p>
        </w:tc>
        <w:tc>
          <w:tcPr>
            <w:tcW w:w="567"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c>
          <w:tcPr>
            <w:tcW w:w="567"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c>
          <w:tcPr>
            <w:tcW w:w="776"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c>
          <w:tcPr>
            <w:tcW w:w="1775"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r>
      <w:tr w:rsidR="00DC7054" w:rsidRPr="007001F1" w:rsidTr="007261E4">
        <w:trPr>
          <w:trHeight w:val="675"/>
        </w:trPr>
        <w:tc>
          <w:tcPr>
            <w:tcW w:w="582" w:type="dxa"/>
            <w:vMerge/>
            <w:shd w:val="clear" w:color="auto" w:fill="auto"/>
            <w:noWrap/>
            <w:vAlign w:val="center"/>
          </w:tcPr>
          <w:p w:rsidR="00DC7054" w:rsidRPr="007001F1" w:rsidRDefault="00DC7054" w:rsidP="00A62FC5">
            <w:pPr>
              <w:jc w:val="center"/>
              <w:rPr>
                <w:color w:val="000000"/>
              </w:rPr>
            </w:pPr>
          </w:p>
        </w:tc>
        <w:tc>
          <w:tcPr>
            <w:tcW w:w="4820" w:type="dxa"/>
            <w:gridSpan w:val="2"/>
            <w:shd w:val="clear" w:color="auto" w:fill="auto"/>
            <w:vAlign w:val="center"/>
          </w:tcPr>
          <w:p w:rsidR="00DC7054" w:rsidRPr="007001F1" w:rsidRDefault="00DC7054" w:rsidP="001C4750">
            <w:pPr>
              <w:jc w:val="both"/>
            </w:pPr>
            <w:r w:rsidRPr="007001F1">
              <w:rPr>
                <w:sz w:val="22"/>
                <w:szCs w:val="22"/>
              </w:rPr>
              <w:t>b) Boli v prípade konfliktu záujmov prijaté primerané opatrenia a vykonaná náprav</w:t>
            </w:r>
            <w:r w:rsidR="001C4750">
              <w:rPr>
                <w:sz w:val="22"/>
                <w:szCs w:val="22"/>
              </w:rPr>
              <w:t>a</w:t>
            </w:r>
            <w:r w:rsidRPr="007001F1">
              <w:rPr>
                <w:sz w:val="22"/>
                <w:szCs w:val="22"/>
              </w:rPr>
              <w:t xml:space="preserve"> v zmysle        </w:t>
            </w:r>
            <w:r w:rsidR="00D5534B" w:rsidRPr="007001F1">
              <w:rPr>
                <w:sz w:val="22"/>
                <w:szCs w:val="22"/>
              </w:rPr>
              <w:t>§ 23 ods. 5 ZVO?</w:t>
            </w:r>
          </w:p>
        </w:tc>
        <w:tc>
          <w:tcPr>
            <w:tcW w:w="567" w:type="dxa"/>
            <w:shd w:val="clear" w:color="auto" w:fill="auto"/>
            <w:vAlign w:val="center"/>
          </w:tcPr>
          <w:p w:rsidR="00DC7054" w:rsidRPr="007001F1" w:rsidRDefault="00DC7054" w:rsidP="00A62FC5">
            <w:pPr>
              <w:jc w:val="center"/>
              <w:rPr>
                <w:color w:val="000000"/>
              </w:rPr>
            </w:pPr>
          </w:p>
        </w:tc>
        <w:tc>
          <w:tcPr>
            <w:tcW w:w="567" w:type="dxa"/>
            <w:shd w:val="clear" w:color="auto" w:fill="auto"/>
            <w:vAlign w:val="center"/>
          </w:tcPr>
          <w:p w:rsidR="00DC7054" w:rsidRPr="007001F1" w:rsidRDefault="00DC7054" w:rsidP="00A62FC5">
            <w:pPr>
              <w:jc w:val="center"/>
              <w:rPr>
                <w:color w:val="000000"/>
              </w:rPr>
            </w:pPr>
          </w:p>
        </w:tc>
        <w:tc>
          <w:tcPr>
            <w:tcW w:w="776" w:type="dxa"/>
            <w:shd w:val="clear" w:color="auto" w:fill="auto"/>
            <w:vAlign w:val="center"/>
          </w:tcPr>
          <w:p w:rsidR="00DC7054" w:rsidRPr="007001F1" w:rsidRDefault="00DC7054" w:rsidP="00A62FC5">
            <w:pPr>
              <w:jc w:val="center"/>
              <w:rPr>
                <w:color w:val="000000"/>
              </w:rPr>
            </w:pPr>
          </w:p>
        </w:tc>
        <w:tc>
          <w:tcPr>
            <w:tcW w:w="1775" w:type="dxa"/>
            <w:shd w:val="clear" w:color="auto" w:fill="auto"/>
            <w:vAlign w:val="center"/>
          </w:tcPr>
          <w:p w:rsidR="00DC7054" w:rsidRPr="007001F1" w:rsidRDefault="00DC7054" w:rsidP="00A62FC5">
            <w:pPr>
              <w:jc w:val="center"/>
              <w:rPr>
                <w:color w:val="000000"/>
              </w:rPr>
            </w:pPr>
          </w:p>
        </w:tc>
      </w:tr>
      <w:tr w:rsidR="00DC7054" w:rsidRPr="007001F1" w:rsidTr="007261E4">
        <w:trPr>
          <w:trHeight w:val="675"/>
        </w:trPr>
        <w:tc>
          <w:tcPr>
            <w:tcW w:w="582" w:type="dxa"/>
            <w:vMerge/>
            <w:shd w:val="clear" w:color="auto" w:fill="auto"/>
            <w:noWrap/>
            <w:vAlign w:val="center"/>
          </w:tcPr>
          <w:p w:rsidR="00DC7054" w:rsidRPr="007001F1" w:rsidRDefault="00DC7054" w:rsidP="00A62FC5">
            <w:pPr>
              <w:jc w:val="center"/>
              <w:rPr>
                <w:color w:val="000000"/>
              </w:rPr>
            </w:pPr>
          </w:p>
        </w:tc>
        <w:tc>
          <w:tcPr>
            <w:tcW w:w="4820" w:type="dxa"/>
            <w:gridSpan w:val="2"/>
            <w:shd w:val="clear" w:color="auto" w:fill="auto"/>
            <w:vAlign w:val="center"/>
          </w:tcPr>
          <w:p w:rsidR="00DC7054" w:rsidRPr="007001F1" w:rsidRDefault="00DC7054" w:rsidP="00D5534B">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DC7054" w:rsidRPr="007001F1" w:rsidRDefault="00DC7054" w:rsidP="00A62FC5">
            <w:pPr>
              <w:jc w:val="center"/>
              <w:rPr>
                <w:color w:val="000000"/>
              </w:rPr>
            </w:pPr>
          </w:p>
        </w:tc>
        <w:tc>
          <w:tcPr>
            <w:tcW w:w="567" w:type="dxa"/>
            <w:shd w:val="clear" w:color="auto" w:fill="auto"/>
            <w:vAlign w:val="center"/>
          </w:tcPr>
          <w:p w:rsidR="00DC7054" w:rsidRPr="007001F1" w:rsidRDefault="00DC7054" w:rsidP="00A62FC5">
            <w:pPr>
              <w:jc w:val="center"/>
              <w:rPr>
                <w:color w:val="000000"/>
              </w:rPr>
            </w:pPr>
          </w:p>
        </w:tc>
        <w:tc>
          <w:tcPr>
            <w:tcW w:w="776" w:type="dxa"/>
            <w:shd w:val="clear" w:color="auto" w:fill="auto"/>
            <w:vAlign w:val="center"/>
          </w:tcPr>
          <w:p w:rsidR="00DC7054" w:rsidRPr="007001F1" w:rsidRDefault="00DC7054" w:rsidP="00A62FC5">
            <w:pPr>
              <w:jc w:val="center"/>
              <w:rPr>
                <w:color w:val="000000"/>
              </w:rPr>
            </w:pPr>
          </w:p>
        </w:tc>
        <w:tc>
          <w:tcPr>
            <w:tcW w:w="1775" w:type="dxa"/>
            <w:shd w:val="clear" w:color="auto" w:fill="auto"/>
            <w:vAlign w:val="center"/>
          </w:tcPr>
          <w:p w:rsidR="00DC7054" w:rsidRPr="007001F1" w:rsidRDefault="00DC7054" w:rsidP="00A62FC5">
            <w:pPr>
              <w:jc w:val="center"/>
              <w:rPr>
                <w:color w:val="000000"/>
              </w:rPr>
            </w:pPr>
          </w:p>
        </w:tc>
      </w:tr>
      <w:tr w:rsidR="00DC7054" w:rsidRPr="007001F1" w:rsidTr="007261E4">
        <w:trPr>
          <w:trHeight w:val="1140"/>
        </w:trPr>
        <w:tc>
          <w:tcPr>
            <w:tcW w:w="582" w:type="dxa"/>
            <w:vMerge w:val="restart"/>
            <w:shd w:val="clear" w:color="auto" w:fill="auto"/>
            <w:noWrap/>
            <w:vAlign w:val="center"/>
            <w:hideMark/>
          </w:tcPr>
          <w:p w:rsidR="00DC7054" w:rsidRPr="007001F1" w:rsidRDefault="00DC7054" w:rsidP="00A62FC5">
            <w:pPr>
              <w:jc w:val="center"/>
              <w:rPr>
                <w:color w:val="000000"/>
              </w:rPr>
            </w:pPr>
            <w:r w:rsidRPr="007001F1">
              <w:rPr>
                <w:color w:val="000000"/>
                <w:sz w:val="22"/>
                <w:szCs w:val="22"/>
              </w:rPr>
              <w:t>5</w:t>
            </w:r>
          </w:p>
        </w:tc>
        <w:tc>
          <w:tcPr>
            <w:tcW w:w="4820" w:type="dxa"/>
            <w:gridSpan w:val="2"/>
            <w:shd w:val="clear" w:color="auto" w:fill="auto"/>
            <w:vAlign w:val="center"/>
            <w:hideMark/>
          </w:tcPr>
          <w:p w:rsidR="00DC7054" w:rsidRPr="007001F1" w:rsidRDefault="00DC7054" w:rsidP="00D5534B">
            <w:pPr>
              <w:jc w:val="both"/>
            </w:pPr>
            <w:r w:rsidRPr="007001F1">
              <w:rPr>
                <w:sz w:val="22"/>
                <w:szCs w:val="22"/>
              </w:rPr>
              <w:t>a) Je verejné obstarávanie  z pohľadu kontroly predmetu obstarávania, návrhu zmluvných podmienok a iných údajov vo vecnom súlade so schválenou žiadosťou o poskytnuti</w:t>
            </w:r>
            <w:r w:rsidR="00D5534B" w:rsidRPr="007001F1">
              <w:rPr>
                <w:sz w:val="22"/>
                <w:szCs w:val="22"/>
              </w:rPr>
              <w:t xml:space="preserve">e NFP a účinnou Zmluvou o NFP? </w:t>
            </w:r>
          </w:p>
        </w:tc>
        <w:tc>
          <w:tcPr>
            <w:tcW w:w="567"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c>
          <w:tcPr>
            <w:tcW w:w="567"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c>
          <w:tcPr>
            <w:tcW w:w="776"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c>
          <w:tcPr>
            <w:tcW w:w="1775"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r>
      <w:tr w:rsidR="00DC7054" w:rsidRPr="007001F1" w:rsidTr="00A96394">
        <w:trPr>
          <w:trHeight w:val="889"/>
        </w:trPr>
        <w:tc>
          <w:tcPr>
            <w:tcW w:w="582" w:type="dxa"/>
            <w:vMerge/>
            <w:shd w:val="clear" w:color="auto" w:fill="auto"/>
            <w:noWrap/>
            <w:vAlign w:val="center"/>
          </w:tcPr>
          <w:p w:rsidR="00DC7054" w:rsidRPr="007001F1" w:rsidRDefault="00DC7054" w:rsidP="00A62FC5">
            <w:pPr>
              <w:jc w:val="center"/>
              <w:rPr>
                <w:color w:val="000000"/>
              </w:rPr>
            </w:pPr>
          </w:p>
        </w:tc>
        <w:tc>
          <w:tcPr>
            <w:tcW w:w="4820" w:type="dxa"/>
            <w:gridSpan w:val="2"/>
            <w:shd w:val="clear" w:color="auto" w:fill="auto"/>
            <w:vAlign w:val="center"/>
          </w:tcPr>
          <w:p w:rsidR="00DC7054" w:rsidRPr="007001F1" w:rsidRDefault="00DC7054" w:rsidP="00D5534B">
            <w:pPr>
              <w:jc w:val="both"/>
            </w:pPr>
            <w:r w:rsidRPr="007001F1">
              <w:rPr>
                <w:sz w:val="22"/>
                <w:szCs w:val="22"/>
              </w:rPr>
              <w:t>b) Je kontrolované verejné obstarávanie v súlade so závermi vykonanej prvej ex</w:t>
            </w:r>
            <w:r w:rsidR="00644CCE">
              <w:rPr>
                <w:sz w:val="22"/>
                <w:szCs w:val="22"/>
              </w:rPr>
              <w:t xml:space="preserve"> </w:t>
            </w:r>
            <w:r w:rsidRPr="007001F1">
              <w:rPr>
                <w:sz w:val="22"/>
                <w:szCs w:val="22"/>
              </w:rPr>
              <w:t>ante kontroly a dokumentáciou schválenou v rámci tejto prvej ex</w:t>
            </w:r>
            <w:r w:rsidR="00644CCE">
              <w:rPr>
                <w:sz w:val="22"/>
                <w:szCs w:val="22"/>
              </w:rPr>
              <w:t xml:space="preserve"> </w:t>
            </w:r>
            <w:r w:rsidRPr="007001F1">
              <w:rPr>
                <w:sz w:val="22"/>
                <w:szCs w:val="22"/>
              </w:rPr>
              <w:t>ante kontroly?</w:t>
            </w:r>
          </w:p>
        </w:tc>
        <w:tc>
          <w:tcPr>
            <w:tcW w:w="567" w:type="dxa"/>
            <w:shd w:val="clear" w:color="auto" w:fill="auto"/>
            <w:vAlign w:val="center"/>
          </w:tcPr>
          <w:p w:rsidR="00DC7054" w:rsidRPr="007001F1" w:rsidRDefault="00DC7054" w:rsidP="00A62FC5">
            <w:pPr>
              <w:jc w:val="center"/>
              <w:rPr>
                <w:color w:val="000000"/>
              </w:rPr>
            </w:pPr>
          </w:p>
        </w:tc>
        <w:tc>
          <w:tcPr>
            <w:tcW w:w="567" w:type="dxa"/>
            <w:shd w:val="clear" w:color="auto" w:fill="auto"/>
            <w:vAlign w:val="center"/>
          </w:tcPr>
          <w:p w:rsidR="00DC7054" w:rsidRPr="007001F1" w:rsidRDefault="00DC7054" w:rsidP="00A62FC5">
            <w:pPr>
              <w:jc w:val="center"/>
              <w:rPr>
                <w:color w:val="000000"/>
              </w:rPr>
            </w:pPr>
          </w:p>
        </w:tc>
        <w:tc>
          <w:tcPr>
            <w:tcW w:w="776" w:type="dxa"/>
            <w:shd w:val="clear" w:color="auto" w:fill="auto"/>
            <w:vAlign w:val="center"/>
          </w:tcPr>
          <w:p w:rsidR="00DC7054" w:rsidRPr="007001F1" w:rsidRDefault="00DC7054" w:rsidP="00A62FC5">
            <w:pPr>
              <w:jc w:val="center"/>
              <w:rPr>
                <w:color w:val="000000"/>
              </w:rPr>
            </w:pPr>
          </w:p>
        </w:tc>
        <w:tc>
          <w:tcPr>
            <w:tcW w:w="1775" w:type="dxa"/>
            <w:shd w:val="clear" w:color="auto" w:fill="auto"/>
            <w:vAlign w:val="center"/>
          </w:tcPr>
          <w:p w:rsidR="00DC7054" w:rsidRPr="007001F1" w:rsidRDefault="00DC7054" w:rsidP="00A62FC5">
            <w:pPr>
              <w:jc w:val="center"/>
              <w:rPr>
                <w:color w:val="000000"/>
              </w:rPr>
            </w:pPr>
          </w:p>
        </w:tc>
      </w:tr>
      <w:tr w:rsidR="005F6EEA" w:rsidRPr="007001F1" w:rsidTr="00962B20">
        <w:trPr>
          <w:trHeight w:val="554"/>
        </w:trPr>
        <w:tc>
          <w:tcPr>
            <w:tcW w:w="582" w:type="dxa"/>
            <w:shd w:val="clear" w:color="auto" w:fill="auto"/>
            <w:noWrap/>
            <w:vAlign w:val="center"/>
          </w:tcPr>
          <w:p w:rsidR="005F6EEA" w:rsidRPr="007001F1" w:rsidRDefault="005F6EEA" w:rsidP="00A62FC5">
            <w:pPr>
              <w:jc w:val="center"/>
              <w:rPr>
                <w:color w:val="000000"/>
              </w:rPr>
            </w:pPr>
            <w:r>
              <w:rPr>
                <w:color w:val="000000"/>
                <w:sz w:val="22"/>
                <w:szCs w:val="22"/>
              </w:rPr>
              <w:t>6</w:t>
            </w:r>
          </w:p>
        </w:tc>
        <w:tc>
          <w:tcPr>
            <w:tcW w:w="4820" w:type="dxa"/>
            <w:gridSpan w:val="2"/>
            <w:shd w:val="clear" w:color="auto" w:fill="auto"/>
            <w:vAlign w:val="center"/>
          </w:tcPr>
          <w:p w:rsidR="005F6EEA" w:rsidRPr="007001F1" w:rsidRDefault="005F6EEA" w:rsidP="00D5534B">
            <w:pPr>
              <w:jc w:val="both"/>
            </w:pPr>
            <w:r w:rsidRPr="00962B20">
              <w:rPr>
                <w:sz w:val="22"/>
                <w:szCs w:val="22"/>
              </w:rPr>
              <w:t>Boli lehoty v procese VO určené v súlade s § 102 ZVO?</w:t>
            </w:r>
          </w:p>
        </w:tc>
        <w:tc>
          <w:tcPr>
            <w:tcW w:w="567" w:type="dxa"/>
            <w:shd w:val="clear" w:color="auto" w:fill="auto"/>
            <w:vAlign w:val="center"/>
          </w:tcPr>
          <w:p w:rsidR="005F6EEA" w:rsidRPr="007001F1" w:rsidRDefault="005F6EEA" w:rsidP="00A62FC5">
            <w:pPr>
              <w:jc w:val="center"/>
              <w:rPr>
                <w:color w:val="000000"/>
              </w:rPr>
            </w:pPr>
          </w:p>
        </w:tc>
        <w:tc>
          <w:tcPr>
            <w:tcW w:w="567" w:type="dxa"/>
            <w:shd w:val="clear" w:color="auto" w:fill="auto"/>
            <w:vAlign w:val="center"/>
          </w:tcPr>
          <w:p w:rsidR="005F6EEA" w:rsidRPr="007001F1" w:rsidRDefault="005F6EEA" w:rsidP="00A62FC5">
            <w:pPr>
              <w:jc w:val="center"/>
              <w:rPr>
                <w:color w:val="000000"/>
              </w:rPr>
            </w:pPr>
          </w:p>
        </w:tc>
        <w:tc>
          <w:tcPr>
            <w:tcW w:w="776" w:type="dxa"/>
            <w:shd w:val="clear" w:color="auto" w:fill="auto"/>
            <w:vAlign w:val="center"/>
          </w:tcPr>
          <w:p w:rsidR="005F6EEA" w:rsidRPr="007001F1" w:rsidRDefault="005F6EEA" w:rsidP="00A62FC5">
            <w:pPr>
              <w:jc w:val="center"/>
              <w:rPr>
                <w:color w:val="000000"/>
              </w:rPr>
            </w:pPr>
          </w:p>
        </w:tc>
        <w:tc>
          <w:tcPr>
            <w:tcW w:w="1775" w:type="dxa"/>
            <w:shd w:val="clear" w:color="auto" w:fill="auto"/>
            <w:vAlign w:val="center"/>
          </w:tcPr>
          <w:p w:rsidR="005F6EEA" w:rsidRPr="007001F1" w:rsidRDefault="005F6EEA" w:rsidP="00A62FC5">
            <w:pPr>
              <w:jc w:val="center"/>
              <w:rPr>
                <w:color w:val="000000"/>
              </w:rPr>
            </w:pPr>
          </w:p>
        </w:tc>
      </w:tr>
      <w:tr w:rsidR="00C34FC5" w:rsidRPr="007001F1" w:rsidTr="00A96394">
        <w:trPr>
          <w:trHeight w:val="580"/>
        </w:trPr>
        <w:tc>
          <w:tcPr>
            <w:tcW w:w="582" w:type="dxa"/>
            <w:vMerge w:val="restart"/>
            <w:shd w:val="clear" w:color="auto" w:fill="auto"/>
            <w:noWrap/>
            <w:vAlign w:val="center"/>
            <w:hideMark/>
          </w:tcPr>
          <w:p w:rsidR="00C34FC5" w:rsidRPr="007001F1" w:rsidRDefault="005F6EEA" w:rsidP="00A62FC5">
            <w:pPr>
              <w:jc w:val="center"/>
              <w:rPr>
                <w:color w:val="000000"/>
              </w:rPr>
            </w:pPr>
            <w:r>
              <w:rPr>
                <w:color w:val="000000"/>
                <w:sz w:val="22"/>
                <w:szCs w:val="22"/>
              </w:rPr>
              <w:t>7</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Posudzoval verejný obstarávateľ splnenie podmienok účasti vo VO v súlade s oznámením o vyhlá</w:t>
            </w:r>
            <w:r w:rsidR="00D5534B" w:rsidRPr="007001F1">
              <w:rPr>
                <w:color w:val="000000"/>
                <w:sz w:val="22"/>
                <w:szCs w:val="22"/>
              </w:rPr>
              <w:t>sení VO a súťažnými podkladmi?</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r>
      <w:tr w:rsidR="00C34FC5" w:rsidRPr="007001F1" w:rsidTr="00A96394">
        <w:trPr>
          <w:trHeight w:val="362"/>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Ak sú podmienky účasti uvedené aj v súťažných podkladoch, sú v súlade s oznámením o koncesii?</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Default="00C34FC5" w:rsidP="00A62FC5">
            <w:pPr>
              <w:jc w:val="center"/>
              <w:rPr>
                <w:color w:val="000000"/>
              </w:rPr>
            </w:pPr>
          </w:p>
          <w:p w:rsidR="00581E43" w:rsidRPr="007001F1" w:rsidRDefault="00581E43" w:rsidP="00A62FC5">
            <w:pPr>
              <w:jc w:val="center"/>
              <w:rPr>
                <w:color w:val="000000"/>
              </w:rPr>
            </w:pPr>
          </w:p>
        </w:tc>
      </w:tr>
      <w:tr w:rsidR="00581E43" w:rsidRPr="007001F1" w:rsidTr="00A96394">
        <w:trPr>
          <w:trHeight w:val="362"/>
        </w:trPr>
        <w:tc>
          <w:tcPr>
            <w:tcW w:w="582" w:type="dxa"/>
            <w:vMerge/>
            <w:shd w:val="clear" w:color="auto" w:fill="auto"/>
            <w:noWrap/>
            <w:vAlign w:val="center"/>
          </w:tcPr>
          <w:p w:rsidR="00581E43" w:rsidRPr="007001F1" w:rsidRDefault="00581E43" w:rsidP="00A62FC5">
            <w:pPr>
              <w:jc w:val="center"/>
              <w:rPr>
                <w:color w:val="000000"/>
              </w:rPr>
            </w:pPr>
          </w:p>
        </w:tc>
        <w:tc>
          <w:tcPr>
            <w:tcW w:w="4820" w:type="dxa"/>
            <w:gridSpan w:val="2"/>
            <w:shd w:val="clear" w:color="auto" w:fill="auto"/>
            <w:vAlign w:val="center"/>
          </w:tcPr>
          <w:p w:rsidR="00581E43" w:rsidRPr="007001F1" w:rsidRDefault="00581E43" w:rsidP="00D5534B">
            <w:pPr>
              <w:jc w:val="both"/>
              <w:rPr>
                <w:color w:val="000000"/>
              </w:rPr>
            </w:pPr>
            <w:r>
              <w:rPr>
                <w:color w:val="000000"/>
                <w:sz w:val="22"/>
                <w:szCs w:val="22"/>
              </w:rPr>
              <w:t xml:space="preserve">c) V prípade, ak verejný obstarávateľ umožnil preukázať podmienky účasti prostredníctvom jednotného </w:t>
            </w:r>
            <w:r w:rsidRPr="00196220">
              <w:rPr>
                <w:color w:val="000000"/>
                <w:sz w:val="22"/>
                <w:szCs w:val="22"/>
              </w:rPr>
              <w:t>európskeho dokumentu, postupoval podľa § 39</w:t>
            </w:r>
            <w:r>
              <w:rPr>
                <w:color w:val="000000"/>
                <w:sz w:val="22"/>
                <w:szCs w:val="22"/>
              </w:rPr>
              <w:t>ZVO</w:t>
            </w:r>
            <w:r w:rsidRPr="00196220">
              <w:rPr>
                <w:color w:val="000000"/>
                <w:sz w:val="22"/>
                <w:szCs w:val="22"/>
              </w:rPr>
              <w:t>?</w:t>
            </w:r>
          </w:p>
        </w:tc>
        <w:tc>
          <w:tcPr>
            <w:tcW w:w="567" w:type="dxa"/>
            <w:shd w:val="clear" w:color="auto" w:fill="auto"/>
            <w:vAlign w:val="center"/>
          </w:tcPr>
          <w:p w:rsidR="00581E43" w:rsidRPr="007001F1" w:rsidRDefault="00581E43" w:rsidP="00A62FC5">
            <w:pPr>
              <w:jc w:val="center"/>
              <w:rPr>
                <w:color w:val="000000"/>
              </w:rPr>
            </w:pPr>
          </w:p>
        </w:tc>
        <w:tc>
          <w:tcPr>
            <w:tcW w:w="567" w:type="dxa"/>
            <w:shd w:val="clear" w:color="auto" w:fill="auto"/>
            <w:vAlign w:val="center"/>
          </w:tcPr>
          <w:p w:rsidR="00581E43" w:rsidRPr="007001F1" w:rsidRDefault="00581E43" w:rsidP="00A62FC5">
            <w:pPr>
              <w:jc w:val="center"/>
              <w:rPr>
                <w:color w:val="000000"/>
              </w:rPr>
            </w:pPr>
          </w:p>
        </w:tc>
        <w:tc>
          <w:tcPr>
            <w:tcW w:w="776" w:type="dxa"/>
            <w:shd w:val="clear" w:color="auto" w:fill="auto"/>
            <w:vAlign w:val="center"/>
          </w:tcPr>
          <w:p w:rsidR="00581E43" w:rsidRPr="007001F1" w:rsidRDefault="00581E43" w:rsidP="00A62FC5">
            <w:pPr>
              <w:jc w:val="center"/>
              <w:rPr>
                <w:color w:val="000000"/>
              </w:rPr>
            </w:pPr>
          </w:p>
        </w:tc>
        <w:tc>
          <w:tcPr>
            <w:tcW w:w="1775" w:type="dxa"/>
            <w:shd w:val="clear" w:color="auto" w:fill="auto"/>
            <w:vAlign w:val="center"/>
          </w:tcPr>
          <w:p w:rsidR="00581E43" w:rsidRDefault="00581E43" w:rsidP="00A62FC5">
            <w:pPr>
              <w:jc w:val="center"/>
              <w:rPr>
                <w:color w:val="000000"/>
              </w:rPr>
            </w:pPr>
          </w:p>
        </w:tc>
      </w:tr>
      <w:tr w:rsidR="00C34FC5" w:rsidRPr="007001F1" w:rsidTr="007261E4">
        <w:trPr>
          <w:trHeight w:val="885"/>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E85DE3" w:rsidP="00D5534B">
            <w:pPr>
              <w:jc w:val="both"/>
              <w:rPr>
                <w:color w:val="000000"/>
              </w:rPr>
            </w:pPr>
            <w:r>
              <w:rPr>
                <w:color w:val="000000"/>
                <w:sz w:val="22"/>
                <w:szCs w:val="22"/>
              </w:rPr>
              <w:t>d</w:t>
            </w:r>
            <w:r w:rsidR="00C34FC5" w:rsidRPr="00946FE9">
              <w:rPr>
                <w:color w:val="000000"/>
                <w:sz w:val="22"/>
                <w:szCs w:val="22"/>
              </w:rPr>
              <w:t>) V prípade ak podľa § 39 nedošlo k predloženiu dokladov preukazujúcich splnenie podmienok účasti skôr, vyhodnotil verejný obstarávateľ splnenie podmienok účasti úspešným uchádzačom alebo uchádzačmi, ktorí sa umiestnili na prvom až treťom miest</w:t>
            </w:r>
            <w:r w:rsidR="0038799E">
              <w:rPr>
                <w:color w:val="000000"/>
                <w:sz w:val="22"/>
                <w:szCs w:val="22"/>
              </w:rPr>
              <w:t>e</w:t>
            </w:r>
            <w:r w:rsidR="00C34FC5" w:rsidRPr="00946FE9">
              <w:rPr>
                <w:color w:val="000000"/>
                <w:sz w:val="22"/>
                <w:szCs w:val="22"/>
              </w:rPr>
              <w:t xml:space="preserve"> v poradí,</w:t>
            </w:r>
            <w:r w:rsidR="00D56171">
              <w:rPr>
                <w:color w:val="000000"/>
                <w:sz w:val="22"/>
                <w:szCs w:val="22"/>
              </w:rPr>
              <w:t xml:space="preserve"> resp. </w:t>
            </w:r>
            <w:r w:rsidR="00D56171" w:rsidRPr="00D56171">
              <w:rPr>
                <w:color w:val="000000"/>
                <w:sz w:val="22"/>
                <w:szCs w:val="22"/>
              </w:rPr>
              <w:t>vyhodnotil splnenie podmienok účasti uchádzača, ktorý sa umiestnil na prvom mieste v poradí</w:t>
            </w:r>
            <w:r w:rsidR="00C34FC5" w:rsidRPr="00946FE9">
              <w:rPr>
                <w:color w:val="000000"/>
                <w:sz w:val="22"/>
                <w:szCs w:val="22"/>
              </w:rPr>
              <w:t xml:space="preserve"> a to pri dodržaní všetkých povinností v zmysle § 55 ods. 1 ZVO?</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A96394">
        <w:trPr>
          <w:trHeight w:val="338"/>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E85DE3" w:rsidP="00D5534B">
            <w:pPr>
              <w:jc w:val="both"/>
              <w:rPr>
                <w:color w:val="000000"/>
              </w:rPr>
            </w:pPr>
            <w:r>
              <w:rPr>
                <w:color w:val="000000"/>
                <w:sz w:val="22"/>
                <w:szCs w:val="22"/>
              </w:rPr>
              <w:t>e</w:t>
            </w:r>
            <w:r w:rsidR="00C34FC5" w:rsidRPr="007001F1">
              <w:rPr>
                <w:color w:val="000000"/>
                <w:sz w:val="22"/>
                <w:szCs w:val="22"/>
              </w:rPr>
              <w:t>) Bol predmet koncesie opísaný jednoznačne, úplne a nestranne a v súlade s § 102 ods. 7 a  ZVO?</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A96394">
        <w:trPr>
          <w:trHeight w:val="388"/>
        </w:trPr>
        <w:tc>
          <w:tcPr>
            <w:tcW w:w="582" w:type="dxa"/>
            <w:vMerge w:val="restart"/>
            <w:shd w:val="clear" w:color="auto" w:fill="auto"/>
            <w:noWrap/>
            <w:vAlign w:val="center"/>
            <w:hideMark/>
          </w:tcPr>
          <w:p w:rsidR="00C34FC5" w:rsidRPr="007001F1" w:rsidRDefault="005F6EEA" w:rsidP="00A62FC5">
            <w:pPr>
              <w:jc w:val="center"/>
              <w:rPr>
                <w:color w:val="000000"/>
              </w:rPr>
            </w:pPr>
            <w:r>
              <w:rPr>
                <w:color w:val="000000"/>
                <w:sz w:val="22"/>
                <w:szCs w:val="22"/>
              </w:rPr>
              <w:t>8</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Vylúčil verejný obstarávateľ z VO uchádzača alebo záujemcu v súlade s § 40 ods. 6</w:t>
            </w:r>
            <w:r w:rsidR="00D5534B" w:rsidRPr="007001F1">
              <w:rPr>
                <w:color w:val="000000"/>
                <w:sz w:val="22"/>
                <w:szCs w:val="22"/>
              </w:rPr>
              <w:t xml:space="preserve"> ZVO?</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r>
      <w:tr w:rsidR="00C34FC5" w:rsidRPr="007001F1" w:rsidTr="00E85DE3">
        <w:trPr>
          <w:trHeight w:val="307"/>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B0251E" w:rsidRPr="007001F1" w:rsidTr="007261E4">
        <w:trPr>
          <w:trHeight w:val="20"/>
        </w:trPr>
        <w:tc>
          <w:tcPr>
            <w:tcW w:w="582" w:type="dxa"/>
            <w:shd w:val="clear" w:color="auto" w:fill="auto"/>
            <w:noWrap/>
            <w:vAlign w:val="center"/>
            <w:hideMark/>
          </w:tcPr>
          <w:p w:rsidR="00B0251E" w:rsidRPr="007001F1" w:rsidRDefault="005F6EEA" w:rsidP="00A62FC5">
            <w:pPr>
              <w:jc w:val="center"/>
              <w:rPr>
                <w:color w:val="000000"/>
              </w:rPr>
            </w:pPr>
            <w:r>
              <w:rPr>
                <w:color w:val="000000"/>
                <w:sz w:val="22"/>
                <w:szCs w:val="22"/>
              </w:rPr>
              <w:t>9</w:t>
            </w:r>
          </w:p>
        </w:tc>
        <w:tc>
          <w:tcPr>
            <w:tcW w:w="4820" w:type="dxa"/>
            <w:gridSpan w:val="2"/>
            <w:shd w:val="clear" w:color="auto" w:fill="auto"/>
            <w:vAlign w:val="center"/>
            <w:hideMark/>
          </w:tcPr>
          <w:p w:rsidR="00A718F8" w:rsidRPr="007001F1" w:rsidRDefault="008E774D" w:rsidP="00D5534B">
            <w:pPr>
              <w:jc w:val="both"/>
              <w:rPr>
                <w:color w:val="000000"/>
              </w:rPr>
            </w:pPr>
            <w:r w:rsidRPr="007001F1">
              <w:rPr>
                <w:color w:val="000000"/>
                <w:sz w:val="22"/>
                <w:szCs w:val="22"/>
              </w:rPr>
              <w:t xml:space="preserve">Určil a vyhodnocoval </w:t>
            </w:r>
            <w:r w:rsidR="00B0251E" w:rsidRPr="007001F1">
              <w:rPr>
                <w:color w:val="000000"/>
                <w:sz w:val="22"/>
                <w:szCs w:val="22"/>
              </w:rPr>
              <w:t xml:space="preserve">verejný obstarávateľ kritériá na </w:t>
            </w:r>
            <w:r w:rsidRPr="007001F1">
              <w:rPr>
                <w:color w:val="000000"/>
                <w:sz w:val="22"/>
                <w:szCs w:val="22"/>
              </w:rPr>
              <w:t xml:space="preserve">udelenie koncesií </w:t>
            </w:r>
            <w:r w:rsidR="00B0251E" w:rsidRPr="007001F1">
              <w:rPr>
                <w:color w:val="000000"/>
                <w:sz w:val="22"/>
                <w:szCs w:val="22"/>
              </w:rPr>
              <w:t xml:space="preserve">v súlade s § </w:t>
            </w:r>
            <w:r w:rsidR="00396C1D" w:rsidRPr="007001F1">
              <w:rPr>
                <w:color w:val="000000"/>
                <w:sz w:val="22"/>
                <w:szCs w:val="22"/>
              </w:rPr>
              <w:t>102</w:t>
            </w:r>
            <w:r w:rsidR="00B0251E" w:rsidRPr="007001F1">
              <w:rPr>
                <w:color w:val="000000"/>
                <w:sz w:val="22"/>
                <w:szCs w:val="22"/>
              </w:rPr>
              <w:t xml:space="preserve"> ZVO?</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B0251E" w:rsidRPr="007001F1" w:rsidTr="007261E4">
        <w:trPr>
          <w:trHeight w:val="20"/>
        </w:trPr>
        <w:tc>
          <w:tcPr>
            <w:tcW w:w="582" w:type="dxa"/>
            <w:shd w:val="clear" w:color="auto" w:fill="auto"/>
            <w:noWrap/>
            <w:vAlign w:val="center"/>
            <w:hideMark/>
          </w:tcPr>
          <w:p w:rsidR="00B0251E" w:rsidRPr="007001F1" w:rsidRDefault="005F6EEA" w:rsidP="00A62FC5">
            <w:pPr>
              <w:jc w:val="center"/>
              <w:rPr>
                <w:color w:val="000000"/>
              </w:rPr>
            </w:pPr>
            <w:r>
              <w:rPr>
                <w:color w:val="000000"/>
                <w:sz w:val="22"/>
                <w:szCs w:val="22"/>
              </w:rPr>
              <w:t>10</w:t>
            </w:r>
          </w:p>
        </w:tc>
        <w:tc>
          <w:tcPr>
            <w:tcW w:w="4820" w:type="dxa"/>
            <w:gridSpan w:val="2"/>
            <w:shd w:val="clear" w:color="auto" w:fill="auto"/>
            <w:vAlign w:val="center"/>
            <w:hideMark/>
          </w:tcPr>
          <w:p w:rsidR="00B0251E" w:rsidRPr="007001F1" w:rsidRDefault="00B0251E" w:rsidP="00D5534B">
            <w:pPr>
              <w:jc w:val="both"/>
              <w:rPr>
                <w:color w:val="000000"/>
              </w:rPr>
            </w:pPr>
            <w:r w:rsidRPr="007001F1">
              <w:rPr>
                <w:color w:val="000000"/>
                <w:sz w:val="22"/>
                <w:szCs w:val="22"/>
              </w:rPr>
              <w:t xml:space="preserve">Bolo vysvetlenie </w:t>
            </w:r>
            <w:r w:rsidR="00202AD4" w:rsidRPr="007001F1">
              <w:rPr>
                <w:color w:val="000000"/>
                <w:sz w:val="22"/>
                <w:szCs w:val="22"/>
              </w:rPr>
              <w:t>informácií potrebných na vypracovanie ponuky, návrhu a na preukázanie splnenia podmienok účasti</w:t>
            </w:r>
            <w:r w:rsidRPr="007001F1">
              <w:rPr>
                <w:color w:val="000000"/>
                <w:sz w:val="22"/>
                <w:szCs w:val="22"/>
              </w:rPr>
              <w:t xml:space="preserve"> preukázateľne bezodkladne oznámené všetkým záujemcom,</w:t>
            </w:r>
            <w:r w:rsidR="00202AD4" w:rsidRPr="007001F1">
              <w:rPr>
                <w:color w:val="000000"/>
                <w:sz w:val="22"/>
                <w:szCs w:val="22"/>
              </w:rPr>
              <w:t xml:space="preserve"> ktorí boli verejnému obstarávateľovi známi,</w:t>
            </w:r>
            <w:r w:rsidRPr="007001F1">
              <w:rPr>
                <w:color w:val="000000"/>
                <w:sz w:val="22"/>
                <w:szCs w:val="22"/>
              </w:rPr>
              <w:t xml:space="preserve">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C34FC5" w:rsidRPr="007001F1" w:rsidTr="00A96394">
        <w:trPr>
          <w:trHeight w:val="338"/>
        </w:trPr>
        <w:tc>
          <w:tcPr>
            <w:tcW w:w="582" w:type="dxa"/>
            <w:vMerge w:val="restart"/>
            <w:shd w:val="clear" w:color="auto" w:fill="auto"/>
            <w:noWrap/>
            <w:vAlign w:val="center"/>
            <w:hideMark/>
          </w:tcPr>
          <w:p w:rsidR="00C34FC5" w:rsidRPr="007001F1" w:rsidRDefault="00C34FC5" w:rsidP="00A62FC5">
            <w:pPr>
              <w:jc w:val="center"/>
              <w:rPr>
                <w:color w:val="000000"/>
              </w:rPr>
            </w:pPr>
            <w:r w:rsidRPr="007001F1">
              <w:rPr>
                <w:color w:val="000000"/>
                <w:sz w:val="22"/>
                <w:szCs w:val="22"/>
              </w:rPr>
              <w:t>1</w:t>
            </w:r>
            <w:r w:rsidR="005F6EEA">
              <w:rPr>
                <w:color w:val="000000"/>
                <w:sz w:val="22"/>
                <w:szCs w:val="22"/>
              </w:rPr>
              <w:t>1</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Bola zriadená komisia na vyhodnot</w:t>
            </w:r>
            <w:r w:rsidR="00D5534B" w:rsidRPr="007001F1">
              <w:rPr>
                <w:color w:val="000000"/>
                <w:sz w:val="22"/>
                <w:szCs w:val="22"/>
              </w:rPr>
              <w:t>enie ponúk v súlade s § 51 ZVO?</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r>
      <w:tr w:rsidR="00C34FC5" w:rsidRPr="007001F1" w:rsidTr="00A96394">
        <w:trPr>
          <w:trHeight w:val="404"/>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szCs w:val="20"/>
              </w:rPr>
            </w:pPr>
            <w:r w:rsidRPr="007001F1">
              <w:rPr>
                <w:color w:val="000000"/>
                <w:sz w:val="22"/>
                <w:szCs w:val="20"/>
              </w:rPr>
              <w:t>b) Majú členovia komisie odborné vzdelanie alebo odbornú prax z</w:t>
            </w:r>
            <w:r w:rsidR="00D5534B" w:rsidRPr="007001F1">
              <w:rPr>
                <w:color w:val="000000"/>
                <w:sz w:val="22"/>
                <w:szCs w:val="20"/>
              </w:rPr>
              <w:t>odpovedajúcu predmetu zákazky?</w:t>
            </w:r>
            <w:r w:rsidR="00D5534B" w:rsidRPr="007001F1">
              <w:rPr>
                <w:color w:val="000000"/>
                <w:sz w:val="22"/>
                <w:szCs w:val="20"/>
              </w:rPr>
              <w:br w:type="page"/>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A96394">
        <w:trPr>
          <w:trHeight w:val="296"/>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 xml:space="preserve">c) Bola komisia spôsobilá na vyhodnotenie predložených ponúk v súlade s § 51 ods. </w:t>
            </w:r>
            <w:r w:rsidR="00D5534B" w:rsidRPr="007001F1">
              <w:rPr>
                <w:color w:val="000000"/>
                <w:sz w:val="22"/>
                <w:szCs w:val="22"/>
              </w:rPr>
              <w:t>1 ZVO?</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7261E4">
        <w:trPr>
          <w:trHeight w:val="633"/>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7261E4">
        <w:trPr>
          <w:trHeight w:val="1140"/>
        </w:trPr>
        <w:tc>
          <w:tcPr>
            <w:tcW w:w="582" w:type="dxa"/>
            <w:vMerge w:val="restart"/>
            <w:shd w:val="clear" w:color="auto" w:fill="auto"/>
            <w:noWrap/>
            <w:vAlign w:val="center"/>
            <w:hideMark/>
          </w:tcPr>
          <w:p w:rsidR="00C34FC5" w:rsidRPr="007001F1" w:rsidRDefault="00C34FC5" w:rsidP="00A62FC5">
            <w:pPr>
              <w:jc w:val="center"/>
              <w:rPr>
                <w:color w:val="000000"/>
              </w:rPr>
            </w:pPr>
            <w:r w:rsidRPr="007001F1">
              <w:rPr>
                <w:color w:val="000000"/>
                <w:sz w:val="22"/>
                <w:szCs w:val="22"/>
              </w:rPr>
              <w:t>1</w:t>
            </w:r>
            <w:r w:rsidR="005F6EEA">
              <w:rPr>
                <w:color w:val="000000"/>
                <w:sz w:val="22"/>
                <w:szCs w:val="22"/>
              </w:rPr>
              <w:t>2</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koncesii</w:t>
            </w:r>
            <w:r w:rsidR="00D5534B" w:rsidRPr="007001F1">
              <w:rPr>
                <w:color w:val="000000"/>
                <w:sz w:val="22"/>
                <w:szCs w:val="22"/>
              </w:rPr>
              <w:t xml:space="preserve"> a v súťažných podkladoch?</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r>
      <w:tr w:rsidR="00C34FC5" w:rsidRPr="007001F1" w:rsidTr="00A96394">
        <w:trPr>
          <w:trHeight w:val="495"/>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Požiadala komisia  písomne  uchádzačov o vysvetlenie ponuky a nedošlo vysvetlením ponuky k jej zmene?</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7261E4">
        <w:trPr>
          <w:trHeight w:val="1013"/>
        </w:trPr>
        <w:tc>
          <w:tcPr>
            <w:tcW w:w="582" w:type="dxa"/>
            <w:vMerge w:val="restart"/>
            <w:shd w:val="clear" w:color="auto" w:fill="auto"/>
            <w:noWrap/>
            <w:vAlign w:val="center"/>
            <w:hideMark/>
          </w:tcPr>
          <w:p w:rsidR="00C34FC5" w:rsidRPr="007001F1" w:rsidRDefault="00C34FC5" w:rsidP="00A62FC5">
            <w:pPr>
              <w:jc w:val="center"/>
              <w:rPr>
                <w:color w:val="000000"/>
              </w:rPr>
            </w:pPr>
            <w:r w:rsidRPr="007001F1">
              <w:rPr>
                <w:color w:val="000000"/>
                <w:sz w:val="22"/>
                <w:szCs w:val="22"/>
              </w:rPr>
              <w:t>1</w:t>
            </w:r>
            <w:r w:rsidR="005F6EEA">
              <w:rPr>
                <w:color w:val="000000"/>
                <w:sz w:val="22"/>
                <w:szCs w:val="22"/>
              </w:rPr>
              <w:t>3</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Ak sa pri určitej koncesii objavila mimoriadne nízka ponuka vo vzťahu k tovaru, prácam alebo službám, požiadala komisia  písomne uchádzača o podrobnosti týkajúce sa tej časti ponuky, k</w:t>
            </w:r>
            <w:r w:rsidR="00D5534B" w:rsidRPr="007001F1">
              <w:rPr>
                <w:color w:val="000000"/>
                <w:sz w:val="22"/>
                <w:szCs w:val="22"/>
              </w:rPr>
              <w:t>toré sú pre jej cenu podstatné?</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r>
      <w:tr w:rsidR="00C34FC5" w:rsidRPr="007001F1" w:rsidTr="00A96394">
        <w:trPr>
          <w:trHeight w:val="426"/>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B0251E" w:rsidRPr="007001F1" w:rsidTr="007261E4">
        <w:trPr>
          <w:trHeight w:val="20"/>
        </w:trPr>
        <w:tc>
          <w:tcPr>
            <w:tcW w:w="582" w:type="dxa"/>
            <w:shd w:val="clear" w:color="auto" w:fill="auto"/>
            <w:noWrap/>
            <w:vAlign w:val="center"/>
            <w:hideMark/>
          </w:tcPr>
          <w:p w:rsidR="00B0251E" w:rsidRPr="007001F1" w:rsidRDefault="00B0251E" w:rsidP="00A62FC5">
            <w:pPr>
              <w:jc w:val="center"/>
              <w:rPr>
                <w:color w:val="000000"/>
              </w:rPr>
            </w:pPr>
            <w:r w:rsidRPr="007001F1">
              <w:rPr>
                <w:color w:val="000000"/>
                <w:sz w:val="22"/>
                <w:szCs w:val="22"/>
              </w:rPr>
              <w:t>1</w:t>
            </w:r>
            <w:r w:rsidR="005F6EEA">
              <w:rPr>
                <w:color w:val="000000"/>
                <w:sz w:val="22"/>
                <w:szCs w:val="22"/>
              </w:rPr>
              <w:t>4</w:t>
            </w:r>
          </w:p>
        </w:tc>
        <w:tc>
          <w:tcPr>
            <w:tcW w:w="4820" w:type="dxa"/>
            <w:gridSpan w:val="2"/>
            <w:shd w:val="clear" w:color="auto" w:fill="auto"/>
            <w:vAlign w:val="center"/>
            <w:hideMark/>
          </w:tcPr>
          <w:p w:rsidR="00B0251E" w:rsidRPr="007001F1" w:rsidRDefault="00983D73" w:rsidP="00D5534B">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C34FC5" w:rsidRPr="007001F1" w:rsidTr="00A96394">
        <w:trPr>
          <w:trHeight w:val="732"/>
        </w:trPr>
        <w:tc>
          <w:tcPr>
            <w:tcW w:w="582" w:type="dxa"/>
            <w:vMerge w:val="restart"/>
            <w:shd w:val="clear" w:color="auto" w:fill="auto"/>
            <w:noWrap/>
            <w:vAlign w:val="center"/>
            <w:hideMark/>
          </w:tcPr>
          <w:p w:rsidR="00C34FC5" w:rsidRPr="007001F1" w:rsidRDefault="00C34FC5" w:rsidP="00A62FC5">
            <w:pPr>
              <w:jc w:val="center"/>
              <w:rPr>
                <w:color w:val="000000"/>
              </w:rPr>
            </w:pPr>
            <w:r w:rsidRPr="007001F1">
              <w:rPr>
                <w:color w:val="000000"/>
                <w:sz w:val="22"/>
                <w:szCs w:val="22"/>
              </w:rPr>
              <w:t>1</w:t>
            </w:r>
            <w:r w:rsidR="005F6EEA">
              <w:rPr>
                <w:color w:val="000000"/>
                <w:sz w:val="22"/>
                <w:szCs w:val="22"/>
              </w:rPr>
              <w:t>5</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Oznámil verejný obstarávateľ písomne  všetkým uchádzačom, ktorých ponuky sa vyhodnocovali, výsledok vyhodnotenia pon</w:t>
            </w:r>
            <w:r w:rsidR="00D5534B" w:rsidRPr="007001F1">
              <w:rPr>
                <w:color w:val="000000"/>
                <w:sz w:val="22"/>
                <w:szCs w:val="22"/>
              </w:rPr>
              <w:t>úk, vrátane poradia uchádzačov?</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r>
      <w:tr w:rsidR="00C34FC5" w:rsidRPr="007001F1" w:rsidTr="00E85DE3">
        <w:trPr>
          <w:trHeight w:val="449"/>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 xml:space="preserve">b) Oznámil verejný obstarávateľ  neúspešnému uchádzačovi, že neuspel a dôvody neprijatia jeho </w:t>
            </w:r>
            <w:r w:rsidRPr="007001F1">
              <w:rPr>
                <w:color w:val="000000"/>
                <w:sz w:val="22"/>
                <w:szCs w:val="22"/>
              </w:rPr>
              <w:lastRenderedPageBreak/>
              <w:t>ponuky, pričom v oznámení uviedol identifikáciu úspešného uchádzača alebo uchádzačov, informáciu o charakteristikách a výhodách prijatej ponuky alebo ponúk a lehotu, v ktorej môže byť podané námietky podľa § 170 ods. 3 písm. f) ZVO?</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B0251E" w:rsidRPr="007001F1" w:rsidTr="007261E4">
        <w:trPr>
          <w:trHeight w:val="20"/>
        </w:trPr>
        <w:tc>
          <w:tcPr>
            <w:tcW w:w="582" w:type="dxa"/>
            <w:shd w:val="clear" w:color="auto" w:fill="auto"/>
            <w:noWrap/>
            <w:vAlign w:val="center"/>
            <w:hideMark/>
          </w:tcPr>
          <w:p w:rsidR="00B0251E" w:rsidRPr="007001F1" w:rsidRDefault="00B0251E" w:rsidP="00A62FC5">
            <w:pPr>
              <w:jc w:val="center"/>
              <w:rPr>
                <w:color w:val="000000"/>
              </w:rPr>
            </w:pPr>
            <w:r w:rsidRPr="007001F1">
              <w:rPr>
                <w:color w:val="000000"/>
                <w:sz w:val="22"/>
                <w:szCs w:val="22"/>
              </w:rPr>
              <w:t>1</w:t>
            </w:r>
            <w:r w:rsidR="005F6EEA">
              <w:rPr>
                <w:color w:val="000000"/>
                <w:sz w:val="22"/>
                <w:szCs w:val="22"/>
              </w:rPr>
              <w:t>6</w:t>
            </w:r>
          </w:p>
        </w:tc>
        <w:tc>
          <w:tcPr>
            <w:tcW w:w="4820" w:type="dxa"/>
            <w:gridSpan w:val="2"/>
            <w:shd w:val="clear" w:color="auto" w:fill="auto"/>
            <w:vAlign w:val="center"/>
            <w:hideMark/>
          </w:tcPr>
          <w:p w:rsidR="00B0251E" w:rsidRPr="007001F1" w:rsidRDefault="00B0251E" w:rsidP="00D5534B">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C34FC5" w:rsidRPr="007001F1" w:rsidTr="00A96394">
        <w:trPr>
          <w:trHeight w:val="381"/>
        </w:trPr>
        <w:tc>
          <w:tcPr>
            <w:tcW w:w="582" w:type="dxa"/>
            <w:vMerge w:val="restart"/>
            <w:shd w:val="clear" w:color="auto" w:fill="auto"/>
            <w:noWrap/>
            <w:vAlign w:val="center"/>
          </w:tcPr>
          <w:p w:rsidR="00C34FC5" w:rsidRPr="007001F1" w:rsidRDefault="00C34FC5" w:rsidP="00A62FC5">
            <w:pPr>
              <w:jc w:val="center"/>
              <w:rPr>
                <w:color w:val="000000"/>
              </w:rPr>
            </w:pPr>
            <w:r w:rsidRPr="007001F1">
              <w:rPr>
                <w:color w:val="000000"/>
                <w:sz w:val="22"/>
                <w:szCs w:val="22"/>
              </w:rPr>
              <w:t>1</w:t>
            </w:r>
            <w:r w:rsidR="005F6EEA">
              <w:rPr>
                <w:color w:val="000000"/>
                <w:sz w:val="22"/>
                <w:szCs w:val="22"/>
              </w:rPr>
              <w:t>7</w:t>
            </w: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a) Je úspešný uchádzač zapísaný v registri partnerov verejného sekt</w:t>
            </w:r>
            <w:r w:rsidR="00D5534B" w:rsidRPr="007001F1">
              <w:rPr>
                <w:color w:val="000000"/>
                <w:sz w:val="22"/>
                <w:szCs w:val="22"/>
              </w:rPr>
              <w:t>ora?</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7261E4">
        <w:trPr>
          <w:trHeight w:val="845"/>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w:t>
            </w:r>
            <w:r w:rsidR="00D5534B" w:rsidRPr="007001F1">
              <w:rPr>
                <w:color w:val="000000"/>
                <w:sz w:val="22"/>
                <w:szCs w:val="22"/>
              </w:rPr>
              <w:t>ov verejného sektora</w:t>
            </w:r>
            <w:r w:rsidR="008F5BD7">
              <w:rPr>
                <w:color w:val="000000"/>
                <w:sz w:val="22"/>
                <w:szCs w:val="22"/>
              </w:rPr>
              <w:t xml:space="preserve"> </w:t>
            </w:r>
            <w:r w:rsidR="008F5BD7">
              <w:rPr>
                <w:sz w:val="22"/>
                <w:szCs w:val="22"/>
              </w:rPr>
              <w:t>(ak relevantné)</w:t>
            </w:r>
            <w:r w:rsidR="00D5534B" w:rsidRPr="007001F1">
              <w:rPr>
                <w:color w:val="000000"/>
                <w:sz w:val="22"/>
                <w:szCs w:val="22"/>
              </w:rPr>
              <w:t xml:space="preserve">?          </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B0251E" w:rsidRPr="007001F1" w:rsidTr="007261E4">
        <w:trPr>
          <w:trHeight w:val="20"/>
        </w:trPr>
        <w:tc>
          <w:tcPr>
            <w:tcW w:w="582" w:type="dxa"/>
            <w:shd w:val="clear" w:color="auto" w:fill="auto"/>
            <w:noWrap/>
            <w:vAlign w:val="center"/>
            <w:hideMark/>
          </w:tcPr>
          <w:p w:rsidR="00B0251E" w:rsidRPr="007001F1" w:rsidRDefault="006F6B0D" w:rsidP="00A62FC5">
            <w:pPr>
              <w:jc w:val="center"/>
              <w:rPr>
                <w:color w:val="000000"/>
              </w:rPr>
            </w:pPr>
            <w:r w:rsidRPr="007001F1">
              <w:rPr>
                <w:color w:val="000000"/>
                <w:sz w:val="22"/>
                <w:szCs w:val="22"/>
              </w:rPr>
              <w:t>1</w:t>
            </w:r>
            <w:r w:rsidR="005F6EEA">
              <w:rPr>
                <w:color w:val="000000"/>
                <w:sz w:val="22"/>
                <w:szCs w:val="22"/>
              </w:rPr>
              <w:t>8</w:t>
            </w:r>
          </w:p>
        </w:tc>
        <w:tc>
          <w:tcPr>
            <w:tcW w:w="4820" w:type="dxa"/>
            <w:gridSpan w:val="2"/>
            <w:shd w:val="clear" w:color="auto" w:fill="auto"/>
            <w:vAlign w:val="center"/>
            <w:hideMark/>
          </w:tcPr>
          <w:p w:rsidR="00B0251E" w:rsidRPr="007001F1" w:rsidRDefault="00B0251E" w:rsidP="00D5534B">
            <w:pPr>
              <w:jc w:val="both"/>
              <w:rPr>
                <w:color w:val="000000"/>
              </w:rPr>
            </w:pPr>
            <w:r w:rsidRPr="007001F1">
              <w:rPr>
                <w:color w:val="000000"/>
                <w:sz w:val="22"/>
                <w:szCs w:val="22"/>
              </w:rPr>
              <w:t xml:space="preserve">Postupoval prijímateľ pri zadávaní koncesie podľa § </w:t>
            </w:r>
            <w:r w:rsidR="009E3256" w:rsidRPr="007001F1">
              <w:rPr>
                <w:color w:val="000000"/>
                <w:sz w:val="22"/>
                <w:szCs w:val="22"/>
              </w:rPr>
              <w:t xml:space="preserve">100 </w:t>
            </w:r>
            <w:r w:rsidRPr="007001F1">
              <w:rPr>
                <w:color w:val="000000"/>
                <w:sz w:val="22"/>
                <w:szCs w:val="22"/>
              </w:rPr>
              <w:t xml:space="preserve">až § </w:t>
            </w:r>
            <w:r w:rsidR="009E3256" w:rsidRPr="007001F1">
              <w:rPr>
                <w:color w:val="000000"/>
                <w:sz w:val="22"/>
                <w:szCs w:val="22"/>
              </w:rPr>
              <w:t>107</w:t>
            </w:r>
            <w:r w:rsidRPr="007001F1">
              <w:rPr>
                <w:color w:val="000000"/>
                <w:sz w:val="22"/>
                <w:szCs w:val="22"/>
              </w:rPr>
              <w:t xml:space="preserve">ZVO?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B0251E" w:rsidRPr="007001F1" w:rsidTr="007261E4">
        <w:trPr>
          <w:trHeight w:val="20"/>
        </w:trPr>
        <w:tc>
          <w:tcPr>
            <w:tcW w:w="582" w:type="dxa"/>
            <w:shd w:val="clear" w:color="auto" w:fill="auto"/>
            <w:noWrap/>
            <w:vAlign w:val="center"/>
            <w:hideMark/>
          </w:tcPr>
          <w:p w:rsidR="00B0251E" w:rsidRPr="007001F1" w:rsidRDefault="006F6B0D" w:rsidP="00A62FC5">
            <w:pPr>
              <w:jc w:val="center"/>
              <w:rPr>
                <w:color w:val="000000"/>
              </w:rPr>
            </w:pPr>
            <w:r w:rsidRPr="007001F1">
              <w:rPr>
                <w:color w:val="000000"/>
                <w:sz w:val="22"/>
                <w:szCs w:val="22"/>
              </w:rPr>
              <w:t>1</w:t>
            </w:r>
            <w:r w:rsidR="005F6EEA">
              <w:rPr>
                <w:color w:val="000000"/>
                <w:sz w:val="22"/>
                <w:szCs w:val="22"/>
              </w:rPr>
              <w:t>9</w:t>
            </w:r>
          </w:p>
        </w:tc>
        <w:tc>
          <w:tcPr>
            <w:tcW w:w="4820" w:type="dxa"/>
            <w:gridSpan w:val="2"/>
            <w:shd w:val="clear" w:color="auto" w:fill="auto"/>
            <w:vAlign w:val="center"/>
            <w:hideMark/>
          </w:tcPr>
          <w:p w:rsidR="00B0251E" w:rsidRPr="007001F1" w:rsidRDefault="00B0251E" w:rsidP="00D5534B">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5F6EEA" w:rsidRPr="007001F1" w:rsidTr="007261E4">
        <w:trPr>
          <w:trHeight w:val="20"/>
        </w:trPr>
        <w:tc>
          <w:tcPr>
            <w:tcW w:w="582" w:type="dxa"/>
            <w:shd w:val="clear" w:color="auto" w:fill="auto"/>
            <w:noWrap/>
            <w:vAlign w:val="center"/>
          </w:tcPr>
          <w:p w:rsidR="005F6EEA" w:rsidRPr="007001F1" w:rsidRDefault="005F6EEA" w:rsidP="00A62FC5">
            <w:pPr>
              <w:jc w:val="center"/>
              <w:rPr>
                <w:color w:val="000000"/>
              </w:rPr>
            </w:pPr>
            <w:r>
              <w:rPr>
                <w:color w:val="000000"/>
                <w:sz w:val="22"/>
                <w:szCs w:val="22"/>
              </w:rPr>
              <w:t>20</w:t>
            </w:r>
          </w:p>
        </w:tc>
        <w:tc>
          <w:tcPr>
            <w:tcW w:w="4820" w:type="dxa"/>
            <w:gridSpan w:val="2"/>
            <w:shd w:val="clear" w:color="auto" w:fill="auto"/>
            <w:vAlign w:val="center"/>
          </w:tcPr>
          <w:p w:rsidR="005F6EEA" w:rsidRPr="007001F1" w:rsidRDefault="005F6EEA" w:rsidP="00D5534B">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5F6EEA" w:rsidRPr="007001F1" w:rsidRDefault="005F6EEA" w:rsidP="00A62FC5">
            <w:pPr>
              <w:jc w:val="center"/>
              <w:rPr>
                <w:color w:val="000000"/>
              </w:rPr>
            </w:pPr>
          </w:p>
        </w:tc>
        <w:tc>
          <w:tcPr>
            <w:tcW w:w="567" w:type="dxa"/>
            <w:shd w:val="clear" w:color="auto" w:fill="auto"/>
            <w:vAlign w:val="center"/>
          </w:tcPr>
          <w:p w:rsidR="005F6EEA" w:rsidRPr="007001F1" w:rsidRDefault="005F6EEA" w:rsidP="00A62FC5">
            <w:pPr>
              <w:jc w:val="center"/>
              <w:rPr>
                <w:color w:val="000000"/>
              </w:rPr>
            </w:pPr>
          </w:p>
        </w:tc>
        <w:tc>
          <w:tcPr>
            <w:tcW w:w="776" w:type="dxa"/>
            <w:shd w:val="clear" w:color="auto" w:fill="auto"/>
            <w:vAlign w:val="center"/>
          </w:tcPr>
          <w:p w:rsidR="005F6EEA" w:rsidRPr="007001F1" w:rsidRDefault="005F6EEA" w:rsidP="00A62FC5">
            <w:pPr>
              <w:jc w:val="center"/>
              <w:rPr>
                <w:color w:val="000000"/>
              </w:rPr>
            </w:pPr>
          </w:p>
        </w:tc>
        <w:tc>
          <w:tcPr>
            <w:tcW w:w="1775" w:type="dxa"/>
            <w:shd w:val="clear" w:color="auto" w:fill="auto"/>
            <w:vAlign w:val="center"/>
          </w:tcPr>
          <w:p w:rsidR="005F6EEA" w:rsidRPr="007001F1" w:rsidRDefault="005F6EEA" w:rsidP="00A62FC5">
            <w:pPr>
              <w:jc w:val="center"/>
              <w:rPr>
                <w:color w:val="000000"/>
              </w:rPr>
            </w:pPr>
          </w:p>
        </w:tc>
      </w:tr>
      <w:tr w:rsidR="00B0251E" w:rsidRPr="007001F1" w:rsidTr="007261E4">
        <w:trPr>
          <w:trHeight w:val="300"/>
        </w:trPr>
        <w:tc>
          <w:tcPr>
            <w:tcW w:w="9087" w:type="dxa"/>
            <w:gridSpan w:val="7"/>
            <w:shd w:val="clear" w:color="auto" w:fill="auto"/>
            <w:noWrap/>
            <w:vAlign w:val="center"/>
          </w:tcPr>
          <w:p w:rsidR="00B0251E" w:rsidRPr="007001F1" w:rsidRDefault="00B0251E" w:rsidP="00A62FC5">
            <w:pPr>
              <w:jc w:val="both"/>
              <w:rPr>
                <w:b/>
                <w:sz w:val="20"/>
                <w:szCs w:val="20"/>
              </w:rPr>
            </w:pPr>
            <w:r w:rsidRPr="007001F1">
              <w:rPr>
                <w:b/>
                <w:sz w:val="20"/>
                <w:szCs w:val="20"/>
              </w:rPr>
              <w:t>VYJADRENIE</w:t>
            </w:r>
          </w:p>
          <w:p w:rsidR="00B0251E" w:rsidRPr="007001F1" w:rsidRDefault="00B0251E" w:rsidP="00A62FC5">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03"/>
              <w:t>[1]</w:t>
            </w:r>
          </w:p>
          <w:p w:rsidR="00B0251E" w:rsidRPr="007001F1" w:rsidRDefault="00B0251E" w:rsidP="00A62FC5">
            <w:pPr>
              <w:rPr>
                <w:b/>
                <w:bCs/>
                <w:color w:val="000000"/>
              </w:rPr>
            </w:pP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b/>
                <w:bCs/>
              </w:rPr>
            </w:pPr>
            <w:r w:rsidRPr="007001F1">
              <w:rPr>
                <w:b/>
                <w:bCs/>
                <w:sz w:val="22"/>
                <w:szCs w:val="22"/>
              </w:rPr>
              <w:t>Kontrolu vykonal</w:t>
            </w:r>
            <w:r w:rsidR="00BD759C">
              <w:rPr>
                <w:rStyle w:val="Odkaznapoznmkupodiarou"/>
                <w:b/>
                <w:bCs/>
                <w:sz w:val="22"/>
                <w:szCs w:val="22"/>
              </w:rPr>
              <w:footnoteReference w:customMarkFollows="1" w:id="104"/>
              <w:t>2</w:t>
            </w:r>
            <w:r w:rsidRPr="007001F1">
              <w:rPr>
                <w:b/>
                <w:bCs/>
                <w:sz w:val="22"/>
                <w:szCs w:val="22"/>
              </w:rPr>
              <w:t>:</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b/>
                <w:bCs/>
              </w:rPr>
            </w:pPr>
            <w:r w:rsidRPr="007001F1">
              <w:rPr>
                <w:b/>
                <w:bCs/>
                <w:sz w:val="22"/>
                <w:szCs w:val="22"/>
              </w:rPr>
              <w:t>Dátum:</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000000" w:fill="FFFFFF"/>
            <w:vAlign w:val="center"/>
            <w:hideMark/>
          </w:tcPr>
          <w:p w:rsidR="00B0251E" w:rsidRPr="007001F1" w:rsidRDefault="00B0251E" w:rsidP="00A62FC5">
            <w:pPr>
              <w:rPr>
                <w:b/>
                <w:bCs/>
              </w:rPr>
            </w:pPr>
            <w:r w:rsidRPr="007001F1">
              <w:rPr>
                <w:b/>
                <w:bCs/>
                <w:sz w:val="22"/>
                <w:szCs w:val="22"/>
              </w:rPr>
              <w:t>Podpis:</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9087" w:type="dxa"/>
            <w:gridSpan w:val="7"/>
            <w:shd w:val="clear" w:color="auto" w:fill="auto"/>
            <w:noWrap/>
            <w:vAlign w:val="bottom"/>
            <w:hideMark/>
          </w:tcPr>
          <w:p w:rsidR="00B0251E" w:rsidRPr="007001F1" w:rsidRDefault="00B0251E" w:rsidP="00A62FC5">
            <w:pPr>
              <w:jc w:val="center"/>
              <w:rPr>
                <w:color w:val="000000"/>
              </w:rPr>
            </w:pPr>
            <w:r w:rsidRPr="007001F1">
              <w:rPr>
                <w:color w:val="000000"/>
                <w:sz w:val="22"/>
                <w:szCs w:val="22"/>
              </w:rPr>
              <w:t> </w:t>
            </w:r>
          </w:p>
        </w:tc>
      </w:tr>
      <w:tr w:rsidR="00B0251E" w:rsidRPr="007001F1" w:rsidTr="007261E4">
        <w:trPr>
          <w:trHeight w:val="300"/>
        </w:trPr>
        <w:tc>
          <w:tcPr>
            <w:tcW w:w="3559" w:type="dxa"/>
            <w:gridSpan w:val="2"/>
            <w:shd w:val="clear" w:color="000000" w:fill="FFFFFF"/>
            <w:vAlign w:val="center"/>
            <w:hideMark/>
          </w:tcPr>
          <w:p w:rsidR="00B0251E" w:rsidRPr="007001F1" w:rsidRDefault="00B0251E" w:rsidP="00A62FC5">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105"/>
              <w:t>3</w:t>
            </w:r>
            <w:r w:rsidRPr="007001F1">
              <w:rPr>
                <w:b/>
                <w:bCs/>
                <w:sz w:val="22"/>
                <w:szCs w:val="22"/>
              </w:rPr>
              <w:t>:</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000000" w:fill="FFFFFF"/>
            <w:vAlign w:val="center"/>
            <w:hideMark/>
          </w:tcPr>
          <w:p w:rsidR="00B0251E" w:rsidRPr="007001F1" w:rsidRDefault="00B0251E" w:rsidP="00A62FC5">
            <w:pPr>
              <w:rPr>
                <w:b/>
                <w:bCs/>
              </w:rPr>
            </w:pPr>
            <w:r w:rsidRPr="007001F1">
              <w:rPr>
                <w:b/>
                <w:bCs/>
                <w:sz w:val="22"/>
                <w:szCs w:val="22"/>
              </w:rPr>
              <w:t xml:space="preserve">Dátum: </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000000" w:fill="FFFFFF"/>
            <w:vAlign w:val="center"/>
            <w:hideMark/>
          </w:tcPr>
          <w:p w:rsidR="00B0251E" w:rsidRPr="007001F1" w:rsidRDefault="00B0251E" w:rsidP="00A62FC5">
            <w:pPr>
              <w:rPr>
                <w:b/>
                <w:bCs/>
              </w:rPr>
            </w:pPr>
            <w:r w:rsidRPr="007001F1">
              <w:rPr>
                <w:b/>
                <w:bCs/>
                <w:sz w:val="22"/>
                <w:szCs w:val="22"/>
              </w:rPr>
              <w:t>Podpis:</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bl>
    <w:p w:rsidR="009E3256" w:rsidRPr="007001F1" w:rsidRDefault="009E3256"/>
    <w:p w:rsidR="009E3256" w:rsidRPr="007001F1" w:rsidRDefault="009E3256">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E3256" w:rsidRPr="007001F1" w:rsidTr="007261E4">
        <w:trPr>
          <w:trHeight w:val="645"/>
        </w:trPr>
        <w:tc>
          <w:tcPr>
            <w:tcW w:w="9087" w:type="dxa"/>
            <w:gridSpan w:val="7"/>
            <w:shd w:val="clear" w:color="000000" w:fill="60497A"/>
            <w:vAlign w:val="center"/>
            <w:hideMark/>
          </w:tcPr>
          <w:p w:rsidR="009E3256" w:rsidRPr="007001F1" w:rsidRDefault="009E3256" w:rsidP="009E3256">
            <w:pPr>
              <w:jc w:val="center"/>
              <w:rPr>
                <w:b/>
                <w:bCs/>
                <w:color w:val="FFFFFF"/>
              </w:rPr>
            </w:pPr>
            <w:r w:rsidRPr="007001F1">
              <w:rPr>
                <w:b/>
                <w:bCs/>
                <w:color w:val="FFFFFF"/>
              </w:rPr>
              <w:lastRenderedPageBreak/>
              <w:t>Kontrolný zoznam k finančnej kontrole VO</w:t>
            </w:r>
            <w:r w:rsidRPr="007001F1">
              <w:rPr>
                <w:b/>
                <w:bCs/>
                <w:color w:val="FFFFFF"/>
              </w:rPr>
              <w:br/>
            </w:r>
            <w:bookmarkStart w:id="39" w:name="KZ_35"/>
            <w:r w:rsidRPr="007001F1">
              <w:rPr>
                <w:b/>
                <w:bCs/>
                <w:color w:val="FFFFFF"/>
              </w:rPr>
              <w:t>Nadlimitná zákazka - koncesia - následná ex</w:t>
            </w:r>
            <w:r w:rsidR="007964AF">
              <w:rPr>
                <w:b/>
                <w:bCs/>
                <w:color w:val="FFFFFF"/>
              </w:rPr>
              <w:t xml:space="preserve"> </w:t>
            </w:r>
            <w:r w:rsidRPr="007001F1">
              <w:rPr>
                <w:b/>
                <w:bCs/>
                <w:color w:val="FFFFFF"/>
              </w:rPr>
              <w:t>post kontrola</w:t>
            </w:r>
            <w:bookmarkEnd w:id="39"/>
          </w:p>
        </w:tc>
      </w:tr>
      <w:tr w:rsidR="009E3256" w:rsidRPr="007001F1" w:rsidTr="007261E4">
        <w:trPr>
          <w:trHeight w:val="330"/>
        </w:trPr>
        <w:tc>
          <w:tcPr>
            <w:tcW w:w="9087" w:type="dxa"/>
            <w:gridSpan w:val="7"/>
            <w:shd w:val="clear" w:color="auto" w:fill="auto"/>
            <w:vAlign w:val="center"/>
            <w:hideMark/>
          </w:tcPr>
          <w:p w:rsidR="009E3256" w:rsidRPr="007001F1" w:rsidRDefault="009E3256" w:rsidP="009E3256">
            <w:pPr>
              <w:jc w:val="center"/>
              <w:rPr>
                <w:b/>
                <w:bCs/>
                <w:color w:val="000000"/>
              </w:rPr>
            </w:pPr>
            <w:r w:rsidRPr="007001F1">
              <w:rPr>
                <w:b/>
                <w:bCs/>
                <w:color w:val="000000"/>
                <w:sz w:val="22"/>
                <w:szCs w:val="22"/>
              </w:rPr>
              <w:t>Identifikácia programu</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programu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66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30"/>
        </w:trPr>
        <w:tc>
          <w:tcPr>
            <w:tcW w:w="9087" w:type="dxa"/>
            <w:gridSpan w:val="7"/>
            <w:shd w:val="clear" w:color="auto" w:fill="auto"/>
            <w:vAlign w:val="center"/>
            <w:hideMark/>
          </w:tcPr>
          <w:p w:rsidR="009E3256" w:rsidRPr="007001F1" w:rsidRDefault="009E3256" w:rsidP="009E3256">
            <w:pPr>
              <w:jc w:val="center"/>
              <w:rPr>
                <w:b/>
                <w:bCs/>
                <w:color w:val="000000"/>
              </w:rPr>
            </w:pPr>
            <w:r w:rsidRPr="007001F1">
              <w:rPr>
                <w:b/>
                <w:bCs/>
                <w:color w:val="000000"/>
                <w:sz w:val="22"/>
                <w:szCs w:val="22"/>
              </w:rPr>
              <w:t>Identifikácia projektu a prijímateľa</w:t>
            </w:r>
          </w:p>
        </w:tc>
      </w:tr>
      <w:tr w:rsidR="009E3256" w:rsidRPr="007001F1" w:rsidTr="007261E4">
        <w:trPr>
          <w:trHeight w:val="33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projektu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30"/>
        </w:trPr>
        <w:tc>
          <w:tcPr>
            <w:tcW w:w="9087" w:type="dxa"/>
            <w:gridSpan w:val="7"/>
            <w:shd w:val="clear" w:color="auto" w:fill="auto"/>
            <w:vAlign w:val="center"/>
            <w:hideMark/>
          </w:tcPr>
          <w:p w:rsidR="009E3256" w:rsidRPr="007001F1" w:rsidRDefault="009E3256" w:rsidP="009E3256">
            <w:pPr>
              <w:jc w:val="center"/>
              <w:rPr>
                <w:b/>
                <w:bCs/>
                <w:color w:val="000000"/>
              </w:rPr>
            </w:pPr>
            <w:r w:rsidRPr="007001F1">
              <w:rPr>
                <w:b/>
                <w:bCs/>
                <w:color w:val="000000"/>
                <w:sz w:val="22"/>
                <w:szCs w:val="22"/>
              </w:rPr>
              <w:t>Identifikácia zákazky</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xml:space="preserve">Nadlimitná </w:t>
            </w:r>
            <w:r w:rsidR="008E774D" w:rsidRPr="007001F1">
              <w:rPr>
                <w:color w:val="000000"/>
                <w:sz w:val="22"/>
                <w:szCs w:val="22"/>
              </w:rPr>
              <w:t>koncesia</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Koncesia (§ 100 a nasl. ZVO)</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9E3256" w:rsidRPr="007001F1" w:rsidRDefault="009E3256" w:rsidP="009E3256">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9E3256">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9E3256">
            <w:pPr>
              <w:rPr>
                <w:color w:val="000000"/>
              </w:rPr>
            </w:pP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Typ kontroly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Následná ex</w:t>
            </w:r>
            <w:r w:rsidR="007964AF">
              <w:rPr>
                <w:color w:val="000000"/>
                <w:sz w:val="22"/>
                <w:szCs w:val="22"/>
              </w:rPr>
              <w:t xml:space="preserve"> </w:t>
            </w:r>
            <w:r w:rsidRPr="007001F1">
              <w:rPr>
                <w:color w:val="000000"/>
                <w:sz w:val="22"/>
                <w:szCs w:val="22"/>
              </w:rPr>
              <w:t>post kontrola</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zákazky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dodávateľa</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IČO dodávateľa</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Hodnota zákazky bez DPH</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Hodnota zákazky s DPH</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15"/>
        </w:trPr>
        <w:tc>
          <w:tcPr>
            <w:tcW w:w="582"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áno</w:t>
            </w:r>
          </w:p>
        </w:tc>
        <w:tc>
          <w:tcPr>
            <w:tcW w:w="567"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nie</w:t>
            </w:r>
          </w:p>
        </w:tc>
        <w:tc>
          <w:tcPr>
            <w:tcW w:w="776"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Poznámka</w:t>
            </w:r>
          </w:p>
        </w:tc>
      </w:tr>
      <w:tr w:rsidR="009E3256" w:rsidRPr="007001F1" w:rsidTr="007261E4">
        <w:trPr>
          <w:trHeight w:val="20"/>
        </w:trPr>
        <w:tc>
          <w:tcPr>
            <w:tcW w:w="582" w:type="dxa"/>
            <w:shd w:val="clear" w:color="auto" w:fill="auto"/>
            <w:noWrap/>
            <w:vAlign w:val="center"/>
            <w:hideMark/>
          </w:tcPr>
          <w:p w:rsidR="009E3256" w:rsidRPr="007001F1" w:rsidRDefault="009E3256" w:rsidP="009E3256">
            <w:pPr>
              <w:jc w:val="center"/>
              <w:rPr>
                <w:color w:val="000000"/>
              </w:rPr>
            </w:pPr>
            <w:r w:rsidRPr="007001F1">
              <w:rPr>
                <w:color w:val="000000"/>
                <w:sz w:val="22"/>
                <w:szCs w:val="22"/>
              </w:rPr>
              <w:t>1</w:t>
            </w:r>
          </w:p>
        </w:tc>
        <w:tc>
          <w:tcPr>
            <w:tcW w:w="4820" w:type="dxa"/>
            <w:gridSpan w:val="2"/>
            <w:shd w:val="clear" w:color="auto" w:fill="auto"/>
            <w:vAlign w:val="center"/>
            <w:hideMark/>
          </w:tcPr>
          <w:p w:rsidR="009E3256" w:rsidRPr="007001F1" w:rsidRDefault="0088057F" w:rsidP="00D5534B">
            <w:pPr>
              <w:jc w:val="both"/>
              <w:rPr>
                <w:color w:val="000000"/>
              </w:rPr>
            </w:pPr>
            <w:r w:rsidRPr="007001F1">
              <w:rPr>
                <w:color w:val="000000"/>
                <w:sz w:val="22"/>
                <w:szCs w:val="22"/>
              </w:rPr>
              <w:t xml:space="preserve">Boli pri zadávaní </w:t>
            </w:r>
            <w:r w:rsidR="00A85A8A">
              <w:rPr>
                <w:color w:val="000000"/>
                <w:sz w:val="22"/>
                <w:szCs w:val="22"/>
              </w:rPr>
              <w:t>koncesie</w:t>
            </w:r>
            <w:r w:rsidRPr="007001F1">
              <w:rPr>
                <w:color w:val="000000"/>
                <w:sz w:val="22"/>
                <w:szCs w:val="22"/>
              </w:rPr>
              <w:t xml:space="preserve">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9E3256" w:rsidRPr="007001F1" w:rsidTr="007261E4">
        <w:trPr>
          <w:trHeight w:val="20"/>
        </w:trPr>
        <w:tc>
          <w:tcPr>
            <w:tcW w:w="582" w:type="dxa"/>
            <w:shd w:val="clear" w:color="auto" w:fill="auto"/>
            <w:noWrap/>
            <w:vAlign w:val="center"/>
            <w:hideMark/>
          </w:tcPr>
          <w:p w:rsidR="009E3256" w:rsidRPr="007001F1" w:rsidRDefault="009E3256" w:rsidP="009E3256">
            <w:pPr>
              <w:jc w:val="center"/>
              <w:rPr>
                <w:color w:val="000000"/>
              </w:rPr>
            </w:pPr>
            <w:r w:rsidRPr="007001F1">
              <w:rPr>
                <w:color w:val="000000"/>
                <w:sz w:val="22"/>
                <w:szCs w:val="22"/>
              </w:rPr>
              <w:t>2</w:t>
            </w:r>
          </w:p>
        </w:tc>
        <w:tc>
          <w:tcPr>
            <w:tcW w:w="4820" w:type="dxa"/>
            <w:gridSpan w:val="2"/>
            <w:shd w:val="clear" w:color="auto" w:fill="auto"/>
            <w:vAlign w:val="center"/>
            <w:hideMark/>
          </w:tcPr>
          <w:p w:rsidR="009E3256" w:rsidRPr="007001F1" w:rsidRDefault="009E3256" w:rsidP="00D5534B">
            <w:pPr>
              <w:jc w:val="both"/>
              <w:rPr>
                <w:color w:val="000000"/>
              </w:rPr>
            </w:pPr>
            <w:r w:rsidRPr="007001F1">
              <w:rPr>
                <w:color w:val="000000"/>
                <w:sz w:val="22"/>
                <w:szCs w:val="22"/>
              </w:rPr>
              <w:t>Bol zamestnanec vykonávajúci kontrolu oboznámený s rizikovými indikátormi</w:t>
            </w:r>
            <w:r w:rsidR="007964A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8E774D"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9E3256" w:rsidRPr="007001F1" w:rsidTr="007261E4">
        <w:trPr>
          <w:trHeight w:val="20"/>
        </w:trPr>
        <w:tc>
          <w:tcPr>
            <w:tcW w:w="582" w:type="dxa"/>
            <w:shd w:val="clear" w:color="auto" w:fill="auto"/>
            <w:noWrap/>
            <w:vAlign w:val="center"/>
            <w:hideMark/>
          </w:tcPr>
          <w:p w:rsidR="009E3256" w:rsidRPr="007001F1" w:rsidRDefault="009E3256" w:rsidP="009E3256">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rsidR="009E3256" w:rsidRPr="007001F1" w:rsidRDefault="009E3256" w:rsidP="00D5534B">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C34FC5" w:rsidRPr="007001F1" w:rsidTr="007261E4">
        <w:trPr>
          <w:trHeight w:val="507"/>
        </w:trPr>
        <w:tc>
          <w:tcPr>
            <w:tcW w:w="582" w:type="dxa"/>
            <w:vMerge w:val="restart"/>
            <w:shd w:val="clear" w:color="auto" w:fill="auto"/>
            <w:noWrap/>
            <w:vAlign w:val="center"/>
            <w:hideMark/>
          </w:tcPr>
          <w:p w:rsidR="00C34FC5" w:rsidRPr="007001F1" w:rsidRDefault="00C34FC5" w:rsidP="009E3256">
            <w:pPr>
              <w:jc w:val="center"/>
              <w:rPr>
                <w:color w:val="000000"/>
              </w:rPr>
            </w:pPr>
            <w:r w:rsidRPr="007001F1">
              <w:rPr>
                <w:color w:val="000000"/>
                <w:sz w:val="22"/>
                <w:szCs w:val="22"/>
              </w:rPr>
              <w:t>4</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Bola výsledná zmluva zverejnená v súlade so zákonom o slob</w:t>
            </w:r>
            <w:r w:rsidR="00D5534B" w:rsidRPr="007001F1">
              <w:rPr>
                <w:color w:val="000000"/>
                <w:sz w:val="22"/>
                <w:szCs w:val="22"/>
              </w:rPr>
              <w:t xml:space="preserve">odnom prístupe k informáciám? </w:t>
            </w:r>
          </w:p>
        </w:tc>
        <w:tc>
          <w:tcPr>
            <w:tcW w:w="567" w:type="dxa"/>
            <w:shd w:val="clear" w:color="auto" w:fill="auto"/>
            <w:vAlign w:val="center"/>
            <w:hideMark/>
          </w:tcPr>
          <w:p w:rsidR="00C34FC5" w:rsidRPr="007001F1" w:rsidRDefault="00C34FC5" w:rsidP="009E3256">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9E3256">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9E3256">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9E3256">
            <w:pPr>
              <w:jc w:val="center"/>
              <w:rPr>
                <w:color w:val="000000"/>
              </w:rPr>
            </w:pPr>
            <w:r w:rsidRPr="007001F1">
              <w:rPr>
                <w:color w:val="000000"/>
                <w:sz w:val="22"/>
                <w:szCs w:val="22"/>
              </w:rPr>
              <w:t> </w:t>
            </w:r>
          </w:p>
        </w:tc>
      </w:tr>
      <w:tr w:rsidR="00C34FC5" w:rsidRPr="007001F1" w:rsidTr="007261E4">
        <w:trPr>
          <w:trHeight w:val="506"/>
        </w:trPr>
        <w:tc>
          <w:tcPr>
            <w:tcW w:w="582" w:type="dxa"/>
            <w:vMerge/>
            <w:shd w:val="clear" w:color="auto" w:fill="auto"/>
            <w:noWrap/>
            <w:vAlign w:val="center"/>
          </w:tcPr>
          <w:p w:rsidR="00C34FC5" w:rsidRPr="007001F1" w:rsidRDefault="00C34FC5" w:rsidP="009E3256">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Je kontrolované verejné obstarávanie v súlade so závermi vykonaných ex</w:t>
            </w:r>
            <w:r w:rsidR="007964AF">
              <w:rPr>
                <w:color w:val="000000"/>
                <w:sz w:val="22"/>
                <w:szCs w:val="22"/>
              </w:rPr>
              <w:t xml:space="preserve"> </w:t>
            </w:r>
            <w:r w:rsidRPr="007001F1">
              <w:rPr>
                <w:color w:val="000000"/>
                <w:sz w:val="22"/>
                <w:szCs w:val="22"/>
              </w:rPr>
              <w:t>ante kontrol a dokumentáciou schválenou v rámci týchto ex</w:t>
            </w:r>
            <w:r w:rsidR="007964AF">
              <w:rPr>
                <w:color w:val="000000"/>
                <w:sz w:val="22"/>
                <w:szCs w:val="22"/>
              </w:rPr>
              <w:t xml:space="preserve"> </w:t>
            </w:r>
            <w:r w:rsidRPr="007001F1">
              <w:rPr>
                <w:color w:val="000000"/>
                <w:sz w:val="22"/>
                <w:szCs w:val="22"/>
              </w:rPr>
              <w:t>ante kontrol?</w:t>
            </w:r>
          </w:p>
        </w:tc>
        <w:tc>
          <w:tcPr>
            <w:tcW w:w="567" w:type="dxa"/>
            <w:shd w:val="clear" w:color="auto" w:fill="auto"/>
            <w:vAlign w:val="center"/>
          </w:tcPr>
          <w:p w:rsidR="00C34FC5" w:rsidRPr="007001F1" w:rsidRDefault="00C34FC5" w:rsidP="009E3256">
            <w:pPr>
              <w:jc w:val="center"/>
              <w:rPr>
                <w:color w:val="000000"/>
              </w:rPr>
            </w:pPr>
          </w:p>
        </w:tc>
        <w:tc>
          <w:tcPr>
            <w:tcW w:w="567" w:type="dxa"/>
            <w:shd w:val="clear" w:color="auto" w:fill="auto"/>
            <w:vAlign w:val="center"/>
          </w:tcPr>
          <w:p w:rsidR="00C34FC5" w:rsidRPr="007001F1" w:rsidRDefault="00C34FC5" w:rsidP="009E3256">
            <w:pPr>
              <w:jc w:val="center"/>
              <w:rPr>
                <w:color w:val="000000"/>
              </w:rPr>
            </w:pPr>
          </w:p>
        </w:tc>
        <w:tc>
          <w:tcPr>
            <w:tcW w:w="776" w:type="dxa"/>
            <w:shd w:val="clear" w:color="auto" w:fill="auto"/>
            <w:vAlign w:val="center"/>
          </w:tcPr>
          <w:p w:rsidR="00C34FC5" w:rsidRPr="007001F1" w:rsidRDefault="00C34FC5" w:rsidP="009E3256">
            <w:pPr>
              <w:jc w:val="center"/>
              <w:rPr>
                <w:color w:val="000000"/>
              </w:rPr>
            </w:pPr>
          </w:p>
        </w:tc>
        <w:tc>
          <w:tcPr>
            <w:tcW w:w="1775" w:type="dxa"/>
            <w:shd w:val="clear" w:color="auto" w:fill="auto"/>
            <w:vAlign w:val="center"/>
          </w:tcPr>
          <w:p w:rsidR="00C34FC5" w:rsidRPr="007001F1" w:rsidRDefault="00C34FC5" w:rsidP="009E3256">
            <w:pPr>
              <w:jc w:val="center"/>
              <w:rPr>
                <w:color w:val="000000"/>
              </w:rPr>
            </w:pPr>
          </w:p>
        </w:tc>
      </w:tr>
      <w:tr w:rsidR="00C34FC5" w:rsidRPr="007001F1" w:rsidTr="00A96394">
        <w:trPr>
          <w:trHeight w:val="187"/>
        </w:trPr>
        <w:tc>
          <w:tcPr>
            <w:tcW w:w="582" w:type="dxa"/>
            <w:vMerge/>
            <w:shd w:val="clear" w:color="auto" w:fill="auto"/>
            <w:noWrap/>
            <w:vAlign w:val="center"/>
          </w:tcPr>
          <w:p w:rsidR="00C34FC5" w:rsidRPr="007001F1" w:rsidRDefault="00C34FC5" w:rsidP="009E3256">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c) Je zmluva podpísaná oprávnenými osobami?</w:t>
            </w:r>
          </w:p>
        </w:tc>
        <w:tc>
          <w:tcPr>
            <w:tcW w:w="567" w:type="dxa"/>
            <w:shd w:val="clear" w:color="auto" w:fill="auto"/>
            <w:vAlign w:val="center"/>
          </w:tcPr>
          <w:p w:rsidR="00C34FC5" w:rsidRPr="007001F1" w:rsidRDefault="00C34FC5" w:rsidP="009E3256">
            <w:pPr>
              <w:jc w:val="center"/>
              <w:rPr>
                <w:color w:val="000000"/>
              </w:rPr>
            </w:pPr>
          </w:p>
        </w:tc>
        <w:tc>
          <w:tcPr>
            <w:tcW w:w="567" w:type="dxa"/>
            <w:shd w:val="clear" w:color="auto" w:fill="auto"/>
            <w:vAlign w:val="center"/>
          </w:tcPr>
          <w:p w:rsidR="00C34FC5" w:rsidRPr="007001F1" w:rsidRDefault="00C34FC5" w:rsidP="009E3256">
            <w:pPr>
              <w:jc w:val="center"/>
              <w:rPr>
                <w:color w:val="000000"/>
              </w:rPr>
            </w:pPr>
          </w:p>
        </w:tc>
        <w:tc>
          <w:tcPr>
            <w:tcW w:w="776" w:type="dxa"/>
            <w:shd w:val="clear" w:color="auto" w:fill="auto"/>
            <w:vAlign w:val="center"/>
          </w:tcPr>
          <w:p w:rsidR="00C34FC5" w:rsidRPr="007001F1" w:rsidRDefault="00C34FC5" w:rsidP="009E3256">
            <w:pPr>
              <w:jc w:val="center"/>
              <w:rPr>
                <w:color w:val="000000"/>
              </w:rPr>
            </w:pPr>
          </w:p>
        </w:tc>
        <w:tc>
          <w:tcPr>
            <w:tcW w:w="1775" w:type="dxa"/>
            <w:shd w:val="clear" w:color="auto" w:fill="auto"/>
            <w:vAlign w:val="center"/>
          </w:tcPr>
          <w:p w:rsidR="00C34FC5" w:rsidRPr="007001F1" w:rsidRDefault="00C34FC5" w:rsidP="009E3256">
            <w:pPr>
              <w:jc w:val="center"/>
              <w:rPr>
                <w:color w:val="000000"/>
              </w:rPr>
            </w:pPr>
          </w:p>
        </w:tc>
      </w:tr>
      <w:tr w:rsidR="00C34FC5" w:rsidRPr="007001F1" w:rsidTr="00A96394">
        <w:trPr>
          <w:trHeight w:val="76"/>
        </w:trPr>
        <w:tc>
          <w:tcPr>
            <w:tcW w:w="582" w:type="dxa"/>
            <w:vMerge/>
            <w:shd w:val="clear" w:color="auto" w:fill="auto"/>
            <w:noWrap/>
            <w:vAlign w:val="center"/>
          </w:tcPr>
          <w:p w:rsidR="00C34FC5" w:rsidRPr="007001F1" w:rsidRDefault="00C34FC5" w:rsidP="009E3256">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d) Je zmluva uzavretá v lehote viazanosti ponúk?</w:t>
            </w:r>
          </w:p>
        </w:tc>
        <w:tc>
          <w:tcPr>
            <w:tcW w:w="567" w:type="dxa"/>
            <w:shd w:val="clear" w:color="auto" w:fill="auto"/>
            <w:vAlign w:val="center"/>
          </w:tcPr>
          <w:p w:rsidR="00C34FC5" w:rsidRPr="007001F1" w:rsidRDefault="00C34FC5" w:rsidP="009E3256">
            <w:pPr>
              <w:jc w:val="center"/>
              <w:rPr>
                <w:color w:val="000000"/>
              </w:rPr>
            </w:pPr>
          </w:p>
        </w:tc>
        <w:tc>
          <w:tcPr>
            <w:tcW w:w="567" w:type="dxa"/>
            <w:shd w:val="clear" w:color="auto" w:fill="auto"/>
            <w:vAlign w:val="center"/>
          </w:tcPr>
          <w:p w:rsidR="00C34FC5" w:rsidRPr="007001F1" w:rsidRDefault="00C34FC5" w:rsidP="009E3256">
            <w:pPr>
              <w:jc w:val="center"/>
              <w:rPr>
                <w:color w:val="000000"/>
              </w:rPr>
            </w:pPr>
          </w:p>
        </w:tc>
        <w:tc>
          <w:tcPr>
            <w:tcW w:w="776" w:type="dxa"/>
            <w:shd w:val="clear" w:color="auto" w:fill="auto"/>
            <w:vAlign w:val="center"/>
          </w:tcPr>
          <w:p w:rsidR="00C34FC5" w:rsidRPr="007001F1" w:rsidRDefault="00C34FC5" w:rsidP="009E3256">
            <w:pPr>
              <w:jc w:val="center"/>
              <w:rPr>
                <w:color w:val="000000"/>
              </w:rPr>
            </w:pPr>
          </w:p>
        </w:tc>
        <w:tc>
          <w:tcPr>
            <w:tcW w:w="1775" w:type="dxa"/>
            <w:shd w:val="clear" w:color="auto" w:fill="auto"/>
            <w:vAlign w:val="center"/>
          </w:tcPr>
          <w:p w:rsidR="00C34FC5" w:rsidRPr="007001F1" w:rsidRDefault="00C34FC5" w:rsidP="009E3256">
            <w:pPr>
              <w:jc w:val="center"/>
              <w:rPr>
                <w:color w:val="000000"/>
              </w:rPr>
            </w:pPr>
          </w:p>
        </w:tc>
      </w:tr>
      <w:tr w:rsidR="00C34FC5" w:rsidRPr="007001F1" w:rsidTr="00A96394">
        <w:trPr>
          <w:trHeight w:val="236"/>
        </w:trPr>
        <w:tc>
          <w:tcPr>
            <w:tcW w:w="582" w:type="dxa"/>
            <w:vMerge w:val="restart"/>
            <w:shd w:val="clear" w:color="auto" w:fill="auto"/>
            <w:noWrap/>
            <w:vAlign w:val="center"/>
          </w:tcPr>
          <w:p w:rsidR="00C34FC5" w:rsidRPr="007001F1" w:rsidRDefault="00C34FC5" w:rsidP="009E3256">
            <w:pPr>
              <w:jc w:val="center"/>
              <w:rPr>
                <w:color w:val="000000"/>
              </w:rPr>
            </w:pPr>
            <w:r w:rsidRPr="007001F1">
              <w:rPr>
                <w:color w:val="000000"/>
                <w:sz w:val="22"/>
                <w:szCs w:val="22"/>
              </w:rPr>
              <w:t>5</w:t>
            </w: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a) Nebol pri zadávaní zákazky identifikovaný k</w:t>
            </w:r>
            <w:r w:rsidR="00D5534B" w:rsidRPr="007001F1">
              <w:rPr>
                <w:color w:val="000000"/>
                <w:sz w:val="22"/>
                <w:szCs w:val="22"/>
              </w:rPr>
              <w:t>onflikt záujmov podľa § 23 ZVO?</w:t>
            </w:r>
          </w:p>
        </w:tc>
        <w:tc>
          <w:tcPr>
            <w:tcW w:w="567" w:type="dxa"/>
            <w:shd w:val="clear" w:color="auto" w:fill="auto"/>
            <w:vAlign w:val="center"/>
          </w:tcPr>
          <w:p w:rsidR="00C34FC5" w:rsidRPr="007001F1" w:rsidRDefault="00C34FC5" w:rsidP="009E3256">
            <w:pPr>
              <w:jc w:val="center"/>
              <w:rPr>
                <w:color w:val="000000"/>
              </w:rPr>
            </w:pPr>
          </w:p>
        </w:tc>
        <w:tc>
          <w:tcPr>
            <w:tcW w:w="567" w:type="dxa"/>
            <w:shd w:val="clear" w:color="auto" w:fill="auto"/>
            <w:vAlign w:val="center"/>
          </w:tcPr>
          <w:p w:rsidR="00C34FC5" w:rsidRPr="007001F1" w:rsidRDefault="00C34FC5" w:rsidP="009E3256">
            <w:pPr>
              <w:jc w:val="center"/>
              <w:rPr>
                <w:color w:val="000000"/>
              </w:rPr>
            </w:pPr>
          </w:p>
        </w:tc>
        <w:tc>
          <w:tcPr>
            <w:tcW w:w="776" w:type="dxa"/>
            <w:shd w:val="clear" w:color="auto" w:fill="auto"/>
            <w:vAlign w:val="center"/>
          </w:tcPr>
          <w:p w:rsidR="00C34FC5" w:rsidRPr="007001F1" w:rsidRDefault="00C34FC5" w:rsidP="009E3256">
            <w:pPr>
              <w:jc w:val="center"/>
              <w:rPr>
                <w:color w:val="000000"/>
              </w:rPr>
            </w:pPr>
          </w:p>
        </w:tc>
        <w:tc>
          <w:tcPr>
            <w:tcW w:w="1775" w:type="dxa"/>
            <w:shd w:val="clear" w:color="auto" w:fill="auto"/>
            <w:vAlign w:val="center"/>
          </w:tcPr>
          <w:p w:rsidR="00C34FC5" w:rsidRPr="007001F1" w:rsidRDefault="00C34FC5" w:rsidP="009E3256">
            <w:pPr>
              <w:jc w:val="center"/>
              <w:rPr>
                <w:color w:val="000000"/>
              </w:rPr>
            </w:pPr>
          </w:p>
        </w:tc>
      </w:tr>
      <w:tr w:rsidR="00C34FC5" w:rsidRPr="007001F1" w:rsidTr="007261E4">
        <w:trPr>
          <w:trHeight w:val="675"/>
        </w:trPr>
        <w:tc>
          <w:tcPr>
            <w:tcW w:w="582" w:type="dxa"/>
            <w:vMerge/>
            <w:shd w:val="clear" w:color="auto" w:fill="auto"/>
            <w:noWrap/>
            <w:vAlign w:val="center"/>
          </w:tcPr>
          <w:p w:rsidR="00C34FC5" w:rsidRPr="007001F1" w:rsidRDefault="00C34FC5" w:rsidP="009E3256">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Boli v prípade konfliktu záujmov prijaté primerané opatrenia a vykonaná náprav</w:t>
            </w:r>
            <w:r w:rsidR="00E239C2">
              <w:rPr>
                <w:color w:val="000000"/>
                <w:sz w:val="22"/>
                <w:szCs w:val="22"/>
              </w:rPr>
              <w:t>a</w:t>
            </w:r>
            <w:r w:rsidRPr="007001F1">
              <w:rPr>
                <w:color w:val="000000"/>
                <w:sz w:val="22"/>
                <w:szCs w:val="22"/>
              </w:rPr>
              <w:t xml:space="preserve"> v zmysle     </w:t>
            </w:r>
            <w:r w:rsidR="00D5534B" w:rsidRPr="007001F1">
              <w:rPr>
                <w:color w:val="000000"/>
                <w:sz w:val="22"/>
                <w:szCs w:val="22"/>
              </w:rPr>
              <w:t>§ 23 ods. 5 ZVO?</w:t>
            </w:r>
          </w:p>
        </w:tc>
        <w:tc>
          <w:tcPr>
            <w:tcW w:w="567" w:type="dxa"/>
            <w:shd w:val="clear" w:color="auto" w:fill="auto"/>
            <w:vAlign w:val="center"/>
          </w:tcPr>
          <w:p w:rsidR="00C34FC5" w:rsidRPr="007001F1" w:rsidRDefault="00C34FC5" w:rsidP="009E3256">
            <w:pPr>
              <w:jc w:val="center"/>
              <w:rPr>
                <w:color w:val="000000"/>
              </w:rPr>
            </w:pPr>
          </w:p>
        </w:tc>
        <w:tc>
          <w:tcPr>
            <w:tcW w:w="567" w:type="dxa"/>
            <w:shd w:val="clear" w:color="auto" w:fill="auto"/>
            <w:vAlign w:val="center"/>
          </w:tcPr>
          <w:p w:rsidR="00C34FC5" w:rsidRPr="007001F1" w:rsidRDefault="00C34FC5" w:rsidP="009E3256">
            <w:pPr>
              <w:jc w:val="center"/>
              <w:rPr>
                <w:color w:val="000000"/>
              </w:rPr>
            </w:pPr>
          </w:p>
        </w:tc>
        <w:tc>
          <w:tcPr>
            <w:tcW w:w="776" w:type="dxa"/>
            <w:shd w:val="clear" w:color="auto" w:fill="auto"/>
            <w:vAlign w:val="center"/>
          </w:tcPr>
          <w:p w:rsidR="00C34FC5" w:rsidRPr="007001F1" w:rsidRDefault="00C34FC5" w:rsidP="009E3256">
            <w:pPr>
              <w:jc w:val="center"/>
              <w:rPr>
                <w:color w:val="000000"/>
              </w:rPr>
            </w:pPr>
          </w:p>
        </w:tc>
        <w:tc>
          <w:tcPr>
            <w:tcW w:w="1775" w:type="dxa"/>
            <w:shd w:val="clear" w:color="auto" w:fill="auto"/>
            <w:vAlign w:val="center"/>
          </w:tcPr>
          <w:p w:rsidR="00C34FC5" w:rsidRPr="007001F1" w:rsidRDefault="00C34FC5" w:rsidP="009E3256">
            <w:pPr>
              <w:jc w:val="center"/>
              <w:rPr>
                <w:color w:val="000000"/>
              </w:rPr>
            </w:pPr>
          </w:p>
        </w:tc>
      </w:tr>
      <w:tr w:rsidR="00C34FC5" w:rsidRPr="007001F1" w:rsidTr="007261E4">
        <w:trPr>
          <w:trHeight w:val="675"/>
        </w:trPr>
        <w:tc>
          <w:tcPr>
            <w:tcW w:w="582" w:type="dxa"/>
            <w:vMerge/>
            <w:shd w:val="clear" w:color="auto" w:fill="auto"/>
            <w:noWrap/>
            <w:vAlign w:val="center"/>
          </w:tcPr>
          <w:p w:rsidR="00C34FC5" w:rsidRPr="007001F1" w:rsidRDefault="00C34FC5" w:rsidP="009E3256">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C34FC5" w:rsidRPr="007001F1" w:rsidRDefault="00C34FC5" w:rsidP="009E3256">
            <w:pPr>
              <w:jc w:val="center"/>
              <w:rPr>
                <w:color w:val="000000"/>
              </w:rPr>
            </w:pPr>
          </w:p>
        </w:tc>
        <w:tc>
          <w:tcPr>
            <w:tcW w:w="567" w:type="dxa"/>
            <w:shd w:val="clear" w:color="auto" w:fill="auto"/>
            <w:vAlign w:val="center"/>
          </w:tcPr>
          <w:p w:rsidR="00C34FC5" w:rsidRPr="007001F1" w:rsidRDefault="00C34FC5" w:rsidP="009E3256">
            <w:pPr>
              <w:jc w:val="center"/>
              <w:rPr>
                <w:color w:val="000000"/>
              </w:rPr>
            </w:pPr>
          </w:p>
        </w:tc>
        <w:tc>
          <w:tcPr>
            <w:tcW w:w="776" w:type="dxa"/>
            <w:shd w:val="clear" w:color="auto" w:fill="auto"/>
            <w:vAlign w:val="center"/>
          </w:tcPr>
          <w:p w:rsidR="00C34FC5" w:rsidRPr="007001F1" w:rsidRDefault="00C34FC5" w:rsidP="009E3256">
            <w:pPr>
              <w:jc w:val="center"/>
              <w:rPr>
                <w:color w:val="000000"/>
              </w:rPr>
            </w:pPr>
          </w:p>
        </w:tc>
        <w:tc>
          <w:tcPr>
            <w:tcW w:w="1775" w:type="dxa"/>
            <w:shd w:val="clear" w:color="auto" w:fill="auto"/>
            <w:vAlign w:val="center"/>
          </w:tcPr>
          <w:p w:rsidR="00C34FC5" w:rsidRPr="007001F1" w:rsidRDefault="00C34FC5" w:rsidP="009E3256">
            <w:pPr>
              <w:jc w:val="center"/>
              <w:rPr>
                <w:color w:val="000000"/>
              </w:rPr>
            </w:pPr>
          </w:p>
        </w:tc>
      </w:tr>
      <w:tr w:rsidR="0037396B" w:rsidRPr="007001F1" w:rsidTr="007261E4">
        <w:trPr>
          <w:trHeight w:val="675"/>
        </w:trPr>
        <w:tc>
          <w:tcPr>
            <w:tcW w:w="582" w:type="dxa"/>
            <w:vMerge w:val="restart"/>
            <w:shd w:val="clear" w:color="auto" w:fill="auto"/>
            <w:noWrap/>
            <w:vAlign w:val="center"/>
          </w:tcPr>
          <w:p w:rsidR="0037396B" w:rsidRPr="0037396B" w:rsidRDefault="0037396B" w:rsidP="009E3256">
            <w:pPr>
              <w:jc w:val="center"/>
              <w:rPr>
                <w:color w:val="000000"/>
                <w:sz w:val="22"/>
                <w:szCs w:val="22"/>
              </w:rPr>
            </w:pPr>
            <w:r w:rsidRPr="0037396B">
              <w:rPr>
                <w:color w:val="000000"/>
                <w:sz w:val="22"/>
                <w:szCs w:val="22"/>
              </w:rPr>
              <w:t>6</w:t>
            </w:r>
          </w:p>
        </w:tc>
        <w:tc>
          <w:tcPr>
            <w:tcW w:w="4820" w:type="dxa"/>
            <w:gridSpan w:val="2"/>
            <w:shd w:val="clear" w:color="auto" w:fill="auto"/>
            <w:vAlign w:val="center"/>
          </w:tcPr>
          <w:p w:rsidR="0037396B" w:rsidRPr="007001F1" w:rsidRDefault="0037396B" w:rsidP="00D5534B">
            <w:pPr>
              <w:jc w:val="both"/>
              <w:rPr>
                <w:color w:val="000000"/>
                <w:sz w:val="22"/>
                <w:szCs w:val="22"/>
              </w:rPr>
            </w:pPr>
            <w:r w:rsidRPr="007001F1">
              <w:rPr>
                <w:color w:val="000000"/>
                <w:sz w:val="22"/>
                <w:szCs w:val="22"/>
              </w:rPr>
              <w:t>a) Je úspešný uchádzač zapísaný v registri partnerov verejného sektora?</w:t>
            </w:r>
          </w:p>
        </w:tc>
        <w:tc>
          <w:tcPr>
            <w:tcW w:w="567" w:type="dxa"/>
            <w:shd w:val="clear" w:color="auto" w:fill="auto"/>
            <w:vAlign w:val="center"/>
          </w:tcPr>
          <w:p w:rsidR="0037396B" w:rsidRPr="007001F1" w:rsidRDefault="0037396B" w:rsidP="009E3256">
            <w:pPr>
              <w:jc w:val="center"/>
              <w:rPr>
                <w:color w:val="000000"/>
              </w:rPr>
            </w:pPr>
          </w:p>
        </w:tc>
        <w:tc>
          <w:tcPr>
            <w:tcW w:w="567" w:type="dxa"/>
            <w:shd w:val="clear" w:color="auto" w:fill="auto"/>
            <w:vAlign w:val="center"/>
          </w:tcPr>
          <w:p w:rsidR="0037396B" w:rsidRPr="007001F1" w:rsidRDefault="0037396B" w:rsidP="009E3256">
            <w:pPr>
              <w:jc w:val="center"/>
              <w:rPr>
                <w:color w:val="000000"/>
              </w:rPr>
            </w:pPr>
          </w:p>
        </w:tc>
        <w:tc>
          <w:tcPr>
            <w:tcW w:w="776" w:type="dxa"/>
            <w:shd w:val="clear" w:color="auto" w:fill="auto"/>
            <w:vAlign w:val="center"/>
          </w:tcPr>
          <w:p w:rsidR="0037396B" w:rsidRPr="007001F1" w:rsidRDefault="0037396B" w:rsidP="009E3256">
            <w:pPr>
              <w:jc w:val="center"/>
              <w:rPr>
                <w:color w:val="000000"/>
              </w:rPr>
            </w:pPr>
          </w:p>
        </w:tc>
        <w:tc>
          <w:tcPr>
            <w:tcW w:w="1775" w:type="dxa"/>
            <w:shd w:val="clear" w:color="auto" w:fill="auto"/>
            <w:vAlign w:val="center"/>
          </w:tcPr>
          <w:p w:rsidR="0037396B" w:rsidRPr="007001F1" w:rsidRDefault="0037396B" w:rsidP="009E3256">
            <w:pPr>
              <w:jc w:val="center"/>
              <w:rPr>
                <w:color w:val="000000"/>
              </w:rPr>
            </w:pPr>
          </w:p>
        </w:tc>
      </w:tr>
      <w:tr w:rsidR="0037396B" w:rsidRPr="007001F1" w:rsidTr="007261E4">
        <w:trPr>
          <w:trHeight w:val="675"/>
        </w:trPr>
        <w:tc>
          <w:tcPr>
            <w:tcW w:w="582" w:type="dxa"/>
            <w:vMerge/>
            <w:shd w:val="clear" w:color="auto" w:fill="auto"/>
            <w:noWrap/>
            <w:vAlign w:val="center"/>
          </w:tcPr>
          <w:p w:rsidR="0037396B" w:rsidRPr="002D20F9" w:rsidRDefault="0037396B" w:rsidP="009E3256">
            <w:pPr>
              <w:jc w:val="center"/>
              <w:rPr>
                <w:color w:val="000000"/>
                <w:sz w:val="22"/>
                <w:szCs w:val="22"/>
              </w:rPr>
            </w:pPr>
          </w:p>
        </w:tc>
        <w:tc>
          <w:tcPr>
            <w:tcW w:w="4820" w:type="dxa"/>
            <w:gridSpan w:val="2"/>
            <w:shd w:val="clear" w:color="auto" w:fill="auto"/>
            <w:vAlign w:val="center"/>
          </w:tcPr>
          <w:p w:rsidR="0037396B" w:rsidRPr="007001F1" w:rsidRDefault="0037396B" w:rsidP="00D5534B">
            <w:pPr>
              <w:jc w:val="both"/>
              <w:rPr>
                <w:color w:val="000000"/>
                <w:sz w:val="22"/>
                <w:szCs w:val="22"/>
              </w:rPr>
            </w:pPr>
            <w:r w:rsidRPr="007001F1">
              <w:rPr>
                <w:color w:val="000000"/>
                <w:sz w:val="22"/>
                <w:szCs w:val="22"/>
              </w:rPr>
              <w:t>b) Sú subdodávatelia úspešného uchádzača, ktorí majú povinnosť zapisovať sa do registra partnerov verejného sektora, zapísaní v registri partnerov</w:t>
            </w:r>
            <w:r>
              <w:rPr>
                <w:color w:val="000000"/>
                <w:sz w:val="22"/>
                <w:szCs w:val="22"/>
              </w:rPr>
              <w:t xml:space="preserve"> </w:t>
            </w:r>
            <w:r>
              <w:rPr>
                <w:sz w:val="22"/>
                <w:szCs w:val="22"/>
              </w:rPr>
              <w:t>(ak relevantné)?</w:t>
            </w:r>
          </w:p>
        </w:tc>
        <w:tc>
          <w:tcPr>
            <w:tcW w:w="567" w:type="dxa"/>
            <w:shd w:val="clear" w:color="auto" w:fill="auto"/>
            <w:vAlign w:val="center"/>
          </w:tcPr>
          <w:p w:rsidR="0037396B" w:rsidRPr="007001F1" w:rsidRDefault="0037396B" w:rsidP="009E3256">
            <w:pPr>
              <w:jc w:val="center"/>
              <w:rPr>
                <w:color w:val="000000"/>
              </w:rPr>
            </w:pPr>
          </w:p>
        </w:tc>
        <w:tc>
          <w:tcPr>
            <w:tcW w:w="567" w:type="dxa"/>
            <w:shd w:val="clear" w:color="auto" w:fill="auto"/>
            <w:vAlign w:val="center"/>
          </w:tcPr>
          <w:p w:rsidR="0037396B" w:rsidRPr="007001F1" w:rsidRDefault="0037396B" w:rsidP="009E3256">
            <w:pPr>
              <w:jc w:val="center"/>
              <w:rPr>
                <w:color w:val="000000"/>
              </w:rPr>
            </w:pPr>
          </w:p>
        </w:tc>
        <w:tc>
          <w:tcPr>
            <w:tcW w:w="776" w:type="dxa"/>
            <w:shd w:val="clear" w:color="auto" w:fill="auto"/>
            <w:vAlign w:val="center"/>
          </w:tcPr>
          <w:p w:rsidR="0037396B" w:rsidRPr="007001F1" w:rsidRDefault="0037396B" w:rsidP="009E3256">
            <w:pPr>
              <w:jc w:val="center"/>
              <w:rPr>
                <w:color w:val="000000"/>
              </w:rPr>
            </w:pPr>
          </w:p>
        </w:tc>
        <w:tc>
          <w:tcPr>
            <w:tcW w:w="1775" w:type="dxa"/>
            <w:shd w:val="clear" w:color="auto" w:fill="auto"/>
            <w:vAlign w:val="center"/>
          </w:tcPr>
          <w:p w:rsidR="0037396B" w:rsidRPr="007001F1" w:rsidRDefault="0037396B" w:rsidP="009E3256">
            <w:pPr>
              <w:jc w:val="center"/>
              <w:rPr>
                <w:color w:val="000000"/>
              </w:rPr>
            </w:pPr>
          </w:p>
        </w:tc>
      </w:tr>
      <w:tr w:rsidR="0037396B" w:rsidRPr="007001F1" w:rsidTr="007261E4">
        <w:trPr>
          <w:trHeight w:val="675"/>
        </w:trPr>
        <w:tc>
          <w:tcPr>
            <w:tcW w:w="582" w:type="dxa"/>
            <w:shd w:val="clear" w:color="auto" w:fill="auto"/>
            <w:noWrap/>
            <w:vAlign w:val="center"/>
          </w:tcPr>
          <w:p w:rsidR="0037396B" w:rsidRPr="0037396B" w:rsidRDefault="0037396B" w:rsidP="009E3256">
            <w:pPr>
              <w:jc w:val="center"/>
              <w:rPr>
                <w:color w:val="000000"/>
                <w:sz w:val="22"/>
                <w:szCs w:val="22"/>
              </w:rPr>
            </w:pPr>
            <w:r w:rsidRPr="0037396B">
              <w:rPr>
                <w:color w:val="000000"/>
                <w:sz w:val="22"/>
                <w:szCs w:val="22"/>
              </w:rPr>
              <w:t>7</w:t>
            </w:r>
          </w:p>
        </w:tc>
        <w:tc>
          <w:tcPr>
            <w:tcW w:w="4820" w:type="dxa"/>
            <w:gridSpan w:val="2"/>
            <w:shd w:val="clear" w:color="auto" w:fill="auto"/>
            <w:vAlign w:val="center"/>
          </w:tcPr>
          <w:p w:rsidR="0037396B" w:rsidRPr="007001F1" w:rsidRDefault="0037396B" w:rsidP="00D5534B">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37396B" w:rsidRPr="007001F1" w:rsidRDefault="0037396B" w:rsidP="009E3256">
            <w:pPr>
              <w:jc w:val="center"/>
              <w:rPr>
                <w:color w:val="000000"/>
              </w:rPr>
            </w:pPr>
          </w:p>
        </w:tc>
        <w:tc>
          <w:tcPr>
            <w:tcW w:w="567" w:type="dxa"/>
            <w:shd w:val="clear" w:color="auto" w:fill="auto"/>
            <w:vAlign w:val="center"/>
          </w:tcPr>
          <w:p w:rsidR="0037396B" w:rsidRPr="007001F1" w:rsidRDefault="0037396B" w:rsidP="009E3256">
            <w:pPr>
              <w:jc w:val="center"/>
              <w:rPr>
                <w:color w:val="000000"/>
              </w:rPr>
            </w:pPr>
          </w:p>
        </w:tc>
        <w:tc>
          <w:tcPr>
            <w:tcW w:w="776" w:type="dxa"/>
            <w:shd w:val="clear" w:color="auto" w:fill="auto"/>
            <w:vAlign w:val="center"/>
          </w:tcPr>
          <w:p w:rsidR="0037396B" w:rsidRPr="007001F1" w:rsidRDefault="0037396B" w:rsidP="009E3256">
            <w:pPr>
              <w:jc w:val="center"/>
              <w:rPr>
                <w:color w:val="000000"/>
              </w:rPr>
            </w:pPr>
          </w:p>
        </w:tc>
        <w:tc>
          <w:tcPr>
            <w:tcW w:w="1775" w:type="dxa"/>
            <w:shd w:val="clear" w:color="auto" w:fill="auto"/>
            <w:vAlign w:val="center"/>
          </w:tcPr>
          <w:p w:rsidR="0037396B" w:rsidRPr="007001F1" w:rsidRDefault="0037396B" w:rsidP="009E3256">
            <w:pPr>
              <w:jc w:val="center"/>
              <w:rPr>
                <w:color w:val="000000"/>
              </w:rPr>
            </w:pPr>
          </w:p>
        </w:tc>
      </w:tr>
      <w:tr w:rsidR="009E3256" w:rsidRPr="007001F1" w:rsidTr="007261E4">
        <w:trPr>
          <w:trHeight w:val="20"/>
        </w:trPr>
        <w:tc>
          <w:tcPr>
            <w:tcW w:w="582" w:type="dxa"/>
            <w:shd w:val="clear" w:color="auto" w:fill="auto"/>
            <w:noWrap/>
            <w:vAlign w:val="center"/>
            <w:hideMark/>
          </w:tcPr>
          <w:p w:rsidR="009E3256" w:rsidRPr="007001F1" w:rsidRDefault="0037396B" w:rsidP="009E3256">
            <w:pPr>
              <w:jc w:val="center"/>
              <w:rPr>
                <w:color w:val="000000"/>
              </w:rPr>
            </w:pPr>
            <w:r>
              <w:rPr>
                <w:color w:val="000000"/>
                <w:sz w:val="22"/>
                <w:szCs w:val="22"/>
              </w:rPr>
              <w:t>8</w:t>
            </w:r>
          </w:p>
        </w:tc>
        <w:tc>
          <w:tcPr>
            <w:tcW w:w="4820" w:type="dxa"/>
            <w:gridSpan w:val="2"/>
            <w:shd w:val="clear" w:color="auto" w:fill="auto"/>
            <w:vAlign w:val="center"/>
            <w:hideMark/>
          </w:tcPr>
          <w:p w:rsidR="009E3256" w:rsidRPr="007001F1" w:rsidRDefault="009E3256" w:rsidP="00D5534B">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9E3256" w:rsidRPr="007001F1" w:rsidTr="007261E4">
        <w:trPr>
          <w:trHeight w:val="300"/>
        </w:trPr>
        <w:tc>
          <w:tcPr>
            <w:tcW w:w="9087" w:type="dxa"/>
            <w:gridSpan w:val="7"/>
            <w:shd w:val="clear" w:color="auto" w:fill="auto"/>
            <w:noWrap/>
            <w:vAlign w:val="center"/>
          </w:tcPr>
          <w:p w:rsidR="009E3256" w:rsidRPr="007001F1" w:rsidRDefault="009E3256" w:rsidP="009E3256">
            <w:pPr>
              <w:jc w:val="both"/>
              <w:rPr>
                <w:b/>
                <w:sz w:val="20"/>
                <w:szCs w:val="20"/>
              </w:rPr>
            </w:pPr>
            <w:r w:rsidRPr="007001F1">
              <w:rPr>
                <w:b/>
                <w:sz w:val="20"/>
                <w:szCs w:val="20"/>
              </w:rPr>
              <w:t>VYJADRENIE</w:t>
            </w:r>
          </w:p>
          <w:p w:rsidR="009E3256" w:rsidRPr="007001F1" w:rsidRDefault="009E3256" w:rsidP="009E3256">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06"/>
              <w:t>[1]</w:t>
            </w:r>
          </w:p>
          <w:p w:rsidR="009E3256" w:rsidRPr="007001F1" w:rsidRDefault="009E3256" w:rsidP="009E3256">
            <w:pPr>
              <w:rPr>
                <w:b/>
                <w:bCs/>
                <w:color w:val="000000"/>
              </w:rPr>
            </w:pP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b/>
                <w:bCs/>
              </w:rPr>
            </w:pPr>
            <w:r w:rsidRPr="007001F1">
              <w:rPr>
                <w:b/>
                <w:bCs/>
                <w:sz w:val="22"/>
                <w:szCs w:val="22"/>
              </w:rPr>
              <w:t>Kontrolu vykonal</w:t>
            </w:r>
            <w:r w:rsidR="00BD759C">
              <w:rPr>
                <w:rStyle w:val="Odkaznapoznmkupodiarou"/>
                <w:b/>
                <w:bCs/>
                <w:sz w:val="22"/>
                <w:szCs w:val="22"/>
              </w:rPr>
              <w:footnoteReference w:customMarkFollows="1" w:id="107"/>
              <w:t>2</w:t>
            </w:r>
            <w:r w:rsidRPr="007001F1">
              <w:rPr>
                <w:b/>
                <w:bCs/>
                <w:sz w:val="22"/>
                <w:szCs w:val="22"/>
              </w:rPr>
              <w:t>:</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b/>
                <w:bCs/>
              </w:rPr>
            </w:pPr>
            <w:r w:rsidRPr="007001F1">
              <w:rPr>
                <w:b/>
                <w:bCs/>
                <w:sz w:val="22"/>
                <w:szCs w:val="22"/>
              </w:rPr>
              <w:t>Dátum:</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000000" w:fill="FFFFFF"/>
            <w:vAlign w:val="center"/>
            <w:hideMark/>
          </w:tcPr>
          <w:p w:rsidR="009E3256" w:rsidRPr="007001F1" w:rsidRDefault="009E3256" w:rsidP="009E3256">
            <w:pPr>
              <w:rPr>
                <w:b/>
                <w:bCs/>
              </w:rPr>
            </w:pPr>
            <w:r w:rsidRPr="007001F1">
              <w:rPr>
                <w:b/>
                <w:bCs/>
                <w:sz w:val="22"/>
                <w:szCs w:val="22"/>
              </w:rPr>
              <w:t>Podpis:</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9087" w:type="dxa"/>
            <w:gridSpan w:val="7"/>
            <w:shd w:val="clear" w:color="auto" w:fill="auto"/>
            <w:noWrap/>
            <w:vAlign w:val="bottom"/>
            <w:hideMark/>
          </w:tcPr>
          <w:p w:rsidR="009E3256" w:rsidRPr="007001F1" w:rsidRDefault="009E3256" w:rsidP="009E3256">
            <w:pPr>
              <w:jc w:val="center"/>
              <w:rPr>
                <w:color w:val="000000"/>
              </w:rPr>
            </w:pPr>
            <w:r w:rsidRPr="007001F1">
              <w:rPr>
                <w:color w:val="000000"/>
                <w:sz w:val="22"/>
                <w:szCs w:val="22"/>
              </w:rPr>
              <w:t> </w:t>
            </w:r>
          </w:p>
        </w:tc>
      </w:tr>
      <w:tr w:rsidR="009E3256" w:rsidRPr="007001F1" w:rsidTr="007261E4">
        <w:trPr>
          <w:trHeight w:val="300"/>
        </w:trPr>
        <w:tc>
          <w:tcPr>
            <w:tcW w:w="3559" w:type="dxa"/>
            <w:gridSpan w:val="2"/>
            <w:shd w:val="clear" w:color="000000" w:fill="FFFFFF"/>
            <w:vAlign w:val="center"/>
            <w:hideMark/>
          </w:tcPr>
          <w:p w:rsidR="009E3256" w:rsidRPr="007001F1" w:rsidRDefault="009E3256" w:rsidP="009E3256">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108"/>
              <w:t>3</w:t>
            </w:r>
            <w:r w:rsidRPr="007001F1">
              <w:rPr>
                <w:b/>
                <w:bCs/>
                <w:sz w:val="22"/>
                <w:szCs w:val="22"/>
              </w:rPr>
              <w:t>:</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000000" w:fill="FFFFFF"/>
            <w:vAlign w:val="center"/>
            <w:hideMark/>
          </w:tcPr>
          <w:p w:rsidR="009E3256" w:rsidRPr="007001F1" w:rsidRDefault="009E3256" w:rsidP="009E3256">
            <w:pPr>
              <w:rPr>
                <w:b/>
                <w:bCs/>
              </w:rPr>
            </w:pPr>
            <w:r w:rsidRPr="007001F1">
              <w:rPr>
                <w:b/>
                <w:bCs/>
                <w:sz w:val="22"/>
                <w:szCs w:val="22"/>
              </w:rPr>
              <w:t xml:space="preserve">Dátum: </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000000" w:fill="FFFFFF"/>
            <w:vAlign w:val="center"/>
            <w:hideMark/>
          </w:tcPr>
          <w:p w:rsidR="009E3256" w:rsidRPr="007001F1" w:rsidRDefault="009E3256" w:rsidP="009E3256">
            <w:pPr>
              <w:rPr>
                <w:b/>
                <w:bCs/>
              </w:rPr>
            </w:pPr>
            <w:r w:rsidRPr="007001F1">
              <w:rPr>
                <w:b/>
                <w:bCs/>
                <w:sz w:val="22"/>
                <w:szCs w:val="22"/>
              </w:rPr>
              <w:t>Podpis:</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bl>
    <w:p w:rsidR="009E3256" w:rsidRPr="007001F1" w:rsidRDefault="009E3256"/>
    <w:p w:rsidR="009E3256" w:rsidRPr="007001F1" w:rsidRDefault="009E3256">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E3256" w:rsidRPr="007001F1" w:rsidTr="007261E4">
        <w:trPr>
          <w:trHeight w:val="645"/>
        </w:trPr>
        <w:tc>
          <w:tcPr>
            <w:tcW w:w="9087" w:type="dxa"/>
            <w:gridSpan w:val="7"/>
            <w:shd w:val="clear" w:color="000000" w:fill="60497A"/>
            <w:vAlign w:val="center"/>
            <w:hideMark/>
          </w:tcPr>
          <w:p w:rsidR="009E3256" w:rsidRPr="007001F1" w:rsidRDefault="009E3256" w:rsidP="009E3256">
            <w:pPr>
              <w:jc w:val="center"/>
              <w:rPr>
                <w:b/>
                <w:bCs/>
                <w:color w:val="FFFFFF"/>
              </w:rPr>
            </w:pPr>
            <w:r w:rsidRPr="007001F1">
              <w:rPr>
                <w:b/>
                <w:bCs/>
                <w:color w:val="FFFFFF"/>
              </w:rPr>
              <w:lastRenderedPageBreak/>
              <w:t>Kontrolný zoznam k finančnej kontrole VO</w:t>
            </w:r>
            <w:r w:rsidRPr="007001F1">
              <w:rPr>
                <w:b/>
                <w:bCs/>
                <w:color w:val="FFFFFF"/>
              </w:rPr>
              <w:br/>
            </w:r>
            <w:bookmarkStart w:id="40" w:name="KZ_37"/>
            <w:r w:rsidRPr="007001F1">
              <w:rPr>
                <w:b/>
                <w:bCs/>
                <w:color w:val="FFFFFF"/>
              </w:rPr>
              <w:t>Nadlimitná zákazka - koncesia - štandardná ex</w:t>
            </w:r>
            <w:r w:rsidR="008F60DF">
              <w:rPr>
                <w:b/>
                <w:bCs/>
                <w:color w:val="FFFFFF"/>
              </w:rPr>
              <w:t xml:space="preserve"> </w:t>
            </w:r>
            <w:r w:rsidRPr="007001F1">
              <w:rPr>
                <w:b/>
                <w:bCs/>
                <w:color w:val="FFFFFF"/>
              </w:rPr>
              <w:t>post kontrola</w:t>
            </w:r>
            <w:bookmarkEnd w:id="40"/>
          </w:p>
        </w:tc>
      </w:tr>
      <w:tr w:rsidR="009E3256" w:rsidRPr="007001F1" w:rsidTr="007261E4">
        <w:trPr>
          <w:trHeight w:val="330"/>
        </w:trPr>
        <w:tc>
          <w:tcPr>
            <w:tcW w:w="9087" w:type="dxa"/>
            <w:gridSpan w:val="7"/>
            <w:shd w:val="clear" w:color="auto" w:fill="auto"/>
            <w:vAlign w:val="center"/>
            <w:hideMark/>
          </w:tcPr>
          <w:p w:rsidR="009E3256" w:rsidRPr="007001F1" w:rsidRDefault="009E3256" w:rsidP="009E3256">
            <w:pPr>
              <w:jc w:val="center"/>
              <w:rPr>
                <w:b/>
                <w:bCs/>
                <w:color w:val="000000"/>
              </w:rPr>
            </w:pPr>
            <w:r w:rsidRPr="007001F1">
              <w:rPr>
                <w:b/>
                <w:bCs/>
                <w:color w:val="000000"/>
                <w:sz w:val="22"/>
                <w:szCs w:val="22"/>
              </w:rPr>
              <w:t>Identifikácia programu</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programu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66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30"/>
        </w:trPr>
        <w:tc>
          <w:tcPr>
            <w:tcW w:w="9087" w:type="dxa"/>
            <w:gridSpan w:val="7"/>
            <w:shd w:val="clear" w:color="auto" w:fill="auto"/>
            <w:vAlign w:val="center"/>
            <w:hideMark/>
          </w:tcPr>
          <w:p w:rsidR="009E3256" w:rsidRPr="007001F1" w:rsidRDefault="009E3256" w:rsidP="009E3256">
            <w:pPr>
              <w:jc w:val="center"/>
              <w:rPr>
                <w:b/>
                <w:bCs/>
                <w:color w:val="000000"/>
              </w:rPr>
            </w:pPr>
            <w:r w:rsidRPr="007001F1">
              <w:rPr>
                <w:b/>
                <w:bCs/>
                <w:color w:val="000000"/>
                <w:sz w:val="22"/>
                <w:szCs w:val="22"/>
              </w:rPr>
              <w:t>Identifikácia projektu a prijímateľa</w:t>
            </w:r>
          </w:p>
        </w:tc>
      </w:tr>
      <w:tr w:rsidR="009E3256" w:rsidRPr="007001F1" w:rsidTr="007261E4">
        <w:trPr>
          <w:trHeight w:val="33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projektu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30"/>
        </w:trPr>
        <w:tc>
          <w:tcPr>
            <w:tcW w:w="9087" w:type="dxa"/>
            <w:gridSpan w:val="7"/>
            <w:shd w:val="clear" w:color="auto" w:fill="auto"/>
            <w:vAlign w:val="center"/>
            <w:hideMark/>
          </w:tcPr>
          <w:p w:rsidR="009E3256" w:rsidRPr="007001F1" w:rsidRDefault="009E3256" w:rsidP="009E3256">
            <w:pPr>
              <w:jc w:val="center"/>
              <w:rPr>
                <w:b/>
                <w:bCs/>
                <w:color w:val="000000"/>
              </w:rPr>
            </w:pPr>
            <w:r w:rsidRPr="007001F1">
              <w:rPr>
                <w:b/>
                <w:bCs/>
                <w:color w:val="000000"/>
                <w:sz w:val="22"/>
                <w:szCs w:val="22"/>
              </w:rPr>
              <w:t>Identifikácia zákazky</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xml:space="preserve">Nadlimitná </w:t>
            </w:r>
            <w:r w:rsidR="008E774D" w:rsidRPr="007001F1">
              <w:rPr>
                <w:color w:val="000000"/>
                <w:sz w:val="22"/>
                <w:szCs w:val="22"/>
              </w:rPr>
              <w:t>koncesia</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Koncesia (§100 a nasl. ZVO)</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9E3256" w:rsidRPr="007001F1" w:rsidRDefault="009E3256" w:rsidP="009E3256">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9E3256">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9E3256">
            <w:pPr>
              <w:rPr>
                <w:color w:val="000000"/>
              </w:rPr>
            </w:pP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Typ kontroly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Štandardná ex</w:t>
            </w:r>
            <w:r w:rsidR="008F60DF">
              <w:rPr>
                <w:color w:val="000000"/>
                <w:sz w:val="22"/>
                <w:szCs w:val="22"/>
              </w:rPr>
              <w:t xml:space="preserve"> </w:t>
            </w:r>
            <w:r w:rsidRPr="007001F1">
              <w:rPr>
                <w:color w:val="000000"/>
                <w:sz w:val="22"/>
                <w:szCs w:val="22"/>
              </w:rPr>
              <w:t>post kontrola</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zákazky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dodávateľa</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IČO dodávateľa</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Hodnota zákazky bez DPH</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Hodnota zákazky s DPH</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15"/>
        </w:trPr>
        <w:tc>
          <w:tcPr>
            <w:tcW w:w="582"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áno</w:t>
            </w:r>
          </w:p>
        </w:tc>
        <w:tc>
          <w:tcPr>
            <w:tcW w:w="567"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nie</w:t>
            </w:r>
          </w:p>
        </w:tc>
        <w:tc>
          <w:tcPr>
            <w:tcW w:w="776"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Poznámka</w:t>
            </w:r>
          </w:p>
        </w:tc>
      </w:tr>
      <w:tr w:rsidR="00331FBB" w:rsidRPr="007001F1" w:rsidTr="007261E4">
        <w:trPr>
          <w:trHeight w:val="20"/>
        </w:trPr>
        <w:tc>
          <w:tcPr>
            <w:tcW w:w="582" w:type="dxa"/>
            <w:vMerge w:val="restart"/>
            <w:shd w:val="clear" w:color="auto" w:fill="auto"/>
            <w:noWrap/>
            <w:vAlign w:val="center"/>
            <w:hideMark/>
          </w:tcPr>
          <w:p w:rsidR="00331FBB" w:rsidRPr="007001F1" w:rsidRDefault="00331FBB" w:rsidP="009E3256">
            <w:pPr>
              <w:jc w:val="center"/>
              <w:rPr>
                <w:color w:val="000000"/>
              </w:rPr>
            </w:pPr>
            <w:r w:rsidRPr="007001F1">
              <w:rPr>
                <w:color w:val="000000"/>
                <w:sz w:val="22"/>
                <w:szCs w:val="22"/>
              </w:rPr>
              <w:t>1</w:t>
            </w:r>
          </w:p>
        </w:tc>
        <w:tc>
          <w:tcPr>
            <w:tcW w:w="4820" w:type="dxa"/>
            <w:gridSpan w:val="2"/>
            <w:shd w:val="clear" w:color="auto" w:fill="auto"/>
            <w:vAlign w:val="center"/>
            <w:hideMark/>
          </w:tcPr>
          <w:p w:rsidR="00331FBB" w:rsidRPr="007001F1" w:rsidRDefault="00331FBB" w:rsidP="00D5534B">
            <w:pPr>
              <w:jc w:val="both"/>
              <w:rPr>
                <w:color w:val="000000"/>
              </w:rPr>
            </w:pPr>
            <w:r>
              <w:rPr>
                <w:color w:val="000000"/>
                <w:sz w:val="22"/>
                <w:szCs w:val="22"/>
              </w:rPr>
              <w:t xml:space="preserve">a) </w:t>
            </w:r>
            <w:r w:rsidRPr="007001F1">
              <w:rPr>
                <w:color w:val="000000"/>
                <w:sz w:val="22"/>
                <w:szCs w:val="22"/>
              </w:rPr>
              <w:t>Je použitý postup na zadanie koncesie na stavebné práce/ služby v súlade so ZVO?</w:t>
            </w:r>
          </w:p>
        </w:tc>
        <w:tc>
          <w:tcPr>
            <w:tcW w:w="567" w:type="dxa"/>
            <w:shd w:val="clear" w:color="auto" w:fill="auto"/>
            <w:vAlign w:val="center"/>
            <w:hideMark/>
          </w:tcPr>
          <w:p w:rsidR="00331FBB" w:rsidRPr="007001F1" w:rsidRDefault="00331FBB" w:rsidP="009E3256">
            <w:pPr>
              <w:jc w:val="center"/>
              <w:rPr>
                <w:color w:val="000000"/>
              </w:rPr>
            </w:pPr>
            <w:r w:rsidRPr="007001F1">
              <w:rPr>
                <w:color w:val="000000"/>
                <w:sz w:val="22"/>
                <w:szCs w:val="22"/>
              </w:rPr>
              <w:t> </w:t>
            </w:r>
          </w:p>
        </w:tc>
        <w:tc>
          <w:tcPr>
            <w:tcW w:w="567" w:type="dxa"/>
            <w:shd w:val="clear" w:color="auto" w:fill="auto"/>
            <w:vAlign w:val="center"/>
            <w:hideMark/>
          </w:tcPr>
          <w:p w:rsidR="00331FBB" w:rsidRPr="007001F1" w:rsidRDefault="00331FBB" w:rsidP="009E3256">
            <w:pPr>
              <w:jc w:val="center"/>
              <w:rPr>
                <w:color w:val="000000"/>
              </w:rPr>
            </w:pPr>
            <w:r w:rsidRPr="007001F1">
              <w:rPr>
                <w:color w:val="000000"/>
                <w:sz w:val="22"/>
                <w:szCs w:val="22"/>
              </w:rPr>
              <w:t> </w:t>
            </w:r>
          </w:p>
        </w:tc>
        <w:tc>
          <w:tcPr>
            <w:tcW w:w="776" w:type="dxa"/>
            <w:shd w:val="clear" w:color="auto" w:fill="auto"/>
            <w:vAlign w:val="center"/>
            <w:hideMark/>
          </w:tcPr>
          <w:p w:rsidR="00331FBB" w:rsidRPr="007001F1" w:rsidRDefault="00331FBB" w:rsidP="009E3256">
            <w:pPr>
              <w:jc w:val="center"/>
              <w:rPr>
                <w:color w:val="000000"/>
              </w:rPr>
            </w:pPr>
            <w:r w:rsidRPr="007001F1">
              <w:rPr>
                <w:color w:val="000000"/>
                <w:sz w:val="22"/>
                <w:szCs w:val="22"/>
              </w:rPr>
              <w:t> </w:t>
            </w:r>
          </w:p>
        </w:tc>
        <w:tc>
          <w:tcPr>
            <w:tcW w:w="1775" w:type="dxa"/>
            <w:shd w:val="clear" w:color="auto" w:fill="auto"/>
            <w:vAlign w:val="center"/>
            <w:hideMark/>
          </w:tcPr>
          <w:p w:rsidR="00331FBB" w:rsidRPr="007001F1" w:rsidRDefault="00331FBB" w:rsidP="009E3256">
            <w:pPr>
              <w:jc w:val="center"/>
              <w:rPr>
                <w:color w:val="000000"/>
              </w:rPr>
            </w:pPr>
            <w:r w:rsidRPr="007001F1">
              <w:rPr>
                <w:color w:val="000000"/>
                <w:sz w:val="22"/>
                <w:szCs w:val="22"/>
              </w:rPr>
              <w:t> </w:t>
            </w:r>
          </w:p>
        </w:tc>
      </w:tr>
      <w:tr w:rsidR="00331FBB" w:rsidRPr="007001F1" w:rsidTr="007261E4">
        <w:trPr>
          <w:trHeight w:val="20"/>
        </w:trPr>
        <w:tc>
          <w:tcPr>
            <w:tcW w:w="582" w:type="dxa"/>
            <w:vMerge/>
            <w:shd w:val="clear" w:color="auto" w:fill="auto"/>
            <w:noWrap/>
            <w:vAlign w:val="center"/>
          </w:tcPr>
          <w:p w:rsidR="00331FBB" w:rsidRPr="007001F1" w:rsidRDefault="00331FBB" w:rsidP="009E3256">
            <w:pPr>
              <w:jc w:val="center"/>
              <w:rPr>
                <w:color w:val="000000"/>
                <w:sz w:val="22"/>
                <w:szCs w:val="22"/>
              </w:rPr>
            </w:pPr>
          </w:p>
        </w:tc>
        <w:tc>
          <w:tcPr>
            <w:tcW w:w="4820" w:type="dxa"/>
            <w:gridSpan w:val="2"/>
            <w:shd w:val="clear" w:color="auto" w:fill="auto"/>
            <w:vAlign w:val="center"/>
          </w:tcPr>
          <w:p w:rsidR="00331FBB" w:rsidRPr="007001F1" w:rsidRDefault="00331FBB" w:rsidP="00D5534B">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331FBB" w:rsidRPr="007001F1" w:rsidRDefault="00331FBB" w:rsidP="009E3256">
            <w:pPr>
              <w:jc w:val="center"/>
              <w:rPr>
                <w:color w:val="000000"/>
                <w:sz w:val="22"/>
                <w:szCs w:val="22"/>
              </w:rPr>
            </w:pPr>
          </w:p>
        </w:tc>
        <w:tc>
          <w:tcPr>
            <w:tcW w:w="567" w:type="dxa"/>
            <w:shd w:val="clear" w:color="auto" w:fill="auto"/>
            <w:vAlign w:val="center"/>
          </w:tcPr>
          <w:p w:rsidR="00331FBB" w:rsidRPr="007001F1" w:rsidRDefault="00331FBB" w:rsidP="009E3256">
            <w:pPr>
              <w:jc w:val="center"/>
              <w:rPr>
                <w:color w:val="000000"/>
                <w:sz w:val="22"/>
                <w:szCs w:val="22"/>
              </w:rPr>
            </w:pPr>
          </w:p>
        </w:tc>
        <w:tc>
          <w:tcPr>
            <w:tcW w:w="776" w:type="dxa"/>
            <w:shd w:val="clear" w:color="auto" w:fill="auto"/>
            <w:vAlign w:val="center"/>
          </w:tcPr>
          <w:p w:rsidR="00331FBB" w:rsidRPr="007001F1" w:rsidRDefault="00331FBB" w:rsidP="009E3256">
            <w:pPr>
              <w:jc w:val="center"/>
              <w:rPr>
                <w:color w:val="000000"/>
                <w:sz w:val="22"/>
                <w:szCs w:val="22"/>
              </w:rPr>
            </w:pPr>
          </w:p>
        </w:tc>
        <w:tc>
          <w:tcPr>
            <w:tcW w:w="1775" w:type="dxa"/>
            <w:shd w:val="clear" w:color="auto" w:fill="auto"/>
            <w:vAlign w:val="center"/>
          </w:tcPr>
          <w:p w:rsidR="00331FBB" w:rsidRPr="007001F1" w:rsidRDefault="00331FBB" w:rsidP="009E3256">
            <w:pPr>
              <w:jc w:val="center"/>
              <w:rPr>
                <w:color w:val="000000"/>
                <w:sz w:val="22"/>
                <w:szCs w:val="22"/>
              </w:rPr>
            </w:pPr>
          </w:p>
        </w:tc>
      </w:tr>
      <w:tr w:rsidR="007350B7" w:rsidRPr="007001F1" w:rsidTr="00A96394">
        <w:trPr>
          <w:trHeight w:val="352"/>
        </w:trPr>
        <w:tc>
          <w:tcPr>
            <w:tcW w:w="582" w:type="dxa"/>
            <w:vMerge w:val="restart"/>
            <w:shd w:val="clear" w:color="auto" w:fill="auto"/>
            <w:noWrap/>
            <w:vAlign w:val="center"/>
            <w:hideMark/>
          </w:tcPr>
          <w:p w:rsidR="007350B7" w:rsidRPr="007001F1" w:rsidRDefault="007350B7" w:rsidP="009E3256">
            <w:pPr>
              <w:jc w:val="center"/>
              <w:rPr>
                <w:color w:val="000000"/>
              </w:rPr>
            </w:pPr>
            <w:r w:rsidRPr="007001F1">
              <w:rPr>
                <w:color w:val="000000"/>
                <w:sz w:val="22"/>
                <w:szCs w:val="22"/>
              </w:rPr>
              <w:t>2</w:t>
            </w:r>
          </w:p>
        </w:tc>
        <w:tc>
          <w:tcPr>
            <w:tcW w:w="4820" w:type="dxa"/>
            <w:gridSpan w:val="2"/>
            <w:shd w:val="clear" w:color="auto" w:fill="auto"/>
            <w:vAlign w:val="center"/>
            <w:hideMark/>
          </w:tcPr>
          <w:p w:rsidR="007350B7" w:rsidRPr="007001F1" w:rsidRDefault="007350B7" w:rsidP="00D5534B">
            <w:pPr>
              <w:jc w:val="both"/>
              <w:rPr>
                <w:color w:val="000000"/>
              </w:rPr>
            </w:pPr>
            <w:r w:rsidRPr="007001F1">
              <w:rPr>
                <w:color w:val="000000"/>
                <w:sz w:val="22"/>
                <w:szCs w:val="22"/>
              </w:rPr>
              <w:t>a) Bola predpokladaná hodnota koncesie určená súla</w:t>
            </w:r>
            <w:r w:rsidR="00D5534B" w:rsidRPr="007001F1">
              <w:rPr>
                <w:color w:val="000000"/>
                <w:sz w:val="22"/>
                <w:szCs w:val="22"/>
              </w:rPr>
              <w:t xml:space="preserve">dne so ZVO? </w:t>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r>
      <w:tr w:rsidR="007350B7" w:rsidRPr="007001F1" w:rsidTr="00A96394">
        <w:trPr>
          <w:trHeight w:val="582"/>
        </w:trPr>
        <w:tc>
          <w:tcPr>
            <w:tcW w:w="582" w:type="dxa"/>
            <w:vMerge/>
            <w:shd w:val="clear" w:color="auto" w:fill="auto"/>
            <w:noWrap/>
            <w:vAlign w:val="center"/>
          </w:tcPr>
          <w:p w:rsidR="007350B7" w:rsidRPr="007001F1" w:rsidRDefault="007350B7" w:rsidP="009E3256">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b) Nedošlo k rozdeleniu koncesie alebo nebol zvolený spôsob určenia jej hodnoty s cieľom znížiť hodnotu</w:t>
            </w:r>
            <w:r w:rsidR="00D5534B" w:rsidRPr="007001F1">
              <w:rPr>
                <w:color w:val="000000"/>
                <w:sz w:val="22"/>
                <w:szCs w:val="22"/>
              </w:rPr>
              <w:t xml:space="preserve"> pod finančné limity podľa ZVO?</w:t>
            </w:r>
          </w:p>
        </w:tc>
        <w:tc>
          <w:tcPr>
            <w:tcW w:w="567" w:type="dxa"/>
            <w:shd w:val="clear" w:color="auto" w:fill="auto"/>
            <w:vAlign w:val="center"/>
          </w:tcPr>
          <w:p w:rsidR="007350B7" w:rsidRPr="007001F1" w:rsidRDefault="007350B7" w:rsidP="009E3256">
            <w:pPr>
              <w:jc w:val="center"/>
              <w:rPr>
                <w:color w:val="000000"/>
              </w:rPr>
            </w:pPr>
          </w:p>
        </w:tc>
        <w:tc>
          <w:tcPr>
            <w:tcW w:w="567" w:type="dxa"/>
            <w:shd w:val="clear" w:color="auto" w:fill="auto"/>
            <w:vAlign w:val="center"/>
          </w:tcPr>
          <w:p w:rsidR="007350B7" w:rsidRPr="007001F1" w:rsidRDefault="007350B7" w:rsidP="009E3256">
            <w:pPr>
              <w:jc w:val="center"/>
              <w:rPr>
                <w:color w:val="000000"/>
              </w:rPr>
            </w:pPr>
          </w:p>
        </w:tc>
        <w:tc>
          <w:tcPr>
            <w:tcW w:w="776" w:type="dxa"/>
            <w:shd w:val="clear" w:color="auto" w:fill="auto"/>
            <w:vAlign w:val="center"/>
          </w:tcPr>
          <w:p w:rsidR="007350B7" w:rsidRPr="007001F1" w:rsidRDefault="007350B7" w:rsidP="009E3256">
            <w:pPr>
              <w:jc w:val="center"/>
              <w:rPr>
                <w:color w:val="000000"/>
              </w:rPr>
            </w:pPr>
          </w:p>
        </w:tc>
        <w:tc>
          <w:tcPr>
            <w:tcW w:w="1775" w:type="dxa"/>
            <w:shd w:val="clear" w:color="auto" w:fill="auto"/>
            <w:vAlign w:val="center"/>
          </w:tcPr>
          <w:p w:rsidR="007350B7" w:rsidRPr="007001F1" w:rsidRDefault="007350B7" w:rsidP="009E3256">
            <w:pPr>
              <w:jc w:val="center"/>
              <w:rPr>
                <w:color w:val="000000"/>
              </w:rPr>
            </w:pPr>
          </w:p>
        </w:tc>
      </w:tr>
      <w:tr w:rsidR="007350B7" w:rsidRPr="007001F1" w:rsidTr="00090C17">
        <w:trPr>
          <w:trHeight w:val="293"/>
        </w:trPr>
        <w:tc>
          <w:tcPr>
            <w:tcW w:w="582" w:type="dxa"/>
            <w:vMerge/>
            <w:shd w:val="clear" w:color="auto" w:fill="auto"/>
            <w:noWrap/>
            <w:vAlign w:val="center"/>
          </w:tcPr>
          <w:p w:rsidR="007350B7" w:rsidRPr="007001F1" w:rsidRDefault="007350B7" w:rsidP="009E3256">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c) Boli v dokumentácii k verejnému obstarávaniu aj informácie a podklady, na základe ktorých bola určená hodnota koncesie a to najmä záznam z prieskumu trhu, aktualizovaný rozpočet zo žiadosti o NFP, štátna cenová expertíza a pod.?</w:t>
            </w:r>
          </w:p>
        </w:tc>
        <w:tc>
          <w:tcPr>
            <w:tcW w:w="567" w:type="dxa"/>
            <w:shd w:val="clear" w:color="auto" w:fill="auto"/>
            <w:vAlign w:val="center"/>
          </w:tcPr>
          <w:p w:rsidR="007350B7" w:rsidRPr="007001F1" w:rsidRDefault="007350B7" w:rsidP="009E3256">
            <w:pPr>
              <w:jc w:val="center"/>
              <w:rPr>
                <w:color w:val="000000"/>
              </w:rPr>
            </w:pPr>
          </w:p>
        </w:tc>
        <w:tc>
          <w:tcPr>
            <w:tcW w:w="567" w:type="dxa"/>
            <w:shd w:val="clear" w:color="auto" w:fill="auto"/>
            <w:vAlign w:val="center"/>
          </w:tcPr>
          <w:p w:rsidR="007350B7" w:rsidRPr="007001F1" w:rsidRDefault="007350B7" w:rsidP="009E3256">
            <w:pPr>
              <w:jc w:val="center"/>
              <w:rPr>
                <w:color w:val="000000"/>
              </w:rPr>
            </w:pPr>
          </w:p>
        </w:tc>
        <w:tc>
          <w:tcPr>
            <w:tcW w:w="776" w:type="dxa"/>
            <w:shd w:val="clear" w:color="auto" w:fill="auto"/>
            <w:vAlign w:val="center"/>
          </w:tcPr>
          <w:p w:rsidR="007350B7" w:rsidRPr="007001F1" w:rsidRDefault="007350B7" w:rsidP="009E3256">
            <w:pPr>
              <w:jc w:val="center"/>
              <w:rPr>
                <w:color w:val="000000"/>
              </w:rPr>
            </w:pPr>
          </w:p>
        </w:tc>
        <w:tc>
          <w:tcPr>
            <w:tcW w:w="1775" w:type="dxa"/>
            <w:shd w:val="clear" w:color="auto" w:fill="auto"/>
            <w:vAlign w:val="center"/>
          </w:tcPr>
          <w:p w:rsidR="007350B7" w:rsidRPr="007001F1" w:rsidRDefault="007350B7" w:rsidP="009E3256">
            <w:pPr>
              <w:jc w:val="center"/>
              <w:rPr>
                <w:color w:val="000000"/>
              </w:rPr>
            </w:pPr>
          </w:p>
        </w:tc>
      </w:tr>
      <w:tr w:rsidR="009E3256" w:rsidRPr="007001F1" w:rsidTr="007261E4">
        <w:trPr>
          <w:trHeight w:val="20"/>
        </w:trPr>
        <w:tc>
          <w:tcPr>
            <w:tcW w:w="582" w:type="dxa"/>
            <w:shd w:val="clear" w:color="auto" w:fill="auto"/>
            <w:noWrap/>
            <w:vAlign w:val="center"/>
            <w:hideMark/>
          </w:tcPr>
          <w:p w:rsidR="009E3256" w:rsidRPr="007001F1" w:rsidRDefault="009E3256" w:rsidP="009E3256">
            <w:pPr>
              <w:jc w:val="center"/>
              <w:rPr>
                <w:color w:val="000000"/>
              </w:rPr>
            </w:pPr>
            <w:r w:rsidRPr="007001F1">
              <w:rPr>
                <w:color w:val="000000"/>
                <w:sz w:val="22"/>
                <w:szCs w:val="22"/>
              </w:rPr>
              <w:t>3</w:t>
            </w:r>
          </w:p>
        </w:tc>
        <w:tc>
          <w:tcPr>
            <w:tcW w:w="4820" w:type="dxa"/>
            <w:gridSpan w:val="2"/>
            <w:shd w:val="clear" w:color="auto" w:fill="auto"/>
            <w:vAlign w:val="center"/>
            <w:hideMark/>
          </w:tcPr>
          <w:p w:rsidR="009E3256" w:rsidRPr="007001F1" w:rsidRDefault="0088057F" w:rsidP="00D5534B">
            <w:pPr>
              <w:jc w:val="both"/>
              <w:rPr>
                <w:color w:val="000000"/>
              </w:rPr>
            </w:pPr>
            <w:r w:rsidRPr="007001F1">
              <w:rPr>
                <w:color w:val="000000"/>
                <w:sz w:val="22"/>
                <w:szCs w:val="22"/>
              </w:rPr>
              <w:t xml:space="preserve">Boli pri zadávaní </w:t>
            </w:r>
            <w:r w:rsidR="00A85A8A">
              <w:rPr>
                <w:color w:val="000000"/>
                <w:sz w:val="22"/>
                <w:szCs w:val="22"/>
              </w:rPr>
              <w:t>koncesie</w:t>
            </w:r>
            <w:r w:rsidRPr="007001F1">
              <w:rPr>
                <w:color w:val="000000"/>
                <w:sz w:val="22"/>
                <w:szCs w:val="22"/>
              </w:rPr>
              <w:t xml:space="preserve">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7350B7" w:rsidRPr="007001F1" w:rsidTr="007261E4">
        <w:trPr>
          <w:trHeight w:val="758"/>
        </w:trPr>
        <w:tc>
          <w:tcPr>
            <w:tcW w:w="582" w:type="dxa"/>
            <w:shd w:val="clear" w:color="auto" w:fill="auto"/>
            <w:noWrap/>
            <w:vAlign w:val="center"/>
          </w:tcPr>
          <w:p w:rsidR="007350B7" w:rsidRPr="007001F1" w:rsidRDefault="007350B7" w:rsidP="009E3256">
            <w:pPr>
              <w:jc w:val="center"/>
              <w:rPr>
                <w:color w:val="000000"/>
              </w:rPr>
            </w:pPr>
            <w:r w:rsidRPr="007001F1">
              <w:rPr>
                <w:color w:val="000000"/>
                <w:sz w:val="22"/>
                <w:szCs w:val="22"/>
              </w:rPr>
              <w:t>4</w:t>
            </w: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V prípade, ak rozdelil verejný obstarávateľ zákazku na samostatné časti, dodržal všetky ustanovenia §28 ZVO?</w:t>
            </w:r>
          </w:p>
        </w:tc>
        <w:tc>
          <w:tcPr>
            <w:tcW w:w="567" w:type="dxa"/>
            <w:shd w:val="clear" w:color="auto" w:fill="auto"/>
            <w:vAlign w:val="center"/>
          </w:tcPr>
          <w:p w:rsidR="007350B7" w:rsidRPr="007001F1" w:rsidRDefault="007350B7" w:rsidP="009E3256">
            <w:pPr>
              <w:jc w:val="center"/>
              <w:rPr>
                <w:color w:val="000000"/>
              </w:rPr>
            </w:pPr>
          </w:p>
        </w:tc>
        <w:tc>
          <w:tcPr>
            <w:tcW w:w="567" w:type="dxa"/>
            <w:shd w:val="clear" w:color="auto" w:fill="auto"/>
            <w:vAlign w:val="center"/>
          </w:tcPr>
          <w:p w:rsidR="007350B7" w:rsidRPr="007001F1" w:rsidRDefault="007350B7" w:rsidP="009E3256">
            <w:pPr>
              <w:jc w:val="center"/>
              <w:rPr>
                <w:color w:val="000000"/>
              </w:rPr>
            </w:pPr>
          </w:p>
        </w:tc>
        <w:tc>
          <w:tcPr>
            <w:tcW w:w="776" w:type="dxa"/>
            <w:shd w:val="clear" w:color="auto" w:fill="auto"/>
            <w:vAlign w:val="center"/>
          </w:tcPr>
          <w:p w:rsidR="007350B7" w:rsidRPr="007001F1" w:rsidRDefault="007350B7" w:rsidP="009E3256">
            <w:pPr>
              <w:jc w:val="center"/>
              <w:rPr>
                <w:color w:val="000000"/>
              </w:rPr>
            </w:pPr>
          </w:p>
        </w:tc>
        <w:tc>
          <w:tcPr>
            <w:tcW w:w="1775" w:type="dxa"/>
            <w:shd w:val="clear" w:color="auto" w:fill="auto"/>
            <w:vAlign w:val="center"/>
          </w:tcPr>
          <w:p w:rsidR="007350B7" w:rsidRPr="007001F1" w:rsidRDefault="007350B7" w:rsidP="009E3256">
            <w:pPr>
              <w:jc w:val="center"/>
              <w:rPr>
                <w:color w:val="000000"/>
              </w:rPr>
            </w:pPr>
          </w:p>
        </w:tc>
      </w:tr>
      <w:tr w:rsidR="009E3256" w:rsidRPr="007001F1" w:rsidTr="007261E4">
        <w:trPr>
          <w:trHeight w:val="20"/>
        </w:trPr>
        <w:tc>
          <w:tcPr>
            <w:tcW w:w="582" w:type="dxa"/>
            <w:shd w:val="clear" w:color="auto" w:fill="auto"/>
            <w:noWrap/>
            <w:vAlign w:val="center"/>
            <w:hideMark/>
          </w:tcPr>
          <w:p w:rsidR="009E3256" w:rsidRPr="007001F1" w:rsidRDefault="006F6B0D" w:rsidP="009E3256">
            <w:pPr>
              <w:jc w:val="center"/>
              <w:rPr>
                <w:color w:val="000000"/>
              </w:rPr>
            </w:pPr>
            <w:r w:rsidRPr="007001F1">
              <w:rPr>
                <w:color w:val="000000"/>
                <w:sz w:val="22"/>
                <w:szCs w:val="22"/>
              </w:rPr>
              <w:t>5</w:t>
            </w:r>
          </w:p>
        </w:tc>
        <w:tc>
          <w:tcPr>
            <w:tcW w:w="4820" w:type="dxa"/>
            <w:gridSpan w:val="2"/>
            <w:shd w:val="clear" w:color="auto" w:fill="auto"/>
            <w:vAlign w:val="center"/>
            <w:hideMark/>
          </w:tcPr>
          <w:p w:rsidR="009E3256" w:rsidRPr="007001F1" w:rsidRDefault="009E3256" w:rsidP="00D5534B">
            <w:pPr>
              <w:jc w:val="both"/>
              <w:rPr>
                <w:color w:val="000000"/>
              </w:rPr>
            </w:pPr>
            <w:r w:rsidRPr="007001F1">
              <w:rPr>
                <w:color w:val="000000"/>
                <w:sz w:val="22"/>
                <w:szCs w:val="22"/>
              </w:rPr>
              <w:t>Bol zamestnanec vykonávajúci kontrolu oboznámený s rizikovými indikátormi</w:t>
            </w:r>
            <w:r w:rsidR="008F60D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A4391"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9E3256" w:rsidRPr="007001F1" w:rsidTr="007261E4">
        <w:trPr>
          <w:trHeight w:val="20"/>
        </w:trPr>
        <w:tc>
          <w:tcPr>
            <w:tcW w:w="582" w:type="dxa"/>
            <w:shd w:val="clear" w:color="auto" w:fill="auto"/>
            <w:noWrap/>
            <w:vAlign w:val="center"/>
            <w:hideMark/>
          </w:tcPr>
          <w:p w:rsidR="009E3256" w:rsidRPr="007001F1" w:rsidRDefault="006F6B0D" w:rsidP="009E3256">
            <w:pPr>
              <w:jc w:val="center"/>
              <w:rPr>
                <w:color w:val="000000"/>
              </w:rPr>
            </w:pPr>
            <w:r w:rsidRPr="007001F1">
              <w:rPr>
                <w:color w:val="000000"/>
                <w:sz w:val="22"/>
                <w:szCs w:val="22"/>
              </w:rPr>
              <w:t>6</w:t>
            </w:r>
          </w:p>
        </w:tc>
        <w:tc>
          <w:tcPr>
            <w:tcW w:w="4820" w:type="dxa"/>
            <w:gridSpan w:val="2"/>
            <w:shd w:val="clear" w:color="auto" w:fill="auto"/>
            <w:vAlign w:val="center"/>
            <w:hideMark/>
          </w:tcPr>
          <w:p w:rsidR="009E3256" w:rsidRPr="007001F1" w:rsidRDefault="009E3256" w:rsidP="00D5534B">
            <w:pPr>
              <w:jc w:val="both"/>
              <w:rPr>
                <w:color w:val="000000"/>
              </w:rPr>
            </w:pPr>
            <w:r w:rsidRPr="007001F1">
              <w:rPr>
                <w:color w:val="000000"/>
                <w:sz w:val="22"/>
                <w:szCs w:val="22"/>
              </w:rPr>
              <w:t xml:space="preserve">Sú podmienky účasti týkajúce sa osobného postavenia stanovené v súlade s § </w:t>
            </w:r>
            <w:r w:rsidR="00347A30" w:rsidRPr="007001F1">
              <w:rPr>
                <w:color w:val="000000"/>
                <w:sz w:val="22"/>
                <w:szCs w:val="22"/>
              </w:rPr>
              <w:t>32</w:t>
            </w:r>
            <w:r w:rsidRPr="007001F1">
              <w:rPr>
                <w:color w:val="000000"/>
                <w:sz w:val="22"/>
                <w:szCs w:val="22"/>
              </w:rPr>
              <w:t>ZVO?</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347A30" w:rsidRPr="007001F1" w:rsidTr="007261E4">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7</w:t>
            </w:r>
          </w:p>
        </w:tc>
        <w:tc>
          <w:tcPr>
            <w:tcW w:w="4820" w:type="dxa"/>
            <w:gridSpan w:val="2"/>
            <w:shd w:val="clear" w:color="auto" w:fill="auto"/>
            <w:vAlign w:val="center"/>
            <w:hideMark/>
          </w:tcPr>
          <w:p w:rsidR="00347A30" w:rsidRPr="007001F1" w:rsidRDefault="00347A30" w:rsidP="00D5534B">
            <w:pPr>
              <w:jc w:val="both"/>
              <w:rPr>
                <w:color w:val="000000"/>
              </w:rPr>
            </w:pPr>
            <w:r w:rsidRPr="007001F1">
              <w:rPr>
                <w:color w:val="000000"/>
                <w:sz w:val="22"/>
                <w:szCs w:val="22"/>
              </w:rPr>
              <w:t xml:space="preserve">Stanovil verejný obstarávateľ doklady na preukázanie splnenia podmienok finančného a ekonomického postavenia v súlade s § </w:t>
            </w:r>
            <w:r w:rsidR="003A4391" w:rsidRPr="007001F1">
              <w:rPr>
                <w:color w:val="000000"/>
                <w:sz w:val="22"/>
                <w:szCs w:val="22"/>
              </w:rPr>
              <w:t>33</w:t>
            </w:r>
            <w:r w:rsidRPr="007001F1">
              <w:rPr>
                <w:color w:val="000000"/>
                <w:sz w:val="22"/>
                <w:szCs w:val="22"/>
              </w:rPr>
              <w:t xml:space="preserve"> ZVO?</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347A30" w:rsidRPr="007001F1" w:rsidTr="007261E4">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8</w:t>
            </w:r>
          </w:p>
        </w:tc>
        <w:tc>
          <w:tcPr>
            <w:tcW w:w="4820" w:type="dxa"/>
            <w:gridSpan w:val="2"/>
            <w:shd w:val="clear" w:color="auto" w:fill="auto"/>
            <w:vAlign w:val="center"/>
            <w:hideMark/>
          </w:tcPr>
          <w:p w:rsidR="00347A30" w:rsidRPr="007001F1" w:rsidRDefault="00347A30" w:rsidP="00D5534B">
            <w:pPr>
              <w:jc w:val="both"/>
              <w:rPr>
                <w:color w:val="000000"/>
              </w:rPr>
            </w:pPr>
            <w:r w:rsidRPr="007001F1">
              <w:rPr>
                <w:color w:val="000000"/>
                <w:sz w:val="22"/>
                <w:szCs w:val="22"/>
              </w:rPr>
              <w:t xml:space="preserve">Sú podmienky účasti týkajúce sa technickej alebo odbornej spôsobilosti stanovené v súlade s § </w:t>
            </w:r>
            <w:r w:rsidR="003A4391" w:rsidRPr="007001F1">
              <w:rPr>
                <w:color w:val="000000"/>
                <w:sz w:val="22"/>
                <w:szCs w:val="22"/>
              </w:rPr>
              <w:t>34</w:t>
            </w:r>
            <w:r w:rsidR="002072E0"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7350B7" w:rsidRPr="007001F1" w:rsidTr="007261E4">
        <w:trPr>
          <w:trHeight w:val="1268"/>
        </w:trPr>
        <w:tc>
          <w:tcPr>
            <w:tcW w:w="582" w:type="dxa"/>
            <w:vMerge w:val="restart"/>
            <w:shd w:val="clear" w:color="auto" w:fill="auto"/>
            <w:noWrap/>
            <w:vAlign w:val="center"/>
            <w:hideMark/>
          </w:tcPr>
          <w:p w:rsidR="007350B7" w:rsidRPr="007001F1" w:rsidRDefault="007350B7" w:rsidP="009E3256">
            <w:pPr>
              <w:jc w:val="center"/>
              <w:rPr>
                <w:color w:val="000000"/>
              </w:rPr>
            </w:pPr>
            <w:r w:rsidRPr="007001F1">
              <w:rPr>
                <w:color w:val="000000"/>
                <w:sz w:val="22"/>
                <w:szCs w:val="22"/>
              </w:rPr>
              <w:t>9</w:t>
            </w:r>
          </w:p>
        </w:tc>
        <w:tc>
          <w:tcPr>
            <w:tcW w:w="4820" w:type="dxa"/>
            <w:gridSpan w:val="2"/>
            <w:shd w:val="clear" w:color="auto" w:fill="auto"/>
            <w:vAlign w:val="center"/>
            <w:hideMark/>
          </w:tcPr>
          <w:p w:rsidR="007350B7" w:rsidRPr="007001F1" w:rsidRDefault="007350B7" w:rsidP="00D5534B">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D5534B" w:rsidRPr="007001F1">
              <w:rPr>
                <w:color w:val="000000"/>
                <w:sz w:val="22"/>
                <w:szCs w:val="22"/>
              </w:rPr>
              <w:t xml:space="preserve"> súvisiace s predmetom zákazky?</w:t>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r>
      <w:tr w:rsidR="007350B7" w:rsidRPr="007001F1" w:rsidTr="007261E4">
        <w:trPr>
          <w:trHeight w:val="1267"/>
        </w:trPr>
        <w:tc>
          <w:tcPr>
            <w:tcW w:w="582" w:type="dxa"/>
            <w:vMerge/>
            <w:shd w:val="clear" w:color="auto" w:fill="auto"/>
            <w:noWrap/>
            <w:vAlign w:val="center"/>
          </w:tcPr>
          <w:p w:rsidR="007350B7" w:rsidRPr="007001F1" w:rsidRDefault="007350B7" w:rsidP="009E3256">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7350B7" w:rsidRPr="007001F1" w:rsidRDefault="007350B7" w:rsidP="009E3256">
            <w:pPr>
              <w:jc w:val="center"/>
              <w:rPr>
                <w:color w:val="000000"/>
              </w:rPr>
            </w:pPr>
          </w:p>
        </w:tc>
        <w:tc>
          <w:tcPr>
            <w:tcW w:w="567" w:type="dxa"/>
            <w:shd w:val="clear" w:color="auto" w:fill="auto"/>
            <w:vAlign w:val="center"/>
          </w:tcPr>
          <w:p w:rsidR="007350B7" w:rsidRPr="007001F1" w:rsidRDefault="007350B7" w:rsidP="009E3256">
            <w:pPr>
              <w:jc w:val="center"/>
              <w:rPr>
                <w:color w:val="000000"/>
              </w:rPr>
            </w:pPr>
          </w:p>
        </w:tc>
        <w:tc>
          <w:tcPr>
            <w:tcW w:w="776" w:type="dxa"/>
            <w:shd w:val="clear" w:color="auto" w:fill="auto"/>
            <w:vAlign w:val="center"/>
          </w:tcPr>
          <w:p w:rsidR="007350B7" w:rsidRPr="007001F1" w:rsidRDefault="007350B7" w:rsidP="009E3256">
            <w:pPr>
              <w:jc w:val="center"/>
              <w:rPr>
                <w:color w:val="000000"/>
              </w:rPr>
            </w:pPr>
          </w:p>
        </w:tc>
        <w:tc>
          <w:tcPr>
            <w:tcW w:w="1775" w:type="dxa"/>
            <w:shd w:val="clear" w:color="auto" w:fill="auto"/>
            <w:vAlign w:val="center"/>
          </w:tcPr>
          <w:p w:rsidR="007350B7" w:rsidRPr="007001F1" w:rsidRDefault="007350B7" w:rsidP="009E3256">
            <w:pPr>
              <w:jc w:val="center"/>
              <w:rPr>
                <w:color w:val="000000"/>
              </w:rPr>
            </w:pPr>
          </w:p>
        </w:tc>
      </w:tr>
      <w:tr w:rsidR="009E3256" w:rsidRPr="007001F1" w:rsidTr="007261E4">
        <w:trPr>
          <w:trHeight w:val="20"/>
        </w:trPr>
        <w:tc>
          <w:tcPr>
            <w:tcW w:w="582" w:type="dxa"/>
            <w:shd w:val="clear" w:color="auto" w:fill="auto"/>
            <w:noWrap/>
            <w:vAlign w:val="center"/>
            <w:hideMark/>
          </w:tcPr>
          <w:p w:rsidR="009E3256" w:rsidRPr="007001F1" w:rsidRDefault="006F6B0D" w:rsidP="009E3256">
            <w:pPr>
              <w:jc w:val="center"/>
              <w:rPr>
                <w:color w:val="000000"/>
              </w:rPr>
            </w:pPr>
            <w:r w:rsidRPr="007001F1">
              <w:rPr>
                <w:color w:val="000000"/>
                <w:sz w:val="22"/>
                <w:szCs w:val="22"/>
              </w:rPr>
              <w:t>10</w:t>
            </w:r>
          </w:p>
        </w:tc>
        <w:tc>
          <w:tcPr>
            <w:tcW w:w="4820" w:type="dxa"/>
            <w:gridSpan w:val="2"/>
            <w:shd w:val="clear" w:color="auto" w:fill="auto"/>
            <w:vAlign w:val="center"/>
            <w:hideMark/>
          </w:tcPr>
          <w:p w:rsidR="009E3256" w:rsidRPr="007001F1" w:rsidRDefault="009E3256" w:rsidP="00D5534B">
            <w:pPr>
              <w:jc w:val="both"/>
              <w:rPr>
                <w:color w:val="000000"/>
              </w:rPr>
            </w:pPr>
            <w:r w:rsidRPr="007001F1">
              <w:rPr>
                <w:color w:val="000000"/>
                <w:sz w:val="22"/>
                <w:szCs w:val="22"/>
              </w:rPr>
              <w:t>Je lehota na predkladanie ponúk</w:t>
            </w:r>
            <w:r w:rsidR="00347A30" w:rsidRPr="007001F1">
              <w:rPr>
                <w:color w:val="000000"/>
                <w:sz w:val="22"/>
                <w:szCs w:val="22"/>
              </w:rPr>
              <w:t>/ žiadostí o účasť</w:t>
            </w:r>
            <w:r w:rsidR="00D2171A" w:rsidRPr="007001F1">
              <w:rPr>
                <w:color w:val="000000"/>
                <w:sz w:val="22"/>
                <w:szCs w:val="22"/>
              </w:rPr>
              <w:t xml:space="preserve"> určená v súlade so ZVO?</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7350B7" w:rsidRPr="007001F1" w:rsidTr="00A96394">
        <w:trPr>
          <w:trHeight w:val="356"/>
        </w:trPr>
        <w:tc>
          <w:tcPr>
            <w:tcW w:w="582" w:type="dxa"/>
            <w:vMerge w:val="restart"/>
            <w:shd w:val="clear" w:color="auto" w:fill="auto"/>
            <w:noWrap/>
            <w:vAlign w:val="center"/>
            <w:hideMark/>
          </w:tcPr>
          <w:p w:rsidR="007350B7" w:rsidRPr="007001F1" w:rsidRDefault="007350B7" w:rsidP="009E3256">
            <w:pPr>
              <w:jc w:val="center"/>
              <w:rPr>
                <w:color w:val="000000"/>
              </w:rPr>
            </w:pPr>
            <w:r w:rsidRPr="007001F1">
              <w:rPr>
                <w:color w:val="000000"/>
                <w:sz w:val="22"/>
                <w:szCs w:val="22"/>
              </w:rPr>
              <w:t>11</w:t>
            </w:r>
          </w:p>
        </w:tc>
        <w:tc>
          <w:tcPr>
            <w:tcW w:w="4820" w:type="dxa"/>
            <w:gridSpan w:val="2"/>
            <w:shd w:val="clear" w:color="auto" w:fill="auto"/>
            <w:vAlign w:val="center"/>
            <w:hideMark/>
          </w:tcPr>
          <w:p w:rsidR="007350B7" w:rsidRPr="007001F1" w:rsidRDefault="007350B7" w:rsidP="00D5534B">
            <w:pPr>
              <w:jc w:val="both"/>
              <w:rPr>
                <w:color w:val="000000"/>
              </w:rPr>
            </w:pPr>
            <w:r w:rsidRPr="007001F1">
              <w:rPr>
                <w:color w:val="000000"/>
                <w:sz w:val="22"/>
                <w:szCs w:val="22"/>
              </w:rPr>
              <w:t>a) Je predmet koncesie opísaný jednoznačne, úplne a nestranne a v súlade s § 102 ods. 7 a 8 ZVO</w:t>
            </w:r>
            <w:r w:rsidR="00D5534B" w:rsidRPr="007001F1">
              <w:rPr>
                <w:color w:val="000000"/>
                <w:sz w:val="22"/>
                <w:szCs w:val="22"/>
              </w:rPr>
              <w:t>?</w:t>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r>
      <w:tr w:rsidR="007350B7" w:rsidRPr="007001F1" w:rsidTr="007261E4">
        <w:trPr>
          <w:trHeight w:val="757"/>
        </w:trPr>
        <w:tc>
          <w:tcPr>
            <w:tcW w:w="582" w:type="dxa"/>
            <w:vMerge/>
            <w:shd w:val="clear" w:color="auto" w:fill="auto"/>
            <w:noWrap/>
            <w:vAlign w:val="center"/>
          </w:tcPr>
          <w:p w:rsidR="007350B7" w:rsidRPr="007001F1" w:rsidRDefault="007350B7" w:rsidP="009E3256">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7350B7" w:rsidRPr="007001F1" w:rsidRDefault="007350B7" w:rsidP="009E3256">
            <w:pPr>
              <w:jc w:val="center"/>
              <w:rPr>
                <w:color w:val="000000"/>
              </w:rPr>
            </w:pPr>
          </w:p>
        </w:tc>
        <w:tc>
          <w:tcPr>
            <w:tcW w:w="567" w:type="dxa"/>
            <w:shd w:val="clear" w:color="auto" w:fill="auto"/>
            <w:vAlign w:val="center"/>
          </w:tcPr>
          <w:p w:rsidR="007350B7" w:rsidRPr="007001F1" w:rsidRDefault="007350B7" w:rsidP="009E3256">
            <w:pPr>
              <w:jc w:val="center"/>
              <w:rPr>
                <w:color w:val="000000"/>
              </w:rPr>
            </w:pPr>
          </w:p>
        </w:tc>
        <w:tc>
          <w:tcPr>
            <w:tcW w:w="776" w:type="dxa"/>
            <w:shd w:val="clear" w:color="auto" w:fill="auto"/>
            <w:vAlign w:val="center"/>
          </w:tcPr>
          <w:p w:rsidR="007350B7" w:rsidRPr="007001F1" w:rsidRDefault="007350B7" w:rsidP="009E3256">
            <w:pPr>
              <w:jc w:val="center"/>
              <w:rPr>
                <w:color w:val="000000"/>
              </w:rPr>
            </w:pPr>
          </w:p>
        </w:tc>
        <w:tc>
          <w:tcPr>
            <w:tcW w:w="1775" w:type="dxa"/>
            <w:shd w:val="clear" w:color="auto" w:fill="auto"/>
            <w:vAlign w:val="center"/>
          </w:tcPr>
          <w:p w:rsidR="007350B7" w:rsidRPr="007001F1" w:rsidRDefault="007350B7" w:rsidP="009E3256">
            <w:pPr>
              <w:jc w:val="center"/>
              <w:rPr>
                <w:color w:val="000000"/>
              </w:rPr>
            </w:pPr>
          </w:p>
        </w:tc>
      </w:tr>
      <w:tr w:rsidR="007350B7" w:rsidRPr="007001F1" w:rsidTr="00A96394">
        <w:trPr>
          <w:trHeight w:val="377"/>
        </w:trPr>
        <w:tc>
          <w:tcPr>
            <w:tcW w:w="582" w:type="dxa"/>
            <w:vMerge w:val="restart"/>
            <w:shd w:val="clear" w:color="auto" w:fill="auto"/>
            <w:noWrap/>
            <w:vAlign w:val="center"/>
            <w:hideMark/>
          </w:tcPr>
          <w:p w:rsidR="007350B7" w:rsidRPr="007001F1" w:rsidRDefault="007350B7" w:rsidP="009E3256">
            <w:pPr>
              <w:jc w:val="center"/>
              <w:rPr>
                <w:color w:val="000000"/>
              </w:rPr>
            </w:pPr>
            <w:r w:rsidRPr="007001F1">
              <w:rPr>
                <w:color w:val="000000"/>
                <w:sz w:val="22"/>
                <w:szCs w:val="22"/>
              </w:rPr>
              <w:t>12</w:t>
            </w:r>
          </w:p>
        </w:tc>
        <w:tc>
          <w:tcPr>
            <w:tcW w:w="4820" w:type="dxa"/>
            <w:gridSpan w:val="2"/>
            <w:shd w:val="clear" w:color="auto" w:fill="auto"/>
            <w:vAlign w:val="center"/>
            <w:hideMark/>
          </w:tcPr>
          <w:p w:rsidR="007350B7" w:rsidRPr="007001F1" w:rsidRDefault="007350B7" w:rsidP="00A96394">
            <w:pPr>
              <w:jc w:val="both"/>
              <w:rPr>
                <w:color w:val="000000"/>
              </w:rPr>
            </w:pPr>
            <w:r w:rsidRPr="007001F1">
              <w:rPr>
                <w:color w:val="000000"/>
                <w:sz w:val="22"/>
                <w:szCs w:val="22"/>
              </w:rPr>
              <w:br w:type="page"/>
              <w:t xml:space="preserve">a) </w:t>
            </w:r>
            <w:r w:rsidRPr="00946FE9">
              <w:rPr>
                <w:color w:val="000000"/>
                <w:sz w:val="22"/>
                <w:szCs w:val="22"/>
              </w:rPr>
              <w:t>Uvádza verejný obstarávateľ v oznámení o koncesii  kritériá na vyhodnotenie ponúk v zostupnom poradí?</w:t>
            </w:r>
            <w:r w:rsidRPr="00946FE9">
              <w:rPr>
                <w:color w:val="000000"/>
                <w:sz w:val="22"/>
                <w:szCs w:val="22"/>
              </w:rPr>
              <w:br w:type="page"/>
            </w:r>
            <w:r w:rsidRPr="007001F1">
              <w:rPr>
                <w:color w:val="000000"/>
                <w:sz w:val="22"/>
                <w:szCs w:val="22"/>
              </w:rPr>
              <w:br w:type="page"/>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r>
      <w:tr w:rsidR="007350B7" w:rsidRPr="007001F1" w:rsidTr="007261E4">
        <w:trPr>
          <w:trHeight w:val="845"/>
        </w:trPr>
        <w:tc>
          <w:tcPr>
            <w:tcW w:w="582" w:type="dxa"/>
            <w:vMerge/>
            <w:shd w:val="clear" w:color="auto" w:fill="auto"/>
            <w:noWrap/>
            <w:vAlign w:val="center"/>
          </w:tcPr>
          <w:p w:rsidR="007350B7" w:rsidRPr="007001F1" w:rsidRDefault="007350B7" w:rsidP="009E3256">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b)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7350B7" w:rsidRPr="007001F1" w:rsidRDefault="007350B7" w:rsidP="009E3256">
            <w:pPr>
              <w:jc w:val="center"/>
              <w:rPr>
                <w:color w:val="000000"/>
              </w:rPr>
            </w:pPr>
          </w:p>
        </w:tc>
        <w:tc>
          <w:tcPr>
            <w:tcW w:w="567" w:type="dxa"/>
            <w:shd w:val="clear" w:color="auto" w:fill="auto"/>
            <w:vAlign w:val="center"/>
          </w:tcPr>
          <w:p w:rsidR="007350B7" w:rsidRPr="007001F1" w:rsidRDefault="007350B7" w:rsidP="009E3256">
            <w:pPr>
              <w:jc w:val="center"/>
              <w:rPr>
                <w:color w:val="000000"/>
              </w:rPr>
            </w:pPr>
          </w:p>
        </w:tc>
        <w:tc>
          <w:tcPr>
            <w:tcW w:w="776" w:type="dxa"/>
            <w:shd w:val="clear" w:color="auto" w:fill="auto"/>
            <w:vAlign w:val="center"/>
          </w:tcPr>
          <w:p w:rsidR="007350B7" w:rsidRPr="007001F1" w:rsidRDefault="007350B7" w:rsidP="009E3256">
            <w:pPr>
              <w:jc w:val="center"/>
              <w:rPr>
                <w:color w:val="000000"/>
              </w:rPr>
            </w:pPr>
          </w:p>
        </w:tc>
        <w:tc>
          <w:tcPr>
            <w:tcW w:w="1775" w:type="dxa"/>
            <w:shd w:val="clear" w:color="auto" w:fill="auto"/>
            <w:vAlign w:val="center"/>
          </w:tcPr>
          <w:p w:rsidR="007350B7" w:rsidRPr="007001F1" w:rsidRDefault="007350B7" w:rsidP="009E3256">
            <w:pPr>
              <w:jc w:val="center"/>
              <w:rPr>
                <w:color w:val="000000"/>
              </w:rPr>
            </w:pPr>
          </w:p>
        </w:tc>
      </w:tr>
      <w:tr w:rsidR="00347A30" w:rsidRPr="007001F1" w:rsidTr="007261E4">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lastRenderedPageBreak/>
              <w:t>13</w:t>
            </w:r>
          </w:p>
        </w:tc>
        <w:tc>
          <w:tcPr>
            <w:tcW w:w="4820" w:type="dxa"/>
            <w:gridSpan w:val="2"/>
            <w:shd w:val="clear" w:color="auto" w:fill="auto"/>
            <w:vAlign w:val="center"/>
            <w:hideMark/>
          </w:tcPr>
          <w:p w:rsidR="00347A30" w:rsidRPr="007001F1" w:rsidRDefault="00347A30" w:rsidP="00D5534B">
            <w:pPr>
              <w:jc w:val="both"/>
              <w:rPr>
                <w:color w:val="000000"/>
              </w:rPr>
            </w:pPr>
            <w:r w:rsidRPr="007001F1">
              <w:rPr>
                <w:color w:val="000000"/>
                <w:sz w:val="22"/>
                <w:szCs w:val="22"/>
              </w:rPr>
              <w:t>V prípade, ak verejný obstarávateľ neuverejňuje oznámenie o koncesi</w:t>
            </w:r>
            <w:r w:rsidR="003A4391" w:rsidRPr="007001F1">
              <w:rPr>
                <w:color w:val="000000"/>
                <w:sz w:val="22"/>
                <w:szCs w:val="22"/>
              </w:rPr>
              <w:t>i</w:t>
            </w:r>
            <w:r w:rsidRPr="007001F1">
              <w:rPr>
                <w:color w:val="000000"/>
                <w:sz w:val="22"/>
                <w:szCs w:val="22"/>
              </w:rPr>
              <w:t>, postupoval v súlade s dôvodmi stanoven</w:t>
            </w:r>
            <w:r w:rsidR="00B5783F">
              <w:rPr>
                <w:color w:val="000000"/>
                <w:sz w:val="22"/>
                <w:szCs w:val="22"/>
              </w:rPr>
              <w:t>ými</w:t>
            </w:r>
            <w:r w:rsidRPr="007001F1">
              <w:rPr>
                <w:color w:val="000000"/>
                <w:sz w:val="22"/>
                <w:szCs w:val="22"/>
              </w:rPr>
              <w:t xml:space="preserve"> v ustanovení §101 ods.2 a 3?</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347A30" w:rsidRPr="007001F1" w:rsidTr="007261E4">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14</w:t>
            </w:r>
          </w:p>
        </w:tc>
        <w:tc>
          <w:tcPr>
            <w:tcW w:w="4820" w:type="dxa"/>
            <w:gridSpan w:val="2"/>
            <w:shd w:val="clear" w:color="auto" w:fill="auto"/>
            <w:vAlign w:val="center"/>
            <w:hideMark/>
          </w:tcPr>
          <w:p w:rsidR="00347A30" w:rsidRPr="007001F1" w:rsidRDefault="00347A30" w:rsidP="00B5783F">
            <w:pPr>
              <w:jc w:val="both"/>
              <w:rPr>
                <w:color w:val="000000"/>
              </w:rPr>
            </w:pPr>
            <w:r w:rsidRPr="007001F1">
              <w:rPr>
                <w:color w:val="000000"/>
                <w:sz w:val="22"/>
                <w:szCs w:val="22"/>
              </w:rPr>
              <w:t xml:space="preserve">Postupoval </w:t>
            </w:r>
            <w:r w:rsidR="00B5783F">
              <w:rPr>
                <w:color w:val="000000"/>
                <w:sz w:val="22"/>
                <w:szCs w:val="22"/>
              </w:rPr>
              <w:t>verejný obstarávateľ</w:t>
            </w:r>
            <w:r w:rsidR="008F60DF">
              <w:rPr>
                <w:color w:val="000000"/>
                <w:sz w:val="22"/>
                <w:szCs w:val="22"/>
              </w:rPr>
              <w:t xml:space="preserve"> </w:t>
            </w:r>
            <w:r w:rsidRPr="007001F1">
              <w:rPr>
                <w:color w:val="000000"/>
                <w:sz w:val="22"/>
                <w:szCs w:val="22"/>
              </w:rPr>
              <w:t xml:space="preserve">pri zadávaní koncesie podľa§ 100 až § 107 ZVO?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7350B7" w:rsidRPr="007001F1" w:rsidTr="000A0E21">
        <w:trPr>
          <w:trHeight w:val="392"/>
        </w:trPr>
        <w:tc>
          <w:tcPr>
            <w:tcW w:w="582" w:type="dxa"/>
            <w:vMerge w:val="restart"/>
            <w:shd w:val="clear" w:color="auto" w:fill="auto"/>
            <w:noWrap/>
            <w:vAlign w:val="center"/>
            <w:hideMark/>
          </w:tcPr>
          <w:p w:rsidR="007350B7" w:rsidRPr="007001F1" w:rsidRDefault="007350B7" w:rsidP="00347A30">
            <w:pPr>
              <w:jc w:val="center"/>
              <w:rPr>
                <w:color w:val="000000"/>
              </w:rPr>
            </w:pPr>
            <w:r w:rsidRPr="007001F1">
              <w:rPr>
                <w:color w:val="000000"/>
                <w:sz w:val="22"/>
                <w:szCs w:val="22"/>
              </w:rPr>
              <w:t>1</w:t>
            </w:r>
            <w:r w:rsidR="00B97099">
              <w:rPr>
                <w:color w:val="000000"/>
                <w:sz w:val="22"/>
                <w:szCs w:val="22"/>
              </w:rPr>
              <w:t>5</w:t>
            </w:r>
          </w:p>
        </w:tc>
        <w:tc>
          <w:tcPr>
            <w:tcW w:w="4820" w:type="dxa"/>
            <w:gridSpan w:val="2"/>
            <w:shd w:val="clear" w:color="auto" w:fill="auto"/>
            <w:vAlign w:val="center"/>
            <w:hideMark/>
          </w:tcPr>
          <w:p w:rsidR="007350B7" w:rsidRPr="007001F1" w:rsidRDefault="007350B7" w:rsidP="00D5534B">
            <w:pPr>
              <w:jc w:val="both"/>
              <w:rPr>
                <w:color w:val="000000"/>
              </w:rPr>
            </w:pPr>
            <w:r w:rsidRPr="007001F1">
              <w:rPr>
                <w:color w:val="000000"/>
                <w:sz w:val="22"/>
                <w:szCs w:val="22"/>
              </w:rPr>
              <w:t>a) Bola zákazka zverejnená v súlade s</w:t>
            </w:r>
            <w:r w:rsidR="00D5534B" w:rsidRPr="007001F1">
              <w:rPr>
                <w:color w:val="000000"/>
                <w:sz w:val="22"/>
                <w:szCs w:val="22"/>
              </w:rPr>
              <w:t xml:space="preserve"> príslušnými ustanoveniami ZVO?</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r>
      <w:tr w:rsidR="007350B7" w:rsidRPr="007001F1" w:rsidTr="007261E4">
        <w:trPr>
          <w:trHeight w:val="757"/>
        </w:trPr>
        <w:tc>
          <w:tcPr>
            <w:tcW w:w="582" w:type="dxa"/>
            <w:vMerge/>
            <w:shd w:val="clear" w:color="auto" w:fill="auto"/>
            <w:noWrap/>
            <w:vAlign w:val="center"/>
          </w:tcPr>
          <w:p w:rsidR="007350B7" w:rsidRPr="007001F1" w:rsidRDefault="007350B7" w:rsidP="00347A30">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7350B7" w:rsidRPr="007001F1" w:rsidRDefault="007350B7" w:rsidP="00347A30">
            <w:pPr>
              <w:jc w:val="center"/>
              <w:rPr>
                <w:color w:val="000000"/>
              </w:rPr>
            </w:pPr>
          </w:p>
        </w:tc>
        <w:tc>
          <w:tcPr>
            <w:tcW w:w="567" w:type="dxa"/>
            <w:shd w:val="clear" w:color="auto" w:fill="auto"/>
            <w:vAlign w:val="center"/>
          </w:tcPr>
          <w:p w:rsidR="007350B7" w:rsidRPr="007001F1" w:rsidRDefault="007350B7" w:rsidP="00347A30">
            <w:pPr>
              <w:jc w:val="center"/>
              <w:rPr>
                <w:color w:val="000000"/>
              </w:rPr>
            </w:pPr>
          </w:p>
        </w:tc>
        <w:tc>
          <w:tcPr>
            <w:tcW w:w="776" w:type="dxa"/>
            <w:shd w:val="clear" w:color="auto" w:fill="auto"/>
            <w:vAlign w:val="center"/>
          </w:tcPr>
          <w:p w:rsidR="007350B7" w:rsidRPr="007001F1" w:rsidRDefault="007350B7" w:rsidP="00347A30">
            <w:pPr>
              <w:jc w:val="center"/>
              <w:rPr>
                <w:color w:val="000000"/>
              </w:rPr>
            </w:pPr>
          </w:p>
        </w:tc>
        <w:tc>
          <w:tcPr>
            <w:tcW w:w="1775" w:type="dxa"/>
            <w:shd w:val="clear" w:color="auto" w:fill="auto"/>
            <w:vAlign w:val="center"/>
          </w:tcPr>
          <w:p w:rsidR="007350B7" w:rsidRPr="007001F1" w:rsidRDefault="007350B7" w:rsidP="00347A30">
            <w:pPr>
              <w:jc w:val="center"/>
              <w:rPr>
                <w:color w:val="000000"/>
              </w:rPr>
            </w:pPr>
          </w:p>
        </w:tc>
      </w:tr>
      <w:tr w:rsidR="007350B7" w:rsidRPr="007001F1" w:rsidTr="000A0E21">
        <w:trPr>
          <w:trHeight w:val="272"/>
        </w:trPr>
        <w:tc>
          <w:tcPr>
            <w:tcW w:w="582" w:type="dxa"/>
            <w:vMerge w:val="restart"/>
            <w:shd w:val="clear" w:color="auto" w:fill="auto"/>
            <w:noWrap/>
            <w:vAlign w:val="center"/>
            <w:hideMark/>
          </w:tcPr>
          <w:p w:rsidR="007350B7" w:rsidRPr="007001F1" w:rsidRDefault="007350B7" w:rsidP="00347A30">
            <w:pPr>
              <w:jc w:val="center"/>
              <w:rPr>
                <w:color w:val="000000"/>
              </w:rPr>
            </w:pPr>
            <w:r w:rsidRPr="007001F1">
              <w:rPr>
                <w:color w:val="000000"/>
                <w:sz w:val="22"/>
                <w:szCs w:val="22"/>
              </w:rPr>
              <w:t>1</w:t>
            </w:r>
            <w:r w:rsidR="00B97099">
              <w:rPr>
                <w:color w:val="000000"/>
                <w:sz w:val="22"/>
                <w:szCs w:val="22"/>
              </w:rPr>
              <w:t>6</w:t>
            </w:r>
          </w:p>
        </w:tc>
        <w:tc>
          <w:tcPr>
            <w:tcW w:w="4820" w:type="dxa"/>
            <w:gridSpan w:val="2"/>
            <w:shd w:val="clear" w:color="auto" w:fill="auto"/>
            <w:vAlign w:val="center"/>
            <w:hideMark/>
          </w:tcPr>
          <w:p w:rsidR="007350B7" w:rsidRPr="007001F1" w:rsidRDefault="007350B7" w:rsidP="00D5534B">
            <w:pPr>
              <w:jc w:val="both"/>
            </w:pPr>
            <w:r w:rsidRPr="007001F1">
              <w:rPr>
                <w:sz w:val="22"/>
                <w:szCs w:val="22"/>
              </w:rPr>
              <w:t>a) Nebol pri zadávaní zákazky identifikovaný konflikt záujmov?</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r>
      <w:tr w:rsidR="007350B7" w:rsidRPr="007001F1" w:rsidTr="007261E4">
        <w:trPr>
          <w:trHeight w:val="675"/>
        </w:trPr>
        <w:tc>
          <w:tcPr>
            <w:tcW w:w="582" w:type="dxa"/>
            <w:vMerge/>
            <w:shd w:val="clear" w:color="auto" w:fill="auto"/>
            <w:noWrap/>
            <w:vAlign w:val="center"/>
          </w:tcPr>
          <w:p w:rsidR="007350B7" w:rsidRPr="007001F1" w:rsidRDefault="007350B7" w:rsidP="00347A30">
            <w:pPr>
              <w:jc w:val="center"/>
              <w:rPr>
                <w:color w:val="000000"/>
              </w:rPr>
            </w:pPr>
          </w:p>
        </w:tc>
        <w:tc>
          <w:tcPr>
            <w:tcW w:w="4820" w:type="dxa"/>
            <w:gridSpan w:val="2"/>
            <w:shd w:val="clear" w:color="auto" w:fill="auto"/>
            <w:vAlign w:val="center"/>
          </w:tcPr>
          <w:p w:rsidR="007350B7" w:rsidRPr="007001F1" w:rsidRDefault="007350B7" w:rsidP="00D5534B">
            <w:pPr>
              <w:jc w:val="both"/>
            </w:pPr>
            <w:r w:rsidRPr="007001F1">
              <w:rPr>
                <w:sz w:val="22"/>
                <w:szCs w:val="22"/>
              </w:rPr>
              <w:t>b) Boli v prípade konfliktu záujmov prijaté primerané opatrenia a vykonaná náprav</w:t>
            </w:r>
            <w:r w:rsidR="00B5783F">
              <w:rPr>
                <w:sz w:val="22"/>
                <w:szCs w:val="22"/>
              </w:rPr>
              <w:t>a</w:t>
            </w:r>
            <w:r w:rsidRPr="007001F1">
              <w:rPr>
                <w:sz w:val="22"/>
                <w:szCs w:val="22"/>
              </w:rPr>
              <w:t xml:space="preserve"> v zmysle          </w:t>
            </w:r>
            <w:r w:rsidR="00D5534B" w:rsidRPr="007001F1">
              <w:rPr>
                <w:sz w:val="22"/>
                <w:szCs w:val="22"/>
              </w:rPr>
              <w:t>§ 23 ods. 5 ZVO?</w:t>
            </w:r>
          </w:p>
        </w:tc>
        <w:tc>
          <w:tcPr>
            <w:tcW w:w="567" w:type="dxa"/>
            <w:shd w:val="clear" w:color="auto" w:fill="auto"/>
            <w:vAlign w:val="center"/>
          </w:tcPr>
          <w:p w:rsidR="007350B7" w:rsidRPr="007001F1" w:rsidRDefault="007350B7" w:rsidP="00347A30">
            <w:pPr>
              <w:jc w:val="center"/>
              <w:rPr>
                <w:color w:val="000000"/>
              </w:rPr>
            </w:pPr>
          </w:p>
        </w:tc>
        <w:tc>
          <w:tcPr>
            <w:tcW w:w="567" w:type="dxa"/>
            <w:shd w:val="clear" w:color="auto" w:fill="auto"/>
            <w:vAlign w:val="center"/>
          </w:tcPr>
          <w:p w:rsidR="007350B7" w:rsidRPr="007001F1" w:rsidRDefault="007350B7" w:rsidP="00347A30">
            <w:pPr>
              <w:jc w:val="center"/>
              <w:rPr>
                <w:color w:val="000000"/>
              </w:rPr>
            </w:pPr>
          </w:p>
        </w:tc>
        <w:tc>
          <w:tcPr>
            <w:tcW w:w="776" w:type="dxa"/>
            <w:shd w:val="clear" w:color="auto" w:fill="auto"/>
            <w:vAlign w:val="center"/>
          </w:tcPr>
          <w:p w:rsidR="007350B7" w:rsidRPr="007001F1" w:rsidRDefault="007350B7" w:rsidP="00347A30">
            <w:pPr>
              <w:jc w:val="center"/>
              <w:rPr>
                <w:color w:val="000000"/>
              </w:rPr>
            </w:pPr>
          </w:p>
        </w:tc>
        <w:tc>
          <w:tcPr>
            <w:tcW w:w="1775" w:type="dxa"/>
            <w:shd w:val="clear" w:color="auto" w:fill="auto"/>
            <w:vAlign w:val="center"/>
          </w:tcPr>
          <w:p w:rsidR="007350B7" w:rsidRPr="007001F1" w:rsidRDefault="007350B7" w:rsidP="00347A30">
            <w:pPr>
              <w:jc w:val="center"/>
              <w:rPr>
                <w:color w:val="000000"/>
              </w:rPr>
            </w:pPr>
          </w:p>
        </w:tc>
      </w:tr>
      <w:tr w:rsidR="007350B7" w:rsidRPr="007001F1" w:rsidTr="007261E4">
        <w:trPr>
          <w:trHeight w:val="675"/>
        </w:trPr>
        <w:tc>
          <w:tcPr>
            <w:tcW w:w="582" w:type="dxa"/>
            <w:vMerge/>
            <w:shd w:val="clear" w:color="auto" w:fill="auto"/>
            <w:noWrap/>
            <w:vAlign w:val="center"/>
          </w:tcPr>
          <w:p w:rsidR="007350B7" w:rsidRPr="007001F1" w:rsidRDefault="007350B7" w:rsidP="00347A30">
            <w:pPr>
              <w:jc w:val="center"/>
              <w:rPr>
                <w:color w:val="000000"/>
              </w:rPr>
            </w:pPr>
          </w:p>
        </w:tc>
        <w:tc>
          <w:tcPr>
            <w:tcW w:w="4820" w:type="dxa"/>
            <w:gridSpan w:val="2"/>
            <w:shd w:val="clear" w:color="auto" w:fill="auto"/>
            <w:vAlign w:val="center"/>
          </w:tcPr>
          <w:p w:rsidR="007350B7" w:rsidRPr="007001F1" w:rsidRDefault="007350B7" w:rsidP="00D5534B">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7350B7" w:rsidRPr="007001F1" w:rsidRDefault="007350B7" w:rsidP="00347A30">
            <w:pPr>
              <w:jc w:val="center"/>
              <w:rPr>
                <w:color w:val="000000"/>
              </w:rPr>
            </w:pPr>
          </w:p>
        </w:tc>
        <w:tc>
          <w:tcPr>
            <w:tcW w:w="567" w:type="dxa"/>
            <w:shd w:val="clear" w:color="auto" w:fill="auto"/>
            <w:vAlign w:val="center"/>
          </w:tcPr>
          <w:p w:rsidR="007350B7" w:rsidRPr="007001F1" w:rsidRDefault="007350B7" w:rsidP="00347A30">
            <w:pPr>
              <w:jc w:val="center"/>
              <w:rPr>
                <w:color w:val="000000"/>
              </w:rPr>
            </w:pPr>
          </w:p>
        </w:tc>
        <w:tc>
          <w:tcPr>
            <w:tcW w:w="776" w:type="dxa"/>
            <w:shd w:val="clear" w:color="auto" w:fill="auto"/>
            <w:vAlign w:val="center"/>
          </w:tcPr>
          <w:p w:rsidR="007350B7" w:rsidRPr="007001F1" w:rsidRDefault="007350B7" w:rsidP="00347A30">
            <w:pPr>
              <w:jc w:val="center"/>
              <w:rPr>
                <w:color w:val="000000"/>
              </w:rPr>
            </w:pPr>
          </w:p>
        </w:tc>
        <w:tc>
          <w:tcPr>
            <w:tcW w:w="1775" w:type="dxa"/>
            <w:shd w:val="clear" w:color="auto" w:fill="auto"/>
            <w:vAlign w:val="center"/>
          </w:tcPr>
          <w:p w:rsidR="007350B7" w:rsidRPr="007001F1" w:rsidRDefault="007350B7" w:rsidP="00347A30">
            <w:pPr>
              <w:jc w:val="center"/>
              <w:rPr>
                <w:color w:val="000000"/>
              </w:rPr>
            </w:pPr>
          </w:p>
        </w:tc>
      </w:tr>
      <w:tr w:rsidR="007350B7" w:rsidRPr="007001F1" w:rsidTr="007261E4">
        <w:trPr>
          <w:trHeight w:val="1140"/>
        </w:trPr>
        <w:tc>
          <w:tcPr>
            <w:tcW w:w="582" w:type="dxa"/>
            <w:vMerge w:val="restart"/>
            <w:shd w:val="clear" w:color="auto" w:fill="auto"/>
            <w:noWrap/>
            <w:vAlign w:val="center"/>
            <w:hideMark/>
          </w:tcPr>
          <w:p w:rsidR="007350B7" w:rsidRPr="007001F1" w:rsidRDefault="007350B7" w:rsidP="00347A30">
            <w:pPr>
              <w:jc w:val="center"/>
              <w:rPr>
                <w:color w:val="000000"/>
              </w:rPr>
            </w:pPr>
            <w:r w:rsidRPr="007001F1">
              <w:rPr>
                <w:color w:val="000000"/>
                <w:sz w:val="22"/>
                <w:szCs w:val="22"/>
              </w:rPr>
              <w:t>1</w:t>
            </w:r>
            <w:r w:rsidR="00B97099">
              <w:rPr>
                <w:color w:val="000000"/>
                <w:sz w:val="22"/>
                <w:szCs w:val="22"/>
              </w:rPr>
              <w:t>7</w:t>
            </w:r>
          </w:p>
        </w:tc>
        <w:tc>
          <w:tcPr>
            <w:tcW w:w="4820" w:type="dxa"/>
            <w:gridSpan w:val="2"/>
            <w:shd w:val="clear" w:color="auto" w:fill="auto"/>
            <w:vAlign w:val="center"/>
            <w:hideMark/>
          </w:tcPr>
          <w:p w:rsidR="007350B7" w:rsidRPr="007001F1" w:rsidRDefault="007350B7" w:rsidP="00D5534B">
            <w:pPr>
              <w:jc w:val="both"/>
            </w:pPr>
            <w:r w:rsidRPr="007001F1">
              <w:rPr>
                <w:sz w:val="22"/>
                <w:szCs w:val="22"/>
              </w:rPr>
              <w:t>a) Je verejné obstarávanie  z pohľadu kontroly predmetu obstarávania, návrhu zmluvných podmienok a iných údajov vo vecnom súlade so schválenou žiadosťou o poskytnuti</w:t>
            </w:r>
            <w:r w:rsidR="00D5534B" w:rsidRPr="007001F1">
              <w:rPr>
                <w:sz w:val="22"/>
                <w:szCs w:val="22"/>
              </w:rPr>
              <w:t xml:space="preserve">e NFP a účinnou Zmluvou o NFP? </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r>
      <w:tr w:rsidR="007350B7" w:rsidRPr="007001F1" w:rsidTr="000A0E21">
        <w:trPr>
          <w:trHeight w:val="759"/>
        </w:trPr>
        <w:tc>
          <w:tcPr>
            <w:tcW w:w="582" w:type="dxa"/>
            <w:vMerge/>
            <w:shd w:val="clear" w:color="auto" w:fill="auto"/>
            <w:noWrap/>
            <w:vAlign w:val="center"/>
          </w:tcPr>
          <w:p w:rsidR="007350B7" w:rsidRPr="007001F1" w:rsidRDefault="007350B7" w:rsidP="00347A30">
            <w:pPr>
              <w:jc w:val="center"/>
              <w:rPr>
                <w:color w:val="000000"/>
              </w:rPr>
            </w:pPr>
          </w:p>
        </w:tc>
        <w:tc>
          <w:tcPr>
            <w:tcW w:w="4820" w:type="dxa"/>
            <w:gridSpan w:val="2"/>
            <w:shd w:val="clear" w:color="auto" w:fill="auto"/>
            <w:vAlign w:val="center"/>
          </w:tcPr>
          <w:p w:rsidR="007350B7" w:rsidRPr="007001F1" w:rsidRDefault="007350B7" w:rsidP="00D5534B">
            <w:pPr>
              <w:jc w:val="both"/>
            </w:pPr>
            <w:r w:rsidRPr="007001F1">
              <w:rPr>
                <w:sz w:val="22"/>
                <w:szCs w:val="22"/>
              </w:rPr>
              <w:t xml:space="preserve">b) Je kontrolované verejné obstarávanie v súlade so závermi vykonanej </w:t>
            </w:r>
            <w:r w:rsidR="00B5783F">
              <w:rPr>
                <w:sz w:val="22"/>
                <w:szCs w:val="22"/>
              </w:rPr>
              <w:t xml:space="preserve"> prvej </w:t>
            </w:r>
            <w:r w:rsidRPr="007001F1">
              <w:rPr>
                <w:sz w:val="22"/>
                <w:szCs w:val="22"/>
              </w:rPr>
              <w:t>ex</w:t>
            </w:r>
            <w:r w:rsidR="008F60DF">
              <w:rPr>
                <w:sz w:val="22"/>
                <w:szCs w:val="22"/>
              </w:rPr>
              <w:t xml:space="preserve"> </w:t>
            </w:r>
            <w:r w:rsidRPr="007001F1">
              <w:rPr>
                <w:sz w:val="22"/>
                <w:szCs w:val="22"/>
              </w:rPr>
              <w:t>ante kontroly a dokumentáciou schválenou v rámci tejto ex</w:t>
            </w:r>
            <w:r w:rsidR="008F60DF">
              <w:rPr>
                <w:sz w:val="22"/>
                <w:szCs w:val="22"/>
              </w:rPr>
              <w:t xml:space="preserve"> </w:t>
            </w:r>
            <w:r w:rsidRPr="007001F1">
              <w:rPr>
                <w:sz w:val="22"/>
                <w:szCs w:val="22"/>
              </w:rPr>
              <w:t>ante kontroly?</w:t>
            </w:r>
          </w:p>
        </w:tc>
        <w:tc>
          <w:tcPr>
            <w:tcW w:w="567" w:type="dxa"/>
            <w:shd w:val="clear" w:color="auto" w:fill="auto"/>
            <w:vAlign w:val="center"/>
          </w:tcPr>
          <w:p w:rsidR="007350B7" w:rsidRPr="007001F1" w:rsidRDefault="007350B7" w:rsidP="00347A30">
            <w:pPr>
              <w:jc w:val="center"/>
              <w:rPr>
                <w:color w:val="000000"/>
              </w:rPr>
            </w:pPr>
          </w:p>
        </w:tc>
        <w:tc>
          <w:tcPr>
            <w:tcW w:w="567" w:type="dxa"/>
            <w:shd w:val="clear" w:color="auto" w:fill="auto"/>
            <w:vAlign w:val="center"/>
          </w:tcPr>
          <w:p w:rsidR="007350B7" w:rsidRPr="007001F1" w:rsidRDefault="007350B7" w:rsidP="00347A30">
            <w:pPr>
              <w:jc w:val="center"/>
              <w:rPr>
                <w:color w:val="000000"/>
              </w:rPr>
            </w:pPr>
          </w:p>
        </w:tc>
        <w:tc>
          <w:tcPr>
            <w:tcW w:w="776" w:type="dxa"/>
            <w:shd w:val="clear" w:color="auto" w:fill="auto"/>
            <w:vAlign w:val="center"/>
          </w:tcPr>
          <w:p w:rsidR="007350B7" w:rsidRPr="007001F1" w:rsidRDefault="007350B7" w:rsidP="00347A30">
            <w:pPr>
              <w:jc w:val="center"/>
              <w:rPr>
                <w:color w:val="000000"/>
              </w:rPr>
            </w:pPr>
          </w:p>
        </w:tc>
        <w:tc>
          <w:tcPr>
            <w:tcW w:w="1775" w:type="dxa"/>
            <w:shd w:val="clear" w:color="auto" w:fill="auto"/>
            <w:vAlign w:val="center"/>
          </w:tcPr>
          <w:p w:rsidR="007350B7" w:rsidRPr="007001F1" w:rsidRDefault="007350B7" w:rsidP="00347A30">
            <w:pPr>
              <w:jc w:val="center"/>
              <w:rPr>
                <w:color w:val="000000"/>
              </w:rPr>
            </w:pPr>
          </w:p>
        </w:tc>
      </w:tr>
      <w:tr w:rsidR="007350B7" w:rsidRPr="007001F1" w:rsidTr="000A0E21">
        <w:trPr>
          <w:trHeight w:val="448"/>
        </w:trPr>
        <w:tc>
          <w:tcPr>
            <w:tcW w:w="582" w:type="dxa"/>
            <w:vMerge w:val="restart"/>
            <w:shd w:val="clear" w:color="auto" w:fill="auto"/>
            <w:noWrap/>
            <w:vAlign w:val="center"/>
            <w:hideMark/>
          </w:tcPr>
          <w:p w:rsidR="007350B7" w:rsidRPr="007001F1" w:rsidRDefault="007350B7" w:rsidP="00347A30">
            <w:pPr>
              <w:jc w:val="center"/>
              <w:rPr>
                <w:color w:val="000000"/>
              </w:rPr>
            </w:pPr>
            <w:r w:rsidRPr="007001F1">
              <w:rPr>
                <w:color w:val="000000"/>
                <w:sz w:val="22"/>
                <w:szCs w:val="22"/>
              </w:rPr>
              <w:t>1</w:t>
            </w:r>
            <w:r w:rsidR="00B97099">
              <w:rPr>
                <w:color w:val="000000"/>
                <w:sz w:val="22"/>
                <w:szCs w:val="22"/>
              </w:rPr>
              <w:t>8</w:t>
            </w:r>
          </w:p>
        </w:tc>
        <w:tc>
          <w:tcPr>
            <w:tcW w:w="4820" w:type="dxa"/>
            <w:gridSpan w:val="2"/>
            <w:shd w:val="clear" w:color="auto" w:fill="auto"/>
            <w:vAlign w:val="center"/>
            <w:hideMark/>
          </w:tcPr>
          <w:p w:rsidR="007350B7" w:rsidRPr="007001F1" w:rsidRDefault="007350B7" w:rsidP="00D5534B">
            <w:pPr>
              <w:jc w:val="both"/>
              <w:rPr>
                <w:color w:val="000000"/>
              </w:rPr>
            </w:pPr>
            <w:r w:rsidRPr="007001F1">
              <w:rPr>
                <w:color w:val="000000"/>
                <w:sz w:val="22"/>
                <w:szCs w:val="22"/>
              </w:rPr>
              <w:t xml:space="preserve">a) Posudzoval verejný obstarávateľ splnenie podmienok účasti v súlade s oznámením o koncesii </w:t>
            </w:r>
            <w:r w:rsidR="00D5534B" w:rsidRPr="007001F1">
              <w:rPr>
                <w:color w:val="000000"/>
                <w:sz w:val="22"/>
                <w:szCs w:val="22"/>
              </w:rPr>
              <w:t>a súťažnými podkladmi?</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r>
      <w:tr w:rsidR="007350B7" w:rsidRPr="007001F1" w:rsidTr="000A0E21">
        <w:trPr>
          <w:trHeight w:val="388"/>
        </w:trPr>
        <w:tc>
          <w:tcPr>
            <w:tcW w:w="582" w:type="dxa"/>
            <w:vMerge/>
            <w:shd w:val="clear" w:color="auto" w:fill="auto"/>
            <w:noWrap/>
            <w:vAlign w:val="center"/>
          </w:tcPr>
          <w:p w:rsidR="007350B7" w:rsidRPr="007001F1" w:rsidRDefault="007350B7" w:rsidP="00347A30">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b) Ak sú podmienky účasti uvedené aj v súťažných podkladoch, sú v súlade s oznámením o koncesii?</w:t>
            </w:r>
          </w:p>
        </w:tc>
        <w:tc>
          <w:tcPr>
            <w:tcW w:w="567" w:type="dxa"/>
            <w:shd w:val="clear" w:color="auto" w:fill="auto"/>
            <w:vAlign w:val="center"/>
          </w:tcPr>
          <w:p w:rsidR="007350B7" w:rsidRPr="007001F1" w:rsidRDefault="007350B7" w:rsidP="00347A30">
            <w:pPr>
              <w:jc w:val="center"/>
              <w:rPr>
                <w:color w:val="000000"/>
              </w:rPr>
            </w:pPr>
          </w:p>
        </w:tc>
        <w:tc>
          <w:tcPr>
            <w:tcW w:w="567" w:type="dxa"/>
            <w:shd w:val="clear" w:color="auto" w:fill="auto"/>
            <w:vAlign w:val="center"/>
          </w:tcPr>
          <w:p w:rsidR="007350B7" w:rsidRPr="007001F1" w:rsidRDefault="007350B7" w:rsidP="00347A30">
            <w:pPr>
              <w:jc w:val="center"/>
              <w:rPr>
                <w:color w:val="000000"/>
              </w:rPr>
            </w:pPr>
          </w:p>
        </w:tc>
        <w:tc>
          <w:tcPr>
            <w:tcW w:w="776" w:type="dxa"/>
            <w:shd w:val="clear" w:color="auto" w:fill="auto"/>
            <w:vAlign w:val="center"/>
          </w:tcPr>
          <w:p w:rsidR="007350B7" w:rsidRPr="007001F1" w:rsidRDefault="007350B7" w:rsidP="00347A30">
            <w:pPr>
              <w:jc w:val="center"/>
              <w:rPr>
                <w:color w:val="000000"/>
              </w:rPr>
            </w:pPr>
          </w:p>
        </w:tc>
        <w:tc>
          <w:tcPr>
            <w:tcW w:w="1775" w:type="dxa"/>
            <w:shd w:val="clear" w:color="auto" w:fill="auto"/>
            <w:vAlign w:val="center"/>
          </w:tcPr>
          <w:p w:rsidR="007350B7" w:rsidRPr="007001F1" w:rsidRDefault="007350B7" w:rsidP="00347A30">
            <w:pPr>
              <w:jc w:val="center"/>
              <w:rPr>
                <w:color w:val="000000"/>
              </w:rPr>
            </w:pPr>
          </w:p>
        </w:tc>
      </w:tr>
      <w:tr w:rsidR="007350B7" w:rsidRPr="007001F1" w:rsidTr="007261E4">
        <w:trPr>
          <w:trHeight w:val="885"/>
        </w:trPr>
        <w:tc>
          <w:tcPr>
            <w:tcW w:w="582" w:type="dxa"/>
            <w:vMerge/>
            <w:shd w:val="clear" w:color="auto" w:fill="auto"/>
            <w:noWrap/>
            <w:vAlign w:val="center"/>
          </w:tcPr>
          <w:p w:rsidR="007350B7" w:rsidRPr="007001F1" w:rsidRDefault="007350B7" w:rsidP="00347A30">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c) V prípade ak podľa § 39 nedošlo k predloženiu dokladov preukazujúcich splnenie podmienok účasti skôr, vyhodnotil verejný obstarávateľ splnenie podmienok účasti úspešným uchádzačom alebo uchádzačmi, ktorí sa umiestnili na prvom až treťom miest</w:t>
            </w:r>
            <w:r w:rsidR="0038799E">
              <w:rPr>
                <w:color w:val="000000"/>
                <w:sz w:val="22"/>
                <w:szCs w:val="22"/>
              </w:rPr>
              <w:t>e</w:t>
            </w:r>
            <w:r w:rsidRPr="007001F1">
              <w:rPr>
                <w:color w:val="000000"/>
                <w:sz w:val="22"/>
                <w:szCs w:val="22"/>
              </w:rPr>
              <w:t xml:space="preserve"> v poradí,</w:t>
            </w:r>
            <w:r w:rsidR="00D56171">
              <w:rPr>
                <w:color w:val="000000"/>
                <w:sz w:val="22"/>
                <w:szCs w:val="22"/>
              </w:rPr>
              <w:t xml:space="preserve"> resp. </w:t>
            </w:r>
            <w:r w:rsidR="00D56171" w:rsidRPr="00D56171">
              <w:rPr>
                <w:color w:val="000000"/>
                <w:sz w:val="22"/>
                <w:szCs w:val="22"/>
              </w:rPr>
              <w:t>vyhodnotil splnenie podmienok účasti uchádzača, ktorý sa umiestnil na prvom mieste v poradí</w:t>
            </w:r>
            <w:r w:rsidRPr="007001F1">
              <w:rPr>
                <w:color w:val="000000"/>
                <w:sz w:val="22"/>
                <w:szCs w:val="22"/>
              </w:rPr>
              <w:t xml:space="preserve"> a to pri dodržaní všetkých povinností v zmysle § 55 ods. 1 ZVO?</w:t>
            </w:r>
          </w:p>
        </w:tc>
        <w:tc>
          <w:tcPr>
            <w:tcW w:w="567" w:type="dxa"/>
            <w:shd w:val="clear" w:color="auto" w:fill="auto"/>
            <w:vAlign w:val="center"/>
          </w:tcPr>
          <w:p w:rsidR="007350B7" w:rsidRPr="007001F1" w:rsidRDefault="007350B7" w:rsidP="00347A30">
            <w:pPr>
              <w:jc w:val="center"/>
              <w:rPr>
                <w:color w:val="000000"/>
              </w:rPr>
            </w:pPr>
          </w:p>
        </w:tc>
        <w:tc>
          <w:tcPr>
            <w:tcW w:w="567" w:type="dxa"/>
            <w:shd w:val="clear" w:color="auto" w:fill="auto"/>
            <w:vAlign w:val="center"/>
          </w:tcPr>
          <w:p w:rsidR="007350B7" w:rsidRPr="007001F1" w:rsidRDefault="007350B7" w:rsidP="00347A30">
            <w:pPr>
              <w:jc w:val="center"/>
              <w:rPr>
                <w:color w:val="000000"/>
              </w:rPr>
            </w:pPr>
          </w:p>
        </w:tc>
        <w:tc>
          <w:tcPr>
            <w:tcW w:w="776" w:type="dxa"/>
            <w:shd w:val="clear" w:color="auto" w:fill="auto"/>
            <w:vAlign w:val="center"/>
          </w:tcPr>
          <w:p w:rsidR="007350B7" w:rsidRPr="007001F1" w:rsidRDefault="007350B7" w:rsidP="00347A30">
            <w:pPr>
              <w:jc w:val="center"/>
              <w:rPr>
                <w:color w:val="000000"/>
              </w:rPr>
            </w:pPr>
          </w:p>
        </w:tc>
        <w:tc>
          <w:tcPr>
            <w:tcW w:w="1775" w:type="dxa"/>
            <w:shd w:val="clear" w:color="auto" w:fill="auto"/>
            <w:vAlign w:val="center"/>
          </w:tcPr>
          <w:p w:rsidR="007350B7" w:rsidRPr="007001F1" w:rsidRDefault="007350B7" w:rsidP="00347A30">
            <w:pPr>
              <w:jc w:val="center"/>
              <w:rPr>
                <w:color w:val="000000"/>
              </w:rPr>
            </w:pPr>
          </w:p>
        </w:tc>
      </w:tr>
      <w:tr w:rsidR="007350B7" w:rsidRPr="007001F1" w:rsidTr="000A0E21">
        <w:trPr>
          <w:trHeight w:val="441"/>
        </w:trPr>
        <w:tc>
          <w:tcPr>
            <w:tcW w:w="582" w:type="dxa"/>
            <w:vMerge w:val="restart"/>
            <w:shd w:val="clear" w:color="auto" w:fill="auto"/>
            <w:noWrap/>
            <w:vAlign w:val="center"/>
            <w:hideMark/>
          </w:tcPr>
          <w:p w:rsidR="007350B7" w:rsidRPr="007001F1" w:rsidRDefault="00B97099" w:rsidP="00347A30">
            <w:pPr>
              <w:jc w:val="center"/>
              <w:rPr>
                <w:color w:val="000000"/>
              </w:rPr>
            </w:pPr>
            <w:r>
              <w:rPr>
                <w:color w:val="000000"/>
                <w:sz w:val="22"/>
                <w:szCs w:val="22"/>
              </w:rPr>
              <w:t>19</w:t>
            </w:r>
          </w:p>
        </w:tc>
        <w:tc>
          <w:tcPr>
            <w:tcW w:w="4820" w:type="dxa"/>
            <w:gridSpan w:val="2"/>
            <w:shd w:val="clear" w:color="auto" w:fill="auto"/>
            <w:vAlign w:val="center"/>
            <w:hideMark/>
          </w:tcPr>
          <w:p w:rsidR="007350B7" w:rsidRPr="007001F1" w:rsidRDefault="007350B7" w:rsidP="00D5534B">
            <w:pPr>
              <w:jc w:val="both"/>
              <w:rPr>
                <w:color w:val="000000"/>
              </w:rPr>
            </w:pPr>
            <w:r w:rsidRPr="007001F1">
              <w:rPr>
                <w:color w:val="000000"/>
                <w:sz w:val="22"/>
                <w:szCs w:val="22"/>
              </w:rPr>
              <w:t>a) Vylúčil verejný obstarávateľ z VO uchádzača alebo záujemcu v súlade s § 40 ods. 6</w:t>
            </w:r>
            <w:r w:rsidR="00D5534B" w:rsidRPr="007001F1">
              <w:rPr>
                <w:color w:val="000000"/>
                <w:sz w:val="22"/>
                <w:szCs w:val="22"/>
              </w:rPr>
              <w:t xml:space="preserve"> ZVO?</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r>
      <w:tr w:rsidR="007350B7" w:rsidRPr="007001F1" w:rsidTr="007261E4">
        <w:trPr>
          <w:trHeight w:val="885"/>
        </w:trPr>
        <w:tc>
          <w:tcPr>
            <w:tcW w:w="582" w:type="dxa"/>
            <w:vMerge/>
            <w:shd w:val="clear" w:color="auto" w:fill="auto"/>
            <w:noWrap/>
            <w:vAlign w:val="center"/>
          </w:tcPr>
          <w:p w:rsidR="007350B7" w:rsidRPr="007001F1" w:rsidRDefault="007350B7" w:rsidP="00347A30">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tcPr>
          <w:p w:rsidR="007350B7" w:rsidRPr="007001F1" w:rsidRDefault="007350B7" w:rsidP="00347A30">
            <w:pPr>
              <w:jc w:val="center"/>
              <w:rPr>
                <w:color w:val="000000"/>
              </w:rPr>
            </w:pPr>
          </w:p>
        </w:tc>
        <w:tc>
          <w:tcPr>
            <w:tcW w:w="567" w:type="dxa"/>
            <w:shd w:val="clear" w:color="auto" w:fill="auto"/>
            <w:vAlign w:val="center"/>
          </w:tcPr>
          <w:p w:rsidR="007350B7" w:rsidRPr="007001F1" w:rsidRDefault="007350B7" w:rsidP="00347A30">
            <w:pPr>
              <w:jc w:val="center"/>
              <w:rPr>
                <w:color w:val="000000"/>
              </w:rPr>
            </w:pPr>
          </w:p>
        </w:tc>
        <w:tc>
          <w:tcPr>
            <w:tcW w:w="776" w:type="dxa"/>
            <w:shd w:val="clear" w:color="auto" w:fill="auto"/>
            <w:vAlign w:val="center"/>
          </w:tcPr>
          <w:p w:rsidR="007350B7" w:rsidRPr="007001F1" w:rsidRDefault="007350B7" w:rsidP="00347A30">
            <w:pPr>
              <w:jc w:val="center"/>
              <w:rPr>
                <w:color w:val="000000"/>
              </w:rPr>
            </w:pPr>
          </w:p>
        </w:tc>
        <w:tc>
          <w:tcPr>
            <w:tcW w:w="1775" w:type="dxa"/>
            <w:shd w:val="clear" w:color="auto" w:fill="auto"/>
            <w:vAlign w:val="center"/>
          </w:tcPr>
          <w:p w:rsidR="007350B7" w:rsidRPr="007001F1" w:rsidRDefault="007350B7" w:rsidP="00347A30">
            <w:pPr>
              <w:jc w:val="center"/>
              <w:rPr>
                <w:color w:val="000000"/>
              </w:rPr>
            </w:pPr>
          </w:p>
        </w:tc>
      </w:tr>
      <w:tr w:rsidR="00347A30" w:rsidRPr="007001F1" w:rsidTr="007261E4">
        <w:trPr>
          <w:trHeight w:val="20"/>
        </w:trPr>
        <w:tc>
          <w:tcPr>
            <w:tcW w:w="582" w:type="dxa"/>
            <w:shd w:val="clear" w:color="auto" w:fill="auto"/>
            <w:noWrap/>
            <w:vAlign w:val="center"/>
            <w:hideMark/>
          </w:tcPr>
          <w:p w:rsidR="00347A30" w:rsidRPr="007001F1" w:rsidRDefault="006F6B0D" w:rsidP="00D2171A">
            <w:pPr>
              <w:jc w:val="center"/>
              <w:rPr>
                <w:color w:val="000000"/>
              </w:rPr>
            </w:pPr>
            <w:r w:rsidRPr="007001F1">
              <w:rPr>
                <w:color w:val="000000"/>
                <w:sz w:val="22"/>
                <w:szCs w:val="22"/>
              </w:rPr>
              <w:t>2</w:t>
            </w:r>
            <w:r w:rsidR="00B97099">
              <w:rPr>
                <w:color w:val="000000"/>
                <w:sz w:val="22"/>
                <w:szCs w:val="22"/>
              </w:rPr>
              <w:t>0</w:t>
            </w:r>
          </w:p>
        </w:tc>
        <w:tc>
          <w:tcPr>
            <w:tcW w:w="4820" w:type="dxa"/>
            <w:gridSpan w:val="2"/>
            <w:shd w:val="clear" w:color="auto" w:fill="auto"/>
            <w:vAlign w:val="center"/>
            <w:hideMark/>
          </w:tcPr>
          <w:p w:rsidR="00347A30" w:rsidRPr="007001F1" w:rsidRDefault="002A7E54" w:rsidP="00D5534B">
            <w:pPr>
              <w:jc w:val="both"/>
              <w:rPr>
                <w:color w:val="000000"/>
              </w:rPr>
            </w:pPr>
            <w:r w:rsidRPr="007001F1">
              <w:rPr>
                <w:color w:val="000000"/>
                <w:sz w:val="22"/>
                <w:szCs w:val="22"/>
              </w:rPr>
              <w:t xml:space="preserve">Bolo vysvetlenie informácií potrebných na vypracovanie ponuky, návrhu a na preukázanie splnenia podmienok účasti preukázateľne bezodkladne oznámené všetkým záujemcom, ktorí </w:t>
            </w:r>
            <w:r w:rsidRPr="007001F1">
              <w:rPr>
                <w:color w:val="000000"/>
                <w:sz w:val="22"/>
                <w:szCs w:val="22"/>
              </w:rPr>
              <w:lastRenderedPageBreak/>
              <w:t>boli verejnému obstarávateľovi známi,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lastRenderedPageBreak/>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640805" w:rsidRPr="007001F1" w:rsidTr="000A0E21">
        <w:trPr>
          <w:trHeight w:val="342"/>
        </w:trPr>
        <w:tc>
          <w:tcPr>
            <w:tcW w:w="582" w:type="dxa"/>
            <w:vMerge w:val="restart"/>
            <w:shd w:val="clear" w:color="auto" w:fill="auto"/>
            <w:noWrap/>
            <w:vAlign w:val="center"/>
            <w:hideMark/>
          </w:tcPr>
          <w:p w:rsidR="00640805" w:rsidRPr="007001F1" w:rsidRDefault="00640805" w:rsidP="00347A30">
            <w:pPr>
              <w:jc w:val="center"/>
              <w:rPr>
                <w:color w:val="000000"/>
              </w:rPr>
            </w:pPr>
            <w:r w:rsidRPr="007001F1">
              <w:rPr>
                <w:color w:val="000000"/>
                <w:sz w:val="22"/>
                <w:szCs w:val="22"/>
              </w:rPr>
              <w:t>2</w:t>
            </w:r>
            <w:r w:rsidR="00B97099">
              <w:rPr>
                <w:color w:val="000000"/>
                <w:sz w:val="22"/>
                <w:szCs w:val="22"/>
              </w:rPr>
              <w:t>1</w:t>
            </w:r>
          </w:p>
        </w:tc>
        <w:tc>
          <w:tcPr>
            <w:tcW w:w="4820" w:type="dxa"/>
            <w:gridSpan w:val="2"/>
            <w:shd w:val="clear" w:color="auto" w:fill="auto"/>
            <w:vAlign w:val="center"/>
            <w:hideMark/>
          </w:tcPr>
          <w:p w:rsidR="00640805" w:rsidRPr="007001F1" w:rsidRDefault="00640805" w:rsidP="00D5534B">
            <w:pPr>
              <w:jc w:val="both"/>
              <w:rPr>
                <w:color w:val="000000"/>
              </w:rPr>
            </w:pPr>
            <w:r w:rsidRPr="007001F1">
              <w:rPr>
                <w:color w:val="000000"/>
                <w:sz w:val="22"/>
                <w:szCs w:val="22"/>
              </w:rPr>
              <w:t>a) Bola zriadená komisia na vyhodnot</w:t>
            </w:r>
            <w:r w:rsidR="00D5534B" w:rsidRPr="007001F1">
              <w:rPr>
                <w:color w:val="000000"/>
                <w:sz w:val="22"/>
                <w:szCs w:val="22"/>
              </w:rPr>
              <w:t>enie ponúk v súlade s § 51 ZVO?</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776"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1775"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r>
      <w:tr w:rsidR="00640805" w:rsidRPr="007001F1" w:rsidTr="000A0E21">
        <w:trPr>
          <w:trHeight w:val="392"/>
        </w:trPr>
        <w:tc>
          <w:tcPr>
            <w:tcW w:w="582" w:type="dxa"/>
            <w:vMerge/>
            <w:shd w:val="clear" w:color="auto" w:fill="auto"/>
            <w:noWrap/>
            <w:vAlign w:val="center"/>
          </w:tcPr>
          <w:p w:rsidR="00640805" w:rsidRPr="007001F1" w:rsidRDefault="00640805" w:rsidP="00347A30">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640805" w:rsidRPr="007001F1" w:rsidTr="000A0E21">
        <w:trPr>
          <w:trHeight w:val="300"/>
        </w:trPr>
        <w:tc>
          <w:tcPr>
            <w:tcW w:w="582" w:type="dxa"/>
            <w:vMerge/>
            <w:shd w:val="clear" w:color="auto" w:fill="auto"/>
            <w:noWrap/>
            <w:vAlign w:val="center"/>
          </w:tcPr>
          <w:p w:rsidR="00640805" w:rsidRPr="007001F1" w:rsidRDefault="00640805" w:rsidP="00347A30">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 xml:space="preserve">c) Bola komisia spôsobilá na vyhodnotenie predložených ponúk v súlade s § </w:t>
            </w:r>
            <w:r w:rsidR="00D5534B" w:rsidRPr="007001F1">
              <w:rPr>
                <w:color w:val="000000"/>
                <w:sz w:val="22"/>
                <w:szCs w:val="22"/>
              </w:rPr>
              <w:t>51 ods. 1 ZVO?</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640805" w:rsidRPr="007001F1" w:rsidTr="007261E4">
        <w:trPr>
          <w:trHeight w:val="633"/>
        </w:trPr>
        <w:tc>
          <w:tcPr>
            <w:tcW w:w="582" w:type="dxa"/>
            <w:vMerge/>
            <w:shd w:val="clear" w:color="auto" w:fill="auto"/>
            <w:noWrap/>
            <w:vAlign w:val="center"/>
          </w:tcPr>
          <w:p w:rsidR="00640805" w:rsidRPr="007001F1" w:rsidRDefault="00640805" w:rsidP="00347A30">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640805" w:rsidRPr="007001F1" w:rsidTr="007261E4">
        <w:trPr>
          <w:trHeight w:val="1013"/>
        </w:trPr>
        <w:tc>
          <w:tcPr>
            <w:tcW w:w="582" w:type="dxa"/>
            <w:vMerge w:val="restart"/>
            <w:shd w:val="clear" w:color="auto" w:fill="auto"/>
            <w:noWrap/>
            <w:vAlign w:val="center"/>
            <w:hideMark/>
          </w:tcPr>
          <w:p w:rsidR="00640805" w:rsidRPr="007001F1" w:rsidRDefault="00640805" w:rsidP="00347A30">
            <w:pPr>
              <w:jc w:val="center"/>
              <w:rPr>
                <w:color w:val="000000"/>
              </w:rPr>
            </w:pPr>
            <w:r w:rsidRPr="007001F1">
              <w:rPr>
                <w:color w:val="000000"/>
                <w:sz w:val="22"/>
                <w:szCs w:val="22"/>
              </w:rPr>
              <w:t>2</w:t>
            </w:r>
            <w:r w:rsidR="00B97099">
              <w:rPr>
                <w:color w:val="000000"/>
                <w:sz w:val="22"/>
                <w:szCs w:val="22"/>
              </w:rPr>
              <w:t>2</w:t>
            </w:r>
          </w:p>
        </w:tc>
        <w:tc>
          <w:tcPr>
            <w:tcW w:w="4820" w:type="dxa"/>
            <w:gridSpan w:val="2"/>
            <w:shd w:val="clear" w:color="auto" w:fill="auto"/>
            <w:vAlign w:val="center"/>
            <w:hideMark/>
          </w:tcPr>
          <w:p w:rsidR="00640805" w:rsidRPr="007001F1" w:rsidRDefault="00640805" w:rsidP="00D5534B">
            <w:pPr>
              <w:jc w:val="both"/>
              <w:rPr>
                <w:color w:val="000000"/>
              </w:rPr>
            </w:pPr>
            <w:r w:rsidRPr="007001F1">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w:t>
            </w:r>
            <w:r w:rsidR="00D5534B" w:rsidRPr="007001F1">
              <w:rPr>
                <w:color w:val="000000"/>
                <w:sz w:val="22"/>
                <w:szCs w:val="22"/>
              </w:rPr>
              <w:t>lásení ?</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776"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1775"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r>
      <w:tr w:rsidR="00640805" w:rsidRPr="007001F1" w:rsidTr="000A0E21">
        <w:trPr>
          <w:trHeight w:val="609"/>
        </w:trPr>
        <w:tc>
          <w:tcPr>
            <w:tcW w:w="582" w:type="dxa"/>
            <w:vMerge/>
            <w:shd w:val="clear" w:color="auto" w:fill="auto"/>
            <w:noWrap/>
            <w:vAlign w:val="center"/>
          </w:tcPr>
          <w:p w:rsidR="00640805" w:rsidRPr="007001F1" w:rsidRDefault="00640805" w:rsidP="00347A30">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b) Požiadala komisia  písomne  uchádzačov o vysvetlenie ponuky a nedošlo vysvetlením ponuky k jej zmene?</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640805" w:rsidRPr="007001F1" w:rsidTr="007261E4">
        <w:trPr>
          <w:trHeight w:val="1013"/>
        </w:trPr>
        <w:tc>
          <w:tcPr>
            <w:tcW w:w="582" w:type="dxa"/>
            <w:vMerge w:val="restart"/>
            <w:shd w:val="clear" w:color="auto" w:fill="auto"/>
            <w:noWrap/>
            <w:vAlign w:val="center"/>
            <w:hideMark/>
          </w:tcPr>
          <w:p w:rsidR="00640805" w:rsidRPr="007001F1" w:rsidRDefault="00640805" w:rsidP="00347A30">
            <w:pPr>
              <w:jc w:val="center"/>
              <w:rPr>
                <w:color w:val="000000"/>
              </w:rPr>
            </w:pPr>
            <w:r w:rsidRPr="007001F1">
              <w:rPr>
                <w:color w:val="000000"/>
                <w:sz w:val="22"/>
                <w:szCs w:val="22"/>
              </w:rPr>
              <w:t>2</w:t>
            </w:r>
            <w:r w:rsidR="00B97099">
              <w:rPr>
                <w:color w:val="000000"/>
                <w:sz w:val="22"/>
                <w:szCs w:val="22"/>
              </w:rPr>
              <w:t>3</w:t>
            </w:r>
          </w:p>
        </w:tc>
        <w:tc>
          <w:tcPr>
            <w:tcW w:w="4820" w:type="dxa"/>
            <w:gridSpan w:val="2"/>
            <w:shd w:val="clear" w:color="auto" w:fill="auto"/>
            <w:vAlign w:val="center"/>
            <w:hideMark/>
          </w:tcPr>
          <w:p w:rsidR="00640805" w:rsidRPr="007001F1" w:rsidRDefault="00640805" w:rsidP="00D5534B">
            <w:pPr>
              <w:jc w:val="both"/>
              <w:rPr>
                <w:color w:val="000000"/>
              </w:rPr>
            </w:pPr>
            <w:r w:rsidRPr="007001F1">
              <w:rPr>
                <w:color w:val="000000"/>
                <w:sz w:val="22"/>
                <w:szCs w:val="22"/>
              </w:rPr>
              <w:t>a) Ak sa pri určitej koncesii objavila mimoriadne nízka ponuka vo vzťahu k tovaru, prácam alebo službe, požiadala komisia  písomne uchádzača o vysvetlenie tej časti ponuky, k</w:t>
            </w:r>
            <w:r w:rsidR="00D5534B" w:rsidRPr="007001F1">
              <w:rPr>
                <w:color w:val="000000"/>
                <w:sz w:val="22"/>
                <w:szCs w:val="22"/>
              </w:rPr>
              <w:t>toré sú pre jej cenu podstatné?</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776"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1775"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r>
      <w:tr w:rsidR="00640805" w:rsidRPr="007001F1" w:rsidTr="000A0E21">
        <w:trPr>
          <w:trHeight w:val="682"/>
        </w:trPr>
        <w:tc>
          <w:tcPr>
            <w:tcW w:w="582" w:type="dxa"/>
            <w:vMerge/>
            <w:shd w:val="clear" w:color="auto" w:fill="auto"/>
            <w:noWrap/>
            <w:vAlign w:val="center"/>
          </w:tcPr>
          <w:p w:rsidR="00640805" w:rsidRPr="007001F1" w:rsidRDefault="00640805" w:rsidP="00347A30">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347A30" w:rsidRPr="007001F1" w:rsidTr="007261E4">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2</w:t>
            </w:r>
            <w:r w:rsidR="00B97099">
              <w:rPr>
                <w:color w:val="000000"/>
                <w:sz w:val="22"/>
                <w:szCs w:val="22"/>
              </w:rPr>
              <w:t>4</w:t>
            </w:r>
          </w:p>
        </w:tc>
        <w:tc>
          <w:tcPr>
            <w:tcW w:w="4820" w:type="dxa"/>
            <w:gridSpan w:val="2"/>
            <w:shd w:val="clear" w:color="auto" w:fill="auto"/>
            <w:vAlign w:val="center"/>
            <w:hideMark/>
          </w:tcPr>
          <w:p w:rsidR="00347A30" w:rsidRPr="007001F1" w:rsidRDefault="00790A74" w:rsidP="00D5534B">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347A30" w:rsidRPr="007001F1" w:rsidTr="007261E4">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2</w:t>
            </w:r>
            <w:r w:rsidR="00B97099">
              <w:rPr>
                <w:color w:val="000000"/>
                <w:sz w:val="22"/>
                <w:szCs w:val="22"/>
              </w:rPr>
              <w:t>5</w:t>
            </w:r>
          </w:p>
        </w:tc>
        <w:tc>
          <w:tcPr>
            <w:tcW w:w="4820" w:type="dxa"/>
            <w:gridSpan w:val="2"/>
            <w:shd w:val="clear" w:color="auto" w:fill="auto"/>
            <w:vAlign w:val="center"/>
            <w:hideMark/>
          </w:tcPr>
          <w:p w:rsidR="00347A30" w:rsidRPr="007001F1" w:rsidRDefault="007E5B38" w:rsidP="00D5534B">
            <w:pPr>
              <w:jc w:val="both"/>
              <w:rPr>
                <w:color w:val="000000"/>
              </w:rPr>
            </w:pPr>
            <w:r w:rsidRPr="007001F1">
              <w:rPr>
                <w:color w:val="000000"/>
                <w:sz w:val="22"/>
                <w:szCs w:val="22"/>
              </w:rPr>
              <w:t>Určil a vyhodnocoval verejný obstarávateľ kritériá na udelenie koncesií v súlade s § 102 ZVO?</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640805" w:rsidRPr="007001F1" w:rsidTr="000A0E21">
        <w:trPr>
          <w:trHeight w:val="767"/>
        </w:trPr>
        <w:tc>
          <w:tcPr>
            <w:tcW w:w="582" w:type="dxa"/>
            <w:vMerge w:val="restart"/>
            <w:shd w:val="clear" w:color="auto" w:fill="auto"/>
            <w:noWrap/>
            <w:vAlign w:val="center"/>
            <w:hideMark/>
          </w:tcPr>
          <w:p w:rsidR="00640805" w:rsidRPr="007001F1" w:rsidRDefault="00640805" w:rsidP="00D2171A">
            <w:pPr>
              <w:jc w:val="center"/>
              <w:rPr>
                <w:color w:val="000000"/>
              </w:rPr>
            </w:pPr>
            <w:r w:rsidRPr="007001F1">
              <w:rPr>
                <w:color w:val="000000"/>
                <w:sz w:val="22"/>
                <w:szCs w:val="22"/>
              </w:rPr>
              <w:t>2</w:t>
            </w:r>
            <w:r w:rsidR="00B97099">
              <w:rPr>
                <w:color w:val="000000"/>
                <w:sz w:val="22"/>
                <w:szCs w:val="22"/>
              </w:rPr>
              <w:t>6</w:t>
            </w:r>
          </w:p>
        </w:tc>
        <w:tc>
          <w:tcPr>
            <w:tcW w:w="4820" w:type="dxa"/>
            <w:gridSpan w:val="2"/>
            <w:shd w:val="clear" w:color="auto" w:fill="auto"/>
            <w:vAlign w:val="center"/>
            <w:hideMark/>
          </w:tcPr>
          <w:p w:rsidR="00640805" w:rsidRPr="007001F1" w:rsidRDefault="00640805" w:rsidP="00D5534B">
            <w:pPr>
              <w:jc w:val="both"/>
              <w:rPr>
                <w:color w:val="000000"/>
              </w:rPr>
            </w:pPr>
            <w:r w:rsidRPr="007001F1">
              <w:rPr>
                <w:color w:val="000000"/>
                <w:sz w:val="22"/>
                <w:szCs w:val="22"/>
              </w:rPr>
              <w:t>a) Oznámil verejný obstarávateľ písomne  všetkým uchádzačom, ktorých ponuky sa vyhodnocovali, výsledok vyhodnotenia pon</w:t>
            </w:r>
            <w:r w:rsidR="00D5534B" w:rsidRPr="007001F1">
              <w:rPr>
                <w:color w:val="000000"/>
                <w:sz w:val="22"/>
                <w:szCs w:val="22"/>
              </w:rPr>
              <w:t>úk, vrátane poradia uchádzačov?</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776"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1775"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r>
      <w:tr w:rsidR="00640805" w:rsidRPr="007001F1" w:rsidTr="007261E4">
        <w:trPr>
          <w:trHeight w:val="1395"/>
        </w:trPr>
        <w:tc>
          <w:tcPr>
            <w:tcW w:w="582" w:type="dxa"/>
            <w:vMerge/>
            <w:shd w:val="clear" w:color="auto" w:fill="auto"/>
            <w:noWrap/>
            <w:vAlign w:val="center"/>
          </w:tcPr>
          <w:p w:rsidR="00640805" w:rsidRPr="007001F1" w:rsidRDefault="00640805" w:rsidP="00D2171A">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môžu byť podané námietky podľa § 170 ods. 3 písm. f) ZVO?</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347A30" w:rsidRPr="007001F1" w:rsidTr="007261E4">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2</w:t>
            </w:r>
            <w:r w:rsidR="00B97099">
              <w:rPr>
                <w:color w:val="000000"/>
                <w:sz w:val="22"/>
                <w:szCs w:val="22"/>
              </w:rPr>
              <w:t>7</w:t>
            </w:r>
          </w:p>
        </w:tc>
        <w:tc>
          <w:tcPr>
            <w:tcW w:w="4820" w:type="dxa"/>
            <w:gridSpan w:val="2"/>
            <w:shd w:val="clear" w:color="auto" w:fill="auto"/>
            <w:vAlign w:val="center"/>
            <w:hideMark/>
          </w:tcPr>
          <w:p w:rsidR="00347A30" w:rsidRPr="007001F1" w:rsidRDefault="00347A30" w:rsidP="00D5534B">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347A30" w:rsidRPr="007001F1" w:rsidTr="007261E4">
        <w:trPr>
          <w:trHeight w:val="20"/>
        </w:trPr>
        <w:tc>
          <w:tcPr>
            <w:tcW w:w="582" w:type="dxa"/>
            <w:shd w:val="clear" w:color="auto" w:fill="auto"/>
            <w:noWrap/>
            <w:vAlign w:val="center"/>
            <w:hideMark/>
          </w:tcPr>
          <w:p w:rsidR="00347A30" w:rsidRPr="007001F1" w:rsidRDefault="00B97099" w:rsidP="00347A30">
            <w:pPr>
              <w:jc w:val="center"/>
              <w:rPr>
                <w:color w:val="000000"/>
              </w:rPr>
            </w:pPr>
            <w:r>
              <w:rPr>
                <w:color w:val="000000"/>
                <w:sz w:val="22"/>
                <w:szCs w:val="22"/>
              </w:rPr>
              <w:lastRenderedPageBreak/>
              <w:t>28</w:t>
            </w:r>
          </w:p>
        </w:tc>
        <w:tc>
          <w:tcPr>
            <w:tcW w:w="4820" w:type="dxa"/>
            <w:gridSpan w:val="2"/>
            <w:shd w:val="clear" w:color="auto" w:fill="auto"/>
            <w:vAlign w:val="center"/>
            <w:hideMark/>
          </w:tcPr>
          <w:p w:rsidR="00347A30" w:rsidRPr="007001F1" w:rsidRDefault="00347A30" w:rsidP="00D5534B">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640805" w:rsidRPr="007001F1" w:rsidTr="000A0E21">
        <w:trPr>
          <w:trHeight w:val="455"/>
        </w:trPr>
        <w:tc>
          <w:tcPr>
            <w:tcW w:w="582" w:type="dxa"/>
            <w:vMerge w:val="restart"/>
            <w:shd w:val="clear" w:color="auto" w:fill="auto"/>
            <w:noWrap/>
            <w:vAlign w:val="center"/>
          </w:tcPr>
          <w:p w:rsidR="00640805" w:rsidRPr="007001F1" w:rsidRDefault="00B97099" w:rsidP="00946FE9">
            <w:pPr>
              <w:jc w:val="center"/>
              <w:rPr>
                <w:color w:val="000000"/>
              </w:rPr>
            </w:pPr>
            <w:r>
              <w:rPr>
                <w:color w:val="000000"/>
                <w:sz w:val="22"/>
                <w:szCs w:val="22"/>
              </w:rPr>
              <w:t>29</w:t>
            </w: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a) Je úspešný uchádzač zapísaný v regist</w:t>
            </w:r>
            <w:r w:rsidR="000A0E21" w:rsidRPr="007001F1">
              <w:rPr>
                <w:color w:val="000000"/>
                <w:sz w:val="22"/>
                <w:szCs w:val="22"/>
              </w:rPr>
              <w:t>ri partnerov verejného sektora?</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640805" w:rsidRPr="007001F1" w:rsidTr="007261E4">
        <w:trPr>
          <w:trHeight w:val="845"/>
        </w:trPr>
        <w:tc>
          <w:tcPr>
            <w:tcW w:w="582" w:type="dxa"/>
            <w:vMerge/>
            <w:shd w:val="clear" w:color="auto" w:fill="auto"/>
            <w:noWrap/>
            <w:vAlign w:val="center"/>
          </w:tcPr>
          <w:p w:rsidR="00640805" w:rsidRPr="007001F1" w:rsidRDefault="00640805" w:rsidP="00347A30">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w:t>
            </w:r>
            <w:r w:rsidR="008F5BD7">
              <w:rPr>
                <w:color w:val="000000"/>
                <w:sz w:val="22"/>
                <w:szCs w:val="22"/>
              </w:rPr>
              <w:t xml:space="preserve"> </w:t>
            </w:r>
            <w:r w:rsidR="008F5BD7">
              <w:rPr>
                <w:sz w:val="22"/>
                <w:szCs w:val="22"/>
              </w:rPr>
              <w:t>(ak relevantné)?</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FD2E4F" w:rsidRPr="007001F1" w:rsidTr="007261E4">
        <w:trPr>
          <w:trHeight w:val="845"/>
        </w:trPr>
        <w:tc>
          <w:tcPr>
            <w:tcW w:w="582" w:type="dxa"/>
            <w:shd w:val="clear" w:color="auto" w:fill="auto"/>
            <w:noWrap/>
            <w:vAlign w:val="center"/>
          </w:tcPr>
          <w:p w:rsidR="00FD2E4F" w:rsidRPr="007001F1" w:rsidRDefault="00FD2E4F" w:rsidP="00347A30">
            <w:pPr>
              <w:jc w:val="center"/>
              <w:rPr>
                <w:color w:val="000000"/>
              </w:rPr>
            </w:pPr>
            <w:r>
              <w:rPr>
                <w:color w:val="000000"/>
              </w:rPr>
              <w:t>30</w:t>
            </w:r>
          </w:p>
        </w:tc>
        <w:tc>
          <w:tcPr>
            <w:tcW w:w="4820" w:type="dxa"/>
            <w:gridSpan w:val="2"/>
            <w:shd w:val="clear" w:color="auto" w:fill="auto"/>
            <w:vAlign w:val="center"/>
          </w:tcPr>
          <w:p w:rsidR="00FD2E4F" w:rsidRPr="007001F1" w:rsidRDefault="00FD2E4F" w:rsidP="00D5534B">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FD2E4F" w:rsidRPr="007001F1" w:rsidRDefault="00FD2E4F" w:rsidP="00347A30">
            <w:pPr>
              <w:jc w:val="center"/>
              <w:rPr>
                <w:color w:val="000000"/>
              </w:rPr>
            </w:pPr>
          </w:p>
        </w:tc>
        <w:tc>
          <w:tcPr>
            <w:tcW w:w="567" w:type="dxa"/>
            <w:shd w:val="clear" w:color="auto" w:fill="auto"/>
            <w:vAlign w:val="center"/>
          </w:tcPr>
          <w:p w:rsidR="00FD2E4F" w:rsidRPr="007001F1" w:rsidRDefault="00FD2E4F" w:rsidP="00347A30">
            <w:pPr>
              <w:jc w:val="center"/>
              <w:rPr>
                <w:color w:val="000000"/>
              </w:rPr>
            </w:pPr>
          </w:p>
        </w:tc>
        <w:tc>
          <w:tcPr>
            <w:tcW w:w="776" w:type="dxa"/>
            <w:shd w:val="clear" w:color="auto" w:fill="auto"/>
            <w:vAlign w:val="center"/>
          </w:tcPr>
          <w:p w:rsidR="00FD2E4F" w:rsidRPr="007001F1" w:rsidRDefault="00FD2E4F" w:rsidP="00347A30">
            <w:pPr>
              <w:jc w:val="center"/>
              <w:rPr>
                <w:color w:val="000000"/>
              </w:rPr>
            </w:pPr>
          </w:p>
        </w:tc>
        <w:tc>
          <w:tcPr>
            <w:tcW w:w="1775" w:type="dxa"/>
            <w:shd w:val="clear" w:color="auto" w:fill="auto"/>
            <w:vAlign w:val="center"/>
          </w:tcPr>
          <w:p w:rsidR="00FD2E4F" w:rsidRPr="007001F1" w:rsidRDefault="00FD2E4F" w:rsidP="00347A30">
            <w:pPr>
              <w:jc w:val="center"/>
              <w:rPr>
                <w:color w:val="000000"/>
              </w:rPr>
            </w:pPr>
          </w:p>
        </w:tc>
      </w:tr>
      <w:tr w:rsidR="00640805" w:rsidRPr="007001F1" w:rsidTr="007261E4">
        <w:trPr>
          <w:trHeight w:val="383"/>
        </w:trPr>
        <w:tc>
          <w:tcPr>
            <w:tcW w:w="582" w:type="dxa"/>
            <w:vMerge w:val="restart"/>
            <w:shd w:val="clear" w:color="auto" w:fill="auto"/>
            <w:noWrap/>
            <w:vAlign w:val="center"/>
            <w:hideMark/>
          </w:tcPr>
          <w:p w:rsidR="00640805" w:rsidRPr="007001F1" w:rsidRDefault="00640805" w:rsidP="00347A30">
            <w:pPr>
              <w:jc w:val="center"/>
              <w:rPr>
                <w:color w:val="000000"/>
              </w:rPr>
            </w:pPr>
            <w:r w:rsidRPr="007001F1">
              <w:rPr>
                <w:color w:val="000000"/>
                <w:sz w:val="22"/>
                <w:szCs w:val="22"/>
              </w:rPr>
              <w:t>3</w:t>
            </w:r>
            <w:r w:rsidR="00FD2E4F">
              <w:rPr>
                <w:color w:val="000000"/>
                <w:sz w:val="22"/>
                <w:szCs w:val="22"/>
              </w:rPr>
              <w:t>1</w:t>
            </w:r>
          </w:p>
        </w:tc>
        <w:tc>
          <w:tcPr>
            <w:tcW w:w="4820" w:type="dxa"/>
            <w:gridSpan w:val="2"/>
            <w:shd w:val="clear" w:color="auto" w:fill="auto"/>
            <w:vAlign w:val="center"/>
            <w:hideMark/>
          </w:tcPr>
          <w:p w:rsidR="00640805" w:rsidRPr="007001F1" w:rsidRDefault="00640805" w:rsidP="00D5534B">
            <w:pPr>
              <w:jc w:val="both"/>
              <w:rPr>
                <w:color w:val="000000"/>
              </w:rPr>
            </w:pPr>
            <w:r w:rsidRPr="007001F1">
              <w:rPr>
                <w:color w:val="000000"/>
                <w:sz w:val="22"/>
                <w:szCs w:val="22"/>
              </w:rPr>
              <w:t>a) Bola výsledná zmluva zverejnená v súlade so zákonom o slo</w:t>
            </w:r>
            <w:r w:rsidR="00D5534B" w:rsidRPr="007001F1">
              <w:rPr>
                <w:color w:val="000000"/>
                <w:sz w:val="22"/>
                <w:szCs w:val="22"/>
              </w:rPr>
              <w:t xml:space="preserve">bodnom prístupe k informáciám? </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776"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1775"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r>
      <w:tr w:rsidR="00640805" w:rsidRPr="007001F1" w:rsidTr="000A0E21">
        <w:trPr>
          <w:trHeight w:val="242"/>
        </w:trPr>
        <w:tc>
          <w:tcPr>
            <w:tcW w:w="582" w:type="dxa"/>
            <w:vMerge/>
            <w:shd w:val="clear" w:color="auto" w:fill="auto"/>
            <w:noWrap/>
            <w:vAlign w:val="center"/>
          </w:tcPr>
          <w:p w:rsidR="00640805" w:rsidRPr="007001F1" w:rsidRDefault="00640805" w:rsidP="00347A30">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347A30" w:rsidRPr="007001F1" w:rsidTr="007261E4">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3</w:t>
            </w:r>
            <w:r w:rsidR="00FD2E4F">
              <w:rPr>
                <w:color w:val="000000"/>
                <w:sz w:val="22"/>
                <w:szCs w:val="22"/>
              </w:rPr>
              <w:t>2</w:t>
            </w:r>
          </w:p>
        </w:tc>
        <w:tc>
          <w:tcPr>
            <w:tcW w:w="4820" w:type="dxa"/>
            <w:gridSpan w:val="2"/>
            <w:shd w:val="clear" w:color="auto" w:fill="auto"/>
            <w:vAlign w:val="center"/>
            <w:hideMark/>
          </w:tcPr>
          <w:p w:rsidR="00347A30" w:rsidRPr="007001F1" w:rsidRDefault="00347A30" w:rsidP="00D5534B">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9B69EE" w:rsidRPr="007001F1" w:rsidTr="007261E4">
        <w:trPr>
          <w:trHeight w:val="20"/>
        </w:trPr>
        <w:tc>
          <w:tcPr>
            <w:tcW w:w="582" w:type="dxa"/>
            <w:shd w:val="clear" w:color="auto" w:fill="auto"/>
            <w:noWrap/>
            <w:vAlign w:val="center"/>
          </w:tcPr>
          <w:p w:rsidR="009B69EE" w:rsidRPr="007001F1" w:rsidRDefault="009B69EE" w:rsidP="00347A30">
            <w:pPr>
              <w:jc w:val="center"/>
              <w:rPr>
                <w:color w:val="000000"/>
              </w:rPr>
            </w:pPr>
            <w:r>
              <w:rPr>
                <w:color w:val="000000"/>
                <w:sz w:val="22"/>
                <w:szCs w:val="22"/>
              </w:rPr>
              <w:t>3</w:t>
            </w:r>
            <w:r w:rsidR="00FD2E4F">
              <w:rPr>
                <w:color w:val="000000"/>
                <w:sz w:val="22"/>
                <w:szCs w:val="22"/>
              </w:rPr>
              <w:t>3</w:t>
            </w:r>
          </w:p>
        </w:tc>
        <w:tc>
          <w:tcPr>
            <w:tcW w:w="4820" w:type="dxa"/>
            <w:gridSpan w:val="2"/>
            <w:shd w:val="clear" w:color="auto" w:fill="auto"/>
            <w:vAlign w:val="center"/>
          </w:tcPr>
          <w:p w:rsidR="009B69EE" w:rsidRPr="007001F1" w:rsidRDefault="009B69EE" w:rsidP="00D5534B">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9B69EE" w:rsidRPr="007001F1" w:rsidRDefault="009B69EE" w:rsidP="00347A30">
            <w:pPr>
              <w:jc w:val="center"/>
              <w:rPr>
                <w:color w:val="000000"/>
              </w:rPr>
            </w:pPr>
          </w:p>
        </w:tc>
        <w:tc>
          <w:tcPr>
            <w:tcW w:w="567" w:type="dxa"/>
            <w:shd w:val="clear" w:color="auto" w:fill="auto"/>
            <w:vAlign w:val="center"/>
          </w:tcPr>
          <w:p w:rsidR="009B69EE" w:rsidRPr="007001F1" w:rsidRDefault="009B69EE" w:rsidP="00347A30">
            <w:pPr>
              <w:jc w:val="center"/>
              <w:rPr>
                <w:color w:val="000000"/>
              </w:rPr>
            </w:pPr>
          </w:p>
        </w:tc>
        <w:tc>
          <w:tcPr>
            <w:tcW w:w="776" w:type="dxa"/>
            <w:shd w:val="clear" w:color="auto" w:fill="auto"/>
            <w:vAlign w:val="center"/>
          </w:tcPr>
          <w:p w:rsidR="009B69EE" w:rsidRPr="007001F1" w:rsidRDefault="009B69EE" w:rsidP="00347A30">
            <w:pPr>
              <w:jc w:val="center"/>
              <w:rPr>
                <w:color w:val="000000"/>
              </w:rPr>
            </w:pPr>
          </w:p>
        </w:tc>
        <w:tc>
          <w:tcPr>
            <w:tcW w:w="1775" w:type="dxa"/>
            <w:shd w:val="clear" w:color="auto" w:fill="auto"/>
            <w:vAlign w:val="center"/>
          </w:tcPr>
          <w:p w:rsidR="009B69EE" w:rsidRPr="007001F1" w:rsidRDefault="009B69EE" w:rsidP="00347A30">
            <w:pPr>
              <w:jc w:val="center"/>
              <w:rPr>
                <w:color w:val="000000"/>
              </w:rPr>
            </w:pPr>
          </w:p>
        </w:tc>
      </w:tr>
      <w:tr w:rsidR="00347A30" w:rsidRPr="007001F1" w:rsidTr="007261E4">
        <w:trPr>
          <w:trHeight w:val="300"/>
        </w:trPr>
        <w:tc>
          <w:tcPr>
            <w:tcW w:w="9087" w:type="dxa"/>
            <w:gridSpan w:val="7"/>
            <w:shd w:val="clear" w:color="auto" w:fill="auto"/>
            <w:noWrap/>
            <w:vAlign w:val="center"/>
          </w:tcPr>
          <w:p w:rsidR="00347A30" w:rsidRPr="007001F1" w:rsidRDefault="00347A30" w:rsidP="00347A30">
            <w:pPr>
              <w:jc w:val="both"/>
              <w:rPr>
                <w:b/>
                <w:sz w:val="20"/>
                <w:szCs w:val="20"/>
              </w:rPr>
            </w:pPr>
            <w:r w:rsidRPr="007001F1">
              <w:rPr>
                <w:b/>
                <w:sz w:val="20"/>
                <w:szCs w:val="20"/>
              </w:rPr>
              <w:t>VYJADRENIE</w:t>
            </w:r>
          </w:p>
          <w:p w:rsidR="00347A30" w:rsidRPr="007001F1" w:rsidRDefault="00347A30" w:rsidP="00347A30">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09"/>
              <w:t>[1]</w:t>
            </w:r>
          </w:p>
          <w:p w:rsidR="00347A30" w:rsidRPr="007001F1" w:rsidRDefault="00347A30" w:rsidP="00347A30"/>
          <w:p w:rsidR="00347A30" w:rsidRPr="007001F1" w:rsidRDefault="00347A30" w:rsidP="00347A30">
            <w:pPr>
              <w:rPr>
                <w:b/>
                <w:bCs/>
                <w:color w:val="000000"/>
              </w:rPr>
            </w:pPr>
          </w:p>
        </w:tc>
      </w:tr>
      <w:tr w:rsidR="00347A30" w:rsidRPr="007001F1" w:rsidTr="007261E4">
        <w:trPr>
          <w:trHeight w:val="300"/>
        </w:trPr>
        <w:tc>
          <w:tcPr>
            <w:tcW w:w="3559" w:type="dxa"/>
            <w:gridSpan w:val="2"/>
            <w:shd w:val="clear" w:color="auto" w:fill="auto"/>
            <w:vAlign w:val="center"/>
            <w:hideMark/>
          </w:tcPr>
          <w:p w:rsidR="00347A30" w:rsidRPr="007001F1" w:rsidRDefault="00347A30" w:rsidP="00347A30">
            <w:pPr>
              <w:rPr>
                <w:b/>
                <w:bCs/>
              </w:rPr>
            </w:pPr>
            <w:r w:rsidRPr="007001F1">
              <w:rPr>
                <w:b/>
                <w:bCs/>
                <w:sz w:val="22"/>
                <w:szCs w:val="22"/>
              </w:rPr>
              <w:t>Kontrolu vykonal</w:t>
            </w:r>
            <w:r w:rsidR="00BD759C">
              <w:rPr>
                <w:rStyle w:val="Odkaznapoznmkupodiarou"/>
                <w:b/>
                <w:bCs/>
                <w:sz w:val="22"/>
                <w:szCs w:val="22"/>
              </w:rPr>
              <w:footnoteReference w:customMarkFollows="1" w:id="110"/>
              <w:t>2</w:t>
            </w:r>
            <w:r w:rsidRPr="007001F1">
              <w:rPr>
                <w:b/>
                <w:bCs/>
                <w:sz w:val="22"/>
                <w:szCs w:val="22"/>
              </w:rPr>
              <w:t>:</w:t>
            </w:r>
          </w:p>
        </w:tc>
        <w:tc>
          <w:tcPr>
            <w:tcW w:w="5528" w:type="dxa"/>
            <w:gridSpan w:val="5"/>
            <w:shd w:val="clear" w:color="auto" w:fill="auto"/>
            <w:vAlign w:val="center"/>
            <w:hideMark/>
          </w:tcPr>
          <w:p w:rsidR="00347A30" w:rsidRPr="007001F1" w:rsidRDefault="00347A30" w:rsidP="00347A30">
            <w:pPr>
              <w:rPr>
                <w:color w:val="000000"/>
              </w:rPr>
            </w:pPr>
            <w:r w:rsidRPr="007001F1">
              <w:rPr>
                <w:color w:val="000000"/>
                <w:sz w:val="22"/>
                <w:szCs w:val="22"/>
              </w:rPr>
              <w:t> </w:t>
            </w:r>
          </w:p>
        </w:tc>
      </w:tr>
      <w:tr w:rsidR="00347A30" w:rsidRPr="007001F1" w:rsidTr="007261E4">
        <w:trPr>
          <w:trHeight w:val="300"/>
        </w:trPr>
        <w:tc>
          <w:tcPr>
            <w:tcW w:w="3559" w:type="dxa"/>
            <w:gridSpan w:val="2"/>
            <w:shd w:val="clear" w:color="auto" w:fill="auto"/>
            <w:vAlign w:val="center"/>
            <w:hideMark/>
          </w:tcPr>
          <w:p w:rsidR="00347A30" w:rsidRPr="007001F1" w:rsidRDefault="00347A30" w:rsidP="00347A30">
            <w:pPr>
              <w:rPr>
                <w:b/>
                <w:bCs/>
              </w:rPr>
            </w:pPr>
            <w:r w:rsidRPr="007001F1">
              <w:rPr>
                <w:b/>
                <w:bCs/>
                <w:sz w:val="22"/>
                <w:szCs w:val="22"/>
              </w:rPr>
              <w:t>Dátum:</w:t>
            </w:r>
          </w:p>
        </w:tc>
        <w:tc>
          <w:tcPr>
            <w:tcW w:w="5528" w:type="dxa"/>
            <w:gridSpan w:val="5"/>
            <w:shd w:val="clear" w:color="auto" w:fill="auto"/>
            <w:vAlign w:val="center"/>
            <w:hideMark/>
          </w:tcPr>
          <w:p w:rsidR="00347A30" w:rsidRPr="007001F1" w:rsidRDefault="00347A30" w:rsidP="00347A30">
            <w:pPr>
              <w:rPr>
                <w:color w:val="000000"/>
              </w:rPr>
            </w:pPr>
            <w:r w:rsidRPr="007001F1">
              <w:rPr>
                <w:color w:val="000000"/>
                <w:sz w:val="22"/>
                <w:szCs w:val="22"/>
              </w:rPr>
              <w:t> </w:t>
            </w:r>
          </w:p>
        </w:tc>
      </w:tr>
      <w:tr w:rsidR="00347A30" w:rsidRPr="007001F1" w:rsidTr="007261E4">
        <w:trPr>
          <w:trHeight w:val="300"/>
        </w:trPr>
        <w:tc>
          <w:tcPr>
            <w:tcW w:w="3559" w:type="dxa"/>
            <w:gridSpan w:val="2"/>
            <w:shd w:val="clear" w:color="000000" w:fill="FFFFFF"/>
            <w:vAlign w:val="center"/>
            <w:hideMark/>
          </w:tcPr>
          <w:p w:rsidR="00347A30" w:rsidRPr="007001F1" w:rsidRDefault="00347A30" w:rsidP="00347A30">
            <w:pPr>
              <w:rPr>
                <w:b/>
                <w:bCs/>
              </w:rPr>
            </w:pPr>
            <w:r w:rsidRPr="007001F1">
              <w:rPr>
                <w:b/>
                <w:bCs/>
                <w:sz w:val="22"/>
                <w:szCs w:val="22"/>
              </w:rPr>
              <w:t>Podpis:</w:t>
            </w:r>
          </w:p>
        </w:tc>
        <w:tc>
          <w:tcPr>
            <w:tcW w:w="5528" w:type="dxa"/>
            <w:gridSpan w:val="5"/>
            <w:shd w:val="clear" w:color="auto" w:fill="auto"/>
            <w:vAlign w:val="center"/>
            <w:hideMark/>
          </w:tcPr>
          <w:p w:rsidR="00347A30" w:rsidRPr="007001F1" w:rsidRDefault="00347A30" w:rsidP="00347A30">
            <w:pPr>
              <w:rPr>
                <w:color w:val="000000"/>
              </w:rPr>
            </w:pPr>
            <w:r w:rsidRPr="007001F1">
              <w:rPr>
                <w:color w:val="000000"/>
                <w:sz w:val="22"/>
                <w:szCs w:val="22"/>
              </w:rPr>
              <w:t> </w:t>
            </w:r>
          </w:p>
        </w:tc>
      </w:tr>
      <w:tr w:rsidR="00347A30" w:rsidRPr="007001F1" w:rsidTr="007261E4">
        <w:trPr>
          <w:trHeight w:val="300"/>
        </w:trPr>
        <w:tc>
          <w:tcPr>
            <w:tcW w:w="9087" w:type="dxa"/>
            <w:gridSpan w:val="7"/>
            <w:shd w:val="clear" w:color="auto" w:fill="auto"/>
            <w:noWrap/>
            <w:vAlign w:val="bottom"/>
            <w:hideMark/>
          </w:tcPr>
          <w:p w:rsidR="00347A30" w:rsidRPr="007001F1" w:rsidRDefault="00347A30" w:rsidP="00347A30">
            <w:pPr>
              <w:jc w:val="center"/>
              <w:rPr>
                <w:color w:val="000000"/>
              </w:rPr>
            </w:pPr>
            <w:r w:rsidRPr="007001F1">
              <w:rPr>
                <w:color w:val="000000"/>
                <w:sz w:val="22"/>
                <w:szCs w:val="22"/>
              </w:rPr>
              <w:t> </w:t>
            </w:r>
          </w:p>
        </w:tc>
      </w:tr>
      <w:tr w:rsidR="00347A30" w:rsidRPr="007001F1" w:rsidTr="007261E4">
        <w:trPr>
          <w:trHeight w:val="300"/>
        </w:trPr>
        <w:tc>
          <w:tcPr>
            <w:tcW w:w="3559" w:type="dxa"/>
            <w:gridSpan w:val="2"/>
            <w:shd w:val="clear" w:color="000000" w:fill="FFFFFF"/>
            <w:vAlign w:val="center"/>
            <w:hideMark/>
          </w:tcPr>
          <w:p w:rsidR="00347A30" w:rsidRPr="007001F1" w:rsidRDefault="00347A30" w:rsidP="00347A30">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111"/>
              <w:t>3</w:t>
            </w:r>
            <w:r w:rsidRPr="007001F1">
              <w:rPr>
                <w:b/>
                <w:bCs/>
                <w:sz w:val="22"/>
                <w:szCs w:val="22"/>
              </w:rPr>
              <w:t>:</w:t>
            </w:r>
          </w:p>
        </w:tc>
        <w:tc>
          <w:tcPr>
            <w:tcW w:w="5528" w:type="dxa"/>
            <w:gridSpan w:val="5"/>
            <w:shd w:val="clear" w:color="auto" w:fill="auto"/>
            <w:vAlign w:val="center"/>
            <w:hideMark/>
          </w:tcPr>
          <w:p w:rsidR="00347A30" w:rsidRPr="007001F1" w:rsidRDefault="00347A30" w:rsidP="00347A30">
            <w:pPr>
              <w:rPr>
                <w:color w:val="000000"/>
              </w:rPr>
            </w:pPr>
            <w:r w:rsidRPr="007001F1">
              <w:rPr>
                <w:color w:val="000000"/>
                <w:sz w:val="22"/>
                <w:szCs w:val="22"/>
              </w:rPr>
              <w:t> </w:t>
            </w:r>
          </w:p>
        </w:tc>
      </w:tr>
      <w:tr w:rsidR="00347A30" w:rsidRPr="007001F1" w:rsidTr="007261E4">
        <w:trPr>
          <w:trHeight w:val="300"/>
        </w:trPr>
        <w:tc>
          <w:tcPr>
            <w:tcW w:w="3559" w:type="dxa"/>
            <w:gridSpan w:val="2"/>
            <w:shd w:val="clear" w:color="000000" w:fill="FFFFFF"/>
            <w:vAlign w:val="center"/>
            <w:hideMark/>
          </w:tcPr>
          <w:p w:rsidR="00347A30" w:rsidRPr="007001F1" w:rsidRDefault="00347A30" w:rsidP="00347A30">
            <w:pPr>
              <w:rPr>
                <w:b/>
                <w:bCs/>
              </w:rPr>
            </w:pPr>
            <w:r w:rsidRPr="007001F1">
              <w:rPr>
                <w:b/>
                <w:bCs/>
                <w:sz w:val="22"/>
                <w:szCs w:val="22"/>
              </w:rPr>
              <w:t xml:space="preserve">Dátum: </w:t>
            </w:r>
          </w:p>
        </w:tc>
        <w:tc>
          <w:tcPr>
            <w:tcW w:w="5528" w:type="dxa"/>
            <w:gridSpan w:val="5"/>
            <w:shd w:val="clear" w:color="auto" w:fill="auto"/>
            <w:vAlign w:val="center"/>
            <w:hideMark/>
          </w:tcPr>
          <w:p w:rsidR="00347A30" w:rsidRPr="007001F1" w:rsidRDefault="00347A30" w:rsidP="00347A30">
            <w:pPr>
              <w:rPr>
                <w:color w:val="000000"/>
              </w:rPr>
            </w:pPr>
            <w:r w:rsidRPr="007001F1">
              <w:rPr>
                <w:color w:val="000000"/>
                <w:sz w:val="22"/>
                <w:szCs w:val="22"/>
              </w:rPr>
              <w:t> </w:t>
            </w:r>
          </w:p>
        </w:tc>
      </w:tr>
      <w:tr w:rsidR="00347A30" w:rsidRPr="007001F1" w:rsidTr="007261E4">
        <w:trPr>
          <w:trHeight w:val="300"/>
        </w:trPr>
        <w:tc>
          <w:tcPr>
            <w:tcW w:w="3559" w:type="dxa"/>
            <w:gridSpan w:val="2"/>
            <w:shd w:val="clear" w:color="000000" w:fill="FFFFFF"/>
            <w:vAlign w:val="center"/>
            <w:hideMark/>
          </w:tcPr>
          <w:p w:rsidR="00347A30" w:rsidRPr="007001F1" w:rsidRDefault="00347A30" w:rsidP="00347A30">
            <w:pPr>
              <w:rPr>
                <w:b/>
                <w:bCs/>
              </w:rPr>
            </w:pPr>
            <w:r w:rsidRPr="007001F1">
              <w:rPr>
                <w:b/>
                <w:bCs/>
                <w:sz w:val="22"/>
                <w:szCs w:val="22"/>
              </w:rPr>
              <w:t>Podpis:</w:t>
            </w:r>
          </w:p>
        </w:tc>
        <w:tc>
          <w:tcPr>
            <w:tcW w:w="5528" w:type="dxa"/>
            <w:gridSpan w:val="5"/>
            <w:shd w:val="clear" w:color="auto" w:fill="auto"/>
            <w:vAlign w:val="center"/>
            <w:hideMark/>
          </w:tcPr>
          <w:p w:rsidR="00347A30" w:rsidRPr="007001F1" w:rsidRDefault="00347A30" w:rsidP="00347A30">
            <w:pPr>
              <w:rPr>
                <w:color w:val="000000"/>
              </w:rPr>
            </w:pPr>
            <w:r w:rsidRPr="007001F1">
              <w:rPr>
                <w:color w:val="000000"/>
                <w:sz w:val="22"/>
                <w:szCs w:val="22"/>
              </w:rPr>
              <w:t> </w:t>
            </w:r>
          </w:p>
        </w:tc>
      </w:tr>
    </w:tbl>
    <w:p w:rsidR="007E5B38" w:rsidRPr="007001F1" w:rsidRDefault="007E5B38"/>
    <w:p w:rsidR="00D2171A" w:rsidRPr="007001F1" w:rsidRDefault="00D2171A">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7C5563" w:rsidRPr="007001F1" w:rsidTr="007261E4">
        <w:trPr>
          <w:trHeight w:val="645"/>
        </w:trPr>
        <w:tc>
          <w:tcPr>
            <w:tcW w:w="9087" w:type="dxa"/>
            <w:gridSpan w:val="7"/>
            <w:shd w:val="clear" w:color="000000" w:fill="60497A"/>
            <w:vAlign w:val="center"/>
            <w:hideMark/>
          </w:tcPr>
          <w:p w:rsidR="007C5563" w:rsidRPr="007001F1" w:rsidRDefault="007C5563" w:rsidP="00DB347F">
            <w:pPr>
              <w:jc w:val="center"/>
              <w:rPr>
                <w:b/>
                <w:bCs/>
                <w:color w:val="FFFFFF"/>
              </w:rPr>
            </w:pPr>
            <w:r w:rsidRPr="007001F1">
              <w:rPr>
                <w:b/>
                <w:bCs/>
                <w:color w:val="FFFFFF"/>
              </w:rPr>
              <w:lastRenderedPageBreak/>
              <w:t>Kontrolný zoznam k finančnej kontrole VO</w:t>
            </w:r>
            <w:r w:rsidRPr="007001F1">
              <w:rPr>
                <w:b/>
                <w:bCs/>
                <w:color w:val="FFFFFF"/>
              </w:rPr>
              <w:br/>
            </w:r>
            <w:bookmarkStart w:id="41" w:name="KZ_38"/>
            <w:r w:rsidRPr="007001F1">
              <w:rPr>
                <w:b/>
                <w:bCs/>
                <w:color w:val="FFFFFF"/>
              </w:rPr>
              <w:t xml:space="preserve">Zákazka podľa § 117  ZVO - do </w:t>
            </w:r>
            <w:r w:rsidR="007C2C95">
              <w:rPr>
                <w:b/>
                <w:bCs/>
                <w:color w:val="FFFFFF"/>
              </w:rPr>
              <w:t xml:space="preserve">30 </w:t>
            </w:r>
            <w:r w:rsidRPr="007001F1">
              <w:rPr>
                <w:b/>
                <w:bCs/>
                <w:color w:val="FFFFFF"/>
              </w:rPr>
              <w:t>000 EUR - štandardná ex</w:t>
            </w:r>
            <w:r w:rsidR="008F60DF">
              <w:rPr>
                <w:b/>
                <w:bCs/>
                <w:color w:val="FFFFFF"/>
              </w:rPr>
              <w:t xml:space="preserve"> </w:t>
            </w:r>
            <w:r w:rsidRPr="007001F1">
              <w:rPr>
                <w:b/>
                <w:bCs/>
                <w:color w:val="FFFFFF"/>
              </w:rPr>
              <w:t>post kontrola</w:t>
            </w:r>
            <w:bookmarkEnd w:id="41"/>
          </w:p>
        </w:tc>
      </w:tr>
      <w:tr w:rsidR="007C5563" w:rsidRPr="007001F1" w:rsidTr="007261E4">
        <w:trPr>
          <w:trHeight w:val="330"/>
        </w:trPr>
        <w:tc>
          <w:tcPr>
            <w:tcW w:w="9087" w:type="dxa"/>
            <w:gridSpan w:val="7"/>
            <w:shd w:val="clear" w:color="auto" w:fill="auto"/>
            <w:vAlign w:val="center"/>
            <w:hideMark/>
          </w:tcPr>
          <w:p w:rsidR="007C5563" w:rsidRPr="007001F1" w:rsidRDefault="007C5563" w:rsidP="007C5563">
            <w:pPr>
              <w:jc w:val="center"/>
              <w:rPr>
                <w:b/>
                <w:bCs/>
                <w:color w:val="000000"/>
              </w:rPr>
            </w:pPr>
            <w:r w:rsidRPr="007001F1">
              <w:rPr>
                <w:b/>
                <w:bCs/>
                <w:color w:val="000000"/>
                <w:sz w:val="22"/>
                <w:szCs w:val="22"/>
              </w:rPr>
              <w:t>Identifikácia programu</w:t>
            </w:r>
          </w:p>
        </w:tc>
      </w:tr>
      <w:tr w:rsidR="007C5563" w:rsidRPr="007001F1" w:rsidTr="007261E4">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programu</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7261E4">
        <w:trPr>
          <w:trHeight w:val="66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7261E4">
        <w:trPr>
          <w:trHeight w:val="330"/>
        </w:trPr>
        <w:tc>
          <w:tcPr>
            <w:tcW w:w="9087" w:type="dxa"/>
            <w:gridSpan w:val="7"/>
            <w:shd w:val="clear" w:color="auto" w:fill="auto"/>
            <w:vAlign w:val="center"/>
            <w:hideMark/>
          </w:tcPr>
          <w:p w:rsidR="007C5563" w:rsidRPr="007001F1" w:rsidRDefault="007C5563" w:rsidP="007C5563">
            <w:pPr>
              <w:jc w:val="center"/>
              <w:rPr>
                <w:b/>
                <w:bCs/>
                <w:color w:val="000000"/>
              </w:rPr>
            </w:pPr>
            <w:r w:rsidRPr="007001F1">
              <w:rPr>
                <w:b/>
                <w:bCs/>
                <w:color w:val="000000"/>
                <w:sz w:val="22"/>
                <w:szCs w:val="22"/>
              </w:rPr>
              <w:t>Identifikácia projektu a prijímateľa</w:t>
            </w:r>
          </w:p>
        </w:tc>
      </w:tr>
      <w:tr w:rsidR="007C5563" w:rsidRPr="007001F1" w:rsidTr="007261E4">
        <w:trPr>
          <w:trHeight w:val="33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7261E4">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projektu</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7261E4">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7261E4">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7261E4">
        <w:trPr>
          <w:trHeight w:val="330"/>
        </w:trPr>
        <w:tc>
          <w:tcPr>
            <w:tcW w:w="9087" w:type="dxa"/>
            <w:gridSpan w:val="7"/>
            <w:shd w:val="clear" w:color="auto" w:fill="auto"/>
            <w:vAlign w:val="center"/>
            <w:hideMark/>
          </w:tcPr>
          <w:p w:rsidR="007C5563" w:rsidRPr="007001F1" w:rsidRDefault="007C5563" w:rsidP="007C5563">
            <w:pPr>
              <w:jc w:val="center"/>
              <w:rPr>
                <w:b/>
                <w:bCs/>
                <w:color w:val="000000"/>
              </w:rPr>
            </w:pPr>
            <w:r w:rsidRPr="007001F1">
              <w:rPr>
                <w:b/>
                <w:bCs/>
                <w:color w:val="000000"/>
                <w:sz w:val="22"/>
                <w:szCs w:val="22"/>
              </w:rPr>
              <w:t>Identifikácia zákazky</w:t>
            </w:r>
          </w:p>
        </w:tc>
      </w:tr>
      <w:tr w:rsidR="007C5563" w:rsidRPr="007001F1" w:rsidTr="007261E4">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zákazky podľa predpokladanej hodnoty zákazky</w:t>
            </w:r>
          </w:p>
        </w:tc>
        <w:tc>
          <w:tcPr>
            <w:tcW w:w="5336" w:type="dxa"/>
            <w:gridSpan w:val="5"/>
            <w:shd w:val="clear" w:color="auto" w:fill="auto"/>
            <w:vAlign w:val="center"/>
            <w:hideMark/>
          </w:tcPr>
          <w:p w:rsidR="007C5563" w:rsidRPr="007001F1" w:rsidRDefault="00BD5FA6" w:rsidP="007C5563">
            <w:pPr>
              <w:rPr>
                <w:color w:val="000000"/>
              </w:rPr>
            </w:pPr>
            <w:r w:rsidRPr="007001F1">
              <w:rPr>
                <w:color w:val="000000"/>
                <w:sz w:val="22"/>
                <w:szCs w:val="22"/>
              </w:rPr>
              <w:t>Z</w:t>
            </w:r>
            <w:r w:rsidR="007C5563" w:rsidRPr="007001F1">
              <w:rPr>
                <w:color w:val="000000"/>
                <w:sz w:val="22"/>
                <w:szCs w:val="22"/>
              </w:rPr>
              <w:t>ákazka</w:t>
            </w:r>
            <w:r w:rsidR="007E5B38" w:rsidRPr="007001F1">
              <w:rPr>
                <w:color w:val="000000"/>
                <w:sz w:val="22"/>
                <w:szCs w:val="22"/>
              </w:rPr>
              <w:t xml:space="preserve"> s nízkou hodnotou</w:t>
            </w:r>
            <w:r w:rsidR="007C5563" w:rsidRPr="007001F1">
              <w:rPr>
                <w:color w:val="000000"/>
                <w:sz w:val="22"/>
                <w:szCs w:val="22"/>
              </w:rPr>
              <w:t xml:space="preserve"> - do </w:t>
            </w:r>
            <w:r w:rsidR="00564F9F">
              <w:rPr>
                <w:color w:val="000000"/>
                <w:sz w:val="22"/>
                <w:szCs w:val="22"/>
              </w:rPr>
              <w:t xml:space="preserve">30 </w:t>
            </w:r>
            <w:r w:rsidR="007C5563" w:rsidRPr="007001F1">
              <w:rPr>
                <w:color w:val="000000"/>
                <w:sz w:val="22"/>
                <w:szCs w:val="22"/>
              </w:rPr>
              <w:t>000 EUR bez DPH</w:t>
            </w:r>
          </w:p>
        </w:tc>
      </w:tr>
      <w:tr w:rsidR="007C5563" w:rsidRPr="007001F1" w:rsidTr="007261E4">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zákazky podľa postupu</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xml:space="preserve">Zákazka </w:t>
            </w:r>
            <w:r w:rsidR="000C04FA" w:rsidRPr="007001F1">
              <w:rPr>
                <w:color w:val="000000"/>
                <w:sz w:val="22"/>
                <w:szCs w:val="22"/>
              </w:rPr>
              <w:t xml:space="preserve">s nízkou hodnotou </w:t>
            </w:r>
            <w:r w:rsidRPr="007001F1">
              <w:rPr>
                <w:color w:val="000000"/>
                <w:sz w:val="22"/>
                <w:szCs w:val="22"/>
              </w:rPr>
              <w:t>podľa § 117  ZVO</w:t>
            </w:r>
          </w:p>
        </w:tc>
      </w:tr>
      <w:tr w:rsidR="007C5563" w:rsidRPr="007001F1" w:rsidTr="007261E4">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rsidR="007C5563" w:rsidRPr="007001F1" w:rsidRDefault="007C5563" w:rsidP="007C5563">
            <w:pPr>
              <w:rPr>
                <w:color w:val="000000"/>
              </w:rPr>
            </w:pPr>
          </w:p>
        </w:tc>
      </w:tr>
      <w:tr w:rsidR="004D0B9F" w:rsidRPr="007001F1" w:rsidTr="007261E4">
        <w:trPr>
          <w:trHeight w:val="300"/>
        </w:trPr>
        <w:tc>
          <w:tcPr>
            <w:tcW w:w="3751" w:type="dxa"/>
            <w:gridSpan w:val="2"/>
            <w:shd w:val="clear" w:color="auto" w:fill="auto"/>
            <w:vAlign w:val="center"/>
          </w:tcPr>
          <w:p w:rsidR="004D0B9F" w:rsidRPr="007001F1" w:rsidRDefault="004D0B9F" w:rsidP="007C5563">
            <w:pPr>
              <w:rPr>
                <w:color w:val="000000"/>
              </w:rPr>
            </w:pPr>
            <w:r w:rsidRPr="007001F1">
              <w:rPr>
                <w:color w:val="000000"/>
                <w:sz w:val="22"/>
                <w:szCs w:val="22"/>
              </w:rPr>
              <w:t>Identifikátor zákazky v ITMS2014+</w:t>
            </w:r>
          </w:p>
        </w:tc>
        <w:tc>
          <w:tcPr>
            <w:tcW w:w="5336" w:type="dxa"/>
            <w:gridSpan w:val="5"/>
            <w:shd w:val="clear" w:color="auto" w:fill="auto"/>
            <w:vAlign w:val="center"/>
          </w:tcPr>
          <w:p w:rsidR="004D0B9F" w:rsidRPr="007001F1" w:rsidRDefault="004D0B9F" w:rsidP="007C5563">
            <w:pPr>
              <w:rPr>
                <w:color w:val="000000"/>
              </w:rPr>
            </w:pPr>
          </w:p>
        </w:tc>
      </w:tr>
      <w:tr w:rsidR="007C5563" w:rsidRPr="007001F1" w:rsidTr="007261E4">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Typ kontroly</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Štandardná ex</w:t>
            </w:r>
            <w:r w:rsidR="00564F9F">
              <w:rPr>
                <w:color w:val="000000"/>
                <w:sz w:val="22"/>
                <w:szCs w:val="22"/>
              </w:rPr>
              <w:t xml:space="preserve"> </w:t>
            </w:r>
            <w:r w:rsidRPr="007001F1">
              <w:rPr>
                <w:color w:val="000000"/>
                <w:sz w:val="22"/>
                <w:szCs w:val="22"/>
              </w:rPr>
              <w:t>post kontrola</w:t>
            </w:r>
          </w:p>
        </w:tc>
      </w:tr>
      <w:tr w:rsidR="007C5563" w:rsidRPr="007001F1" w:rsidTr="007261E4">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zákazky</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7261E4">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dodávateľa</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7261E4">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IČO dodávateľa</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7261E4">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Predpokladaná hodnota zákazky</w:t>
            </w:r>
          </w:p>
        </w:tc>
        <w:tc>
          <w:tcPr>
            <w:tcW w:w="5336" w:type="dxa"/>
            <w:gridSpan w:val="5"/>
            <w:shd w:val="clear" w:color="auto" w:fill="auto"/>
            <w:vAlign w:val="center"/>
            <w:hideMark/>
          </w:tcPr>
          <w:p w:rsidR="007C5563" w:rsidRPr="007001F1" w:rsidRDefault="007C5563" w:rsidP="007C5563">
            <w:pPr>
              <w:rPr>
                <w:color w:val="000000"/>
              </w:rPr>
            </w:pPr>
          </w:p>
        </w:tc>
      </w:tr>
      <w:tr w:rsidR="007C5563" w:rsidRPr="007001F1" w:rsidTr="007261E4">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Hodnota zákazky bez DPH</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7261E4">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Hodnota zákazky s DPH</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7261E4">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7261E4">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7261E4">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Link na CRZ, prípadne webové sídlo</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7261E4">
        <w:trPr>
          <w:trHeight w:val="315"/>
        </w:trPr>
        <w:tc>
          <w:tcPr>
            <w:tcW w:w="774"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áno</w:t>
            </w:r>
          </w:p>
        </w:tc>
        <w:tc>
          <w:tcPr>
            <w:tcW w:w="567"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nie</w:t>
            </w:r>
          </w:p>
        </w:tc>
        <w:tc>
          <w:tcPr>
            <w:tcW w:w="776"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Poznámka</w:t>
            </w:r>
          </w:p>
        </w:tc>
      </w:tr>
      <w:tr w:rsidR="007C5563" w:rsidRPr="007001F1" w:rsidTr="007261E4">
        <w:trPr>
          <w:trHeight w:val="20"/>
        </w:trPr>
        <w:tc>
          <w:tcPr>
            <w:tcW w:w="774" w:type="dxa"/>
            <w:shd w:val="clear" w:color="auto" w:fill="auto"/>
            <w:noWrap/>
            <w:vAlign w:val="center"/>
            <w:hideMark/>
          </w:tcPr>
          <w:p w:rsidR="007C5563" w:rsidRPr="007001F1" w:rsidRDefault="007C5563" w:rsidP="007C5563">
            <w:pPr>
              <w:jc w:val="center"/>
              <w:rPr>
                <w:color w:val="000000"/>
              </w:rPr>
            </w:pPr>
            <w:r w:rsidRPr="007001F1">
              <w:rPr>
                <w:color w:val="000000"/>
                <w:sz w:val="22"/>
                <w:szCs w:val="22"/>
              </w:rPr>
              <w:t>1</w:t>
            </w:r>
          </w:p>
        </w:tc>
        <w:tc>
          <w:tcPr>
            <w:tcW w:w="4628" w:type="dxa"/>
            <w:gridSpan w:val="2"/>
            <w:shd w:val="clear" w:color="auto" w:fill="auto"/>
            <w:vAlign w:val="center"/>
            <w:hideMark/>
          </w:tcPr>
          <w:p w:rsidR="007E5B38" w:rsidRPr="00A04031" w:rsidRDefault="007E5B38" w:rsidP="00D5534B">
            <w:pPr>
              <w:jc w:val="both"/>
              <w:rPr>
                <w:color w:val="000000"/>
              </w:rPr>
            </w:pPr>
            <w:r w:rsidRPr="00A04031">
              <w:rPr>
                <w:color w:val="000000"/>
                <w:sz w:val="22"/>
                <w:szCs w:val="22"/>
              </w:rPr>
              <w:t>Boli dodržané princípy v zmysle § 10 ods. 2 ZVO?</w:t>
            </w:r>
            <w:r w:rsidR="007001F1" w:rsidRPr="00C51A62">
              <w:rPr>
                <w:color w:val="000000"/>
                <w:sz w:val="22"/>
                <w:szCs w:val="22"/>
              </w:rPr>
              <w:t>Dodržal verejný obstarávateľ pri zadávaní zákazky princíp hospodárnosti?</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r>
      <w:tr w:rsidR="00BC1C04" w:rsidRPr="007001F1" w:rsidTr="007261E4">
        <w:trPr>
          <w:trHeight w:val="20"/>
        </w:trPr>
        <w:tc>
          <w:tcPr>
            <w:tcW w:w="774" w:type="dxa"/>
            <w:vMerge w:val="restart"/>
            <w:shd w:val="clear" w:color="auto" w:fill="auto"/>
            <w:noWrap/>
            <w:vAlign w:val="center"/>
            <w:hideMark/>
          </w:tcPr>
          <w:p w:rsidR="00BC1C04" w:rsidRPr="007001F1" w:rsidRDefault="00BC1C04" w:rsidP="007C5563">
            <w:pPr>
              <w:jc w:val="center"/>
              <w:rPr>
                <w:color w:val="000000"/>
              </w:rPr>
            </w:pPr>
            <w:r w:rsidRPr="007001F1">
              <w:rPr>
                <w:color w:val="000000"/>
              </w:rPr>
              <w:t>2</w:t>
            </w:r>
          </w:p>
        </w:tc>
        <w:tc>
          <w:tcPr>
            <w:tcW w:w="4628" w:type="dxa"/>
            <w:gridSpan w:val="2"/>
            <w:shd w:val="clear" w:color="auto" w:fill="auto"/>
            <w:vAlign w:val="center"/>
            <w:hideMark/>
          </w:tcPr>
          <w:p w:rsidR="00BC1C04" w:rsidRPr="007001F1" w:rsidRDefault="00BC1C04" w:rsidP="00A43DB0">
            <w:pPr>
              <w:jc w:val="both"/>
              <w:rPr>
                <w:color w:val="000000"/>
              </w:rPr>
            </w:pPr>
            <w:r>
              <w:rPr>
                <w:color w:val="000000"/>
                <w:sz w:val="22"/>
                <w:szCs w:val="22"/>
              </w:rPr>
              <w:t>a) Boli</w:t>
            </w:r>
            <w:r w:rsidRPr="007001F1">
              <w:rPr>
                <w:color w:val="000000"/>
                <w:sz w:val="22"/>
                <w:szCs w:val="22"/>
              </w:rPr>
              <w:t xml:space="preserve"> </w:t>
            </w:r>
            <w:r>
              <w:rPr>
                <w:color w:val="000000"/>
                <w:sz w:val="22"/>
                <w:szCs w:val="22"/>
              </w:rPr>
              <w:t xml:space="preserve">hospodárne </w:t>
            </w:r>
            <w:r w:rsidRPr="007001F1">
              <w:rPr>
                <w:color w:val="000000"/>
                <w:sz w:val="22"/>
                <w:szCs w:val="22"/>
              </w:rPr>
              <w:t>vynaložené náklady na predmet zákazky ?</w:t>
            </w:r>
          </w:p>
        </w:tc>
        <w:tc>
          <w:tcPr>
            <w:tcW w:w="567" w:type="dxa"/>
            <w:shd w:val="clear" w:color="auto" w:fill="auto"/>
            <w:vAlign w:val="center"/>
            <w:hideMark/>
          </w:tcPr>
          <w:p w:rsidR="00BC1C04" w:rsidRPr="007001F1" w:rsidRDefault="00BC1C04" w:rsidP="007C5563">
            <w:pPr>
              <w:jc w:val="center"/>
              <w:rPr>
                <w:color w:val="000000"/>
              </w:rPr>
            </w:pPr>
          </w:p>
        </w:tc>
        <w:tc>
          <w:tcPr>
            <w:tcW w:w="567" w:type="dxa"/>
            <w:shd w:val="clear" w:color="auto" w:fill="auto"/>
            <w:vAlign w:val="center"/>
            <w:hideMark/>
          </w:tcPr>
          <w:p w:rsidR="00BC1C04" w:rsidRPr="007001F1" w:rsidRDefault="00BC1C04" w:rsidP="007C5563">
            <w:pPr>
              <w:jc w:val="center"/>
              <w:rPr>
                <w:color w:val="000000"/>
              </w:rPr>
            </w:pPr>
          </w:p>
        </w:tc>
        <w:tc>
          <w:tcPr>
            <w:tcW w:w="776" w:type="dxa"/>
            <w:shd w:val="clear" w:color="auto" w:fill="auto"/>
            <w:vAlign w:val="center"/>
            <w:hideMark/>
          </w:tcPr>
          <w:p w:rsidR="00BC1C04" w:rsidRPr="007001F1" w:rsidRDefault="00BC1C04" w:rsidP="007C5563">
            <w:pPr>
              <w:jc w:val="center"/>
              <w:rPr>
                <w:color w:val="000000"/>
              </w:rPr>
            </w:pPr>
          </w:p>
        </w:tc>
        <w:tc>
          <w:tcPr>
            <w:tcW w:w="1775" w:type="dxa"/>
            <w:shd w:val="clear" w:color="auto" w:fill="auto"/>
            <w:vAlign w:val="center"/>
            <w:hideMark/>
          </w:tcPr>
          <w:p w:rsidR="00BC1C04" w:rsidRPr="007001F1" w:rsidRDefault="00BC1C04" w:rsidP="007C5563">
            <w:pPr>
              <w:jc w:val="center"/>
              <w:rPr>
                <w:color w:val="000000"/>
              </w:rPr>
            </w:pPr>
          </w:p>
        </w:tc>
      </w:tr>
      <w:tr w:rsidR="00BC1C04" w:rsidRPr="007001F1" w:rsidTr="007261E4">
        <w:trPr>
          <w:trHeight w:val="20"/>
        </w:trPr>
        <w:tc>
          <w:tcPr>
            <w:tcW w:w="774" w:type="dxa"/>
            <w:vMerge/>
            <w:shd w:val="clear" w:color="auto" w:fill="auto"/>
            <w:noWrap/>
            <w:vAlign w:val="center"/>
          </w:tcPr>
          <w:p w:rsidR="00BC1C04" w:rsidRPr="007001F1" w:rsidRDefault="00BC1C04" w:rsidP="007C5563">
            <w:pPr>
              <w:jc w:val="center"/>
              <w:rPr>
                <w:color w:val="000000"/>
              </w:rPr>
            </w:pPr>
          </w:p>
        </w:tc>
        <w:tc>
          <w:tcPr>
            <w:tcW w:w="4628" w:type="dxa"/>
            <w:gridSpan w:val="2"/>
            <w:shd w:val="clear" w:color="auto" w:fill="auto"/>
            <w:vAlign w:val="center"/>
          </w:tcPr>
          <w:p w:rsidR="00BC1C04" w:rsidRDefault="00BC1C04" w:rsidP="00A43DB0">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BC1C04" w:rsidRPr="007001F1" w:rsidRDefault="00BC1C04" w:rsidP="007C5563">
            <w:pPr>
              <w:jc w:val="center"/>
              <w:rPr>
                <w:color w:val="000000"/>
              </w:rPr>
            </w:pPr>
          </w:p>
        </w:tc>
        <w:tc>
          <w:tcPr>
            <w:tcW w:w="567" w:type="dxa"/>
            <w:shd w:val="clear" w:color="auto" w:fill="auto"/>
            <w:vAlign w:val="center"/>
          </w:tcPr>
          <w:p w:rsidR="00BC1C04" w:rsidRPr="007001F1" w:rsidRDefault="00BC1C04" w:rsidP="007C5563">
            <w:pPr>
              <w:jc w:val="center"/>
              <w:rPr>
                <w:color w:val="000000"/>
              </w:rPr>
            </w:pPr>
          </w:p>
        </w:tc>
        <w:tc>
          <w:tcPr>
            <w:tcW w:w="776" w:type="dxa"/>
            <w:shd w:val="clear" w:color="auto" w:fill="auto"/>
            <w:vAlign w:val="center"/>
          </w:tcPr>
          <w:p w:rsidR="00BC1C04" w:rsidRPr="007001F1" w:rsidRDefault="00BC1C04" w:rsidP="007C5563">
            <w:pPr>
              <w:jc w:val="center"/>
              <w:rPr>
                <w:color w:val="000000"/>
              </w:rPr>
            </w:pPr>
          </w:p>
        </w:tc>
        <w:tc>
          <w:tcPr>
            <w:tcW w:w="1775" w:type="dxa"/>
            <w:shd w:val="clear" w:color="auto" w:fill="auto"/>
            <w:vAlign w:val="center"/>
          </w:tcPr>
          <w:p w:rsidR="00BC1C04" w:rsidRPr="007001F1" w:rsidRDefault="00BC1C04" w:rsidP="007C5563">
            <w:pPr>
              <w:jc w:val="center"/>
              <w:rPr>
                <w:color w:val="000000"/>
              </w:rPr>
            </w:pPr>
          </w:p>
        </w:tc>
      </w:tr>
      <w:tr w:rsidR="007C5563" w:rsidRPr="007001F1" w:rsidTr="007261E4">
        <w:trPr>
          <w:trHeight w:val="20"/>
        </w:trPr>
        <w:tc>
          <w:tcPr>
            <w:tcW w:w="774" w:type="dxa"/>
            <w:shd w:val="clear" w:color="auto" w:fill="auto"/>
            <w:noWrap/>
            <w:vAlign w:val="center"/>
            <w:hideMark/>
          </w:tcPr>
          <w:p w:rsidR="007C5563" w:rsidRPr="007001F1" w:rsidRDefault="007C5563" w:rsidP="007C5563">
            <w:pPr>
              <w:jc w:val="center"/>
              <w:rPr>
                <w:color w:val="000000"/>
              </w:rPr>
            </w:pPr>
            <w:r w:rsidRPr="007001F1">
              <w:rPr>
                <w:color w:val="000000"/>
                <w:sz w:val="22"/>
                <w:szCs w:val="22"/>
              </w:rPr>
              <w:t xml:space="preserve">3 </w:t>
            </w:r>
          </w:p>
        </w:tc>
        <w:tc>
          <w:tcPr>
            <w:tcW w:w="4628" w:type="dxa"/>
            <w:gridSpan w:val="2"/>
            <w:shd w:val="clear" w:color="auto" w:fill="auto"/>
            <w:vAlign w:val="center"/>
            <w:hideMark/>
          </w:tcPr>
          <w:p w:rsidR="007C5563" w:rsidRPr="007001F1" w:rsidRDefault="007C5563" w:rsidP="00D5534B">
            <w:pPr>
              <w:jc w:val="both"/>
              <w:rPr>
                <w:color w:val="000000"/>
              </w:rPr>
            </w:pPr>
            <w:r w:rsidRPr="007001F1">
              <w:rPr>
                <w:color w:val="000000"/>
                <w:sz w:val="22"/>
                <w:szCs w:val="22"/>
              </w:rPr>
              <w:t>Bol zamestnanec vykonávajúci kontrolu oboznámený s rizikovými indikátormi</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7E5B38"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r>
      <w:tr w:rsidR="00640805" w:rsidRPr="007001F1" w:rsidTr="007261E4">
        <w:trPr>
          <w:trHeight w:val="675"/>
        </w:trPr>
        <w:tc>
          <w:tcPr>
            <w:tcW w:w="774" w:type="dxa"/>
            <w:vMerge w:val="restart"/>
            <w:shd w:val="clear" w:color="auto" w:fill="auto"/>
            <w:noWrap/>
            <w:vAlign w:val="center"/>
            <w:hideMark/>
          </w:tcPr>
          <w:p w:rsidR="00640805" w:rsidRPr="007001F1" w:rsidRDefault="00640805" w:rsidP="007C5563">
            <w:pPr>
              <w:jc w:val="center"/>
              <w:rPr>
                <w:color w:val="000000"/>
              </w:rPr>
            </w:pPr>
            <w:r w:rsidRPr="007001F1">
              <w:rPr>
                <w:color w:val="000000"/>
                <w:sz w:val="22"/>
                <w:szCs w:val="22"/>
              </w:rPr>
              <w:lastRenderedPageBreak/>
              <w:t>4</w:t>
            </w:r>
          </w:p>
        </w:tc>
        <w:tc>
          <w:tcPr>
            <w:tcW w:w="4628" w:type="dxa"/>
            <w:gridSpan w:val="2"/>
            <w:shd w:val="clear" w:color="auto" w:fill="auto"/>
            <w:vAlign w:val="center"/>
            <w:hideMark/>
          </w:tcPr>
          <w:p w:rsidR="00640805" w:rsidRPr="007001F1" w:rsidRDefault="00640805" w:rsidP="00D5534B">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640805" w:rsidRPr="007001F1" w:rsidRDefault="00640805" w:rsidP="007C5563">
            <w:pPr>
              <w:jc w:val="center"/>
              <w:rPr>
                <w:color w:val="000000"/>
              </w:rPr>
            </w:pPr>
            <w:r w:rsidRPr="007001F1">
              <w:rPr>
                <w:color w:val="000000"/>
                <w:sz w:val="22"/>
                <w:szCs w:val="22"/>
              </w:rPr>
              <w:t> </w:t>
            </w:r>
          </w:p>
        </w:tc>
        <w:tc>
          <w:tcPr>
            <w:tcW w:w="567" w:type="dxa"/>
            <w:shd w:val="clear" w:color="auto" w:fill="auto"/>
            <w:vAlign w:val="center"/>
            <w:hideMark/>
          </w:tcPr>
          <w:p w:rsidR="00640805" w:rsidRPr="007001F1" w:rsidRDefault="00640805" w:rsidP="007C5563">
            <w:pPr>
              <w:jc w:val="center"/>
              <w:rPr>
                <w:color w:val="000000"/>
              </w:rPr>
            </w:pPr>
            <w:r w:rsidRPr="007001F1">
              <w:rPr>
                <w:color w:val="000000"/>
                <w:sz w:val="22"/>
                <w:szCs w:val="22"/>
              </w:rPr>
              <w:t> </w:t>
            </w:r>
          </w:p>
        </w:tc>
        <w:tc>
          <w:tcPr>
            <w:tcW w:w="776" w:type="dxa"/>
            <w:shd w:val="clear" w:color="auto" w:fill="auto"/>
            <w:vAlign w:val="center"/>
            <w:hideMark/>
          </w:tcPr>
          <w:p w:rsidR="00640805" w:rsidRPr="007001F1" w:rsidRDefault="00640805" w:rsidP="007C5563">
            <w:pPr>
              <w:jc w:val="center"/>
              <w:rPr>
                <w:color w:val="000000"/>
              </w:rPr>
            </w:pPr>
            <w:r w:rsidRPr="007001F1">
              <w:rPr>
                <w:color w:val="000000"/>
                <w:sz w:val="22"/>
                <w:szCs w:val="22"/>
              </w:rPr>
              <w:t> </w:t>
            </w:r>
          </w:p>
        </w:tc>
        <w:tc>
          <w:tcPr>
            <w:tcW w:w="1775" w:type="dxa"/>
            <w:shd w:val="clear" w:color="auto" w:fill="auto"/>
            <w:vAlign w:val="center"/>
            <w:hideMark/>
          </w:tcPr>
          <w:p w:rsidR="00640805" w:rsidRPr="007001F1" w:rsidRDefault="00640805" w:rsidP="007C5563">
            <w:pPr>
              <w:jc w:val="center"/>
              <w:rPr>
                <w:color w:val="000000"/>
              </w:rPr>
            </w:pPr>
            <w:r w:rsidRPr="007001F1">
              <w:rPr>
                <w:color w:val="000000"/>
                <w:sz w:val="22"/>
                <w:szCs w:val="22"/>
              </w:rPr>
              <w:t> </w:t>
            </w:r>
          </w:p>
        </w:tc>
      </w:tr>
      <w:tr w:rsidR="00640805" w:rsidRPr="007001F1" w:rsidTr="007261E4">
        <w:trPr>
          <w:trHeight w:val="675"/>
        </w:trPr>
        <w:tc>
          <w:tcPr>
            <w:tcW w:w="774" w:type="dxa"/>
            <w:vMerge/>
            <w:shd w:val="clear" w:color="auto" w:fill="auto"/>
            <w:noWrap/>
            <w:vAlign w:val="center"/>
          </w:tcPr>
          <w:p w:rsidR="00640805" w:rsidRPr="007001F1" w:rsidRDefault="00640805" w:rsidP="007C5563">
            <w:pPr>
              <w:jc w:val="center"/>
              <w:rPr>
                <w:color w:val="000000"/>
              </w:rPr>
            </w:pPr>
          </w:p>
        </w:tc>
        <w:tc>
          <w:tcPr>
            <w:tcW w:w="4628" w:type="dxa"/>
            <w:gridSpan w:val="2"/>
            <w:shd w:val="clear" w:color="auto" w:fill="auto"/>
            <w:vAlign w:val="center"/>
          </w:tcPr>
          <w:p w:rsidR="00640805" w:rsidRPr="007001F1" w:rsidRDefault="00640805" w:rsidP="00D5534B">
            <w:pPr>
              <w:jc w:val="both"/>
            </w:pPr>
            <w:r w:rsidRPr="007001F1">
              <w:rPr>
                <w:sz w:val="22"/>
                <w:szCs w:val="22"/>
              </w:rPr>
              <w:t>b) Boli v prípade konfliktu záujmov prijaté primerané opatrenia a vykonaná náprav</w:t>
            </w:r>
            <w:r w:rsidR="00DB347F">
              <w:rPr>
                <w:sz w:val="22"/>
                <w:szCs w:val="22"/>
              </w:rPr>
              <w:t>a</w:t>
            </w:r>
            <w:r w:rsidRPr="007001F1">
              <w:rPr>
                <w:sz w:val="22"/>
                <w:szCs w:val="22"/>
              </w:rPr>
              <w:t xml:space="preserve"> v zmysle § 23 ods. 5 ZVO?</w:t>
            </w:r>
          </w:p>
        </w:tc>
        <w:tc>
          <w:tcPr>
            <w:tcW w:w="567" w:type="dxa"/>
            <w:shd w:val="clear" w:color="auto" w:fill="auto"/>
            <w:vAlign w:val="center"/>
          </w:tcPr>
          <w:p w:rsidR="00640805" w:rsidRPr="007001F1" w:rsidRDefault="00640805" w:rsidP="007C5563">
            <w:pPr>
              <w:jc w:val="center"/>
              <w:rPr>
                <w:color w:val="000000"/>
              </w:rPr>
            </w:pPr>
          </w:p>
        </w:tc>
        <w:tc>
          <w:tcPr>
            <w:tcW w:w="567" w:type="dxa"/>
            <w:shd w:val="clear" w:color="auto" w:fill="auto"/>
            <w:vAlign w:val="center"/>
          </w:tcPr>
          <w:p w:rsidR="00640805" w:rsidRPr="007001F1" w:rsidRDefault="00640805" w:rsidP="007C5563">
            <w:pPr>
              <w:jc w:val="center"/>
              <w:rPr>
                <w:color w:val="000000"/>
              </w:rPr>
            </w:pPr>
          </w:p>
        </w:tc>
        <w:tc>
          <w:tcPr>
            <w:tcW w:w="776" w:type="dxa"/>
            <w:shd w:val="clear" w:color="auto" w:fill="auto"/>
            <w:vAlign w:val="center"/>
          </w:tcPr>
          <w:p w:rsidR="00640805" w:rsidRPr="007001F1" w:rsidRDefault="00640805" w:rsidP="007C5563">
            <w:pPr>
              <w:jc w:val="center"/>
              <w:rPr>
                <w:color w:val="000000"/>
              </w:rPr>
            </w:pPr>
          </w:p>
        </w:tc>
        <w:tc>
          <w:tcPr>
            <w:tcW w:w="1775" w:type="dxa"/>
            <w:shd w:val="clear" w:color="auto" w:fill="auto"/>
            <w:vAlign w:val="center"/>
          </w:tcPr>
          <w:p w:rsidR="00640805" w:rsidRPr="007001F1" w:rsidRDefault="00640805" w:rsidP="007C5563">
            <w:pPr>
              <w:jc w:val="center"/>
              <w:rPr>
                <w:color w:val="000000"/>
              </w:rPr>
            </w:pPr>
          </w:p>
        </w:tc>
      </w:tr>
      <w:tr w:rsidR="00640805" w:rsidRPr="007001F1" w:rsidTr="007261E4">
        <w:trPr>
          <w:trHeight w:val="675"/>
        </w:trPr>
        <w:tc>
          <w:tcPr>
            <w:tcW w:w="774" w:type="dxa"/>
            <w:vMerge/>
            <w:shd w:val="clear" w:color="auto" w:fill="auto"/>
            <w:noWrap/>
            <w:vAlign w:val="center"/>
          </w:tcPr>
          <w:p w:rsidR="00640805" w:rsidRPr="007001F1" w:rsidRDefault="00640805" w:rsidP="007C5563">
            <w:pPr>
              <w:jc w:val="center"/>
              <w:rPr>
                <w:color w:val="000000"/>
              </w:rPr>
            </w:pPr>
          </w:p>
        </w:tc>
        <w:tc>
          <w:tcPr>
            <w:tcW w:w="4628" w:type="dxa"/>
            <w:gridSpan w:val="2"/>
            <w:shd w:val="clear" w:color="auto" w:fill="auto"/>
            <w:vAlign w:val="center"/>
          </w:tcPr>
          <w:p w:rsidR="00640805" w:rsidRPr="007001F1" w:rsidRDefault="00640805" w:rsidP="00D5534B">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640805" w:rsidRPr="007001F1" w:rsidRDefault="00640805" w:rsidP="007C5563">
            <w:pPr>
              <w:jc w:val="center"/>
              <w:rPr>
                <w:color w:val="000000"/>
              </w:rPr>
            </w:pPr>
          </w:p>
        </w:tc>
        <w:tc>
          <w:tcPr>
            <w:tcW w:w="567" w:type="dxa"/>
            <w:shd w:val="clear" w:color="auto" w:fill="auto"/>
            <w:vAlign w:val="center"/>
          </w:tcPr>
          <w:p w:rsidR="00640805" w:rsidRPr="007001F1" w:rsidRDefault="00640805" w:rsidP="007C5563">
            <w:pPr>
              <w:jc w:val="center"/>
              <w:rPr>
                <w:color w:val="000000"/>
              </w:rPr>
            </w:pPr>
          </w:p>
        </w:tc>
        <w:tc>
          <w:tcPr>
            <w:tcW w:w="776" w:type="dxa"/>
            <w:shd w:val="clear" w:color="auto" w:fill="auto"/>
            <w:vAlign w:val="center"/>
          </w:tcPr>
          <w:p w:rsidR="00640805" w:rsidRPr="007001F1" w:rsidRDefault="00640805" w:rsidP="007C5563">
            <w:pPr>
              <w:jc w:val="center"/>
              <w:rPr>
                <w:color w:val="000000"/>
              </w:rPr>
            </w:pPr>
          </w:p>
        </w:tc>
        <w:tc>
          <w:tcPr>
            <w:tcW w:w="1775" w:type="dxa"/>
            <w:shd w:val="clear" w:color="auto" w:fill="auto"/>
            <w:vAlign w:val="center"/>
          </w:tcPr>
          <w:p w:rsidR="00640805" w:rsidRPr="007001F1" w:rsidRDefault="00640805" w:rsidP="007C5563">
            <w:pPr>
              <w:jc w:val="center"/>
              <w:rPr>
                <w:color w:val="000000"/>
              </w:rPr>
            </w:pPr>
          </w:p>
        </w:tc>
      </w:tr>
      <w:tr w:rsidR="007C5563" w:rsidRPr="007001F1" w:rsidTr="007261E4">
        <w:trPr>
          <w:trHeight w:val="20"/>
        </w:trPr>
        <w:tc>
          <w:tcPr>
            <w:tcW w:w="774" w:type="dxa"/>
            <w:shd w:val="clear" w:color="auto" w:fill="auto"/>
            <w:noWrap/>
            <w:vAlign w:val="center"/>
            <w:hideMark/>
          </w:tcPr>
          <w:p w:rsidR="007C5563" w:rsidRPr="007001F1" w:rsidRDefault="007E5B38" w:rsidP="007C5563">
            <w:pPr>
              <w:jc w:val="center"/>
              <w:rPr>
                <w:color w:val="000000"/>
              </w:rPr>
            </w:pPr>
            <w:r w:rsidRPr="007001F1">
              <w:rPr>
                <w:color w:val="000000"/>
                <w:sz w:val="22"/>
                <w:szCs w:val="22"/>
              </w:rPr>
              <w:t>5</w:t>
            </w:r>
          </w:p>
        </w:tc>
        <w:tc>
          <w:tcPr>
            <w:tcW w:w="4628" w:type="dxa"/>
            <w:gridSpan w:val="2"/>
            <w:shd w:val="clear" w:color="auto" w:fill="auto"/>
            <w:vAlign w:val="center"/>
            <w:hideMark/>
          </w:tcPr>
          <w:p w:rsidR="007C5563" w:rsidRPr="007001F1" w:rsidRDefault="007C5563" w:rsidP="00090933">
            <w:pPr>
              <w:jc w:val="both"/>
              <w:rPr>
                <w:color w:val="000000"/>
              </w:rPr>
            </w:pPr>
            <w:r w:rsidRPr="007001F1">
              <w:rPr>
                <w:color w:val="000000"/>
                <w:sz w:val="22"/>
                <w:szCs w:val="22"/>
              </w:rPr>
              <w:t>Je verejné obstarávanie  z pohľadu kontroly predmetu obstarávania, návrhu zmluvných podmienok a iných údajov vo vecnom súlade so schválenou žiadosťou o  NFP a účinnou Zmluvou o</w:t>
            </w:r>
            <w:r w:rsidR="00090933">
              <w:rPr>
                <w:color w:val="000000"/>
                <w:sz w:val="22"/>
                <w:szCs w:val="22"/>
              </w:rPr>
              <w:t xml:space="preserve"> poskytnutí</w:t>
            </w:r>
            <w:r w:rsidRPr="007001F1">
              <w:rPr>
                <w:color w:val="000000"/>
                <w:sz w:val="22"/>
                <w:szCs w:val="22"/>
              </w:rPr>
              <w:t xml:space="preserve"> NFP? </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r>
      <w:tr w:rsidR="007C5563" w:rsidRPr="007001F1" w:rsidTr="007261E4">
        <w:trPr>
          <w:trHeight w:val="20"/>
        </w:trPr>
        <w:tc>
          <w:tcPr>
            <w:tcW w:w="774" w:type="dxa"/>
            <w:shd w:val="clear" w:color="auto" w:fill="auto"/>
            <w:noWrap/>
            <w:vAlign w:val="center"/>
            <w:hideMark/>
          </w:tcPr>
          <w:p w:rsidR="007C5563" w:rsidRPr="007001F1" w:rsidRDefault="007E5B38" w:rsidP="007C5563">
            <w:pPr>
              <w:jc w:val="center"/>
              <w:rPr>
                <w:color w:val="000000"/>
              </w:rPr>
            </w:pPr>
            <w:r w:rsidRPr="007001F1">
              <w:rPr>
                <w:color w:val="000000"/>
                <w:sz w:val="22"/>
                <w:szCs w:val="22"/>
              </w:rPr>
              <w:t>6</w:t>
            </w:r>
          </w:p>
        </w:tc>
        <w:tc>
          <w:tcPr>
            <w:tcW w:w="4628" w:type="dxa"/>
            <w:gridSpan w:val="2"/>
            <w:shd w:val="clear" w:color="auto" w:fill="auto"/>
            <w:vAlign w:val="center"/>
            <w:hideMark/>
          </w:tcPr>
          <w:p w:rsidR="007C5563" w:rsidRPr="007001F1" w:rsidRDefault="007C5563" w:rsidP="00D5534B">
            <w:pPr>
              <w:jc w:val="both"/>
              <w:rPr>
                <w:color w:val="000000"/>
              </w:rPr>
            </w:pPr>
            <w:r w:rsidRPr="007001F1">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r>
      <w:tr w:rsidR="00343F01" w:rsidRPr="007001F1" w:rsidTr="007261E4">
        <w:trPr>
          <w:trHeight w:val="20"/>
        </w:trPr>
        <w:tc>
          <w:tcPr>
            <w:tcW w:w="774" w:type="dxa"/>
            <w:shd w:val="clear" w:color="auto" w:fill="auto"/>
            <w:noWrap/>
            <w:vAlign w:val="center"/>
          </w:tcPr>
          <w:p w:rsidR="00343F01" w:rsidRPr="007001F1" w:rsidRDefault="00343F01" w:rsidP="007C5563">
            <w:pPr>
              <w:jc w:val="center"/>
              <w:rPr>
                <w:color w:val="000000"/>
                <w:sz w:val="22"/>
                <w:szCs w:val="22"/>
              </w:rPr>
            </w:pPr>
            <w:r>
              <w:rPr>
                <w:color w:val="000000"/>
                <w:sz w:val="22"/>
                <w:szCs w:val="22"/>
              </w:rPr>
              <w:t>7</w:t>
            </w:r>
          </w:p>
        </w:tc>
        <w:tc>
          <w:tcPr>
            <w:tcW w:w="4628" w:type="dxa"/>
            <w:gridSpan w:val="2"/>
            <w:shd w:val="clear" w:color="auto" w:fill="auto"/>
            <w:vAlign w:val="center"/>
          </w:tcPr>
          <w:p w:rsidR="00343F01" w:rsidRPr="007001F1" w:rsidRDefault="00343F01" w:rsidP="00BF1B08">
            <w:pPr>
              <w:jc w:val="both"/>
              <w:rPr>
                <w:color w:val="000000"/>
                <w:sz w:val="22"/>
                <w:szCs w:val="22"/>
              </w:rPr>
            </w:pPr>
            <w:r>
              <w:rPr>
                <w:color w:val="000000"/>
                <w:sz w:val="22"/>
                <w:szCs w:val="22"/>
              </w:rPr>
              <w:t>Bola výsledná zmluva podpísaná s uchádzačom, ktorý je oprávnený</w:t>
            </w:r>
            <w:r w:rsidRPr="00335805">
              <w:rPr>
                <w:color w:val="000000"/>
                <w:sz w:val="22"/>
                <w:szCs w:val="22"/>
              </w:rPr>
              <w:t xml:space="preserve"> dodávať službu, tovar alebo prácu v rozsahu predmetu zákazky a </w:t>
            </w:r>
            <w:r>
              <w:rPr>
                <w:color w:val="000000"/>
                <w:sz w:val="22"/>
                <w:szCs w:val="22"/>
              </w:rPr>
              <w:t>ktorý</w:t>
            </w:r>
            <w:r w:rsidRPr="00335805">
              <w:rPr>
                <w:color w:val="000000"/>
                <w:sz w:val="22"/>
                <w:szCs w:val="22"/>
              </w:rPr>
              <w:t xml:space="preserve"> nem</w:t>
            </w:r>
            <w:r>
              <w:rPr>
                <w:color w:val="000000"/>
                <w:sz w:val="22"/>
                <w:szCs w:val="22"/>
              </w:rPr>
              <w:t>á</w:t>
            </w:r>
            <w:r w:rsidRPr="00335805">
              <w:rPr>
                <w:color w:val="000000"/>
                <w:sz w:val="22"/>
                <w:szCs w:val="22"/>
              </w:rPr>
              <w:t xml:space="preserve"> uložený </w:t>
            </w:r>
            <w:r w:rsidR="00BF1B08" w:rsidRPr="00BF1B08">
              <w:rPr>
                <w:color w:val="000000"/>
                <w:sz w:val="22"/>
                <w:szCs w:val="22"/>
              </w:rPr>
              <w:t>zákaz účasti vo verejnom obstarávaní potvrdený konečným rozhodnutím v Slovenskej republike alebo v štáte sídla, miesta podnikania alebo obvyklého pobytu.</w:t>
            </w:r>
            <w:r>
              <w:rPr>
                <w:color w:val="000000"/>
                <w:sz w:val="22"/>
                <w:szCs w:val="22"/>
              </w:rPr>
              <w:t>?</w:t>
            </w:r>
          </w:p>
        </w:tc>
        <w:tc>
          <w:tcPr>
            <w:tcW w:w="567" w:type="dxa"/>
            <w:shd w:val="clear" w:color="auto" w:fill="auto"/>
            <w:vAlign w:val="center"/>
          </w:tcPr>
          <w:p w:rsidR="00343F01" w:rsidRPr="007001F1" w:rsidRDefault="00343F01" w:rsidP="007C5563">
            <w:pPr>
              <w:jc w:val="center"/>
              <w:rPr>
                <w:color w:val="000000"/>
                <w:sz w:val="22"/>
                <w:szCs w:val="22"/>
              </w:rPr>
            </w:pPr>
          </w:p>
        </w:tc>
        <w:tc>
          <w:tcPr>
            <w:tcW w:w="567" w:type="dxa"/>
            <w:shd w:val="clear" w:color="auto" w:fill="auto"/>
            <w:vAlign w:val="center"/>
          </w:tcPr>
          <w:p w:rsidR="00343F01" w:rsidRPr="007001F1" w:rsidRDefault="00343F01" w:rsidP="007C5563">
            <w:pPr>
              <w:jc w:val="center"/>
              <w:rPr>
                <w:color w:val="000000"/>
                <w:sz w:val="22"/>
                <w:szCs w:val="22"/>
              </w:rPr>
            </w:pPr>
          </w:p>
        </w:tc>
        <w:tc>
          <w:tcPr>
            <w:tcW w:w="776" w:type="dxa"/>
            <w:shd w:val="clear" w:color="auto" w:fill="auto"/>
            <w:vAlign w:val="center"/>
          </w:tcPr>
          <w:p w:rsidR="00343F01" w:rsidRPr="007001F1" w:rsidRDefault="00343F01" w:rsidP="007C5563">
            <w:pPr>
              <w:jc w:val="center"/>
              <w:rPr>
                <w:color w:val="000000"/>
                <w:sz w:val="22"/>
                <w:szCs w:val="22"/>
              </w:rPr>
            </w:pPr>
          </w:p>
        </w:tc>
        <w:tc>
          <w:tcPr>
            <w:tcW w:w="1775" w:type="dxa"/>
            <w:shd w:val="clear" w:color="auto" w:fill="auto"/>
            <w:vAlign w:val="center"/>
          </w:tcPr>
          <w:p w:rsidR="00343F01" w:rsidRPr="007001F1" w:rsidRDefault="00343F01" w:rsidP="007C5563">
            <w:pPr>
              <w:jc w:val="center"/>
              <w:rPr>
                <w:color w:val="000000"/>
                <w:sz w:val="22"/>
                <w:szCs w:val="22"/>
              </w:rPr>
            </w:pPr>
          </w:p>
        </w:tc>
      </w:tr>
      <w:tr w:rsidR="00343F01" w:rsidRPr="007001F1" w:rsidTr="000A0E21">
        <w:trPr>
          <w:trHeight w:val="100"/>
        </w:trPr>
        <w:tc>
          <w:tcPr>
            <w:tcW w:w="774" w:type="dxa"/>
            <w:vMerge w:val="restart"/>
            <w:shd w:val="clear" w:color="auto" w:fill="auto"/>
            <w:noWrap/>
            <w:vAlign w:val="center"/>
            <w:hideMark/>
          </w:tcPr>
          <w:p w:rsidR="00343F01" w:rsidRPr="007001F1" w:rsidRDefault="00343F01" w:rsidP="007C5563">
            <w:pPr>
              <w:jc w:val="center"/>
              <w:rPr>
                <w:color w:val="000000"/>
              </w:rPr>
            </w:pPr>
            <w:r>
              <w:rPr>
                <w:color w:val="000000"/>
                <w:sz w:val="22"/>
                <w:szCs w:val="22"/>
              </w:rPr>
              <w:t>8</w:t>
            </w:r>
            <w:r w:rsidRPr="007001F1">
              <w:rPr>
                <w:color w:val="000000"/>
                <w:sz w:val="22"/>
                <w:szCs w:val="22"/>
              </w:rPr>
              <w:t xml:space="preserve"> </w:t>
            </w:r>
          </w:p>
        </w:tc>
        <w:tc>
          <w:tcPr>
            <w:tcW w:w="4628" w:type="dxa"/>
            <w:gridSpan w:val="2"/>
            <w:shd w:val="clear" w:color="auto" w:fill="auto"/>
            <w:vAlign w:val="center"/>
            <w:hideMark/>
          </w:tcPr>
          <w:p w:rsidR="00343F01" w:rsidRPr="007001F1" w:rsidRDefault="00343F01" w:rsidP="00D5534B">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567"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776"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1775"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r>
      <w:tr w:rsidR="00343F01" w:rsidRPr="007001F1" w:rsidTr="007261E4">
        <w:trPr>
          <w:trHeight w:val="1074"/>
        </w:trPr>
        <w:tc>
          <w:tcPr>
            <w:tcW w:w="774" w:type="dxa"/>
            <w:vMerge/>
            <w:shd w:val="clear" w:color="auto" w:fill="auto"/>
            <w:noWrap/>
            <w:vAlign w:val="center"/>
          </w:tcPr>
          <w:p w:rsidR="00343F01" w:rsidRPr="007001F1" w:rsidRDefault="00343F01" w:rsidP="007C5563">
            <w:pPr>
              <w:jc w:val="center"/>
              <w:rPr>
                <w:color w:val="000000"/>
              </w:rPr>
            </w:pPr>
          </w:p>
        </w:tc>
        <w:tc>
          <w:tcPr>
            <w:tcW w:w="4628" w:type="dxa"/>
            <w:gridSpan w:val="2"/>
            <w:shd w:val="clear" w:color="auto" w:fill="auto"/>
            <w:vAlign w:val="center"/>
          </w:tcPr>
          <w:p w:rsidR="00343F01" w:rsidRPr="007001F1" w:rsidDel="00640805" w:rsidRDefault="00343F01" w:rsidP="00D5534B">
            <w:pPr>
              <w:jc w:val="both"/>
              <w:rPr>
                <w:color w:val="000000"/>
              </w:rPr>
            </w:pPr>
            <w:r w:rsidRPr="007001F1">
              <w:rPr>
                <w:color w:val="000000"/>
                <w:sz w:val="22"/>
                <w:szCs w:val="22"/>
              </w:rPr>
              <w:t>b) Bola  PHZ určená na základe údajov a informácií o zákazkách  na  rovnaký alebo porovnateľný predmet zákazky,</w:t>
            </w:r>
            <w:r>
              <w:rPr>
                <w:color w:val="000000"/>
                <w:sz w:val="22"/>
                <w:szCs w:val="22"/>
              </w:rPr>
              <w:t xml:space="preserve"> prípravnou trhovou konzultáciou,</w:t>
            </w:r>
            <w:r w:rsidRPr="007001F1">
              <w:rPr>
                <w:color w:val="000000"/>
                <w:sz w:val="22"/>
                <w:szCs w:val="22"/>
              </w:rPr>
              <w:t xml:space="preserve">  resp. na základe prieskumu trhu?</w:t>
            </w:r>
          </w:p>
        </w:tc>
        <w:tc>
          <w:tcPr>
            <w:tcW w:w="567" w:type="dxa"/>
            <w:shd w:val="clear" w:color="auto" w:fill="auto"/>
            <w:vAlign w:val="center"/>
          </w:tcPr>
          <w:p w:rsidR="00343F01" w:rsidRPr="007001F1" w:rsidRDefault="00343F01" w:rsidP="007C5563">
            <w:pPr>
              <w:jc w:val="center"/>
              <w:rPr>
                <w:color w:val="000000"/>
              </w:rPr>
            </w:pPr>
          </w:p>
        </w:tc>
        <w:tc>
          <w:tcPr>
            <w:tcW w:w="567" w:type="dxa"/>
            <w:shd w:val="clear" w:color="auto" w:fill="auto"/>
            <w:vAlign w:val="center"/>
          </w:tcPr>
          <w:p w:rsidR="00343F01" w:rsidRPr="007001F1" w:rsidRDefault="00343F01" w:rsidP="007C5563">
            <w:pPr>
              <w:jc w:val="center"/>
              <w:rPr>
                <w:color w:val="000000"/>
              </w:rPr>
            </w:pPr>
          </w:p>
        </w:tc>
        <w:tc>
          <w:tcPr>
            <w:tcW w:w="776" w:type="dxa"/>
            <w:shd w:val="clear" w:color="auto" w:fill="auto"/>
            <w:vAlign w:val="center"/>
          </w:tcPr>
          <w:p w:rsidR="00343F01" w:rsidRPr="007001F1" w:rsidRDefault="00343F01" w:rsidP="007C5563">
            <w:pPr>
              <w:jc w:val="center"/>
              <w:rPr>
                <w:color w:val="000000"/>
              </w:rPr>
            </w:pPr>
          </w:p>
        </w:tc>
        <w:tc>
          <w:tcPr>
            <w:tcW w:w="1775" w:type="dxa"/>
            <w:shd w:val="clear" w:color="auto" w:fill="auto"/>
            <w:vAlign w:val="center"/>
          </w:tcPr>
          <w:p w:rsidR="00343F01" w:rsidRPr="007001F1" w:rsidRDefault="00343F01" w:rsidP="007C5563">
            <w:pPr>
              <w:jc w:val="center"/>
              <w:rPr>
                <w:color w:val="000000"/>
              </w:rPr>
            </w:pPr>
          </w:p>
        </w:tc>
      </w:tr>
      <w:tr w:rsidR="00343F01" w:rsidRPr="007001F1" w:rsidTr="007261E4">
        <w:trPr>
          <w:trHeight w:val="1074"/>
        </w:trPr>
        <w:tc>
          <w:tcPr>
            <w:tcW w:w="774" w:type="dxa"/>
            <w:vMerge/>
            <w:shd w:val="clear" w:color="auto" w:fill="auto"/>
            <w:noWrap/>
            <w:vAlign w:val="center"/>
          </w:tcPr>
          <w:p w:rsidR="00343F01" w:rsidRPr="007001F1" w:rsidRDefault="00343F01" w:rsidP="007C5563">
            <w:pPr>
              <w:jc w:val="center"/>
              <w:rPr>
                <w:color w:val="000000"/>
              </w:rPr>
            </w:pPr>
          </w:p>
        </w:tc>
        <w:tc>
          <w:tcPr>
            <w:tcW w:w="4628" w:type="dxa"/>
            <w:gridSpan w:val="2"/>
            <w:shd w:val="clear" w:color="auto" w:fill="auto"/>
            <w:vAlign w:val="center"/>
          </w:tcPr>
          <w:p w:rsidR="00343F01" w:rsidRPr="007001F1" w:rsidRDefault="00343F01" w:rsidP="00D5534B">
            <w:pPr>
              <w:jc w:val="both"/>
              <w:rPr>
                <w:color w:val="000000"/>
              </w:rPr>
            </w:pPr>
            <w:r w:rsidRPr="007001F1">
              <w:rPr>
                <w:color w:val="000000"/>
                <w:sz w:val="22"/>
                <w:szCs w:val="22"/>
              </w:rPr>
              <w:t>c) Bola PHZ určená tak, že zahŕňa:</w:t>
            </w:r>
          </w:p>
          <w:p w:rsidR="00343F01" w:rsidRPr="007001F1" w:rsidRDefault="00343F01" w:rsidP="00A40AAD">
            <w:pPr>
              <w:pStyle w:val="Odsekzoznamu"/>
              <w:numPr>
                <w:ilvl w:val="0"/>
                <w:numId w:val="29"/>
              </w:numPr>
              <w:ind w:left="305" w:hanging="283"/>
            </w:pPr>
            <w:r w:rsidRPr="00A40AAD">
              <w:rPr>
                <w:color w:val="000000"/>
                <w:sz w:val="22"/>
                <w:szCs w:val="22"/>
              </w:rPr>
              <w:t>PHZ všetkých prípadných častí zákazky,</w:t>
            </w:r>
          </w:p>
          <w:p w:rsidR="00343F01" w:rsidRPr="00A40AAD" w:rsidRDefault="00343F01" w:rsidP="00A40AAD">
            <w:pPr>
              <w:pStyle w:val="Odsekzoznamu"/>
              <w:numPr>
                <w:ilvl w:val="0"/>
                <w:numId w:val="29"/>
              </w:numPr>
              <w:ind w:left="305" w:hanging="283"/>
              <w:jc w:val="both"/>
              <w:rPr>
                <w:color w:val="000000"/>
              </w:rPr>
            </w:pPr>
            <w:r w:rsidRPr="00A40AAD">
              <w:rPr>
                <w:color w:val="000000"/>
                <w:sz w:val="22"/>
                <w:szCs w:val="22"/>
              </w:rPr>
              <w:t>hodnotu opakovaných plnení v priebehu kalendárneho roka,</w:t>
            </w:r>
          </w:p>
          <w:p w:rsidR="00343F01" w:rsidRPr="00A40AAD" w:rsidRDefault="00343F01" w:rsidP="00A40AAD">
            <w:pPr>
              <w:pStyle w:val="Odsekzoznamu"/>
              <w:numPr>
                <w:ilvl w:val="0"/>
                <w:numId w:val="29"/>
              </w:numPr>
              <w:ind w:left="305" w:hanging="283"/>
              <w:rPr>
                <w:color w:val="000000"/>
              </w:rPr>
            </w:pPr>
            <w:r w:rsidRPr="00A40AAD">
              <w:rPr>
                <w:color w:val="000000"/>
                <w:sz w:val="22"/>
                <w:szCs w:val="22"/>
              </w:rPr>
              <w:t>všetky formy opcií a všetky obnovenia zákazky v priebehu kalendárneho roka,</w:t>
            </w:r>
          </w:p>
          <w:p w:rsidR="00343F01" w:rsidRPr="00A40AAD" w:rsidDel="00640805" w:rsidRDefault="00343F01" w:rsidP="00A40AAD">
            <w:pPr>
              <w:pStyle w:val="Odsekzoznamu"/>
              <w:numPr>
                <w:ilvl w:val="0"/>
                <w:numId w:val="29"/>
              </w:numPr>
              <w:ind w:left="305" w:hanging="283"/>
              <w:jc w:val="both"/>
              <w:rPr>
                <w:color w:val="000000"/>
              </w:rPr>
            </w:pPr>
            <w:r w:rsidRPr="00A40AAD">
              <w:rPr>
                <w:color w:val="000000"/>
                <w:sz w:val="22"/>
                <w:szCs w:val="22"/>
              </w:rPr>
              <w:t>predpokladanú hodnotu tovaru alebo služieb, ktoré verejný obstarávateľ poskytnú dodávateľovi v súvislosti so zákazkou na uskutočnenie stavebných prác, ak sú potrebné na uskutočnenie stavebných prác?</w:t>
            </w:r>
          </w:p>
        </w:tc>
        <w:tc>
          <w:tcPr>
            <w:tcW w:w="567" w:type="dxa"/>
            <w:shd w:val="clear" w:color="auto" w:fill="auto"/>
            <w:vAlign w:val="center"/>
          </w:tcPr>
          <w:p w:rsidR="00343F01" w:rsidRPr="007001F1" w:rsidRDefault="00343F01" w:rsidP="007C5563">
            <w:pPr>
              <w:jc w:val="center"/>
              <w:rPr>
                <w:color w:val="000000"/>
              </w:rPr>
            </w:pPr>
          </w:p>
        </w:tc>
        <w:tc>
          <w:tcPr>
            <w:tcW w:w="567" w:type="dxa"/>
            <w:shd w:val="clear" w:color="auto" w:fill="auto"/>
            <w:vAlign w:val="center"/>
          </w:tcPr>
          <w:p w:rsidR="00343F01" w:rsidRPr="007001F1" w:rsidRDefault="00343F01" w:rsidP="007C5563">
            <w:pPr>
              <w:jc w:val="center"/>
              <w:rPr>
                <w:color w:val="000000"/>
              </w:rPr>
            </w:pPr>
          </w:p>
        </w:tc>
        <w:tc>
          <w:tcPr>
            <w:tcW w:w="776" w:type="dxa"/>
            <w:shd w:val="clear" w:color="auto" w:fill="auto"/>
            <w:vAlign w:val="center"/>
          </w:tcPr>
          <w:p w:rsidR="00343F01" w:rsidRPr="007001F1" w:rsidRDefault="00343F01" w:rsidP="007C5563">
            <w:pPr>
              <w:jc w:val="center"/>
              <w:rPr>
                <w:color w:val="000000"/>
              </w:rPr>
            </w:pPr>
          </w:p>
        </w:tc>
        <w:tc>
          <w:tcPr>
            <w:tcW w:w="1775" w:type="dxa"/>
            <w:shd w:val="clear" w:color="auto" w:fill="auto"/>
            <w:vAlign w:val="center"/>
          </w:tcPr>
          <w:p w:rsidR="00343F01" w:rsidRPr="007001F1" w:rsidRDefault="00343F01" w:rsidP="007C5563">
            <w:pPr>
              <w:jc w:val="center"/>
              <w:rPr>
                <w:color w:val="000000"/>
              </w:rPr>
            </w:pPr>
          </w:p>
        </w:tc>
      </w:tr>
      <w:tr w:rsidR="00343F01" w:rsidRPr="007001F1" w:rsidTr="000A0E21">
        <w:trPr>
          <w:trHeight w:val="656"/>
        </w:trPr>
        <w:tc>
          <w:tcPr>
            <w:tcW w:w="774" w:type="dxa"/>
            <w:vMerge/>
            <w:shd w:val="clear" w:color="auto" w:fill="auto"/>
            <w:noWrap/>
            <w:vAlign w:val="center"/>
          </w:tcPr>
          <w:p w:rsidR="00343F01" w:rsidRPr="007001F1" w:rsidRDefault="00343F01" w:rsidP="007C5563">
            <w:pPr>
              <w:jc w:val="center"/>
              <w:rPr>
                <w:color w:val="000000"/>
              </w:rPr>
            </w:pPr>
          </w:p>
        </w:tc>
        <w:tc>
          <w:tcPr>
            <w:tcW w:w="4628" w:type="dxa"/>
            <w:gridSpan w:val="2"/>
            <w:shd w:val="clear" w:color="auto" w:fill="auto"/>
            <w:vAlign w:val="center"/>
          </w:tcPr>
          <w:p w:rsidR="00343F01" w:rsidRPr="007001F1" w:rsidDel="00640805" w:rsidRDefault="00343F01" w:rsidP="00D5534B">
            <w:pPr>
              <w:jc w:val="both"/>
              <w:rPr>
                <w:color w:val="000000"/>
              </w:rPr>
            </w:pPr>
            <w:r w:rsidRPr="007001F1">
              <w:rPr>
                <w:color w:val="000000"/>
                <w:sz w:val="22"/>
                <w:szCs w:val="22"/>
              </w:rPr>
              <w:t>d) Nedošlo k rozdeleniu zákazky alebo nebol zvolený spôsob určenia jej PHZ s cieľom znížiť PHZ pod finančné limity podľa ZVO?</w:t>
            </w:r>
          </w:p>
        </w:tc>
        <w:tc>
          <w:tcPr>
            <w:tcW w:w="567" w:type="dxa"/>
            <w:shd w:val="clear" w:color="auto" w:fill="auto"/>
            <w:vAlign w:val="center"/>
          </w:tcPr>
          <w:p w:rsidR="00343F01" w:rsidRPr="007001F1" w:rsidRDefault="00343F01" w:rsidP="007C5563">
            <w:pPr>
              <w:jc w:val="center"/>
              <w:rPr>
                <w:color w:val="000000"/>
              </w:rPr>
            </w:pPr>
          </w:p>
        </w:tc>
        <w:tc>
          <w:tcPr>
            <w:tcW w:w="567" w:type="dxa"/>
            <w:shd w:val="clear" w:color="auto" w:fill="auto"/>
            <w:vAlign w:val="center"/>
          </w:tcPr>
          <w:p w:rsidR="00343F01" w:rsidRPr="007001F1" w:rsidRDefault="00343F01" w:rsidP="007C5563">
            <w:pPr>
              <w:jc w:val="center"/>
              <w:rPr>
                <w:color w:val="000000"/>
              </w:rPr>
            </w:pPr>
          </w:p>
        </w:tc>
        <w:tc>
          <w:tcPr>
            <w:tcW w:w="776" w:type="dxa"/>
            <w:shd w:val="clear" w:color="auto" w:fill="auto"/>
            <w:vAlign w:val="center"/>
          </w:tcPr>
          <w:p w:rsidR="00343F01" w:rsidRPr="007001F1" w:rsidRDefault="00343F01" w:rsidP="007C5563">
            <w:pPr>
              <w:jc w:val="center"/>
              <w:rPr>
                <w:color w:val="000000"/>
              </w:rPr>
            </w:pPr>
          </w:p>
        </w:tc>
        <w:tc>
          <w:tcPr>
            <w:tcW w:w="1775" w:type="dxa"/>
            <w:shd w:val="clear" w:color="auto" w:fill="auto"/>
            <w:vAlign w:val="center"/>
          </w:tcPr>
          <w:p w:rsidR="00343F01" w:rsidRPr="007001F1" w:rsidRDefault="00343F01" w:rsidP="007C5563">
            <w:pPr>
              <w:jc w:val="center"/>
              <w:rPr>
                <w:color w:val="000000"/>
              </w:rPr>
            </w:pPr>
          </w:p>
        </w:tc>
      </w:tr>
      <w:tr w:rsidR="00343F01" w:rsidRPr="007001F1" w:rsidTr="007261E4">
        <w:trPr>
          <w:trHeight w:val="1074"/>
        </w:trPr>
        <w:tc>
          <w:tcPr>
            <w:tcW w:w="774" w:type="dxa"/>
            <w:vMerge/>
            <w:shd w:val="clear" w:color="auto" w:fill="auto"/>
            <w:noWrap/>
            <w:vAlign w:val="center"/>
          </w:tcPr>
          <w:p w:rsidR="00343F01" w:rsidRPr="007001F1" w:rsidRDefault="00343F01" w:rsidP="007C5563">
            <w:pPr>
              <w:jc w:val="center"/>
              <w:rPr>
                <w:color w:val="000000"/>
              </w:rPr>
            </w:pPr>
          </w:p>
        </w:tc>
        <w:tc>
          <w:tcPr>
            <w:tcW w:w="4628" w:type="dxa"/>
            <w:gridSpan w:val="2"/>
            <w:shd w:val="clear" w:color="auto" w:fill="auto"/>
            <w:vAlign w:val="center"/>
          </w:tcPr>
          <w:p w:rsidR="00343F01" w:rsidRPr="007001F1" w:rsidDel="00640805" w:rsidRDefault="00343F01" w:rsidP="00D5534B">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a pod.?</w:t>
            </w:r>
          </w:p>
        </w:tc>
        <w:tc>
          <w:tcPr>
            <w:tcW w:w="567" w:type="dxa"/>
            <w:shd w:val="clear" w:color="auto" w:fill="auto"/>
            <w:vAlign w:val="center"/>
          </w:tcPr>
          <w:p w:rsidR="00343F01" w:rsidRPr="007001F1" w:rsidRDefault="00343F01" w:rsidP="007C5563">
            <w:pPr>
              <w:jc w:val="center"/>
              <w:rPr>
                <w:color w:val="000000"/>
              </w:rPr>
            </w:pPr>
          </w:p>
        </w:tc>
        <w:tc>
          <w:tcPr>
            <w:tcW w:w="567" w:type="dxa"/>
            <w:shd w:val="clear" w:color="auto" w:fill="auto"/>
            <w:vAlign w:val="center"/>
          </w:tcPr>
          <w:p w:rsidR="00343F01" w:rsidRPr="007001F1" w:rsidRDefault="00343F01" w:rsidP="007C5563">
            <w:pPr>
              <w:jc w:val="center"/>
              <w:rPr>
                <w:color w:val="000000"/>
              </w:rPr>
            </w:pPr>
          </w:p>
        </w:tc>
        <w:tc>
          <w:tcPr>
            <w:tcW w:w="776" w:type="dxa"/>
            <w:shd w:val="clear" w:color="auto" w:fill="auto"/>
            <w:vAlign w:val="center"/>
          </w:tcPr>
          <w:p w:rsidR="00343F01" w:rsidRPr="007001F1" w:rsidRDefault="00343F01" w:rsidP="007C5563">
            <w:pPr>
              <w:jc w:val="center"/>
              <w:rPr>
                <w:color w:val="000000"/>
              </w:rPr>
            </w:pPr>
          </w:p>
        </w:tc>
        <w:tc>
          <w:tcPr>
            <w:tcW w:w="1775" w:type="dxa"/>
            <w:shd w:val="clear" w:color="auto" w:fill="auto"/>
            <w:vAlign w:val="center"/>
          </w:tcPr>
          <w:p w:rsidR="00343F01" w:rsidRPr="007001F1" w:rsidRDefault="00343F01" w:rsidP="007C5563">
            <w:pPr>
              <w:jc w:val="center"/>
              <w:rPr>
                <w:color w:val="000000"/>
              </w:rPr>
            </w:pPr>
          </w:p>
        </w:tc>
      </w:tr>
      <w:tr w:rsidR="00343F01" w:rsidRPr="007001F1" w:rsidTr="000A0E21">
        <w:trPr>
          <w:trHeight w:val="498"/>
        </w:trPr>
        <w:tc>
          <w:tcPr>
            <w:tcW w:w="774" w:type="dxa"/>
            <w:vMerge/>
            <w:shd w:val="clear" w:color="auto" w:fill="auto"/>
            <w:noWrap/>
            <w:vAlign w:val="center"/>
          </w:tcPr>
          <w:p w:rsidR="00343F01" w:rsidRPr="007001F1" w:rsidRDefault="00343F01" w:rsidP="007C5563">
            <w:pPr>
              <w:jc w:val="center"/>
              <w:rPr>
                <w:color w:val="000000"/>
              </w:rPr>
            </w:pPr>
          </w:p>
        </w:tc>
        <w:tc>
          <w:tcPr>
            <w:tcW w:w="4628" w:type="dxa"/>
            <w:gridSpan w:val="2"/>
            <w:shd w:val="clear" w:color="auto" w:fill="auto"/>
            <w:vAlign w:val="center"/>
          </w:tcPr>
          <w:p w:rsidR="00343F01" w:rsidRPr="007001F1" w:rsidDel="00640805" w:rsidRDefault="00343F01" w:rsidP="00D5534B">
            <w:pPr>
              <w:jc w:val="both"/>
              <w:rPr>
                <w:color w:val="000000"/>
              </w:rPr>
            </w:pPr>
            <w:r w:rsidRPr="007001F1">
              <w:rPr>
                <w:color w:val="000000"/>
                <w:sz w:val="22"/>
                <w:szCs w:val="22"/>
              </w:rPr>
              <w:t>f) Bola PHZ platná v čase začatia postupu zadávania zákazky?</w:t>
            </w:r>
          </w:p>
        </w:tc>
        <w:tc>
          <w:tcPr>
            <w:tcW w:w="567" w:type="dxa"/>
            <w:shd w:val="clear" w:color="auto" w:fill="auto"/>
            <w:vAlign w:val="center"/>
          </w:tcPr>
          <w:p w:rsidR="00343F01" w:rsidRPr="007001F1" w:rsidRDefault="00343F01" w:rsidP="007C5563">
            <w:pPr>
              <w:jc w:val="center"/>
              <w:rPr>
                <w:color w:val="000000"/>
              </w:rPr>
            </w:pPr>
          </w:p>
        </w:tc>
        <w:tc>
          <w:tcPr>
            <w:tcW w:w="567" w:type="dxa"/>
            <w:shd w:val="clear" w:color="auto" w:fill="auto"/>
            <w:vAlign w:val="center"/>
          </w:tcPr>
          <w:p w:rsidR="00343F01" w:rsidRPr="007001F1" w:rsidRDefault="00343F01" w:rsidP="007C5563">
            <w:pPr>
              <w:jc w:val="center"/>
              <w:rPr>
                <w:color w:val="000000"/>
              </w:rPr>
            </w:pPr>
          </w:p>
        </w:tc>
        <w:tc>
          <w:tcPr>
            <w:tcW w:w="776" w:type="dxa"/>
            <w:shd w:val="clear" w:color="auto" w:fill="auto"/>
            <w:vAlign w:val="center"/>
          </w:tcPr>
          <w:p w:rsidR="00343F01" w:rsidRPr="007001F1" w:rsidRDefault="00343F01" w:rsidP="007C5563">
            <w:pPr>
              <w:jc w:val="center"/>
              <w:rPr>
                <w:color w:val="000000"/>
              </w:rPr>
            </w:pPr>
          </w:p>
        </w:tc>
        <w:tc>
          <w:tcPr>
            <w:tcW w:w="1775" w:type="dxa"/>
            <w:shd w:val="clear" w:color="auto" w:fill="auto"/>
            <w:vAlign w:val="center"/>
          </w:tcPr>
          <w:p w:rsidR="00343F01" w:rsidRPr="007001F1" w:rsidRDefault="00343F01" w:rsidP="007C5563">
            <w:pPr>
              <w:jc w:val="center"/>
              <w:rPr>
                <w:color w:val="000000"/>
              </w:rPr>
            </w:pPr>
          </w:p>
        </w:tc>
      </w:tr>
      <w:tr w:rsidR="00343F01" w:rsidRPr="007001F1" w:rsidTr="007261E4">
        <w:trPr>
          <w:trHeight w:val="1074"/>
        </w:trPr>
        <w:tc>
          <w:tcPr>
            <w:tcW w:w="774" w:type="dxa"/>
            <w:vMerge/>
            <w:shd w:val="clear" w:color="auto" w:fill="auto"/>
            <w:noWrap/>
            <w:vAlign w:val="center"/>
          </w:tcPr>
          <w:p w:rsidR="00343F01" w:rsidRPr="007001F1" w:rsidRDefault="00343F01" w:rsidP="007C5563">
            <w:pPr>
              <w:jc w:val="center"/>
              <w:rPr>
                <w:color w:val="000000"/>
              </w:rPr>
            </w:pPr>
          </w:p>
        </w:tc>
        <w:tc>
          <w:tcPr>
            <w:tcW w:w="4628" w:type="dxa"/>
            <w:gridSpan w:val="2"/>
            <w:shd w:val="clear" w:color="auto" w:fill="auto"/>
            <w:vAlign w:val="center"/>
          </w:tcPr>
          <w:p w:rsidR="00343F01" w:rsidRPr="007001F1" w:rsidDel="00640805" w:rsidRDefault="00343F01" w:rsidP="00D5534B">
            <w:pPr>
              <w:jc w:val="both"/>
              <w:rPr>
                <w:color w:val="000000"/>
              </w:rPr>
            </w:pPr>
            <w:r w:rsidRPr="007001F1">
              <w:rPr>
                <w:color w:val="000000"/>
                <w:sz w:val="22"/>
                <w:szCs w:val="22"/>
              </w:rPr>
              <w:t xml:space="preserve">g) Je PHZ nižšia ako </w:t>
            </w:r>
            <w:r>
              <w:rPr>
                <w:color w:val="000000"/>
                <w:sz w:val="22"/>
                <w:szCs w:val="22"/>
              </w:rPr>
              <w:t>30</w:t>
            </w:r>
            <w:r w:rsidRPr="007001F1">
              <w:rPr>
                <w:color w:val="000000"/>
                <w:sz w:val="22"/>
                <w:szCs w:val="22"/>
              </w:rPr>
              <w:t> 000 EUR v nadväznosti       na hodnotu opakovaných plnení v priebehu kalendárneho roka, resp. počas platnosti zmluvy, ak sa zmluva uzatvára na dlhšie obdobie ako jeden kalendárny rok ?</w:t>
            </w:r>
          </w:p>
        </w:tc>
        <w:tc>
          <w:tcPr>
            <w:tcW w:w="567" w:type="dxa"/>
            <w:shd w:val="clear" w:color="auto" w:fill="auto"/>
            <w:vAlign w:val="center"/>
          </w:tcPr>
          <w:p w:rsidR="00343F01" w:rsidRPr="007001F1" w:rsidRDefault="00343F01" w:rsidP="007C5563">
            <w:pPr>
              <w:jc w:val="center"/>
              <w:rPr>
                <w:color w:val="000000"/>
              </w:rPr>
            </w:pPr>
          </w:p>
        </w:tc>
        <w:tc>
          <w:tcPr>
            <w:tcW w:w="567" w:type="dxa"/>
            <w:shd w:val="clear" w:color="auto" w:fill="auto"/>
            <w:vAlign w:val="center"/>
          </w:tcPr>
          <w:p w:rsidR="00343F01" w:rsidRPr="007001F1" w:rsidRDefault="00343F01" w:rsidP="007C5563">
            <w:pPr>
              <w:jc w:val="center"/>
              <w:rPr>
                <w:color w:val="000000"/>
              </w:rPr>
            </w:pPr>
          </w:p>
        </w:tc>
        <w:tc>
          <w:tcPr>
            <w:tcW w:w="776" w:type="dxa"/>
            <w:shd w:val="clear" w:color="auto" w:fill="auto"/>
            <w:vAlign w:val="center"/>
          </w:tcPr>
          <w:p w:rsidR="00343F01" w:rsidRPr="007001F1" w:rsidRDefault="00343F01" w:rsidP="007C5563">
            <w:pPr>
              <w:jc w:val="center"/>
              <w:rPr>
                <w:color w:val="000000"/>
              </w:rPr>
            </w:pPr>
          </w:p>
        </w:tc>
        <w:tc>
          <w:tcPr>
            <w:tcW w:w="1775" w:type="dxa"/>
            <w:shd w:val="clear" w:color="auto" w:fill="auto"/>
            <w:vAlign w:val="center"/>
          </w:tcPr>
          <w:p w:rsidR="00343F01" w:rsidRPr="007001F1" w:rsidRDefault="00343F01" w:rsidP="007C5563">
            <w:pPr>
              <w:jc w:val="center"/>
              <w:rPr>
                <w:color w:val="000000"/>
              </w:rPr>
            </w:pPr>
          </w:p>
        </w:tc>
      </w:tr>
      <w:tr w:rsidR="00343F01" w:rsidRPr="007001F1" w:rsidTr="000A0E21">
        <w:trPr>
          <w:trHeight w:val="410"/>
        </w:trPr>
        <w:tc>
          <w:tcPr>
            <w:tcW w:w="774" w:type="dxa"/>
            <w:vMerge/>
            <w:shd w:val="clear" w:color="auto" w:fill="auto"/>
            <w:noWrap/>
            <w:vAlign w:val="center"/>
          </w:tcPr>
          <w:p w:rsidR="00343F01" w:rsidRPr="007001F1" w:rsidRDefault="00343F01" w:rsidP="007C5563">
            <w:pPr>
              <w:jc w:val="center"/>
              <w:rPr>
                <w:color w:val="000000"/>
              </w:rPr>
            </w:pPr>
          </w:p>
        </w:tc>
        <w:tc>
          <w:tcPr>
            <w:tcW w:w="4628" w:type="dxa"/>
            <w:gridSpan w:val="2"/>
            <w:shd w:val="clear" w:color="auto" w:fill="auto"/>
            <w:vAlign w:val="center"/>
          </w:tcPr>
          <w:p w:rsidR="00343F01" w:rsidRPr="007001F1" w:rsidDel="00640805" w:rsidRDefault="00343F01" w:rsidP="00D5534B">
            <w:pPr>
              <w:jc w:val="both"/>
              <w:rPr>
                <w:color w:val="000000"/>
              </w:rPr>
            </w:pPr>
            <w:r w:rsidRPr="007001F1">
              <w:rPr>
                <w:color w:val="000000"/>
                <w:sz w:val="22"/>
                <w:szCs w:val="22"/>
              </w:rPr>
              <w:t>h) Bola PHZ určená v súlade s ostatnými ustanoveniami §6 ZVO?</w:t>
            </w:r>
          </w:p>
        </w:tc>
        <w:tc>
          <w:tcPr>
            <w:tcW w:w="567" w:type="dxa"/>
            <w:shd w:val="clear" w:color="auto" w:fill="auto"/>
            <w:vAlign w:val="center"/>
          </w:tcPr>
          <w:p w:rsidR="00343F01" w:rsidRPr="007001F1" w:rsidRDefault="00343F01" w:rsidP="007C5563">
            <w:pPr>
              <w:jc w:val="center"/>
              <w:rPr>
                <w:color w:val="000000"/>
              </w:rPr>
            </w:pPr>
          </w:p>
        </w:tc>
        <w:tc>
          <w:tcPr>
            <w:tcW w:w="567" w:type="dxa"/>
            <w:shd w:val="clear" w:color="auto" w:fill="auto"/>
            <w:vAlign w:val="center"/>
          </w:tcPr>
          <w:p w:rsidR="00343F01" w:rsidRPr="007001F1" w:rsidRDefault="00343F01" w:rsidP="007C5563">
            <w:pPr>
              <w:jc w:val="center"/>
              <w:rPr>
                <w:color w:val="000000"/>
              </w:rPr>
            </w:pPr>
          </w:p>
        </w:tc>
        <w:tc>
          <w:tcPr>
            <w:tcW w:w="776" w:type="dxa"/>
            <w:shd w:val="clear" w:color="auto" w:fill="auto"/>
            <w:vAlign w:val="center"/>
          </w:tcPr>
          <w:p w:rsidR="00343F01" w:rsidRPr="007001F1" w:rsidRDefault="00343F01" w:rsidP="007C5563">
            <w:pPr>
              <w:jc w:val="center"/>
              <w:rPr>
                <w:color w:val="000000"/>
              </w:rPr>
            </w:pPr>
          </w:p>
        </w:tc>
        <w:tc>
          <w:tcPr>
            <w:tcW w:w="1775" w:type="dxa"/>
            <w:shd w:val="clear" w:color="auto" w:fill="auto"/>
            <w:vAlign w:val="center"/>
          </w:tcPr>
          <w:p w:rsidR="00343F01" w:rsidRPr="007001F1" w:rsidRDefault="00343F01" w:rsidP="007C5563">
            <w:pPr>
              <w:jc w:val="center"/>
              <w:rPr>
                <w:color w:val="000000"/>
              </w:rPr>
            </w:pPr>
          </w:p>
        </w:tc>
      </w:tr>
      <w:tr w:rsidR="00343F01" w:rsidRPr="007001F1" w:rsidTr="000A0E21">
        <w:trPr>
          <w:trHeight w:val="410"/>
        </w:trPr>
        <w:tc>
          <w:tcPr>
            <w:tcW w:w="774" w:type="dxa"/>
            <w:shd w:val="clear" w:color="auto" w:fill="auto"/>
            <w:noWrap/>
            <w:vAlign w:val="center"/>
          </w:tcPr>
          <w:p w:rsidR="00343F01" w:rsidRPr="007001F1" w:rsidRDefault="00343F01" w:rsidP="007C5563">
            <w:pPr>
              <w:jc w:val="center"/>
              <w:rPr>
                <w:color w:val="000000"/>
              </w:rPr>
            </w:pPr>
            <w:r>
              <w:rPr>
                <w:color w:val="000000"/>
                <w:sz w:val="22"/>
                <w:szCs w:val="22"/>
              </w:rPr>
              <w:t>9</w:t>
            </w:r>
          </w:p>
        </w:tc>
        <w:tc>
          <w:tcPr>
            <w:tcW w:w="4628" w:type="dxa"/>
            <w:gridSpan w:val="2"/>
            <w:shd w:val="clear" w:color="auto" w:fill="auto"/>
            <w:vAlign w:val="center"/>
          </w:tcPr>
          <w:p w:rsidR="00343F01" w:rsidRPr="007001F1" w:rsidRDefault="00343F01" w:rsidP="00D5534B">
            <w:pPr>
              <w:jc w:val="both"/>
              <w:rPr>
                <w:color w:val="000000"/>
              </w:rPr>
            </w:pPr>
            <w:r>
              <w:rPr>
                <w:color w:val="000000"/>
                <w:sz w:val="22"/>
                <w:szCs w:val="22"/>
              </w:rPr>
              <w:t>Boli stanovené kritériá na vyhodnotenie ponúk primerané a súviseli s predmetom zákazky?</w:t>
            </w:r>
          </w:p>
        </w:tc>
        <w:tc>
          <w:tcPr>
            <w:tcW w:w="567" w:type="dxa"/>
            <w:shd w:val="clear" w:color="auto" w:fill="auto"/>
            <w:vAlign w:val="center"/>
          </w:tcPr>
          <w:p w:rsidR="00343F01" w:rsidRPr="007001F1" w:rsidRDefault="00343F01" w:rsidP="007C5563">
            <w:pPr>
              <w:jc w:val="center"/>
              <w:rPr>
                <w:color w:val="000000"/>
              </w:rPr>
            </w:pPr>
          </w:p>
        </w:tc>
        <w:tc>
          <w:tcPr>
            <w:tcW w:w="567" w:type="dxa"/>
            <w:shd w:val="clear" w:color="auto" w:fill="auto"/>
            <w:vAlign w:val="center"/>
          </w:tcPr>
          <w:p w:rsidR="00343F01" w:rsidRPr="007001F1" w:rsidRDefault="00343F01" w:rsidP="007C5563">
            <w:pPr>
              <w:jc w:val="center"/>
              <w:rPr>
                <w:color w:val="000000"/>
              </w:rPr>
            </w:pPr>
          </w:p>
        </w:tc>
        <w:tc>
          <w:tcPr>
            <w:tcW w:w="776" w:type="dxa"/>
            <w:shd w:val="clear" w:color="auto" w:fill="auto"/>
            <w:vAlign w:val="center"/>
          </w:tcPr>
          <w:p w:rsidR="00343F01" w:rsidRPr="007001F1" w:rsidRDefault="00343F01" w:rsidP="007C5563">
            <w:pPr>
              <w:jc w:val="center"/>
              <w:rPr>
                <w:color w:val="000000"/>
              </w:rPr>
            </w:pPr>
          </w:p>
        </w:tc>
        <w:tc>
          <w:tcPr>
            <w:tcW w:w="1775" w:type="dxa"/>
            <w:shd w:val="clear" w:color="auto" w:fill="auto"/>
            <w:vAlign w:val="center"/>
          </w:tcPr>
          <w:p w:rsidR="00343F01" w:rsidRPr="007001F1" w:rsidRDefault="00343F01" w:rsidP="007C5563">
            <w:pPr>
              <w:jc w:val="center"/>
              <w:rPr>
                <w:color w:val="000000"/>
              </w:rPr>
            </w:pPr>
          </w:p>
        </w:tc>
      </w:tr>
      <w:tr w:rsidR="00343F01" w:rsidRPr="007001F1" w:rsidTr="000A0E21">
        <w:trPr>
          <w:trHeight w:val="602"/>
        </w:trPr>
        <w:tc>
          <w:tcPr>
            <w:tcW w:w="774" w:type="dxa"/>
            <w:vMerge w:val="restart"/>
            <w:shd w:val="clear" w:color="auto" w:fill="auto"/>
            <w:noWrap/>
            <w:vAlign w:val="center"/>
            <w:hideMark/>
          </w:tcPr>
          <w:p w:rsidR="00343F01" w:rsidRPr="007001F1" w:rsidRDefault="00343F01" w:rsidP="007C5563">
            <w:pPr>
              <w:jc w:val="center"/>
              <w:rPr>
                <w:color w:val="000000"/>
              </w:rPr>
            </w:pPr>
            <w:r>
              <w:rPr>
                <w:color w:val="000000"/>
                <w:sz w:val="22"/>
                <w:szCs w:val="22"/>
              </w:rPr>
              <w:t>10</w:t>
            </w:r>
          </w:p>
        </w:tc>
        <w:tc>
          <w:tcPr>
            <w:tcW w:w="4628" w:type="dxa"/>
            <w:gridSpan w:val="2"/>
            <w:shd w:val="clear" w:color="auto" w:fill="auto"/>
            <w:vAlign w:val="center"/>
            <w:hideMark/>
          </w:tcPr>
          <w:p w:rsidR="00343F01" w:rsidRPr="007001F1" w:rsidRDefault="00343F01" w:rsidP="00BF1B08">
            <w:pPr>
              <w:jc w:val="both"/>
              <w:rPr>
                <w:color w:val="000000"/>
              </w:rPr>
            </w:pPr>
            <w:r w:rsidRPr="007001F1">
              <w:rPr>
                <w:color w:val="000000"/>
                <w:sz w:val="22"/>
                <w:szCs w:val="22"/>
              </w:rPr>
              <w:t>a) Oslovil alebo identifikoval prijímateľ minimálne troch potenciálnych dodávateľov</w:t>
            </w:r>
            <w:r>
              <w:rPr>
                <w:color w:val="000000"/>
                <w:sz w:val="22"/>
                <w:szCs w:val="22"/>
              </w:rPr>
              <w:t>, ktorí sú oprávnený</w:t>
            </w:r>
            <w:r w:rsidRPr="00335805">
              <w:rPr>
                <w:color w:val="000000"/>
                <w:sz w:val="22"/>
                <w:szCs w:val="22"/>
              </w:rPr>
              <w:t xml:space="preserve"> dodávať službu, tovar alebo prácu v rozsahu predmetu zákazky a </w:t>
            </w:r>
            <w:r>
              <w:rPr>
                <w:color w:val="000000"/>
                <w:sz w:val="22"/>
                <w:szCs w:val="22"/>
              </w:rPr>
              <w:t>ktorý</w:t>
            </w:r>
            <w:r w:rsidRPr="00335805">
              <w:rPr>
                <w:color w:val="000000"/>
                <w:sz w:val="22"/>
                <w:szCs w:val="22"/>
              </w:rPr>
              <w:t xml:space="preserve"> nem</w:t>
            </w:r>
            <w:r>
              <w:rPr>
                <w:color w:val="000000"/>
                <w:sz w:val="22"/>
                <w:szCs w:val="22"/>
              </w:rPr>
              <w:t>ajú</w:t>
            </w:r>
            <w:r w:rsidRPr="00335805">
              <w:rPr>
                <w:color w:val="000000"/>
                <w:sz w:val="22"/>
                <w:szCs w:val="22"/>
              </w:rPr>
              <w:t xml:space="preserve"> uložený zákaz účasti </w:t>
            </w:r>
            <w:r w:rsidR="00BF1B08" w:rsidRPr="00BF1B08">
              <w:rPr>
                <w:color w:val="000000"/>
                <w:sz w:val="22"/>
                <w:szCs w:val="22"/>
              </w:rPr>
              <w:t>vo verejnom obstarávaní potvrdený konečným rozhodnutím v Slovenskej republike alebo v štáte sídla, miesta podnikania alebo obvyklého pobytu</w:t>
            </w:r>
            <w:r w:rsidR="00312282">
              <w:rPr>
                <w:color w:val="000000"/>
                <w:sz w:val="22"/>
                <w:szCs w:val="22"/>
              </w:rPr>
              <w:t xml:space="preserve"> </w:t>
            </w:r>
            <w:r w:rsidRPr="007001F1">
              <w:rPr>
                <w:color w:val="000000"/>
                <w:sz w:val="22"/>
                <w:szCs w:val="22"/>
              </w:rPr>
              <w:t>za účelom výberu úspešného uchádzača?</w:t>
            </w:r>
          </w:p>
        </w:tc>
        <w:tc>
          <w:tcPr>
            <w:tcW w:w="567"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567"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776"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1775"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r>
      <w:tr w:rsidR="00343F01" w:rsidRPr="007001F1" w:rsidTr="007261E4">
        <w:trPr>
          <w:trHeight w:val="885"/>
        </w:trPr>
        <w:tc>
          <w:tcPr>
            <w:tcW w:w="774" w:type="dxa"/>
            <w:vMerge/>
            <w:shd w:val="clear" w:color="auto" w:fill="auto"/>
            <w:noWrap/>
            <w:vAlign w:val="center"/>
          </w:tcPr>
          <w:p w:rsidR="00343F01" w:rsidRPr="007001F1" w:rsidRDefault="00343F01" w:rsidP="007C5563">
            <w:pPr>
              <w:jc w:val="center"/>
              <w:rPr>
                <w:color w:val="000000"/>
              </w:rPr>
            </w:pPr>
          </w:p>
        </w:tc>
        <w:tc>
          <w:tcPr>
            <w:tcW w:w="4628" w:type="dxa"/>
            <w:gridSpan w:val="2"/>
            <w:shd w:val="clear" w:color="auto" w:fill="auto"/>
            <w:vAlign w:val="center"/>
          </w:tcPr>
          <w:p w:rsidR="00343F01" w:rsidRPr="007001F1" w:rsidRDefault="00343F01" w:rsidP="00D5534B">
            <w:pPr>
              <w:jc w:val="both"/>
              <w:rPr>
                <w:color w:val="000000"/>
              </w:rPr>
            </w:pPr>
            <w:r w:rsidRPr="007001F1">
              <w:rPr>
                <w:color w:val="000000"/>
                <w:sz w:val="22"/>
                <w:szCs w:val="22"/>
              </w:rPr>
              <w:t>b) Využil pri prieskume trhu niektorý z možných nástrojov (napr. formou faxu, mailu, web stránky, katalógov, cenových ponúk, atď. okrem telefonického prieskumu)?</w:t>
            </w:r>
          </w:p>
        </w:tc>
        <w:tc>
          <w:tcPr>
            <w:tcW w:w="567" w:type="dxa"/>
            <w:shd w:val="clear" w:color="auto" w:fill="auto"/>
            <w:vAlign w:val="center"/>
          </w:tcPr>
          <w:p w:rsidR="00343F01" w:rsidRPr="007001F1" w:rsidRDefault="00343F01" w:rsidP="007C5563">
            <w:pPr>
              <w:jc w:val="center"/>
              <w:rPr>
                <w:color w:val="000000"/>
              </w:rPr>
            </w:pPr>
          </w:p>
        </w:tc>
        <w:tc>
          <w:tcPr>
            <w:tcW w:w="567" w:type="dxa"/>
            <w:shd w:val="clear" w:color="auto" w:fill="auto"/>
            <w:vAlign w:val="center"/>
          </w:tcPr>
          <w:p w:rsidR="00343F01" w:rsidRPr="007001F1" w:rsidRDefault="00343F01" w:rsidP="007C5563">
            <w:pPr>
              <w:jc w:val="center"/>
              <w:rPr>
                <w:color w:val="000000"/>
              </w:rPr>
            </w:pPr>
          </w:p>
        </w:tc>
        <w:tc>
          <w:tcPr>
            <w:tcW w:w="776" w:type="dxa"/>
            <w:shd w:val="clear" w:color="auto" w:fill="auto"/>
            <w:vAlign w:val="center"/>
          </w:tcPr>
          <w:p w:rsidR="00343F01" w:rsidRPr="007001F1" w:rsidRDefault="00343F01" w:rsidP="007C5563">
            <w:pPr>
              <w:jc w:val="center"/>
              <w:rPr>
                <w:color w:val="000000"/>
              </w:rPr>
            </w:pPr>
          </w:p>
        </w:tc>
        <w:tc>
          <w:tcPr>
            <w:tcW w:w="1775" w:type="dxa"/>
            <w:shd w:val="clear" w:color="auto" w:fill="auto"/>
            <w:vAlign w:val="center"/>
          </w:tcPr>
          <w:p w:rsidR="00343F01" w:rsidRPr="007001F1" w:rsidRDefault="00343F01" w:rsidP="007C5563">
            <w:pPr>
              <w:jc w:val="center"/>
              <w:rPr>
                <w:color w:val="000000"/>
              </w:rPr>
            </w:pPr>
          </w:p>
        </w:tc>
      </w:tr>
      <w:tr w:rsidR="00343F01" w:rsidRPr="007001F1" w:rsidTr="007261E4">
        <w:trPr>
          <w:trHeight w:val="20"/>
        </w:trPr>
        <w:tc>
          <w:tcPr>
            <w:tcW w:w="774" w:type="dxa"/>
            <w:shd w:val="clear" w:color="auto" w:fill="auto"/>
            <w:noWrap/>
            <w:vAlign w:val="center"/>
          </w:tcPr>
          <w:p w:rsidR="00343F01" w:rsidRPr="007001F1" w:rsidDel="007C5563" w:rsidRDefault="00343F01" w:rsidP="007C5563">
            <w:pPr>
              <w:jc w:val="center"/>
              <w:rPr>
                <w:color w:val="000000"/>
              </w:rPr>
            </w:pPr>
            <w:r>
              <w:rPr>
                <w:color w:val="000000"/>
                <w:sz w:val="22"/>
                <w:szCs w:val="22"/>
              </w:rPr>
              <w:t>11</w:t>
            </w:r>
          </w:p>
        </w:tc>
        <w:tc>
          <w:tcPr>
            <w:tcW w:w="4628" w:type="dxa"/>
            <w:gridSpan w:val="2"/>
            <w:shd w:val="clear" w:color="auto" w:fill="auto"/>
            <w:vAlign w:val="center"/>
          </w:tcPr>
          <w:p w:rsidR="00343F01" w:rsidRPr="007001F1" w:rsidRDefault="00343F01" w:rsidP="00BF1B08">
            <w:pPr>
              <w:jc w:val="both"/>
              <w:rPr>
                <w:color w:val="000000"/>
              </w:rPr>
            </w:pPr>
            <w:r w:rsidRPr="007001F1">
              <w:rPr>
                <w:color w:val="000000"/>
                <w:sz w:val="22"/>
                <w:szCs w:val="22"/>
              </w:rPr>
              <w:t xml:space="preserve">Boli oslovení alebo identifikovaní </w:t>
            </w:r>
            <w:r>
              <w:rPr>
                <w:color w:val="000000"/>
                <w:sz w:val="22"/>
                <w:szCs w:val="22"/>
              </w:rPr>
              <w:t xml:space="preserve">ako </w:t>
            </w:r>
            <w:r w:rsidRPr="007001F1">
              <w:rPr>
                <w:color w:val="000000"/>
                <w:sz w:val="22"/>
                <w:szCs w:val="22"/>
              </w:rPr>
              <w:t>potenciálni dodávatelia také hospodárskej subjekty, ktoré sú oprávnené dodávať službu, tovar alebo prácu v rozsahu predmetu zákazky</w:t>
            </w:r>
            <w:r>
              <w:rPr>
                <w:color w:val="000000"/>
                <w:sz w:val="22"/>
                <w:szCs w:val="22"/>
              </w:rPr>
              <w:t xml:space="preserve"> a ktorí nemajú uložený </w:t>
            </w:r>
            <w:r w:rsidR="00BF1B08" w:rsidRPr="00BF1B08">
              <w:rPr>
                <w:color w:val="000000"/>
                <w:sz w:val="22"/>
                <w:szCs w:val="22"/>
              </w:rPr>
              <w:t>zákaz účasti vo verejnom obstarávaní potvrdený konečným rozhodnutím v Slovenskej republike alebo v štáte sídla, miesta podnikania alebo obvyklého pobytu</w:t>
            </w:r>
            <w:r w:rsidRPr="007001F1">
              <w:rPr>
                <w:color w:val="000000"/>
                <w:sz w:val="22"/>
                <w:szCs w:val="22"/>
              </w:rPr>
              <w:t>?</w:t>
            </w:r>
          </w:p>
        </w:tc>
        <w:tc>
          <w:tcPr>
            <w:tcW w:w="567" w:type="dxa"/>
            <w:shd w:val="clear" w:color="auto" w:fill="auto"/>
            <w:vAlign w:val="center"/>
          </w:tcPr>
          <w:p w:rsidR="00343F01" w:rsidRPr="007001F1" w:rsidRDefault="00343F01" w:rsidP="007C5563">
            <w:pPr>
              <w:jc w:val="center"/>
              <w:rPr>
                <w:color w:val="000000"/>
              </w:rPr>
            </w:pPr>
          </w:p>
        </w:tc>
        <w:tc>
          <w:tcPr>
            <w:tcW w:w="567" w:type="dxa"/>
            <w:shd w:val="clear" w:color="auto" w:fill="auto"/>
            <w:vAlign w:val="center"/>
          </w:tcPr>
          <w:p w:rsidR="00343F01" w:rsidRPr="007001F1" w:rsidRDefault="00343F01" w:rsidP="007C5563">
            <w:pPr>
              <w:jc w:val="center"/>
              <w:rPr>
                <w:color w:val="000000"/>
              </w:rPr>
            </w:pPr>
          </w:p>
        </w:tc>
        <w:tc>
          <w:tcPr>
            <w:tcW w:w="776" w:type="dxa"/>
            <w:shd w:val="clear" w:color="auto" w:fill="auto"/>
            <w:vAlign w:val="center"/>
          </w:tcPr>
          <w:p w:rsidR="00343F01" w:rsidRPr="007001F1" w:rsidRDefault="00343F01" w:rsidP="007C5563">
            <w:pPr>
              <w:jc w:val="center"/>
              <w:rPr>
                <w:color w:val="000000"/>
              </w:rPr>
            </w:pPr>
          </w:p>
        </w:tc>
        <w:tc>
          <w:tcPr>
            <w:tcW w:w="1775" w:type="dxa"/>
            <w:shd w:val="clear" w:color="auto" w:fill="auto"/>
            <w:vAlign w:val="center"/>
          </w:tcPr>
          <w:p w:rsidR="00343F01" w:rsidRPr="007001F1" w:rsidRDefault="00343F01" w:rsidP="007C5563">
            <w:pPr>
              <w:jc w:val="center"/>
              <w:rPr>
                <w:color w:val="000000"/>
              </w:rPr>
            </w:pPr>
          </w:p>
        </w:tc>
      </w:tr>
      <w:tr w:rsidR="00343F01" w:rsidRPr="007001F1" w:rsidTr="000A0E21">
        <w:trPr>
          <w:trHeight w:val="512"/>
        </w:trPr>
        <w:tc>
          <w:tcPr>
            <w:tcW w:w="774" w:type="dxa"/>
            <w:vMerge w:val="restart"/>
            <w:shd w:val="clear" w:color="auto" w:fill="auto"/>
            <w:noWrap/>
            <w:vAlign w:val="center"/>
            <w:hideMark/>
          </w:tcPr>
          <w:p w:rsidR="00343F01" w:rsidRPr="007001F1" w:rsidRDefault="00343F01" w:rsidP="00D2171A">
            <w:pPr>
              <w:jc w:val="center"/>
              <w:rPr>
                <w:color w:val="000000"/>
              </w:rPr>
            </w:pPr>
            <w:r w:rsidRPr="007001F1">
              <w:rPr>
                <w:color w:val="000000"/>
                <w:sz w:val="22"/>
                <w:szCs w:val="22"/>
              </w:rPr>
              <w:t>1</w:t>
            </w:r>
            <w:r>
              <w:rPr>
                <w:color w:val="000000"/>
                <w:sz w:val="22"/>
                <w:szCs w:val="22"/>
              </w:rPr>
              <w:t>2</w:t>
            </w:r>
          </w:p>
        </w:tc>
        <w:tc>
          <w:tcPr>
            <w:tcW w:w="4628" w:type="dxa"/>
            <w:gridSpan w:val="2"/>
            <w:shd w:val="clear" w:color="auto" w:fill="auto"/>
            <w:vAlign w:val="center"/>
            <w:hideMark/>
          </w:tcPr>
          <w:p w:rsidR="00343F01" w:rsidRPr="009B69EE" w:rsidRDefault="00343F01" w:rsidP="00E85DE3">
            <w:pPr>
              <w:pStyle w:val="Odsekzoznamu"/>
              <w:ind w:left="22"/>
              <w:jc w:val="both"/>
              <w:rPr>
                <w:color w:val="000000"/>
              </w:rPr>
            </w:pPr>
            <w:r>
              <w:rPr>
                <w:color w:val="000000"/>
                <w:sz w:val="22"/>
                <w:szCs w:val="22"/>
              </w:rPr>
              <w:t>a)</w:t>
            </w:r>
            <w:r w:rsidRPr="009B69EE">
              <w:rPr>
                <w:color w:val="000000"/>
                <w:sz w:val="22"/>
                <w:szCs w:val="22"/>
              </w:rPr>
              <w:t xml:space="preserve">Je výber úspešného uchádzača odôvodnený vykonaním a riadnym zdokumentovaním prieskumu trhu? </w:t>
            </w:r>
          </w:p>
        </w:tc>
        <w:tc>
          <w:tcPr>
            <w:tcW w:w="567"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567"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776"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1775"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r>
      <w:tr w:rsidR="00343F01" w:rsidRPr="007001F1" w:rsidTr="000A0E21">
        <w:trPr>
          <w:trHeight w:val="512"/>
        </w:trPr>
        <w:tc>
          <w:tcPr>
            <w:tcW w:w="774" w:type="dxa"/>
            <w:vMerge/>
            <w:shd w:val="clear" w:color="auto" w:fill="auto"/>
            <w:noWrap/>
            <w:vAlign w:val="center"/>
          </w:tcPr>
          <w:p w:rsidR="00343F01" w:rsidRPr="007001F1" w:rsidRDefault="00343F01" w:rsidP="00D2171A">
            <w:pPr>
              <w:jc w:val="center"/>
              <w:rPr>
                <w:color w:val="000000"/>
              </w:rPr>
            </w:pPr>
          </w:p>
        </w:tc>
        <w:tc>
          <w:tcPr>
            <w:tcW w:w="4628" w:type="dxa"/>
            <w:gridSpan w:val="2"/>
            <w:shd w:val="clear" w:color="auto" w:fill="auto"/>
            <w:vAlign w:val="center"/>
          </w:tcPr>
          <w:p w:rsidR="00343F01" w:rsidRPr="00CF468C" w:rsidRDefault="00343F01" w:rsidP="00E85DE3">
            <w:pPr>
              <w:pStyle w:val="Odsekzoznamu"/>
              <w:ind w:left="0"/>
              <w:jc w:val="both"/>
              <w:rPr>
                <w:color w:val="000000"/>
              </w:rPr>
            </w:pPr>
            <w:r>
              <w:rPr>
                <w:color w:val="000000"/>
                <w:sz w:val="22"/>
                <w:szCs w:val="22"/>
              </w:rPr>
              <w:t>b)</w:t>
            </w:r>
            <w:r w:rsidRPr="00CF468C">
              <w:rPr>
                <w:color w:val="000000"/>
                <w:sz w:val="22"/>
                <w:szCs w:val="22"/>
              </w:rPr>
              <w:t>Boli ponuky vyhodnotené na základe stanovených kritérií?</w:t>
            </w:r>
          </w:p>
        </w:tc>
        <w:tc>
          <w:tcPr>
            <w:tcW w:w="567" w:type="dxa"/>
            <w:shd w:val="clear" w:color="auto" w:fill="auto"/>
            <w:vAlign w:val="center"/>
          </w:tcPr>
          <w:p w:rsidR="00343F01" w:rsidRPr="007001F1" w:rsidRDefault="00343F01" w:rsidP="007C5563">
            <w:pPr>
              <w:jc w:val="center"/>
              <w:rPr>
                <w:color w:val="000000"/>
              </w:rPr>
            </w:pPr>
          </w:p>
        </w:tc>
        <w:tc>
          <w:tcPr>
            <w:tcW w:w="567" w:type="dxa"/>
            <w:shd w:val="clear" w:color="auto" w:fill="auto"/>
            <w:vAlign w:val="center"/>
          </w:tcPr>
          <w:p w:rsidR="00343F01" w:rsidRPr="007001F1" w:rsidRDefault="00343F01" w:rsidP="007C5563">
            <w:pPr>
              <w:jc w:val="center"/>
              <w:rPr>
                <w:color w:val="000000"/>
              </w:rPr>
            </w:pPr>
          </w:p>
        </w:tc>
        <w:tc>
          <w:tcPr>
            <w:tcW w:w="776" w:type="dxa"/>
            <w:shd w:val="clear" w:color="auto" w:fill="auto"/>
            <w:vAlign w:val="center"/>
          </w:tcPr>
          <w:p w:rsidR="00343F01" w:rsidRPr="007001F1" w:rsidRDefault="00343F01" w:rsidP="007C5563">
            <w:pPr>
              <w:jc w:val="center"/>
              <w:rPr>
                <w:color w:val="000000"/>
              </w:rPr>
            </w:pPr>
          </w:p>
        </w:tc>
        <w:tc>
          <w:tcPr>
            <w:tcW w:w="1775" w:type="dxa"/>
            <w:shd w:val="clear" w:color="auto" w:fill="auto"/>
            <w:vAlign w:val="center"/>
          </w:tcPr>
          <w:p w:rsidR="00343F01" w:rsidRPr="007001F1" w:rsidRDefault="00343F01" w:rsidP="007C5563">
            <w:pPr>
              <w:jc w:val="center"/>
              <w:rPr>
                <w:color w:val="000000"/>
              </w:rPr>
            </w:pPr>
          </w:p>
        </w:tc>
      </w:tr>
      <w:tr w:rsidR="00343F01" w:rsidRPr="007001F1" w:rsidTr="007261E4">
        <w:trPr>
          <w:trHeight w:val="20"/>
        </w:trPr>
        <w:tc>
          <w:tcPr>
            <w:tcW w:w="774" w:type="dxa"/>
            <w:shd w:val="clear" w:color="auto" w:fill="auto"/>
            <w:noWrap/>
            <w:vAlign w:val="center"/>
            <w:hideMark/>
          </w:tcPr>
          <w:p w:rsidR="00343F01" w:rsidRPr="007001F1" w:rsidRDefault="00343F01">
            <w:pPr>
              <w:jc w:val="center"/>
              <w:rPr>
                <w:color w:val="000000"/>
              </w:rPr>
            </w:pPr>
            <w:r w:rsidRPr="007001F1">
              <w:rPr>
                <w:color w:val="000000"/>
                <w:sz w:val="22"/>
                <w:szCs w:val="22"/>
              </w:rPr>
              <w:t>1</w:t>
            </w:r>
            <w:r>
              <w:rPr>
                <w:color w:val="000000"/>
                <w:sz w:val="22"/>
                <w:szCs w:val="22"/>
              </w:rPr>
              <w:t>3</w:t>
            </w:r>
          </w:p>
        </w:tc>
        <w:tc>
          <w:tcPr>
            <w:tcW w:w="4628" w:type="dxa"/>
            <w:gridSpan w:val="2"/>
            <w:shd w:val="clear" w:color="auto" w:fill="auto"/>
            <w:vAlign w:val="center"/>
            <w:hideMark/>
          </w:tcPr>
          <w:p w:rsidR="00343F01" w:rsidRPr="007001F1" w:rsidRDefault="00343F01" w:rsidP="00D5534B">
            <w:pPr>
              <w:jc w:val="both"/>
              <w:rPr>
                <w:color w:val="000000"/>
              </w:rPr>
            </w:pPr>
            <w:r w:rsidRPr="00343F01">
              <w:rPr>
                <w:color w:val="000000"/>
                <w:sz w:val="22"/>
                <w:szCs w:val="22"/>
              </w:rPr>
              <w:t>Obsahuje záznam z</w:t>
            </w:r>
            <w:r w:rsidRPr="007001F1">
              <w:rPr>
                <w:color w:val="000000"/>
                <w:sz w:val="22"/>
                <w:szCs w:val="22"/>
              </w:rPr>
              <w:t xml:space="preserve"> prieskum</w:t>
            </w:r>
            <w:r>
              <w:rPr>
                <w:color w:val="000000"/>
                <w:sz w:val="22"/>
                <w:szCs w:val="22"/>
              </w:rPr>
              <w:t>u</w:t>
            </w:r>
            <w:r w:rsidRPr="007001F1">
              <w:rPr>
                <w:color w:val="000000"/>
                <w:sz w:val="22"/>
                <w:szCs w:val="22"/>
              </w:rPr>
              <w:t xml:space="preserve"> trhu minimálne náležitosti určené Systémom riadenia EŠIF? </w:t>
            </w:r>
          </w:p>
        </w:tc>
        <w:tc>
          <w:tcPr>
            <w:tcW w:w="567"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567"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776"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1775"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r>
      <w:tr w:rsidR="00343F01" w:rsidRPr="007001F1" w:rsidTr="007261E4">
        <w:trPr>
          <w:trHeight w:val="20"/>
        </w:trPr>
        <w:tc>
          <w:tcPr>
            <w:tcW w:w="774" w:type="dxa"/>
            <w:shd w:val="clear" w:color="auto" w:fill="auto"/>
            <w:noWrap/>
            <w:vAlign w:val="center"/>
            <w:hideMark/>
          </w:tcPr>
          <w:p w:rsidR="00343F01" w:rsidRPr="007001F1" w:rsidRDefault="00343F01">
            <w:pPr>
              <w:jc w:val="center"/>
              <w:rPr>
                <w:color w:val="000000"/>
              </w:rPr>
            </w:pPr>
            <w:r w:rsidRPr="007001F1">
              <w:rPr>
                <w:color w:val="000000"/>
                <w:sz w:val="22"/>
                <w:szCs w:val="22"/>
              </w:rPr>
              <w:t>1</w:t>
            </w:r>
            <w:r>
              <w:rPr>
                <w:color w:val="000000"/>
                <w:sz w:val="22"/>
                <w:szCs w:val="22"/>
              </w:rPr>
              <w:t>4</w:t>
            </w:r>
          </w:p>
        </w:tc>
        <w:tc>
          <w:tcPr>
            <w:tcW w:w="4628" w:type="dxa"/>
            <w:gridSpan w:val="2"/>
            <w:shd w:val="clear" w:color="auto" w:fill="auto"/>
            <w:vAlign w:val="center"/>
            <w:hideMark/>
          </w:tcPr>
          <w:p w:rsidR="00343F01" w:rsidRPr="007001F1" w:rsidRDefault="00343F01" w:rsidP="00D5534B">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567"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776"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1775"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r>
      <w:tr w:rsidR="00343F01" w:rsidRPr="007001F1" w:rsidTr="007261E4">
        <w:trPr>
          <w:trHeight w:val="300"/>
        </w:trPr>
        <w:tc>
          <w:tcPr>
            <w:tcW w:w="9087" w:type="dxa"/>
            <w:gridSpan w:val="7"/>
            <w:shd w:val="clear" w:color="auto" w:fill="auto"/>
            <w:noWrap/>
            <w:vAlign w:val="center"/>
          </w:tcPr>
          <w:p w:rsidR="00343F01" w:rsidRPr="007001F1" w:rsidRDefault="00343F01" w:rsidP="007C5563">
            <w:pPr>
              <w:jc w:val="both"/>
              <w:rPr>
                <w:b/>
                <w:sz w:val="20"/>
                <w:szCs w:val="20"/>
              </w:rPr>
            </w:pPr>
            <w:r w:rsidRPr="007001F1">
              <w:rPr>
                <w:b/>
                <w:sz w:val="20"/>
                <w:szCs w:val="20"/>
              </w:rPr>
              <w:t>VYJADRENIE</w:t>
            </w:r>
          </w:p>
          <w:p w:rsidR="00343F01" w:rsidRPr="007001F1" w:rsidRDefault="00343F01" w:rsidP="007C5563">
            <w:pPr>
              <w:jc w:val="both"/>
              <w:rPr>
                <w:sz w:val="20"/>
                <w:szCs w:val="20"/>
              </w:rPr>
            </w:pPr>
          </w:p>
          <w:p w:rsidR="00343F01" w:rsidRPr="00A20234" w:rsidRDefault="00343F01"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12"/>
              <w:t>[1]</w:t>
            </w:r>
          </w:p>
          <w:p w:rsidR="00343F01" w:rsidRPr="007001F1" w:rsidRDefault="00343F01" w:rsidP="007C5563">
            <w:pPr>
              <w:rPr>
                <w:b/>
                <w:bCs/>
                <w:color w:val="000000"/>
              </w:rPr>
            </w:pPr>
          </w:p>
        </w:tc>
      </w:tr>
      <w:tr w:rsidR="00343F01" w:rsidRPr="007001F1" w:rsidTr="007261E4">
        <w:trPr>
          <w:trHeight w:val="300"/>
        </w:trPr>
        <w:tc>
          <w:tcPr>
            <w:tcW w:w="3751" w:type="dxa"/>
            <w:gridSpan w:val="2"/>
            <w:shd w:val="clear" w:color="auto" w:fill="auto"/>
            <w:vAlign w:val="center"/>
            <w:hideMark/>
          </w:tcPr>
          <w:p w:rsidR="00343F01" w:rsidRPr="007001F1" w:rsidRDefault="00343F01" w:rsidP="007C5563">
            <w:pPr>
              <w:rPr>
                <w:b/>
                <w:bCs/>
              </w:rPr>
            </w:pPr>
            <w:r w:rsidRPr="007001F1">
              <w:rPr>
                <w:b/>
                <w:bCs/>
                <w:sz w:val="22"/>
                <w:szCs w:val="22"/>
              </w:rPr>
              <w:t>Kontrolu vykonal</w:t>
            </w:r>
            <w:r w:rsidR="00BD759C">
              <w:rPr>
                <w:rStyle w:val="Odkaznapoznmkupodiarou"/>
                <w:b/>
                <w:bCs/>
                <w:sz w:val="22"/>
                <w:szCs w:val="22"/>
              </w:rPr>
              <w:footnoteReference w:customMarkFollows="1" w:id="113"/>
              <w:t>2</w:t>
            </w:r>
            <w:r w:rsidRPr="007001F1">
              <w:rPr>
                <w:b/>
                <w:bCs/>
                <w:sz w:val="22"/>
                <w:szCs w:val="22"/>
              </w:rPr>
              <w:t>:</w:t>
            </w:r>
          </w:p>
        </w:tc>
        <w:tc>
          <w:tcPr>
            <w:tcW w:w="5336" w:type="dxa"/>
            <w:gridSpan w:val="5"/>
            <w:shd w:val="clear" w:color="auto" w:fill="auto"/>
            <w:vAlign w:val="center"/>
            <w:hideMark/>
          </w:tcPr>
          <w:p w:rsidR="00343F01" w:rsidRPr="007001F1" w:rsidRDefault="00343F01" w:rsidP="007C5563">
            <w:pPr>
              <w:rPr>
                <w:color w:val="000000"/>
              </w:rPr>
            </w:pPr>
            <w:r w:rsidRPr="007001F1">
              <w:rPr>
                <w:color w:val="000000"/>
                <w:sz w:val="22"/>
                <w:szCs w:val="22"/>
              </w:rPr>
              <w:t> </w:t>
            </w:r>
          </w:p>
        </w:tc>
      </w:tr>
      <w:tr w:rsidR="00343F01" w:rsidRPr="007001F1" w:rsidTr="007261E4">
        <w:trPr>
          <w:trHeight w:val="300"/>
        </w:trPr>
        <w:tc>
          <w:tcPr>
            <w:tcW w:w="3751" w:type="dxa"/>
            <w:gridSpan w:val="2"/>
            <w:shd w:val="clear" w:color="auto" w:fill="auto"/>
            <w:vAlign w:val="center"/>
            <w:hideMark/>
          </w:tcPr>
          <w:p w:rsidR="00343F01" w:rsidRPr="007001F1" w:rsidRDefault="00343F01" w:rsidP="007C5563">
            <w:pPr>
              <w:rPr>
                <w:b/>
                <w:bCs/>
              </w:rPr>
            </w:pPr>
            <w:r w:rsidRPr="007001F1">
              <w:rPr>
                <w:b/>
                <w:bCs/>
                <w:sz w:val="22"/>
                <w:szCs w:val="22"/>
              </w:rPr>
              <w:t>Dátum:</w:t>
            </w:r>
          </w:p>
        </w:tc>
        <w:tc>
          <w:tcPr>
            <w:tcW w:w="5336" w:type="dxa"/>
            <w:gridSpan w:val="5"/>
            <w:shd w:val="clear" w:color="auto" w:fill="auto"/>
            <w:vAlign w:val="center"/>
            <w:hideMark/>
          </w:tcPr>
          <w:p w:rsidR="00343F01" w:rsidRPr="007001F1" w:rsidRDefault="00343F01" w:rsidP="007C5563">
            <w:pPr>
              <w:rPr>
                <w:color w:val="000000"/>
              </w:rPr>
            </w:pPr>
            <w:r w:rsidRPr="007001F1">
              <w:rPr>
                <w:color w:val="000000"/>
                <w:sz w:val="22"/>
                <w:szCs w:val="22"/>
              </w:rPr>
              <w:t> </w:t>
            </w:r>
          </w:p>
        </w:tc>
      </w:tr>
      <w:tr w:rsidR="00343F01" w:rsidRPr="007001F1" w:rsidTr="007261E4">
        <w:trPr>
          <w:trHeight w:val="300"/>
        </w:trPr>
        <w:tc>
          <w:tcPr>
            <w:tcW w:w="3751" w:type="dxa"/>
            <w:gridSpan w:val="2"/>
            <w:shd w:val="clear" w:color="000000" w:fill="FFFFFF"/>
            <w:vAlign w:val="center"/>
            <w:hideMark/>
          </w:tcPr>
          <w:p w:rsidR="00343F01" w:rsidRPr="007001F1" w:rsidRDefault="00343F01" w:rsidP="007C5563">
            <w:pPr>
              <w:rPr>
                <w:b/>
                <w:bCs/>
              </w:rPr>
            </w:pPr>
            <w:r w:rsidRPr="007001F1">
              <w:rPr>
                <w:b/>
                <w:bCs/>
                <w:sz w:val="22"/>
                <w:szCs w:val="22"/>
              </w:rPr>
              <w:t>Podpis:</w:t>
            </w:r>
          </w:p>
        </w:tc>
        <w:tc>
          <w:tcPr>
            <w:tcW w:w="5336" w:type="dxa"/>
            <w:gridSpan w:val="5"/>
            <w:shd w:val="clear" w:color="auto" w:fill="auto"/>
            <w:vAlign w:val="center"/>
            <w:hideMark/>
          </w:tcPr>
          <w:p w:rsidR="00343F01" w:rsidRPr="007001F1" w:rsidRDefault="00343F01" w:rsidP="007C5563">
            <w:pPr>
              <w:rPr>
                <w:color w:val="000000"/>
              </w:rPr>
            </w:pPr>
            <w:r w:rsidRPr="007001F1">
              <w:rPr>
                <w:color w:val="000000"/>
                <w:sz w:val="22"/>
                <w:szCs w:val="22"/>
              </w:rPr>
              <w:t> </w:t>
            </w:r>
          </w:p>
        </w:tc>
      </w:tr>
      <w:tr w:rsidR="00343F01" w:rsidRPr="007001F1" w:rsidTr="007261E4">
        <w:trPr>
          <w:trHeight w:val="300"/>
        </w:trPr>
        <w:tc>
          <w:tcPr>
            <w:tcW w:w="9087" w:type="dxa"/>
            <w:gridSpan w:val="7"/>
            <w:shd w:val="clear" w:color="auto" w:fill="auto"/>
            <w:noWrap/>
            <w:vAlign w:val="bottom"/>
            <w:hideMark/>
          </w:tcPr>
          <w:p w:rsidR="00343F01" w:rsidRPr="007001F1" w:rsidRDefault="00343F01" w:rsidP="007C5563">
            <w:pPr>
              <w:jc w:val="center"/>
              <w:rPr>
                <w:color w:val="000000"/>
              </w:rPr>
            </w:pPr>
            <w:r w:rsidRPr="007001F1">
              <w:rPr>
                <w:color w:val="000000"/>
                <w:sz w:val="22"/>
                <w:szCs w:val="22"/>
              </w:rPr>
              <w:t> </w:t>
            </w:r>
          </w:p>
        </w:tc>
      </w:tr>
      <w:tr w:rsidR="00343F01" w:rsidRPr="007001F1" w:rsidTr="007261E4">
        <w:trPr>
          <w:trHeight w:val="300"/>
        </w:trPr>
        <w:tc>
          <w:tcPr>
            <w:tcW w:w="3751" w:type="dxa"/>
            <w:gridSpan w:val="2"/>
            <w:shd w:val="clear" w:color="000000" w:fill="FFFFFF"/>
            <w:vAlign w:val="center"/>
            <w:hideMark/>
          </w:tcPr>
          <w:p w:rsidR="00343F01" w:rsidRPr="007001F1" w:rsidRDefault="00343F01" w:rsidP="007C5563">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114"/>
              <w:t>3</w:t>
            </w:r>
            <w:r w:rsidRPr="007001F1">
              <w:rPr>
                <w:b/>
                <w:bCs/>
                <w:sz w:val="22"/>
                <w:szCs w:val="22"/>
              </w:rPr>
              <w:t>:</w:t>
            </w:r>
          </w:p>
        </w:tc>
        <w:tc>
          <w:tcPr>
            <w:tcW w:w="5336" w:type="dxa"/>
            <w:gridSpan w:val="5"/>
            <w:shd w:val="clear" w:color="auto" w:fill="auto"/>
            <w:vAlign w:val="center"/>
            <w:hideMark/>
          </w:tcPr>
          <w:p w:rsidR="00343F01" w:rsidRPr="007001F1" w:rsidRDefault="00343F01" w:rsidP="007C5563">
            <w:pPr>
              <w:rPr>
                <w:color w:val="000000"/>
              </w:rPr>
            </w:pPr>
            <w:r w:rsidRPr="007001F1">
              <w:rPr>
                <w:color w:val="000000"/>
                <w:sz w:val="22"/>
                <w:szCs w:val="22"/>
              </w:rPr>
              <w:t> </w:t>
            </w:r>
          </w:p>
        </w:tc>
      </w:tr>
      <w:tr w:rsidR="00343F01" w:rsidRPr="007001F1" w:rsidTr="007261E4">
        <w:trPr>
          <w:trHeight w:val="300"/>
        </w:trPr>
        <w:tc>
          <w:tcPr>
            <w:tcW w:w="3751" w:type="dxa"/>
            <w:gridSpan w:val="2"/>
            <w:shd w:val="clear" w:color="000000" w:fill="FFFFFF"/>
            <w:vAlign w:val="center"/>
            <w:hideMark/>
          </w:tcPr>
          <w:p w:rsidR="00343F01" w:rsidRPr="007001F1" w:rsidRDefault="00343F01" w:rsidP="007C5563">
            <w:pPr>
              <w:rPr>
                <w:b/>
                <w:bCs/>
              </w:rPr>
            </w:pPr>
            <w:r w:rsidRPr="007001F1">
              <w:rPr>
                <w:b/>
                <w:bCs/>
                <w:sz w:val="22"/>
                <w:szCs w:val="22"/>
              </w:rPr>
              <w:lastRenderedPageBreak/>
              <w:t xml:space="preserve">Dátum: </w:t>
            </w:r>
          </w:p>
        </w:tc>
        <w:tc>
          <w:tcPr>
            <w:tcW w:w="5336" w:type="dxa"/>
            <w:gridSpan w:val="5"/>
            <w:shd w:val="clear" w:color="auto" w:fill="auto"/>
            <w:vAlign w:val="center"/>
            <w:hideMark/>
          </w:tcPr>
          <w:p w:rsidR="00343F01" w:rsidRPr="007001F1" w:rsidRDefault="00343F01" w:rsidP="007C5563">
            <w:pPr>
              <w:rPr>
                <w:color w:val="000000"/>
              </w:rPr>
            </w:pPr>
            <w:r w:rsidRPr="007001F1">
              <w:rPr>
                <w:color w:val="000000"/>
                <w:sz w:val="22"/>
                <w:szCs w:val="22"/>
              </w:rPr>
              <w:t> </w:t>
            </w:r>
          </w:p>
        </w:tc>
      </w:tr>
      <w:tr w:rsidR="00343F01" w:rsidRPr="007001F1" w:rsidTr="007261E4">
        <w:trPr>
          <w:trHeight w:val="300"/>
        </w:trPr>
        <w:tc>
          <w:tcPr>
            <w:tcW w:w="3751" w:type="dxa"/>
            <w:gridSpan w:val="2"/>
            <w:shd w:val="clear" w:color="000000" w:fill="FFFFFF"/>
            <w:vAlign w:val="center"/>
            <w:hideMark/>
          </w:tcPr>
          <w:p w:rsidR="00343F01" w:rsidRPr="007001F1" w:rsidRDefault="00343F01" w:rsidP="007C5563">
            <w:pPr>
              <w:rPr>
                <w:b/>
                <w:bCs/>
              </w:rPr>
            </w:pPr>
            <w:r w:rsidRPr="007001F1">
              <w:rPr>
                <w:b/>
                <w:bCs/>
                <w:sz w:val="22"/>
                <w:szCs w:val="22"/>
              </w:rPr>
              <w:t>Podpis:</w:t>
            </w:r>
          </w:p>
        </w:tc>
        <w:tc>
          <w:tcPr>
            <w:tcW w:w="5336" w:type="dxa"/>
            <w:gridSpan w:val="5"/>
            <w:shd w:val="clear" w:color="auto" w:fill="auto"/>
            <w:vAlign w:val="center"/>
            <w:hideMark/>
          </w:tcPr>
          <w:p w:rsidR="00343F01" w:rsidRPr="007001F1" w:rsidRDefault="00343F01" w:rsidP="007C5563">
            <w:pPr>
              <w:rPr>
                <w:color w:val="000000"/>
              </w:rPr>
            </w:pPr>
            <w:r w:rsidRPr="007001F1">
              <w:rPr>
                <w:color w:val="000000"/>
                <w:sz w:val="22"/>
                <w:szCs w:val="22"/>
              </w:rPr>
              <w:t> </w:t>
            </w:r>
          </w:p>
        </w:tc>
      </w:tr>
    </w:tbl>
    <w:p w:rsidR="007C5563" w:rsidRPr="007001F1" w:rsidRDefault="007C5563"/>
    <w:p w:rsidR="007C5563" w:rsidRPr="007001F1" w:rsidRDefault="007C5563">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7C5563" w:rsidRPr="007001F1" w:rsidTr="00193C9C">
        <w:trPr>
          <w:trHeight w:val="645"/>
        </w:trPr>
        <w:tc>
          <w:tcPr>
            <w:tcW w:w="9087" w:type="dxa"/>
            <w:gridSpan w:val="7"/>
            <w:shd w:val="clear" w:color="000000" w:fill="60497A"/>
            <w:vAlign w:val="center"/>
            <w:hideMark/>
          </w:tcPr>
          <w:p w:rsidR="007C5563" w:rsidRPr="007001F1" w:rsidRDefault="007C5563" w:rsidP="007C5563">
            <w:pPr>
              <w:jc w:val="center"/>
              <w:rPr>
                <w:b/>
                <w:bCs/>
                <w:color w:val="FFFFFF"/>
              </w:rPr>
            </w:pPr>
            <w:r w:rsidRPr="007001F1">
              <w:rPr>
                <w:b/>
                <w:bCs/>
                <w:color w:val="FFFFFF"/>
              </w:rPr>
              <w:lastRenderedPageBreak/>
              <w:t>Kontrolný zoznam k finančnej kontrole VO</w:t>
            </w:r>
            <w:r w:rsidRPr="007001F1">
              <w:rPr>
                <w:b/>
                <w:bCs/>
                <w:color w:val="FFFFFF"/>
              </w:rPr>
              <w:br/>
            </w:r>
            <w:bookmarkStart w:id="42" w:name="KZ_39"/>
            <w:r w:rsidRPr="007001F1">
              <w:rPr>
                <w:b/>
                <w:bCs/>
                <w:color w:val="FFFFFF"/>
              </w:rPr>
              <w:t xml:space="preserve">Zákazka podľa § 117  ZVO - nad </w:t>
            </w:r>
            <w:r w:rsidR="00343F01">
              <w:rPr>
                <w:b/>
                <w:bCs/>
                <w:color w:val="FFFFFF"/>
              </w:rPr>
              <w:t>30</w:t>
            </w:r>
            <w:r w:rsidRPr="007001F1">
              <w:rPr>
                <w:b/>
                <w:bCs/>
                <w:color w:val="FFFFFF"/>
              </w:rPr>
              <w:t>000 EUR - štandardná ex</w:t>
            </w:r>
            <w:r w:rsidR="00343F01">
              <w:rPr>
                <w:b/>
                <w:bCs/>
                <w:color w:val="FFFFFF"/>
              </w:rPr>
              <w:t xml:space="preserve"> </w:t>
            </w:r>
            <w:r w:rsidRPr="007001F1">
              <w:rPr>
                <w:b/>
                <w:bCs/>
                <w:color w:val="FFFFFF"/>
              </w:rPr>
              <w:t>post kontrola</w:t>
            </w:r>
            <w:bookmarkEnd w:id="42"/>
          </w:p>
        </w:tc>
      </w:tr>
      <w:tr w:rsidR="007C5563" w:rsidRPr="007001F1" w:rsidTr="00193C9C">
        <w:trPr>
          <w:trHeight w:val="330"/>
        </w:trPr>
        <w:tc>
          <w:tcPr>
            <w:tcW w:w="9087" w:type="dxa"/>
            <w:gridSpan w:val="7"/>
            <w:shd w:val="clear" w:color="auto" w:fill="auto"/>
            <w:vAlign w:val="center"/>
            <w:hideMark/>
          </w:tcPr>
          <w:p w:rsidR="007C5563" w:rsidRPr="007001F1" w:rsidRDefault="007C5563" w:rsidP="007C5563">
            <w:pPr>
              <w:jc w:val="center"/>
              <w:rPr>
                <w:b/>
                <w:bCs/>
                <w:color w:val="000000"/>
              </w:rPr>
            </w:pPr>
            <w:r w:rsidRPr="007001F1">
              <w:rPr>
                <w:b/>
                <w:bCs/>
                <w:color w:val="000000"/>
                <w:sz w:val="22"/>
                <w:szCs w:val="22"/>
              </w:rPr>
              <w:t>Identifikácia programu</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programu</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66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30"/>
        </w:trPr>
        <w:tc>
          <w:tcPr>
            <w:tcW w:w="9087" w:type="dxa"/>
            <w:gridSpan w:val="7"/>
            <w:shd w:val="clear" w:color="auto" w:fill="auto"/>
            <w:vAlign w:val="center"/>
            <w:hideMark/>
          </w:tcPr>
          <w:p w:rsidR="007C5563" w:rsidRPr="007001F1" w:rsidRDefault="007C5563" w:rsidP="007C5563">
            <w:pPr>
              <w:jc w:val="center"/>
              <w:rPr>
                <w:b/>
                <w:bCs/>
                <w:color w:val="000000"/>
              </w:rPr>
            </w:pPr>
            <w:r w:rsidRPr="007001F1">
              <w:rPr>
                <w:b/>
                <w:bCs/>
                <w:color w:val="000000"/>
                <w:sz w:val="22"/>
                <w:szCs w:val="22"/>
              </w:rPr>
              <w:t>Identifikácia projektu a prijímateľa</w:t>
            </w:r>
          </w:p>
        </w:tc>
      </w:tr>
      <w:tr w:rsidR="007C5563" w:rsidRPr="007001F1" w:rsidTr="00193C9C">
        <w:trPr>
          <w:trHeight w:val="33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projektu</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30"/>
        </w:trPr>
        <w:tc>
          <w:tcPr>
            <w:tcW w:w="9087" w:type="dxa"/>
            <w:gridSpan w:val="7"/>
            <w:shd w:val="clear" w:color="auto" w:fill="auto"/>
            <w:vAlign w:val="center"/>
            <w:hideMark/>
          </w:tcPr>
          <w:p w:rsidR="007C5563" w:rsidRPr="007001F1" w:rsidRDefault="007C5563" w:rsidP="007C5563">
            <w:pPr>
              <w:jc w:val="center"/>
              <w:rPr>
                <w:b/>
                <w:bCs/>
                <w:color w:val="000000"/>
              </w:rPr>
            </w:pPr>
            <w:r w:rsidRPr="007001F1">
              <w:rPr>
                <w:b/>
                <w:bCs/>
                <w:color w:val="000000"/>
                <w:sz w:val="22"/>
                <w:szCs w:val="22"/>
              </w:rPr>
              <w:t>Identifikácia zákazky</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7C5563" w:rsidRPr="007001F1" w:rsidRDefault="000F623C" w:rsidP="00343F01">
            <w:pPr>
              <w:rPr>
                <w:color w:val="000000"/>
              </w:rPr>
            </w:pPr>
            <w:r w:rsidRPr="007001F1">
              <w:rPr>
                <w:color w:val="000000"/>
                <w:sz w:val="22"/>
                <w:szCs w:val="22"/>
              </w:rPr>
              <w:t>Zákazka s nízkou hodnotou</w:t>
            </w:r>
            <w:r w:rsidR="000C04FA" w:rsidRPr="007001F1">
              <w:rPr>
                <w:color w:val="000000"/>
                <w:sz w:val="22"/>
                <w:szCs w:val="22"/>
              </w:rPr>
              <w:t>-</w:t>
            </w:r>
            <w:r w:rsidRPr="007001F1">
              <w:rPr>
                <w:color w:val="000000"/>
                <w:sz w:val="22"/>
                <w:szCs w:val="22"/>
              </w:rPr>
              <w:t xml:space="preserve">hodnota zákazky </w:t>
            </w:r>
            <w:r w:rsidR="00343F01">
              <w:rPr>
                <w:color w:val="000000"/>
                <w:sz w:val="22"/>
                <w:szCs w:val="22"/>
              </w:rPr>
              <w:t xml:space="preserve">30 </w:t>
            </w:r>
            <w:r w:rsidR="00343F01" w:rsidRPr="007001F1">
              <w:rPr>
                <w:color w:val="000000"/>
                <w:sz w:val="22"/>
                <w:szCs w:val="22"/>
              </w:rPr>
              <w:t xml:space="preserve">000 </w:t>
            </w:r>
            <w:r w:rsidR="007C5563" w:rsidRPr="007001F1">
              <w:rPr>
                <w:color w:val="000000"/>
                <w:sz w:val="22"/>
                <w:szCs w:val="22"/>
              </w:rPr>
              <w:t xml:space="preserve">EUR </w:t>
            </w:r>
            <w:r w:rsidRPr="007001F1">
              <w:rPr>
                <w:color w:val="000000"/>
                <w:sz w:val="22"/>
                <w:szCs w:val="22"/>
              </w:rPr>
              <w:t xml:space="preserve">a vyššia </w:t>
            </w:r>
            <w:r w:rsidR="007C5563" w:rsidRPr="007001F1">
              <w:rPr>
                <w:color w:val="000000"/>
                <w:sz w:val="22"/>
                <w:szCs w:val="22"/>
              </w:rPr>
              <w:t>bez DPH</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xml:space="preserve">Zákazka </w:t>
            </w:r>
            <w:r w:rsidR="000C04FA" w:rsidRPr="007001F1">
              <w:rPr>
                <w:color w:val="000000"/>
                <w:sz w:val="22"/>
                <w:szCs w:val="22"/>
              </w:rPr>
              <w:t xml:space="preserve">s nízkou hodnotou </w:t>
            </w:r>
            <w:r w:rsidRPr="007001F1">
              <w:rPr>
                <w:color w:val="000000"/>
                <w:sz w:val="22"/>
                <w:szCs w:val="22"/>
              </w:rPr>
              <w:t>podľa § 117  ZVO</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7C5563" w:rsidRPr="007001F1" w:rsidRDefault="007C5563" w:rsidP="007C5563">
            <w:pPr>
              <w:rPr>
                <w:color w:val="000000"/>
              </w:rPr>
            </w:pPr>
          </w:p>
        </w:tc>
      </w:tr>
      <w:tr w:rsidR="004D0B9F" w:rsidRPr="007001F1" w:rsidTr="00193C9C">
        <w:trPr>
          <w:trHeight w:val="300"/>
        </w:trPr>
        <w:tc>
          <w:tcPr>
            <w:tcW w:w="3559" w:type="dxa"/>
            <w:gridSpan w:val="2"/>
            <w:shd w:val="clear" w:color="auto" w:fill="auto"/>
            <w:vAlign w:val="center"/>
          </w:tcPr>
          <w:p w:rsidR="004D0B9F" w:rsidRPr="007001F1" w:rsidRDefault="004D0B9F" w:rsidP="007C5563">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7C5563">
            <w:pPr>
              <w:rPr>
                <w:color w:val="000000"/>
              </w:rPr>
            </w:pP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Typ kontroly</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Štandardná ex</w:t>
            </w:r>
            <w:r w:rsidR="00343F01">
              <w:rPr>
                <w:color w:val="000000"/>
                <w:sz w:val="22"/>
                <w:szCs w:val="22"/>
              </w:rPr>
              <w:t xml:space="preserve"> </w:t>
            </w:r>
            <w:r w:rsidRPr="007001F1">
              <w:rPr>
                <w:color w:val="000000"/>
                <w:sz w:val="22"/>
                <w:szCs w:val="22"/>
              </w:rPr>
              <w:t>post kontrola</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zákazky</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dodávateľa</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IČO dodávateľa</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7C5563" w:rsidRPr="007001F1" w:rsidRDefault="007C5563" w:rsidP="007C5563">
            <w:pPr>
              <w:rPr>
                <w:color w:val="000000"/>
              </w:rPr>
            </w:pP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Hodnota zákazky bez DPH</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Oprávnené výdavky z hodnoty zákazky</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15"/>
        </w:trPr>
        <w:tc>
          <w:tcPr>
            <w:tcW w:w="582"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áno</w:t>
            </w:r>
          </w:p>
        </w:tc>
        <w:tc>
          <w:tcPr>
            <w:tcW w:w="567"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nie</w:t>
            </w:r>
          </w:p>
        </w:tc>
        <w:tc>
          <w:tcPr>
            <w:tcW w:w="776"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Poznámka</w:t>
            </w:r>
          </w:p>
        </w:tc>
      </w:tr>
      <w:tr w:rsidR="00640805" w:rsidRPr="007001F1" w:rsidTr="00193C9C">
        <w:trPr>
          <w:trHeight w:val="132"/>
        </w:trPr>
        <w:tc>
          <w:tcPr>
            <w:tcW w:w="582" w:type="dxa"/>
            <w:vMerge w:val="restart"/>
            <w:shd w:val="clear" w:color="auto" w:fill="auto"/>
            <w:noWrap/>
            <w:vAlign w:val="center"/>
            <w:hideMark/>
          </w:tcPr>
          <w:p w:rsidR="00640805" w:rsidRPr="007001F1" w:rsidRDefault="00343F01" w:rsidP="007C5563">
            <w:pPr>
              <w:jc w:val="center"/>
              <w:rPr>
                <w:color w:val="000000"/>
              </w:rPr>
            </w:pPr>
            <w:r>
              <w:rPr>
                <w:color w:val="000000"/>
                <w:sz w:val="22"/>
                <w:szCs w:val="22"/>
              </w:rPr>
              <w:t>1</w:t>
            </w:r>
          </w:p>
        </w:tc>
        <w:tc>
          <w:tcPr>
            <w:tcW w:w="4820" w:type="dxa"/>
            <w:gridSpan w:val="2"/>
            <w:shd w:val="clear" w:color="auto" w:fill="auto"/>
            <w:vAlign w:val="center"/>
            <w:hideMark/>
          </w:tcPr>
          <w:p w:rsidR="00A3755D" w:rsidRPr="007001F1" w:rsidRDefault="00640805" w:rsidP="000A0E21">
            <w:pPr>
              <w:jc w:val="both"/>
            </w:pPr>
            <w:r w:rsidRPr="007001F1">
              <w:rPr>
                <w:sz w:val="22"/>
                <w:szCs w:val="22"/>
              </w:rPr>
              <w:t>a) Bola PH</w:t>
            </w:r>
            <w:r w:rsidR="00D5534B" w:rsidRPr="007001F1">
              <w:rPr>
                <w:sz w:val="22"/>
                <w:szCs w:val="22"/>
              </w:rPr>
              <w:t>Z určená ako cena bez DPH?</w:t>
            </w:r>
          </w:p>
        </w:tc>
        <w:tc>
          <w:tcPr>
            <w:tcW w:w="567" w:type="dxa"/>
            <w:shd w:val="clear" w:color="auto" w:fill="auto"/>
            <w:vAlign w:val="center"/>
            <w:hideMark/>
          </w:tcPr>
          <w:p w:rsidR="00640805" w:rsidRPr="007001F1" w:rsidRDefault="00640805" w:rsidP="007C5563">
            <w:pPr>
              <w:jc w:val="center"/>
            </w:pPr>
            <w:r w:rsidRPr="007001F1">
              <w:rPr>
                <w:sz w:val="22"/>
                <w:szCs w:val="22"/>
              </w:rPr>
              <w:t> </w:t>
            </w:r>
          </w:p>
        </w:tc>
        <w:tc>
          <w:tcPr>
            <w:tcW w:w="567" w:type="dxa"/>
            <w:shd w:val="clear" w:color="auto" w:fill="auto"/>
            <w:vAlign w:val="center"/>
            <w:hideMark/>
          </w:tcPr>
          <w:p w:rsidR="00640805" w:rsidRPr="007001F1" w:rsidRDefault="00640805" w:rsidP="007C5563">
            <w:pPr>
              <w:jc w:val="center"/>
            </w:pPr>
            <w:r w:rsidRPr="007001F1">
              <w:rPr>
                <w:sz w:val="22"/>
                <w:szCs w:val="22"/>
              </w:rPr>
              <w:t> </w:t>
            </w:r>
          </w:p>
        </w:tc>
        <w:tc>
          <w:tcPr>
            <w:tcW w:w="776" w:type="dxa"/>
            <w:shd w:val="clear" w:color="auto" w:fill="auto"/>
            <w:vAlign w:val="center"/>
            <w:hideMark/>
          </w:tcPr>
          <w:p w:rsidR="00640805" w:rsidRPr="007001F1" w:rsidRDefault="00640805" w:rsidP="007C5563">
            <w:pPr>
              <w:jc w:val="center"/>
            </w:pPr>
            <w:r w:rsidRPr="007001F1">
              <w:rPr>
                <w:sz w:val="22"/>
                <w:szCs w:val="22"/>
              </w:rPr>
              <w:t> </w:t>
            </w:r>
          </w:p>
        </w:tc>
        <w:tc>
          <w:tcPr>
            <w:tcW w:w="1775" w:type="dxa"/>
            <w:shd w:val="clear" w:color="auto" w:fill="auto"/>
            <w:vAlign w:val="center"/>
            <w:hideMark/>
          </w:tcPr>
          <w:p w:rsidR="00640805" w:rsidRPr="007001F1" w:rsidRDefault="00640805" w:rsidP="007C5563">
            <w:pPr>
              <w:jc w:val="center"/>
            </w:pPr>
            <w:r w:rsidRPr="007001F1">
              <w:rPr>
                <w:sz w:val="22"/>
                <w:szCs w:val="22"/>
              </w:rPr>
              <w:t> </w:t>
            </w:r>
          </w:p>
        </w:tc>
      </w:tr>
      <w:tr w:rsidR="00640805" w:rsidRPr="007001F1" w:rsidTr="00193C9C">
        <w:trPr>
          <w:trHeight w:val="567"/>
        </w:trPr>
        <w:tc>
          <w:tcPr>
            <w:tcW w:w="582" w:type="dxa"/>
            <w:vMerge/>
            <w:shd w:val="clear" w:color="auto" w:fill="auto"/>
            <w:noWrap/>
            <w:vAlign w:val="center"/>
          </w:tcPr>
          <w:p w:rsidR="00640805" w:rsidRPr="007001F1" w:rsidRDefault="00640805" w:rsidP="007C5563">
            <w:pPr>
              <w:jc w:val="center"/>
              <w:rPr>
                <w:color w:val="000000"/>
              </w:rPr>
            </w:pPr>
          </w:p>
        </w:tc>
        <w:tc>
          <w:tcPr>
            <w:tcW w:w="4820" w:type="dxa"/>
            <w:gridSpan w:val="2"/>
            <w:shd w:val="clear" w:color="auto" w:fill="auto"/>
            <w:vAlign w:val="center"/>
          </w:tcPr>
          <w:p w:rsidR="00640805" w:rsidRPr="007001F1" w:rsidDel="00640805" w:rsidRDefault="00640805" w:rsidP="00A3755D">
            <w:pPr>
              <w:jc w:val="both"/>
            </w:pPr>
            <w:r w:rsidRPr="007001F1">
              <w:rPr>
                <w:sz w:val="22"/>
                <w:szCs w:val="22"/>
              </w:rPr>
              <w:t>b) Bola  PHZ určená na základe údajov a informácií o zákazkách  na rovnaký alebo porovnateľný predmet zákazky,</w:t>
            </w:r>
            <w:r w:rsidR="00343F01">
              <w:rPr>
                <w:color w:val="000000"/>
                <w:sz w:val="22"/>
                <w:szCs w:val="22"/>
              </w:rPr>
              <w:t xml:space="preserve"> prípravnou trhovou konzultáciou,</w:t>
            </w:r>
            <w:r w:rsidR="00343F01" w:rsidRPr="007001F1">
              <w:rPr>
                <w:sz w:val="22"/>
                <w:szCs w:val="22"/>
              </w:rPr>
              <w:t xml:space="preserve"> </w:t>
            </w:r>
            <w:r w:rsidRPr="007001F1">
              <w:rPr>
                <w:sz w:val="22"/>
                <w:szCs w:val="22"/>
              </w:rPr>
              <w:t xml:space="preserve"> r</w:t>
            </w:r>
            <w:r w:rsidR="00CD1E59" w:rsidRPr="007001F1">
              <w:rPr>
                <w:sz w:val="22"/>
                <w:szCs w:val="22"/>
              </w:rPr>
              <w:t>esp. na základe prieskumu trhu</w:t>
            </w:r>
            <w:r w:rsidRPr="007001F1">
              <w:rPr>
                <w:sz w:val="22"/>
                <w:szCs w:val="22"/>
              </w:rPr>
              <w:t>?</w:t>
            </w:r>
          </w:p>
        </w:tc>
        <w:tc>
          <w:tcPr>
            <w:tcW w:w="567" w:type="dxa"/>
            <w:shd w:val="clear" w:color="auto" w:fill="auto"/>
            <w:vAlign w:val="center"/>
          </w:tcPr>
          <w:p w:rsidR="00640805" w:rsidRPr="007001F1" w:rsidRDefault="00640805" w:rsidP="007C5563">
            <w:pPr>
              <w:jc w:val="center"/>
            </w:pPr>
          </w:p>
        </w:tc>
        <w:tc>
          <w:tcPr>
            <w:tcW w:w="567" w:type="dxa"/>
            <w:shd w:val="clear" w:color="auto" w:fill="auto"/>
            <w:vAlign w:val="center"/>
          </w:tcPr>
          <w:p w:rsidR="00640805" w:rsidRPr="007001F1" w:rsidRDefault="00640805" w:rsidP="007C5563">
            <w:pPr>
              <w:jc w:val="center"/>
            </w:pPr>
          </w:p>
        </w:tc>
        <w:tc>
          <w:tcPr>
            <w:tcW w:w="776" w:type="dxa"/>
            <w:shd w:val="clear" w:color="auto" w:fill="auto"/>
            <w:vAlign w:val="center"/>
          </w:tcPr>
          <w:p w:rsidR="00640805" w:rsidRPr="007001F1" w:rsidRDefault="00640805" w:rsidP="007C5563">
            <w:pPr>
              <w:jc w:val="center"/>
            </w:pPr>
          </w:p>
        </w:tc>
        <w:tc>
          <w:tcPr>
            <w:tcW w:w="1775" w:type="dxa"/>
            <w:shd w:val="clear" w:color="auto" w:fill="auto"/>
            <w:vAlign w:val="center"/>
          </w:tcPr>
          <w:p w:rsidR="00640805" w:rsidRPr="007001F1" w:rsidRDefault="00640805" w:rsidP="007C5563">
            <w:pPr>
              <w:jc w:val="center"/>
            </w:pPr>
          </w:p>
        </w:tc>
      </w:tr>
      <w:tr w:rsidR="00640805" w:rsidRPr="007001F1" w:rsidTr="00193C9C">
        <w:trPr>
          <w:trHeight w:val="1158"/>
        </w:trPr>
        <w:tc>
          <w:tcPr>
            <w:tcW w:w="582" w:type="dxa"/>
            <w:vMerge/>
            <w:shd w:val="clear" w:color="auto" w:fill="auto"/>
            <w:noWrap/>
            <w:vAlign w:val="center"/>
          </w:tcPr>
          <w:p w:rsidR="00640805" w:rsidRPr="007001F1" w:rsidRDefault="00640805" w:rsidP="007C5563">
            <w:pPr>
              <w:jc w:val="center"/>
              <w:rPr>
                <w:color w:val="000000"/>
              </w:rPr>
            </w:pPr>
          </w:p>
        </w:tc>
        <w:tc>
          <w:tcPr>
            <w:tcW w:w="4820" w:type="dxa"/>
            <w:gridSpan w:val="2"/>
            <w:shd w:val="clear" w:color="auto" w:fill="auto"/>
            <w:vAlign w:val="center"/>
          </w:tcPr>
          <w:p w:rsidR="00640805" w:rsidRPr="007001F1" w:rsidRDefault="00640805" w:rsidP="00A3755D">
            <w:pPr>
              <w:jc w:val="both"/>
            </w:pPr>
            <w:r w:rsidRPr="007001F1">
              <w:rPr>
                <w:sz w:val="22"/>
                <w:szCs w:val="22"/>
              </w:rPr>
              <w:t>c) Bola PHZ určená tak, že zahŕňa:</w:t>
            </w:r>
          </w:p>
          <w:p w:rsidR="00640805" w:rsidRPr="00C66870" w:rsidRDefault="00640805" w:rsidP="00C66870">
            <w:pPr>
              <w:pStyle w:val="Odsekzoznamu"/>
              <w:numPr>
                <w:ilvl w:val="0"/>
                <w:numId w:val="30"/>
              </w:numPr>
              <w:ind w:left="214" w:hanging="142"/>
              <w:jc w:val="both"/>
            </w:pPr>
            <w:r w:rsidRPr="00C66870">
              <w:rPr>
                <w:sz w:val="22"/>
                <w:szCs w:val="22"/>
              </w:rPr>
              <w:t>PHZ všetkých prípadných častí zákazky,</w:t>
            </w:r>
          </w:p>
          <w:p w:rsidR="00640805" w:rsidRPr="00C66870" w:rsidRDefault="00640805" w:rsidP="00C66870">
            <w:pPr>
              <w:pStyle w:val="Odsekzoznamu"/>
              <w:numPr>
                <w:ilvl w:val="0"/>
                <w:numId w:val="30"/>
              </w:numPr>
              <w:ind w:left="214" w:hanging="142"/>
              <w:jc w:val="both"/>
            </w:pPr>
            <w:r w:rsidRPr="00C66870">
              <w:rPr>
                <w:sz w:val="22"/>
                <w:szCs w:val="22"/>
              </w:rPr>
              <w:t xml:space="preserve">hodnotu opakovaných plnení v priebehu kalendárneho roka, </w:t>
            </w:r>
          </w:p>
          <w:p w:rsidR="00640805" w:rsidRPr="00C66870" w:rsidRDefault="00640805" w:rsidP="00C66870">
            <w:pPr>
              <w:pStyle w:val="Odsekzoznamu"/>
              <w:numPr>
                <w:ilvl w:val="0"/>
                <w:numId w:val="30"/>
              </w:numPr>
              <w:ind w:left="214" w:hanging="142"/>
              <w:jc w:val="both"/>
            </w:pPr>
            <w:r w:rsidRPr="00C66870">
              <w:rPr>
                <w:sz w:val="22"/>
                <w:szCs w:val="22"/>
              </w:rPr>
              <w:t>všetky formy opcií a všetky obnovenia zákazky v priebehu kalendárneho roka,</w:t>
            </w:r>
          </w:p>
          <w:p w:rsidR="00640805" w:rsidRPr="00C66870" w:rsidDel="00640805" w:rsidRDefault="00640805" w:rsidP="00C66870">
            <w:pPr>
              <w:pStyle w:val="Odsekzoznamu"/>
              <w:numPr>
                <w:ilvl w:val="0"/>
                <w:numId w:val="30"/>
              </w:numPr>
              <w:ind w:left="214" w:hanging="142"/>
              <w:jc w:val="both"/>
            </w:pPr>
            <w:r w:rsidRPr="00C66870">
              <w:rPr>
                <w:sz w:val="22"/>
                <w:szCs w:val="22"/>
              </w:rPr>
              <w:lastRenderedPageBreak/>
              <w:t>predpokladanú hodnotu tovaru alebo služieb, ktoré verejný obstarávateľ poskytnú dodávateľovi v súvislosti so zákazkou na uskutočnenie stavebných prác, ak sú potrebné na uskutočnenie stavebných prác?</w:t>
            </w:r>
          </w:p>
        </w:tc>
        <w:tc>
          <w:tcPr>
            <w:tcW w:w="567" w:type="dxa"/>
            <w:shd w:val="clear" w:color="auto" w:fill="auto"/>
            <w:vAlign w:val="center"/>
          </w:tcPr>
          <w:p w:rsidR="00640805" w:rsidRPr="007001F1" w:rsidRDefault="00640805" w:rsidP="007C5563">
            <w:pPr>
              <w:jc w:val="center"/>
            </w:pPr>
          </w:p>
        </w:tc>
        <w:tc>
          <w:tcPr>
            <w:tcW w:w="567" w:type="dxa"/>
            <w:shd w:val="clear" w:color="auto" w:fill="auto"/>
            <w:vAlign w:val="center"/>
          </w:tcPr>
          <w:p w:rsidR="00640805" w:rsidRPr="007001F1" w:rsidRDefault="00640805" w:rsidP="007C5563">
            <w:pPr>
              <w:jc w:val="center"/>
            </w:pPr>
          </w:p>
        </w:tc>
        <w:tc>
          <w:tcPr>
            <w:tcW w:w="776" w:type="dxa"/>
            <w:shd w:val="clear" w:color="auto" w:fill="auto"/>
            <w:vAlign w:val="center"/>
          </w:tcPr>
          <w:p w:rsidR="00640805" w:rsidRPr="007001F1" w:rsidRDefault="00640805" w:rsidP="007C5563">
            <w:pPr>
              <w:jc w:val="center"/>
            </w:pPr>
          </w:p>
        </w:tc>
        <w:tc>
          <w:tcPr>
            <w:tcW w:w="1775" w:type="dxa"/>
            <w:shd w:val="clear" w:color="auto" w:fill="auto"/>
            <w:vAlign w:val="center"/>
          </w:tcPr>
          <w:p w:rsidR="00640805" w:rsidRPr="007001F1" w:rsidRDefault="00640805" w:rsidP="007C5563">
            <w:pPr>
              <w:jc w:val="center"/>
            </w:pPr>
          </w:p>
        </w:tc>
      </w:tr>
      <w:tr w:rsidR="00640805" w:rsidRPr="007001F1" w:rsidTr="00193C9C">
        <w:trPr>
          <w:trHeight w:val="763"/>
        </w:trPr>
        <w:tc>
          <w:tcPr>
            <w:tcW w:w="582" w:type="dxa"/>
            <w:vMerge/>
            <w:shd w:val="clear" w:color="auto" w:fill="auto"/>
            <w:noWrap/>
            <w:vAlign w:val="center"/>
          </w:tcPr>
          <w:p w:rsidR="00640805" w:rsidRPr="007001F1" w:rsidRDefault="00640805" w:rsidP="007C5563">
            <w:pPr>
              <w:jc w:val="center"/>
              <w:rPr>
                <w:color w:val="000000"/>
              </w:rPr>
            </w:pPr>
          </w:p>
        </w:tc>
        <w:tc>
          <w:tcPr>
            <w:tcW w:w="4820" w:type="dxa"/>
            <w:gridSpan w:val="2"/>
            <w:shd w:val="clear" w:color="auto" w:fill="auto"/>
            <w:vAlign w:val="center"/>
          </w:tcPr>
          <w:p w:rsidR="00640805" w:rsidRPr="007001F1" w:rsidDel="00640805" w:rsidRDefault="00640805" w:rsidP="00C66870">
            <w:pPr>
              <w:jc w:val="both"/>
            </w:pPr>
            <w:r w:rsidRPr="007001F1">
              <w:rPr>
                <w:sz w:val="22"/>
                <w:szCs w:val="22"/>
              </w:rPr>
              <w:t xml:space="preserve">d) Je </w:t>
            </w:r>
            <w:r w:rsidR="00C66870">
              <w:rPr>
                <w:sz w:val="22"/>
                <w:szCs w:val="22"/>
              </w:rPr>
              <w:t xml:space="preserve">v prípade zákazky na stavebné práce, </w:t>
            </w:r>
            <w:r w:rsidR="00C66870" w:rsidRPr="007001F1">
              <w:rPr>
                <w:sz w:val="22"/>
                <w:szCs w:val="22"/>
              </w:rPr>
              <w:t xml:space="preserve">PHZ </w:t>
            </w:r>
            <w:r w:rsidRPr="007001F1">
              <w:rPr>
                <w:sz w:val="22"/>
                <w:szCs w:val="22"/>
              </w:rPr>
              <w:t xml:space="preserve">stanovená tak, že nezahŕňa PHZ aj </w:t>
            </w:r>
            <w:r w:rsidR="00C66870">
              <w:rPr>
                <w:sz w:val="22"/>
                <w:szCs w:val="22"/>
              </w:rPr>
              <w:t xml:space="preserve">za </w:t>
            </w:r>
            <w:r w:rsidRPr="007001F1">
              <w:rPr>
                <w:sz w:val="22"/>
                <w:szCs w:val="22"/>
              </w:rPr>
              <w:t>dodávku tovaru alebo poskytnutie služieb, ktoré nie sú nevyhnutné na splnenie zmluvy na stavebné práce?</w:t>
            </w:r>
          </w:p>
        </w:tc>
        <w:tc>
          <w:tcPr>
            <w:tcW w:w="567" w:type="dxa"/>
            <w:shd w:val="clear" w:color="auto" w:fill="auto"/>
            <w:vAlign w:val="center"/>
          </w:tcPr>
          <w:p w:rsidR="00640805" w:rsidRPr="007001F1" w:rsidRDefault="00640805" w:rsidP="007C5563">
            <w:pPr>
              <w:jc w:val="center"/>
            </w:pPr>
          </w:p>
        </w:tc>
        <w:tc>
          <w:tcPr>
            <w:tcW w:w="567" w:type="dxa"/>
            <w:shd w:val="clear" w:color="auto" w:fill="auto"/>
            <w:vAlign w:val="center"/>
          </w:tcPr>
          <w:p w:rsidR="00640805" w:rsidRPr="007001F1" w:rsidRDefault="00640805" w:rsidP="007C5563">
            <w:pPr>
              <w:jc w:val="center"/>
            </w:pPr>
          </w:p>
        </w:tc>
        <w:tc>
          <w:tcPr>
            <w:tcW w:w="776" w:type="dxa"/>
            <w:shd w:val="clear" w:color="auto" w:fill="auto"/>
            <w:vAlign w:val="center"/>
          </w:tcPr>
          <w:p w:rsidR="00640805" w:rsidRPr="007001F1" w:rsidRDefault="00640805" w:rsidP="007C5563">
            <w:pPr>
              <w:jc w:val="center"/>
            </w:pPr>
          </w:p>
        </w:tc>
        <w:tc>
          <w:tcPr>
            <w:tcW w:w="1775" w:type="dxa"/>
            <w:shd w:val="clear" w:color="auto" w:fill="auto"/>
            <w:vAlign w:val="center"/>
          </w:tcPr>
          <w:p w:rsidR="00640805" w:rsidRPr="007001F1" w:rsidRDefault="00640805" w:rsidP="007C5563">
            <w:pPr>
              <w:jc w:val="center"/>
            </w:pPr>
          </w:p>
        </w:tc>
      </w:tr>
      <w:tr w:rsidR="00640805" w:rsidRPr="007001F1" w:rsidTr="00193C9C">
        <w:trPr>
          <w:trHeight w:val="593"/>
        </w:trPr>
        <w:tc>
          <w:tcPr>
            <w:tcW w:w="582" w:type="dxa"/>
            <w:vMerge/>
            <w:shd w:val="clear" w:color="auto" w:fill="auto"/>
            <w:noWrap/>
            <w:vAlign w:val="center"/>
          </w:tcPr>
          <w:p w:rsidR="00640805" w:rsidRPr="007001F1" w:rsidRDefault="00640805" w:rsidP="007C5563">
            <w:pPr>
              <w:jc w:val="center"/>
              <w:rPr>
                <w:color w:val="000000"/>
              </w:rPr>
            </w:pPr>
          </w:p>
        </w:tc>
        <w:tc>
          <w:tcPr>
            <w:tcW w:w="4820" w:type="dxa"/>
            <w:gridSpan w:val="2"/>
            <w:shd w:val="clear" w:color="auto" w:fill="auto"/>
            <w:vAlign w:val="center"/>
          </w:tcPr>
          <w:p w:rsidR="00640805" w:rsidRPr="007001F1" w:rsidDel="00640805" w:rsidRDefault="00640805" w:rsidP="00A3755D">
            <w:pPr>
              <w:jc w:val="both"/>
            </w:pPr>
            <w:r w:rsidRPr="007001F1">
              <w:rPr>
                <w:sz w:val="22"/>
                <w:szCs w:val="22"/>
              </w:rPr>
              <w:t>e) Nedošlo k rozdeleniu zákazky alebo nebol zvolený spôsob určenia jej PHZ s cieľom znížiť PHZ pod finančné limity podľa ZVO?</w:t>
            </w:r>
          </w:p>
        </w:tc>
        <w:tc>
          <w:tcPr>
            <w:tcW w:w="567" w:type="dxa"/>
            <w:shd w:val="clear" w:color="auto" w:fill="auto"/>
            <w:vAlign w:val="center"/>
          </w:tcPr>
          <w:p w:rsidR="00640805" w:rsidRPr="007001F1" w:rsidRDefault="00640805" w:rsidP="007C5563">
            <w:pPr>
              <w:jc w:val="center"/>
            </w:pPr>
          </w:p>
        </w:tc>
        <w:tc>
          <w:tcPr>
            <w:tcW w:w="567" w:type="dxa"/>
            <w:shd w:val="clear" w:color="auto" w:fill="auto"/>
            <w:vAlign w:val="center"/>
          </w:tcPr>
          <w:p w:rsidR="00640805" w:rsidRPr="007001F1" w:rsidRDefault="00640805" w:rsidP="007C5563">
            <w:pPr>
              <w:jc w:val="center"/>
            </w:pPr>
          </w:p>
        </w:tc>
        <w:tc>
          <w:tcPr>
            <w:tcW w:w="776" w:type="dxa"/>
            <w:shd w:val="clear" w:color="auto" w:fill="auto"/>
            <w:vAlign w:val="center"/>
          </w:tcPr>
          <w:p w:rsidR="00640805" w:rsidRPr="007001F1" w:rsidRDefault="00640805" w:rsidP="007C5563">
            <w:pPr>
              <w:jc w:val="center"/>
            </w:pPr>
          </w:p>
        </w:tc>
        <w:tc>
          <w:tcPr>
            <w:tcW w:w="1775" w:type="dxa"/>
            <w:shd w:val="clear" w:color="auto" w:fill="auto"/>
            <w:vAlign w:val="center"/>
          </w:tcPr>
          <w:p w:rsidR="00640805" w:rsidRPr="007001F1" w:rsidRDefault="00640805" w:rsidP="007C5563">
            <w:pPr>
              <w:jc w:val="center"/>
            </w:pPr>
          </w:p>
        </w:tc>
      </w:tr>
      <w:tr w:rsidR="00640805" w:rsidRPr="007001F1" w:rsidTr="00193C9C">
        <w:trPr>
          <w:trHeight w:val="1176"/>
        </w:trPr>
        <w:tc>
          <w:tcPr>
            <w:tcW w:w="582" w:type="dxa"/>
            <w:vMerge/>
            <w:shd w:val="clear" w:color="auto" w:fill="auto"/>
            <w:noWrap/>
            <w:vAlign w:val="center"/>
          </w:tcPr>
          <w:p w:rsidR="00640805" w:rsidRPr="007001F1" w:rsidRDefault="00640805" w:rsidP="007C5563">
            <w:pPr>
              <w:jc w:val="center"/>
              <w:rPr>
                <w:color w:val="000000"/>
              </w:rPr>
            </w:pPr>
          </w:p>
        </w:tc>
        <w:tc>
          <w:tcPr>
            <w:tcW w:w="4820" w:type="dxa"/>
            <w:gridSpan w:val="2"/>
            <w:shd w:val="clear" w:color="auto" w:fill="auto"/>
            <w:vAlign w:val="center"/>
          </w:tcPr>
          <w:p w:rsidR="00640805" w:rsidRPr="007001F1" w:rsidDel="00640805" w:rsidRDefault="00640805" w:rsidP="00ED7644">
            <w:pPr>
              <w:jc w:val="both"/>
            </w:pPr>
            <w:r w:rsidRPr="007001F1">
              <w:rPr>
                <w:sz w:val="22"/>
                <w:szCs w:val="22"/>
              </w:rPr>
              <w:t>f) Boli v dokumentácii k verejnému obstarávaniu aj informácie a podklady, na základe ktorých bola určená PHZ a to najmä záznam z prieskumu trhu, aktualizovaný rozpočet zo žiadosti o NFP?</w:t>
            </w:r>
          </w:p>
        </w:tc>
        <w:tc>
          <w:tcPr>
            <w:tcW w:w="567" w:type="dxa"/>
            <w:shd w:val="clear" w:color="auto" w:fill="auto"/>
            <w:vAlign w:val="center"/>
          </w:tcPr>
          <w:p w:rsidR="00640805" w:rsidRPr="007001F1" w:rsidRDefault="00640805" w:rsidP="007C5563">
            <w:pPr>
              <w:jc w:val="center"/>
            </w:pPr>
          </w:p>
        </w:tc>
        <w:tc>
          <w:tcPr>
            <w:tcW w:w="567" w:type="dxa"/>
            <w:shd w:val="clear" w:color="auto" w:fill="auto"/>
            <w:vAlign w:val="center"/>
          </w:tcPr>
          <w:p w:rsidR="00640805" w:rsidRPr="007001F1" w:rsidRDefault="00640805" w:rsidP="007C5563">
            <w:pPr>
              <w:jc w:val="center"/>
            </w:pPr>
          </w:p>
        </w:tc>
        <w:tc>
          <w:tcPr>
            <w:tcW w:w="776" w:type="dxa"/>
            <w:shd w:val="clear" w:color="auto" w:fill="auto"/>
            <w:vAlign w:val="center"/>
          </w:tcPr>
          <w:p w:rsidR="00640805" w:rsidRPr="007001F1" w:rsidRDefault="00640805" w:rsidP="007C5563">
            <w:pPr>
              <w:jc w:val="center"/>
            </w:pPr>
          </w:p>
        </w:tc>
        <w:tc>
          <w:tcPr>
            <w:tcW w:w="1775" w:type="dxa"/>
            <w:shd w:val="clear" w:color="auto" w:fill="auto"/>
            <w:vAlign w:val="center"/>
          </w:tcPr>
          <w:p w:rsidR="00640805" w:rsidRPr="007001F1" w:rsidRDefault="00640805" w:rsidP="007C5563">
            <w:pPr>
              <w:jc w:val="center"/>
            </w:pPr>
          </w:p>
        </w:tc>
      </w:tr>
      <w:tr w:rsidR="00640805" w:rsidRPr="007001F1" w:rsidTr="00193C9C">
        <w:trPr>
          <w:trHeight w:val="370"/>
        </w:trPr>
        <w:tc>
          <w:tcPr>
            <w:tcW w:w="582" w:type="dxa"/>
            <w:vMerge/>
            <w:shd w:val="clear" w:color="auto" w:fill="auto"/>
            <w:noWrap/>
            <w:vAlign w:val="center"/>
          </w:tcPr>
          <w:p w:rsidR="00640805" w:rsidRPr="007001F1" w:rsidRDefault="00640805" w:rsidP="007C5563">
            <w:pPr>
              <w:jc w:val="center"/>
              <w:rPr>
                <w:color w:val="000000"/>
              </w:rPr>
            </w:pPr>
          </w:p>
        </w:tc>
        <w:tc>
          <w:tcPr>
            <w:tcW w:w="4820" w:type="dxa"/>
            <w:gridSpan w:val="2"/>
            <w:shd w:val="clear" w:color="auto" w:fill="auto"/>
            <w:vAlign w:val="center"/>
          </w:tcPr>
          <w:p w:rsidR="00640805" w:rsidRPr="007001F1" w:rsidDel="00640805" w:rsidRDefault="00640805" w:rsidP="00A3755D">
            <w:pPr>
              <w:jc w:val="both"/>
            </w:pPr>
            <w:r w:rsidRPr="007001F1">
              <w:rPr>
                <w:sz w:val="22"/>
                <w:szCs w:val="22"/>
              </w:rPr>
              <w:t>g) Bola PHZ platná v čase zač</w:t>
            </w:r>
            <w:r w:rsidR="00A3755D" w:rsidRPr="007001F1">
              <w:rPr>
                <w:sz w:val="22"/>
                <w:szCs w:val="22"/>
              </w:rPr>
              <w:t>atia postupu zadávania zákazky?</w:t>
            </w:r>
          </w:p>
        </w:tc>
        <w:tc>
          <w:tcPr>
            <w:tcW w:w="567" w:type="dxa"/>
            <w:shd w:val="clear" w:color="auto" w:fill="auto"/>
            <w:vAlign w:val="center"/>
          </w:tcPr>
          <w:p w:rsidR="00640805" w:rsidRPr="007001F1" w:rsidRDefault="00640805" w:rsidP="007C5563">
            <w:pPr>
              <w:jc w:val="center"/>
            </w:pPr>
          </w:p>
        </w:tc>
        <w:tc>
          <w:tcPr>
            <w:tcW w:w="567" w:type="dxa"/>
            <w:shd w:val="clear" w:color="auto" w:fill="auto"/>
            <w:vAlign w:val="center"/>
          </w:tcPr>
          <w:p w:rsidR="00640805" w:rsidRPr="007001F1" w:rsidRDefault="00640805" w:rsidP="007C5563">
            <w:pPr>
              <w:jc w:val="center"/>
            </w:pPr>
          </w:p>
        </w:tc>
        <w:tc>
          <w:tcPr>
            <w:tcW w:w="776" w:type="dxa"/>
            <w:shd w:val="clear" w:color="auto" w:fill="auto"/>
            <w:vAlign w:val="center"/>
          </w:tcPr>
          <w:p w:rsidR="00640805" w:rsidRPr="007001F1" w:rsidRDefault="00640805" w:rsidP="007C5563">
            <w:pPr>
              <w:jc w:val="center"/>
            </w:pPr>
          </w:p>
        </w:tc>
        <w:tc>
          <w:tcPr>
            <w:tcW w:w="1775" w:type="dxa"/>
            <w:shd w:val="clear" w:color="auto" w:fill="auto"/>
            <w:vAlign w:val="center"/>
          </w:tcPr>
          <w:p w:rsidR="00640805" w:rsidRPr="007001F1" w:rsidRDefault="00640805" w:rsidP="007C5563">
            <w:pPr>
              <w:jc w:val="center"/>
            </w:pPr>
          </w:p>
        </w:tc>
      </w:tr>
      <w:tr w:rsidR="00640805" w:rsidRPr="007001F1" w:rsidTr="00193C9C">
        <w:trPr>
          <w:trHeight w:val="1423"/>
        </w:trPr>
        <w:tc>
          <w:tcPr>
            <w:tcW w:w="582" w:type="dxa"/>
            <w:vMerge/>
            <w:shd w:val="clear" w:color="auto" w:fill="auto"/>
            <w:noWrap/>
            <w:vAlign w:val="center"/>
          </w:tcPr>
          <w:p w:rsidR="00640805" w:rsidRPr="007001F1" w:rsidRDefault="00640805" w:rsidP="007C5563">
            <w:pPr>
              <w:jc w:val="center"/>
              <w:rPr>
                <w:color w:val="000000"/>
              </w:rPr>
            </w:pPr>
          </w:p>
        </w:tc>
        <w:tc>
          <w:tcPr>
            <w:tcW w:w="4820" w:type="dxa"/>
            <w:gridSpan w:val="2"/>
            <w:shd w:val="clear" w:color="auto" w:fill="auto"/>
            <w:vAlign w:val="center"/>
          </w:tcPr>
          <w:p w:rsidR="00640805" w:rsidRPr="007001F1" w:rsidRDefault="00640805" w:rsidP="00A3755D">
            <w:pPr>
              <w:jc w:val="both"/>
            </w:pPr>
            <w:r w:rsidRPr="007001F1">
              <w:rPr>
                <w:sz w:val="22"/>
                <w:szCs w:val="22"/>
              </w:rPr>
              <w:t>h) Je PHZ v nadväznosti na hodnotu opakovaných plnení v priebehu kalendárneho roka, resp. počas platnosti zmluvy, ak sa zmluva uzatvára na dlhšie obdobie ako jeden kalendárny rok, nižšia ako:</w:t>
            </w:r>
          </w:p>
          <w:p w:rsidR="00640805" w:rsidRPr="00C66870" w:rsidRDefault="00343F01" w:rsidP="00C66870">
            <w:pPr>
              <w:pStyle w:val="Odsekzoznamu"/>
              <w:numPr>
                <w:ilvl w:val="0"/>
                <w:numId w:val="31"/>
              </w:numPr>
              <w:ind w:left="214" w:hanging="142"/>
              <w:jc w:val="both"/>
            </w:pPr>
            <w:r>
              <w:rPr>
                <w:sz w:val="22"/>
                <w:szCs w:val="22"/>
              </w:rPr>
              <w:t>7</w:t>
            </w:r>
            <w:r w:rsidR="00640805" w:rsidRPr="00C66870">
              <w:rPr>
                <w:sz w:val="22"/>
                <w:szCs w:val="22"/>
              </w:rPr>
              <w:t>0 000 eur, ak ide o zákazku na dodanie tovaru, okrem potravín</w:t>
            </w:r>
            <w:r>
              <w:rPr>
                <w:sz w:val="22"/>
                <w:szCs w:val="22"/>
              </w:rPr>
              <w:t xml:space="preserve"> a </w:t>
            </w:r>
            <w:r w:rsidRPr="00C66870">
              <w:rPr>
                <w:sz w:val="22"/>
                <w:szCs w:val="22"/>
              </w:rPr>
              <w:t xml:space="preserve">zákazku na poskytnutie služby, okrem služby uvedenej v </w:t>
            </w:r>
            <w:hyperlink r:id="rId12" w:anchor="prilohy.priloha-priloha_c_1_k_zakonu_c_343_2015_z_z.oznacenie" w:tooltip="Odkaz na predpis alebo ustanovenie" w:history="1">
              <w:r w:rsidRPr="00C66870">
                <w:rPr>
                  <w:bCs/>
                  <w:sz w:val="22"/>
                  <w:szCs w:val="22"/>
                  <w:u w:val="single"/>
                </w:rPr>
                <w:t>prílohe č. 1</w:t>
              </w:r>
            </w:hyperlink>
            <w:r w:rsidRPr="00C66870">
              <w:rPr>
                <w:sz w:val="22"/>
                <w:szCs w:val="22"/>
              </w:rPr>
              <w:t xml:space="preserve"> ZVO</w:t>
            </w:r>
            <w:r>
              <w:rPr>
                <w:sz w:val="22"/>
                <w:szCs w:val="22"/>
              </w:rPr>
              <w:t>,</w:t>
            </w:r>
          </w:p>
          <w:p w:rsidR="00640805" w:rsidRPr="00C66870" w:rsidRDefault="00343F01" w:rsidP="00C66870">
            <w:pPr>
              <w:pStyle w:val="Odsekzoznamu"/>
              <w:numPr>
                <w:ilvl w:val="0"/>
                <w:numId w:val="31"/>
              </w:numPr>
              <w:ind w:left="214" w:hanging="142"/>
              <w:jc w:val="both"/>
            </w:pPr>
            <w:r>
              <w:rPr>
                <w:sz w:val="22"/>
                <w:szCs w:val="22"/>
              </w:rPr>
              <w:t>18</w:t>
            </w:r>
            <w:r w:rsidR="00640805" w:rsidRPr="00C66870">
              <w:rPr>
                <w:sz w:val="22"/>
                <w:szCs w:val="22"/>
              </w:rPr>
              <w:t>0 000 eur, ak ide o zákazku na uskutočnenie stavebných prác</w:t>
            </w:r>
            <w:r w:rsidR="00B72111" w:rsidRPr="00C66870">
              <w:rPr>
                <w:sz w:val="22"/>
                <w:szCs w:val="22"/>
              </w:rPr>
              <w:t>,</w:t>
            </w:r>
          </w:p>
          <w:p w:rsidR="0038726D" w:rsidRPr="00C66870" w:rsidRDefault="0038726D" w:rsidP="00C66870">
            <w:pPr>
              <w:pStyle w:val="Odsekzoznamu"/>
              <w:numPr>
                <w:ilvl w:val="0"/>
                <w:numId w:val="31"/>
              </w:numPr>
              <w:ind w:left="214" w:hanging="142"/>
              <w:jc w:val="both"/>
            </w:pPr>
            <w:r w:rsidRPr="00C66870">
              <w:rPr>
                <w:sz w:val="22"/>
                <w:szCs w:val="22"/>
              </w:rPr>
              <w:t>2</w:t>
            </w:r>
            <w:r w:rsidR="00343F01">
              <w:rPr>
                <w:sz w:val="22"/>
                <w:szCs w:val="22"/>
              </w:rPr>
              <w:t>6</w:t>
            </w:r>
            <w:r w:rsidRPr="00C66870">
              <w:rPr>
                <w:sz w:val="22"/>
                <w:szCs w:val="22"/>
              </w:rPr>
              <w:t>0 000 eur, ak ide o služby uvedené v prílohe č. 1 ZVO (sociálne služby a iné osobitné služby</w:t>
            </w:r>
            <w:r w:rsidR="00B72111" w:rsidRPr="00C66870">
              <w:rPr>
                <w:sz w:val="22"/>
                <w:szCs w:val="22"/>
              </w:rPr>
              <w:t>),</w:t>
            </w:r>
          </w:p>
          <w:p w:rsidR="00B72111" w:rsidRPr="00FA5F58" w:rsidRDefault="00343F01" w:rsidP="00C66870">
            <w:pPr>
              <w:pStyle w:val="Odsekzoznamu"/>
              <w:numPr>
                <w:ilvl w:val="0"/>
                <w:numId w:val="31"/>
              </w:numPr>
              <w:ind w:left="214" w:hanging="142"/>
              <w:jc w:val="both"/>
            </w:pPr>
            <w:r>
              <w:rPr>
                <w:sz w:val="22"/>
                <w:szCs w:val="22"/>
              </w:rPr>
              <w:t>144</w:t>
            </w:r>
            <w:r w:rsidRPr="00C66870">
              <w:rPr>
                <w:sz w:val="22"/>
                <w:szCs w:val="22"/>
              </w:rPr>
              <w:t> </w:t>
            </w:r>
            <w:r w:rsidR="00B72111" w:rsidRPr="00C66870">
              <w:rPr>
                <w:sz w:val="22"/>
                <w:szCs w:val="22"/>
              </w:rPr>
              <w:t>000 eur,</w:t>
            </w:r>
            <w:r w:rsidR="00392D45">
              <w:rPr>
                <w:sz w:val="22"/>
                <w:szCs w:val="22"/>
              </w:rPr>
              <w:t xml:space="preserve"> resp. 221 000</w:t>
            </w:r>
            <w:r w:rsidR="00B72111" w:rsidRPr="00C66870">
              <w:rPr>
                <w:sz w:val="22"/>
                <w:szCs w:val="22"/>
              </w:rPr>
              <w:t xml:space="preserve"> ak ide o potraviny</w:t>
            </w:r>
            <w:r w:rsidR="00B72111" w:rsidRPr="00FA5F58">
              <w:rPr>
                <w:sz w:val="22"/>
                <w:szCs w:val="22"/>
              </w:rPr>
              <w:t>;</w:t>
            </w:r>
          </w:p>
          <w:p w:rsidR="005B76E7" w:rsidRDefault="005B76E7" w:rsidP="00B72111">
            <w:pPr>
              <w:jc w:val="both"/>
            </w:pPr>
          </w:p>
          <w:p w:rsidR="005B76E7" w:rsidRDefault="005B76E7" w:rsidP="00B72111">
            <w:pPr>
              <w:jc w:val="both"/>
            </w:pPr>
            <w:r>
              <w:rPr>
                <w:sz w:val="22"/>
                <w:szCs w:val="22"/>
              </w:rPr>
              <w:t>V prípade osoby podľa § 8 ZVO</w:t>
            </w:r>
            <w:r w:rsidR="0004341D">
              <w:rPr>
                <w:sz w:val="22"/>
                <w:szCs w:val="22"/>
              </w:rPr>
              <w:t xml:space="preserve"> (ak jej verejný obstarávateľ poskytuje viac ako 50% </w:t>
            </w:r>
            <w:r w:rsidR="0004341D" w:rsidRPr="0004341D">
              <w:rPr>
                <w:sz w:val="22"/>
                <w:szCs w:val="22"/>
              </w:rPr>
              <w:t xml:space="preserve">finančných prostriedkov na dodanie tovaru, na uskutočnenie stavebných prác </w:t>
            </w:r>
            <w:r w:rsidR="0004341D">
              <w:rPr>
                <w:sz w:val="22"/>
                <w:szCs w:val="22"/>
              </w:rPr>
              <w:t>alebo</w:t>
            </w:r>
            <w:r w:rsidR="0004341D" w:rsidRPr="0004341D">
              <w:rPr>
                <w:sz w:val="22"/>
                <w:szCs w:val="22"/>
              </w:rPr>
              <w:t xml:space="preserve"> na poskytnutie služieb</w:t>
            </w:r>
            <w:r w:rsidR="0004341D">
              <w:rPr>
                <w:sz w:val="22"/>
                <w:szCs w:val="22"/>
              </w:rPr>
              <w:t>) PHZ</w:t>
            </w:r>
            <w:r w:rsidR="0004341D" w:rsidRPr="007001F1">
              <w:rPr>
                <w:sz w:val="22"/>
                <w:szCs w:val="22"/>
              </w:rPr>
              <w:t xml:space="preserve"> v nadväznosti na hodnotu opakovaných plnení v priebehu kalendárneho roka, resp. počas platnosti zmluvy, ak sa zmluva uzatvára na dlhšie obdobie ako jeden kalendárny rok</w:t>
            </w:r>
            <w:r w:rsidR="0004341D">
              <w:rPr>
                <w:sz w:val="22"/>
                <w:szCs w:val="22"/>
              </w:rPr>
              <w:t xml:space="preserve">, je </w:t>
            </w:r>
            <w:r>
              <w:rPr>
                <w:sz w:val="22"/>
                <w:szCs w:val="22"/>
              </w:rPr>
              <w:t>nižšia ako:</w:t>
            </w:r>
          </w:p>
          <w:p w:rsidR="005B76E7" w:rsidRPr="0004341D" w:rsidRDefault="00343F01" w:rsidP="0004341D">
            <w:pPr>
              <w:pStyle w:val="Odsekzoznamu"/>
              <w:numPr>
                <w:ilvl w:val="0"/>
                <w:numId w:val="32"/>
              </w:numPr>
              <w:ind w:left="214" w:hanging="142"/>
              <w:jc w:val="both"/>
            </w:pPr>
            <w:r>
              <w:rPr>
                <w:sz w:val="22"/>
                <w:szCs w:val="22"/>
              </w:rPr>
              <w:t>10</w:t>
            </w:r>
            <w:r w:rsidR="005B76E7" w:rsidRPr="0004341D">
              <w:rPr>
                <w:sz w:val="22"/>
                <w:szCs w:val="22"/>
              </w:rPr>
              <w:t>0 000 eur, ak ide o zákazku na dodanie tovaru, okrem potravín</w:t>
            </w:r>
            <w:r>
              <w:rPr>
                <w:sz w:val="22"/>
                <w:szCs w:val="22"/>
              </w:rPr>
              <w:t xml:space="preserve"> a </w:t>
            </w:r>
            <w:r w:rsidRPr="00C66870">
              <w:rPr>
                <w:sz w:val="22"/>
                <w:szCs w:val="22"/>
              </w:rPr>
              <w:t xml:space="preserve">zákazku na poskytnutie služby, okrem služby uvedenej v </w:t>
            </w:r>
            <w:hyperlink r:id="rId13" w:anchor="prilohy.priloha-priloha_c_1_k_zakonu_c_343_2015_z_z.oznacenie" w:tooltip="Odkaz na predpis alebo ustanovenie" w:history="1">
              <w:r w:rsidRPr="00C66870">
                <w:rPr>
                  <w:bCs/>
                  <w:sz w:val="22"/>
                  <w:szCs w:val="22"/>
                  <w:u w:val="single"/>
                </w:rPr>
                <w:t>prílohe č. 1</w:t>
              </w:r>
            </w:hyperlink>
            <w:r w:rsidRPr="00C66870">
              <w:rPr>
                <w:sz w:val="22"/>
                <w:szCs w:val="22"/>
              </w:rPr>
              <w:t xml:space="preserve"> ZVO</w:t>
            </w:r>
            <w:r w:rsidR="005B76E7" w:rsidRPr="0004341D">
              <w:rPr>
                <w:sz w:val="22"/>
                <w:szCs w:val="22"/>
              </w:rPr>
              <w:t>,</w:t>
            </w:r>
          </w:p>
          <w:p w:rsidR="00681103" w:rsidRPr="0004341D" w:rsidRDefault="00343F01" w:rsidP="00FA5F58">
            <w:pPr>
              <w:pStyle w:val="Odsekzoznamu"/>
              <w:numPr>
                <w:ilvl w:val="0"/>
                <w:numId w:val="32"/>
              </w:numPr>
              <w:ind w:left="214" w:hanging="142"/>
              <w:jc w:val="both"/>
            </w:pPr>
            <w:r>
              <w:rPr>
                <w:sz w:val="22"/>
                <w:szCs w:val="22"/>
              </w:rPr>
              <w:t>221</w:t>
            </w:r>
            <w:r w:rsidR="005B76E7" w:rsidRPr="0004341D">
              <w:rPr>
                <w:sz w:val="22"/>
                <w:szCs w:val="22"/>
              </w:rPr>
              <w:t xml:space="preserve"> 000 eur</w:t>
            </w:r>
            <w:r>
              <w:rPr>
                <w:sz w:val="22"/>
                <w:szCs w:val="22"/>
              </w:rPr>
              <w:t xml:space="preserve"> </w:t>
            </w:r>
            <w:r w:rsidR="00681103" w:rsidRPr="0004341D">
              <w:rPr>
                <w:sz w:val="22"/>
                <w:szCs w:val="22"/>
              </w:rPr>
              <w:t>ak ide o zákazku na potraviny,</w:t>
            </w:r>
          </w:p>
          <w:p w:rsidR="005B76E7" w:rsidRPr="0004341D" w:rsidRDefault="00343F01" w:rsidP="0004341D">
            <w:pPr>
              <w:pStyle w:val="Odsekzoznamu"/>
              <w:numPr>
                <w:ilvl w:val="0"/>
                <w:numId w:val="32"/>
              </w:numPr>
              <w:ind w:left="214" w:hanging="142"/>
              <w:jc w:val="both"/>
            </w:pPr>
            <w:r>
              <w:rPr>
                <w:sz w:val="22"/>
                <w:szCs w:val="22"/>
              </w:rPr>
              <w:t>25</w:t>
            </w:r>
            <w:r w:rsidRPr="0004341D">
              <w:rPr>
                <w:sz w:val="22"/>
                <w:szCs w:val="22"/>
              </w:rPr>
              <w:t xml:space="preserve">0 </w:t>
            </w:r>
            <w:r w:rsidR="005B76E7" w:rsidRPr="0004341D">
              <w:rPr>
                <w:sz w:val="22"/>
                <w:szCs w:val="22"/>
              </w:rPr>
              <w:t>000 eur, ak ide o zákazku na uskutočnenie stavebných prác,</w:t>
            </w:r>
          </w:p>
          <w:p w:rsidR="005B76E7" w:rsidRPr="0004341D" w:rsidRDefault="00343F01" w:rsidP="0004341D">
            <w:pPr>
              <w:pStyle w:val="Odsekzoznamu"/>
              <w:numPr>
                <w:ilvl w:val="0"/>
                <w:numId w:val="32"/>
              </w:numPr>
              <w:ind w:left="214" w:hanging="142"/>
              <w:jc w:val="both"/>
            </w:pPr>
            <w:r>
              <w:rPr>
                <w:sz w:val="22"/>
                <w:szCs w:val="22"/>
              </w:rPr>
              <w:t>55</w:t>
            </w:r>
            <w:r w:rsidR="005B76E7" w:rsidRPr="0004341D">
              <w:rPr>
                <w:sz w:val="22"/>
                <w:szCs w:val="22"/>
              </w:rPr>
              <w:t>0 000 eur, ak ide o služby uvedené v prílohe č. 1 ZVO (sociálne služby a iné osobitné služby),</w:t>
            </w:r>
          </w:p>
          <w:p w:rsidR="005B76E7" w:rsidRPr="0004341D" w:rsidDel="00640805" w:rsidRDefault="005B76E7" w:rsidP="0004341D">
            <w:pPr>
              <w:pStyle w:val="Odsekzoznamu"/>
              <w:numPr>
                <w:ilvl w:val="0"/>
                <w:numId w:val="32"/>
              </w:numPr>
              <w:ind w:left="214" w:hanging="142"/>
              <w:jc w:val="both"/>
            </w:pPr>
          </w:p>
        </w:tc>
        <w:tc>
          <w:tcPr>
            <w:tcW w:w="567" w:type="dxa"/>
            <w:shd w:val="clear" w:color="auto" w:fill="auto"/>
            <w:vAlign w:val="center"/>
          </w:tcPr>
          <w:p w:rsidR="00640805" w:rsidRPr="007001F1" w:rsidRDefault="00640805" w:rsidP="007C5563">
            <w:pPr>
              <w:jc w:val="center"/>
            </w:pPr>
          </w:p>
        </w:tc>
        <w:tc>
          <w:tcPr>
            <w:tcW w:w="567" w:type="dxa"/>
            <w:shd w:val="clear" w:color="auto" w:fill="auto"/>
            <w:vAlign w:val="center"/>
          </w:tcPr>
          <w:p w:rsidR="00640805" w:rsidRPr="007001F1" w:rsidRDefault="00640805" w:rsidP="007C5563">
            <w:pPr>
              <w:jc w:val="center"/>
            </w:pPr>
          </w:p>
        </w:tc>
        <w:tc>
          <w:tcPr>
            <w:tcW w:w="776" w:type="dxa"/>
            <w:shd w:val="clear" w:color="auto" w:fill="auto"/>
            <w:vAlign w:val="center"/>
          </w:tcPr>
          <w:p w:rsidR="00640805" w:rsidRPr="007001F1" w:rsidRDefault="00640805" w:rsidP="007C5563">
            <w:pPr>
              <w:jc w:val="center"/>
            </w:pPr>
          </w:p>
        </w:tc>
        <w:tc>
          <w:tcPr>
            <w:tcW w:w="1775" w:type="dxa"/>
            <w:shd w:val="clear" w:color="auto" w:fill="auto"/>
            <w:vAlign w:val="center"/>
          </w:tcPr>
          <w:p w:rsidR="00640805" w:rsidRPr="007001F1" w:rsidRDefault="00640805" w:rsidP="007C5563">
            <w:pPr>
              <w:jc w:val="center"/>
            </w:pPr>
          </w:p>
        </w:tc>
      </w:tr>
      <w:tr w:rsidR="00640805" w:rsidRPr="007001F1" w:rsidTr="00193C9C">
        <w:trPr>
          <w:trHeight w:val="510"/>
        </w:trPr>
        <w:tc>
          <w:tcPr>
            <w:tcW w:w="582" w:type="dxa"/>
            <w:vMerge/>
            <w:shd w:val="clear" w:color="auto" w:fill="auto"/>
            <w:noWrap/>
            <w:vAlign w:val="center"/>
          </w:tcPr>
          <w:p w:rsidR="00640805" w:rsidRPr="007001F1" w:rsidRDefault="00640805" w:rsidP="007C5563">
            <w:pPr>
              <w:jc w:val="center"/>
              <w:rPr>
                <w:color w:val="000000"/>
              </w:rPr>
            </w:pPr>
          </w:p>
        </w:tc>
        <w:tc>
          <w:tcPr>
            <w:tcW w:w="4820" w:type="dxa"/>
            <w:gridSpan w:val="2"/>
            <w:shd w:val="clear" w:color="auto" w:fill="auto"/>
            <w:vAlign w:val="center"/>
          </w:tcPr>
          <w:p w:rsidR="00A3755D" w:rsidRPr="007001F1" w:rsidDel="00640805" w:rsidRDefault="00A3755D" w:rsidP="000A0E21">
            <w:pPr>
              <w:jc w:val="both"/>
            </w:pPr>
            <w:r w:rsidRPr="007001F1">
              <w:rPr>
                <w:color w:val="000000"/>
                <w:sz w:val="22"/>
                <w:szCs w:val="22"/>
              </w:rPr>
              <w:t>i)</w:t>
            </w:r>
            <w:r w:rsidR="00640805" w:rsidRPr="007001F1">
              <w:rPr>
                <w:color w:val="000000"/>
                <w:sz w:val="22"/>
                <w:szCs w:val="22"/>
              </w:rPr>
              <w:t>Bola PHZ určená v súlade s ostatnými ustanoveniami §6 ZVO?</w:t>
            </w:r>
          </w:p>
        </w:tc>
        <w:tc>
          <w:tcPr>
            <w:tcW w:w="567" w:type="dxa"/>
            <w:shd w:val="clear" w:color="auto" w:fill="auto"/>
            <w:vAlign w:val="center"/>
          </w:tcPr>
          <w:p w:rsidR="00640805" w:rsidRPr="007001F1" w:rsidRDefault="00640805" w:rsidP="007C5563">
            <w:pPr>
              <w:jc w:val="center"/>
            </w:pPr>
          </w:p>
        </w:tc>
        <w:tc>
          <w:tcPr>
            <w:tcW w:w="567" w:type="dxa"/>
            <w:shd w:val="clear" w:color="auto" w:fill="auto"/>
            <w:vAlign w:val="center"/>
          </w:tcPr>
          <w:p w:rsidR="00640805" w:rsidRPr="007001F1" w:rsidRDefault="00640805" w:rsidP="007C5563">
            <w:pPr>
              <w:jc w:val="center"/>
            </w:pPr>
          </w:p>
        </w:tc>
        <w:tc>
          <w:tcPr>
            <w:tcW w:w="776" w:type="dxa"/>
            <w:shd w:val="clear" w:color="auto" w:fill="auto"/>
            <w:vAlign w:val="center"/>
          </w:tcPr>
          <w:p w:rsidR="00640805" w:rsidRPr="007001F1" w:rsidRDefault="00640805" w:rsidP="007C5563">
            <w:pPr>
              <w:jc w:val="center"/>
            </w:pPr>
          </w:p>
        </w:tc>
        <w:tc>
          <w:tcPr>
            <w:tcW w:w="1775" w:type="dxa"/>
            <w:shd w:val="clear" w:color="auto" w:fill="auto"/>
            <w:vAlign w:val="center"/>
          </w:tcPr>
          <w:p w:rsidR="00640805" w:rsidRPr="007001F1" w:rsidRDefault="00640805" w:rsidP="007C5563">
            <w:pPr>
              <w:jc w:val="center"/>
            </w:pPr>
          </w:p>
        </w:tc>
      </w:tr>
      <w:tr w:rsidR="00BC1C04" w:rsidRPr="007001F1" w:rsidTr="00193C9C">
        <w:trPr>
          <w:trHeight w:val="20"/>
        </w:trPr>
        <w:tc>
          <w:tcPr>
            <w:tcW w:w="582" w:type="dxa"/>
            <w:vMerge w:val="restart"/>
            <w:shd w:val="clear" w:color="auto" w:fill="auto"/>
            <w:noWrap/>
            <w:vAlign w:val="center"/>
            <w:hideMark/>
          </w:tcPr>
          <w:p w:rsidR="00BC1C04" w:rsidRPr="007001F1" w:rsidRDefault="00BC1C04" w:rsidP="007C5563">
            <w:pPr>
              <w:jc w:val="center"/>
              <w:rPr>
                <w:color w:val="000000"/>
              </w:rPr>
            </w:pPr>
            <w:r>
              <w:rPr>
                <w:color w:val="000000"/>
                <w:sz w:val="22"/>
                <w:szCs w:val="22"/>
              </w:rPr>
              <w:t>2</w:t>
            </w:r>
          </w:p>
        </w:tc>
        <w:tc>
          <w:tcPr>
            <w:tcW w:w="4820" w:type="dxa"/>
            <w:gridSpan w:val="2"/>
            <w:shd w:val="clear" w:color="auto" w:fill="auto"/>
            <w:vAlign w:val="center"/>
            <w:hideMark/>
          </w:tcPr>
          <w:p w:rsidR="00BC1C04" w:rsidRPr="007001F1" w:rsidRDefault="00BC1C04" w:rsidP="00A43DB0">
            <w:pPr>
              <w:jc w:val="both"/>
            </w:pPr>
            <w:r>
              <w:rPr>
                <w:sz w:val="22"/>
                <w:szCs w:val="22"/>
              </w:rPr>
              <w:t xml:space="preserve">a) Boli hospodárne </w:t>
            </w:r>
            <w:r w:rsidRPr="007001F1">
              <w:rPr>
                <w:sz w:val="22"/>
                <w:szCs w:val="22"/>
              </w:rPr>
              <w:t>vynaložené náklady na predmet zákazky?</w:t>
            </w:r>
          </w:p>
        </w:tc>
        <w:tc>
          <w:tcPr>
            <w:tcW w:w="567" w:type="dxa"/>
            <w:shd w:val="clear" w:color="auto" w:fill="auto"/>
            <w:vAlign w:val="center"/>
            <w:hideMark/>
          </w:tcPr>
          <w:p w:rsidR="00BC1C04" w:rsidRPr="007001F1" w:rsidRDefault="00BC1C04" w:rsidP="007C5563">
            <w:pPr>
              <w:jc w:val="center"/>
            </w:pPr>
            <w:r w:rsidRPr="007001F1">
              <w:rPr>
                <w:sz w:val="22"/>
                <w:szCs w:val="22"/>
              </w:rPr>
              <w:t> </w:t>
            </w:r>
          </w:p>
        </w:tc>
        <w:tc>
          <w:tcPr>
            <w:tcW w:w="567" w:type="dxa"/>
            <w:shd w:val="clear" w:color="auto" w:fill="auto"/>
            <w:vAlign w:val="center"/>
            <w:hideMark/>
          </w:tcPr>
          <w:p w:rsidR="00BC1C04" w:rsidRPr="007001F1" w:rsidRDefault="00BC1C04" w:rsidP="007C5563">
            <w:pPr>
              <w:jc w:val="center"/>
            </w:pPr>
            <w:r w:rsidRPr="007001F1">
              <w:rPr>
                <w:sz w:val="22"/>
                <w:szCs w:val="22"/>
              </w:rPr>
              <w:t> </w:t>
            </w:r>
          </w:p>
        </w:tc>
        <w:tc>
          <w:tcPr>
            <w:tcW w:w="776" w:type="dxa"/>
            <w:shd w:val="clear" w:color="auto" w:fill="auto"/>
            <w:vAlign w:val="center"/>
            <w:hideMark/>
          </w:tcPr>
          <w:p w:rsidR="00BC1C04" w:rsidRPr="007001F1" w:rsidRDefault="00BC1C04" w:rsidP="007C5563">
            <w:pPr>
              <w:jc w:val="center"/>
            </w:pPr>
            <w:r w:rsidRPr="007001F1">
              <w:rPr>
                <w:sz w:val="22"/>
                <w:szCs w:val="22"/>
              </w:rPr>
              <w:t> </w:t>
            </w:r>
          </w:p>
        </w:tc>
        <w:tc>
          <w:tcPr>
            <w:tcW w:w="1775" w:type="dxa"/>
            <w:shd w:val="clear" w:color="auto" w:fill="auto"/>
            <w:vAlign w:val="center"/>
            <w:hideMark/>
          </w:tcPr>
          <w:p w:rsidR="00BC1C04" w:rsidRPr="007001F1" w:rsidRDefault="00BC1C04" w:rsidP="007C5563">
            <w:pPr>
              <w:jc w:val="center"/>
            </w:pPr>
            <w:r w:rsidRPr="007001F1">
              <w:rPr>
                <w:sz w:val="22"/>
                <w:szCs w:val="22"/>
              </w:rPr>
              <w:t> </w:t>
            </w:r>
          </w:p>
        </w:tc>
      </w:tr>
      <w:tr w:rsidR="00BC1C04" w:rsidRPr="007001F1" w:rsidTr="00193C9C">
        <w:trPr>
          <w:trHeight w:val="20"/>
        </w:trPr>
        <w:tc>
          <w:tcPr>
            <w:tcW w:w="582" w:type="dxa"/>
            <w:vMerge/>
            <w:shd w:val="clear" w:color="auto" w:fill="auto"/>
            <w:noWrap/>
            <w:vAlign w:val="center"/>
          </w:tcPr>
          <w:p w:rsidR="00BC1C04" w:rsidRPr="007001F1" w:rsidDel="00343F01" w:rsidRDefault="00BC1C04" w:rsidP="007C5563">
            <w:pPr>
              <w:jc w:val="center"/>
              <w:rPr>
                <w:color w:val="000000"/>
                <w:sz w:val="22"/>
                <w:szCs w:val="22"/>
              </w:rPr>
            </w:pPr>
          </w:p>
        </w:tc>
        <w:tc>
          <w:tcPr>
            <w:tcW w:w="4820" w:type="dxa"/>
            <w:gridSpan w:val="2"/>
            <w:shd w:val="clear" w:color="auto" w:fill="auto"/>
            <w:vAlign w:val="center"/>
          </w:tcPr>
          <w:p w:rsidR="00BC1C04" w:rsidRPr="007001F1" w:rsidDel="00A43DB0" w:rsidRDefault="00BC1C04" w:rsidP="00A43DB0">
            <w:pPr>
              <w:jc w:val="both"/>
              <w:rPr>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BC1C04" w:rsidRPr="007001F1" w:rsidRDefault="00BC1C04" w:rsidP="007C5563">
            <w:pPr>
              <w:jc w:val="center"/>
              <w:rPr>
                <w:sz w:val="22"/>
                <w:szCs w:val="22"/>
              </w:rPr>
            </w:pPr>
          </w:p>
        </w:tc>
        <w:tc>
          <w:tcPr>
            <w:tcW w:w="567" w:type="dxa"/>
            <w:shd w:val="clear" w:color="auto" w:fill="auto"/>
            <w:vAlign w:val="center"/>
          </w:tcPr>
          <w:p w:rsidR="00BC1C04" w:rsidRPr="007001F1" w:rsidRDefault="00BC1C04" w:rsidP="007C5563">
            <w:pPr>
              <w:jc w:val="center"/>
              <w:rPr>
                <w:sz w:val="22"/>
                <w:szCs w:val="22"/>
              </w:rPr>
            </w:pPr>
          </w:p>
        </w:tc>
        <w:tc>
          <w:tcPr>
            <w:tcW w:w="776" w:type="dxa"/>
            <w:shd w:val="clear" w:color="auto" w:fill="auto"/>
            <w:vAlign w:val="center"/>
          </w:tcPr>
          <w:p w:rsidR="00BC1C04" w:rsidRPr="007001F1" w:rsidRDefault="00BC1C04" w:rsidP="007C5563">
            <w:pPr>
              <w:jc w:val="center"/>
              <w:rPr>
                <w:sz w:val="22"/>
                <w:szCs w:val="22"/>
              </w:rPr>
            </w:pPr>
          </w:p>
        </w:tc>
        <w:tc>
          <w:tcPr>
            <w:tcW w:w="1775" w:type="dxa"/>
            <w:shd w:val="clear" w:color="auto" w:fill="auto"/>
            <w:vAlign w:val="center"/>
          </w:tcPr>
          <w:p w:rsidR="00BC1C04" w:rsidRPr="007001F1" w:rsidRDefault="00BC1C04" w:rsidP="007C5563">
            <w:pPr>
              <w:jc w:val="center"/>
              <w:rPr>
                <w:sz w:val="22"/>
                <w:szCs w:val="22"/>
              </w:rPr>
            </w:pPr>
          </w:p>
        </w:tc>
      </w:tr>
      <w:tr w:rsidR="007C5563" w:rsidRPr="007001F1" w:rsidTr="00193C9C">
        <w:trPr>
          <w:trHeight w:val="20"/>
        </w:trPr>
        <w:tc>
          <w:tcPr>
            <w:tcW w:w="582" w:type="dxa"/>
            <w:shd w:val="clear" w:color="auto" w:fill="auto"/>
            <w:noWrap/>
            <w:vAlign w:val="center"/>
            <w:hideMark/>
          </w:tcPr>
          <w:p w:rsidR="007C5563" w:rsidRPr="007001F1" w:rsidRDefault="00343F01" w:rsidP="007C5563">
            <w:pPr>
              <w:jc w:val="center"/>
              <w:rPr>
                <w:color w:val="000000"/>
              </w:rPr>
            </w:pPr>
            <w:r>
              <w:rPr>
                <w:color w:val="000000"/>
                <w:sz w:val="22"/>
                <w:szCs w:val="22"/>
              </w:rPr>
              <w:t>3</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Obsahovala výzva na súťaž minimálne identifikáciu prijímateľa, jednoznačnú a úplnú špecifikáciu predmetu zákazky a prípadných ďalších podmienok súťaže, podmienky realizácie zmluvy, kritériá na vyhodnotenie ponúk, presnú lehotu a adresu na predkladanie ponúk?</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087F73" w:rsidRPr="007001F1" w:rsidTr="00193C9C">
        <w:trPr>
          <w:trHeight w:val="20"/>
        </w:trPr>
        <w:tc>
          <w:tcPr>
            <w:tcW w:w="582" w:type="dxa"/>
            <w:shd w:val="clear" w:color="auto" w:fill="auto"/>
            <w:noWrap/>
            <w:vAlign w:val="center"/>
          </w:tcPr>
          <w:p w:rsidR="00087F73" w:rsidRPr="007001F1" w:rsidRDefault="00343F01" w:rsidP="007C5563">
            <w:pPr>
              <w:jc w:val="center"/>
              <w:rPr>
                <w:color w:val="000000"/>
              </w:rPr>
            </w:pPr>
            <w:r>
              <w:rPr>
                <w:color w:val="000000"/>
                <w:sz w:val="22"/>
                <w:szCs w:val="22"/>
              </w:rPr>
              <w:t>4</w:t>
            </w:r>
          </w:p>
        </w:tc>
        <w:tc>
          <w:tcPr>
            <w:tcW w:w="4820" w:type="dxa"/>
            <w:gridSpan w:val="2"/>
            <w:shd w:val="clear" w:color="auto" w:fill="auto"/>
            <w:vAlign w:val="center"/>
          </w:tcPr>
          <w:p w:rsidR="00087F73" w:rsidRPr="007001F1" w:rsidRDefault="00087F73" w:rsidP="00A3755D">
            <w:pPr>
              <w:jc w:val="both"/>
            </w:pPr>
            <w:r>
              <w:rPr>
                <w:color w:val="000000"/>
                <w:sz w:val="22"/>
                <w:szCs w:val="22"/>
              </w:rPr>
              <w:t>Boli stanovené kritériá na vyhodnotenie ponúk primerané a súviseli s predmetom zákazky?</w:t>
            </w:r>
          </w:p>
        </w:tc>
        <w:tc>
          <w:tcPr>
            <w:tcW w:w="567" w:type="dxa"/>
            <w:shd w:val="clear" w:color="auto" w:fill="auto"/>
            <w:vAlign w:val="center"/>
          </w:tcPr>
          <w:p w:rsidR="00087F73" w:rsidRPr="007001F1" w:rsidRDefault="00087F73" w:rsidP="007C5563">
            <w:pPr>
              <w:jc w:val="center"/>
            </w:pPr>
          </w:p>
        </w:tc>
        <w:tc>
          <w:tcPr>
            <w:tcW w:w="567" w:type="dxa"/>
            <w:shd w:val="clear" w:color="auto" w:fill="auto"/>
            <w:vAlign w:val="center"/>
          </w:tcPr>
          <w:p w:rsidR="00087F73" w:rsidRPr="007001F1" w:rsidRDefault="00087F73" w:rsidP="007C5563">
            <w:pPr>
              <w:jc w:val="center"/>
            </w:pPr>
          </w:p>
        </w:tc>
        <w:tc>
          <w:tcPr>
            <w:tcW w:w="776" w:type="dxa"/>
            <w:shd w:val="clear" w:color="auto" w:fill="auto"/>
            <w:vAlign w:val="center"/>
          </w:tcPr>
          <w:p w:rsidR="00087F73" w:rsidRPr="007001F1" w:rsidRDefault="00087F73" w:rsidP="007C5563">
            <w:pPr>
              <w:jc w:val="center"/>
            </w:pPr>
          </w:p>
        </w:tc>
        <w:tc>
          <w:tcPr>
            <w:tcW w:w="1775" w:type="dxa"/>
            <w:shd w:val="clear" w:color="auto" w:fill="auto"/>
            <w:vAlign w:val="center"/>
          </w:tcPr>
          <w:p w:rsidR="00087F73" w:rsidRPr="007001F1" w:rsidRDefault="00087F73" w:rsidP="007C5563">
            <w:pPr>
              <w:jc w:val="center"/>
            </w:pPr>
          </w:p>
        </w:tc>
      </w:tr>
      <w:tr w:rsidR="007C5563" w:rsidRPr="007001F1" w:rsidTr="00193C9C">
        <w:trPr>
          <w:trHeight w:val="20"/>
        </w:trPr>
        <w:tc>
          <w:tcPr>
            <w:tcW w:w="582" w:type="dxa"/>
            <w:shd w:val="clear" w:color="auto" w:fill="auto"/>
            <w:noWrap/>
            <w:vAlign w:val="center"/>
            <w:hideMark/>
          </w:tcPr>
          <w:p w:rsidR="007C5563" w:rsidRPr="007001F1" w:rsidRDefault="00343F01" w:rsidP="007C5563">
            <w:pPr>
              <w:jc w:val="center"/>
              <w:rPr>
                <w:color w:val="000000"/>
              </w:rPr>
            </w:pPr>
            <w:r>
              <w:rPr>
                <w:color w:val="000000"/>
                <w:sz w:val="22"/>
                <w:szCs w:val="22"/>
              </w:rPr>
              <w:t>5</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 xml:space="preserve">Zaslal prijímateľ v ten istý deň ako zverejnil výzvu na súťaž na svojom webovom sídle, informáciu o tomto zverejnení aj na osobitný </w:t>
            </w:r>
            <w:r w:rsidR="00756F96">
              <w:rPr>
                <w:sz w:val="22"/>
                <w:szCs w:val="22"/>
              </w:rPr>
              <w:t>e-</w:t>
            </w:r>
            <w:r w:rsidRPr="007001F1">
              <w:rPr>
                <w:sz w:val="22"/>
                <w:szCs w:val="22"/>
              </w:rPr>
              <w:t>mailový kontakt</w:t>
            </w:r>
            <w:r w:rsidR="00756F96">
              <w:rPr>
                <w:sz w:val="22"/>
                <w:szCs w:val="22"/>
              </w:rPr>
              <w:t xml:space="preserve"> CKO</w:t>
            </w:r>
            <w:r w:rsidR="00343F01">
              <w:rPr>
                <w:sz w:val="22"/>
                <w:szCs w:val="22"/>
              </w:rPr>
              <w:t xml:space="preserve"> </w:t>
            </w:r>
            <w:hyperlink r:id="rId14" w:history="1">
              <w:r w:rsidR="00ED7644" w:rsidRPr="00567CB4">
                <w:rPr>
                  <w:rStyle w:val="Hypertextovprepojenie"/>
                  <w:sz w:val="22"/>
                  <w:szCs w:val="22"/>
                </w:rPr>
                <w:t>zakazkycko@vlada.gov.sk</w:t>
              </w:r>
            </w:hyperlink>
            <w:r w:rsidRPr="007001F1">
              <w:rPr>
                <w:sz w:val="22"/>
                <w:szCs w:val="22"/>
              </w:rPr>
              <w:t>?</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7C5563" w:rsidRPr="007001F1" w:rsidTr="00193C9C">
        <w:trPr>
          <w:trHeight w:val="20"/>
        </w:trPr>
        <w:tc>
          <w:tcPr>
            <w:tcW w:w="582" w:type="dxa"/>
            <w:shd w:val="clear" w:color="auto" w:fill="auto"/>
            <w:noWrap/>
            <w:vAlign w:val="center"/>
            <w:hideMark/>
          </w:tcPr>
          <w:p w:rsidR="007C5563" w:rsidRPr="007001F1" w:rsidRDefault="00343F01" w:rsidP="007C5563">
            <w:pPr>
              <w:jc w:val="center"/>
              <w:rPr>
                <w:color w:val="000000"/>
              </w:rPr>
            </w:pPr>
            <w:r>
              <w:rPr>
                <w:color w:val="000000"/>
                <w:sz w:val="22"/>
                <w:szCs w:val="22"/>
              </w:rPr>
              <w:t>6</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Zaslal  prijímateľ  súčasne so zverejnením výzvy na súťaž a jej zaslaním na zverejnenie CKO</w:t>
            </w:r>
            <w:r w:rsidR="00756F96">
              <w:rPr>
                <w:sz w:val="22"/>
                <w:szCs w:val="22"/>
              </w:rPr>
              <w:t>,</w:t>
            </w:r>
            <w:r w:rsidRPr="007001F1">
              <w:rPr>
                <w:sz w:val="22"/>
                <w:szCs w:val="22"/>
              </w:rPr>
              <w:t xml:space="preserve"> zároveň túto výzvu minimálne</w:t>
            </w:r>
            <w:r w:rsidR="00E26AF3" w:rsidRPr="007001F1">
              <w:rPr>
                <w:sz w:val="22"/>
                <w:szCs w:val="22"/>
              </w:rPr>
              <w:t xml:space="preserve"> trom</w:t>
            </w:r>
            <w:r w:rsidRPr="007001F1">
              <w:rPr>
                <w:sz w:val="22"/>
                <w:szCs w:val="22"/>
              </w:rPr>
              <w:t xml:space="preserve"> vybraným záujemcom?</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6E2FCF" w:rsidRPr="007001F1" w:rsidTr="00193C9C">
        <w:trPr>
          <w:trHeight w:val="20"/>
        </w:trPr>
        <w:tc>
          <w:tcPr>
            <w:tcW w:w="582" w:type="dxa"/>
            <w:shd w:val="clear" w:color="auto" w:fill="auto"/>
            <w:noWrap/>
            <w:vAlign w:val="center"/>
          </w:tcPr>
          <w:p w:rsidR="006E2FCF" w:rsidRPr="007001F1" w:rsidRDefault="00343F01" w:rsidP="007C5563">
            <w:pPr>
              <w:jc w:val="center"/>
              <w:rPr>
                <w:color w:val="000000"/>
              </w:rPr>
            </w:pPr>
            <w:r>
              <w:rPr>
                <w:color w:val="000000"/>
                <w:sz w:val="22"/>
                <w:szCs w:val="22"/>
              </w:rPr>
              <w:t>7</w:t>
            </w:r>
          </w:p>
        </w:tc>
        <w:tc>
          <w:tcPr>
            <w:tcW w:w="4820" w:type="dxa"/>
            <w:gridSpan w:val="2"/>
            <w:shd w:val="clear" w:color="auto" w:fill="auto"/>
            <w:vAlign w:val="center"/>
          </w:tcPr>
          <w:p w:rsidR="006E2FCF" w:rsidRPr="007001F1" w:rsidRDefault="006E2FCF" w:rsidP="00A3755D">
            <w:pPr>
              <w:jc w:val="both"/>
            </w:pPr>
            <w:r w:rsidRPr="007001F1">
              <w:rPr>
                <w:sz w:val="22"/>
                <w:szCs w:val="22"/>
              </w:rPr>
              <w:t xml:space="preserve">Bola zverejnená výzva na súťaž na webovom sídle prijímateľa </w:t>
            </w:r>
            <w:r w:rsidR="00343F01">
              <w:rPr>
                <w:sz w:val="22"/>
                <w:szCs w:val="22"/>
              </w:rPr>
              <w:t xml:space="preserve">alebo  na inom vhodnom mieste </w:t>
            </w:r>
            <w:r w:rsidRPr="007001F1">
              <w:rPr>
                <w:sz w:val="22"/>
                <w:szCs w:val="22"/>
              </w:rPr>
              <w:t xml:space="preserve">minimálne </w:t>
            </w:r>
            <w:r w:rsidR="000E236A">
              <w:rPr>
                <w:sz w:val="22"/>
                <w:szCs w:val="22"/>
              </w:rPr>
              <w:t xml:space="preserve">celých </w:t>
            </w:r>
            <w:r w:rsidRPr="007001F1">
              <w:rPr>
                <w:sz w:val="22"/>
                <w:szCs w:val="22"/>
              </w:rPr>
              <w:t xml:space="preserve">5 pracovných dní </w:t>
            </w:r>
            <w:r w:rsidR="00343F01">
              <w:rPr>
                <w:sz w:val="22"/>
                <w:szCs w:val="22"/>
              </w:rPr>
              <w:t>v prípade zákaziek na tovary a poskytnutie služieb a minimálne celých</w:t>
            </w:r>
            <w:r w:rsidR="00343F01" w:rsidRPr="007001F1">
              <w:rPr>
                <w:sz w:val="22"/>
                <w:szCs w:val="22"/>
              </w:rPr>
              <w:t xml:space="preserve"> </w:t>
            </w:r>
            <w:r w:rsidR="00343F01">
              <w:rPr>
                <w:sz w:val="22"/>
                <w:szCs w:val="22"/>
              </w:rPr>
              <w:t xml:space="preserve">7 pracovných dní v prípade zákaziek na uskutočnenie stavebných prác </w:t>
            </w:r>
            <w:r w:rsidRPr="007001F1">
              <w:rPr>
                <w:sz w:val="22"/>
                <w:szCs w:val="22"/>
              </w:rPr>
              <w:t>pred dňom predkladania ponúk</w:t>
            </w:r>
            <w:r w:rsidR="00681103">
              <w:rPr>
                <w:sz w:val="22"/>
                <w:szCs w:val="22"/>
              </w:rPr>
              <w:t xml:space="preserve"> (do lehoty sa nezapočítava deň zverejnenia)</w:t>
            </w:r>
            <w:r w:rsidRPr="007001F1">
              <w:rPr>
                <w:sz w:val="22"/>
                <w:szCs w:val="22"/>
              </w:rPr>
              <w:t>?</w:t>
            </w:r>
          </w:p>
        </w:tc>
        <w:tc>
          <w:tcPr>
            <w:tcW w:w="567" w:type="dxa"/>
            <w:shd w:val="clear" w:color="auto" w:fill="auto"/>
            <w:vAlign w:val="center"/>
          </w:tcPr>
          <w:p w:rsidR="006E2FCF" w:rsidRPr="007001F1" w:rsidRDefault="006E2FCF" w:rsidP="007C5563">
            <w:pPr>
              <w:jc w:val="center"/>
            </w:pPr>
          </w:p>
        </w:tc>
        <w:tc>
          <w:tcPr>
            <w:tcW w:w="567" w:type="dxa"/>
            <w:shd w:val="clear" w:color="auto" w:fill="auto"/>
            <w:vAlign w:val="center"/>
          </w:tcPr>
          <w:p w:rsidR="006E2FCF" w:rsidRPr="007001F1" w:rsidRDefault="006E2FCF" w:rsidP="007C5563">
            <w:pPr>
              <w:jc w:val="center"/>
            </w:pPr>
          </w:p>
        </w:tc>
        <w:tc>
          <w:tcPr>
            <w:tcW w:w="776" w:type="dxa"/>
            <w:shd w:val="clear" w:color="auto" w:fill="auto"/>
            <w:vAlign w:val="center"/>
          </w:tcPr>
          <w:p w:rsidR="006E2FCF" w:rsidRPr="007001F1" w:rsidRDefault="006E2FCF" w:rsidP="007C5563">
            <w:pPr>
              <w:jc w:val="center"/>
            </w:pPr>
          </w:p>
        </w:tc>
        <w:tc>
          <w:tcPr>
            <w:tcW w:w="1775" w:type="dxa"/>
            <w:shd w:val="clear" w:color="auto" w:fill="auto"/>
            <w:vAlign w:val="center"/>
          </w:tcPr>
          <w:p w:rsidR="006E2FCF" w:rsidRPr="007001F1" w:rsidRDefault="006E2FCF" w:rsidP="007C5563">
            <w:pPr>
              <w:jc w:val="center"/>
            </w:pPr>
          </w:p>
        </w:tc>
      </w:tr>
      <w:tr w:rsidR="008F3740" w:rsidRPr="007001F1" w:rsidTr="00193C9C">
        <w:trPr>
          <w:trHeight w:val="682"/>
        </w:trPr>
        <w:tc>
          <w:tcPr>
            <w:tcW w:w="582" w:type="dxa"/>
            <w:shd w:val="clear" w:color="auto" w:fill="auto"/>
            <w:noWrap/>
            <w:vAlign w:val="center"/>
          </w:tcPr>
          <w:p w:rsidR="008F3740" w:rsidRPr="007001F1" w:rsidDel="00154B4F" w:rsidRDefault="00343F01" w:rsidP="007C5563">
            <w:pPr>
              <w:jc w:val="center"/>
              <w:rPr>
                <w:color w:val="000000"/>
              </w:rPr>
            </w:pPr>
            <w:r>
              <w:rPr>
                <w:color w:val="000000"/>
                <w:sz w:val="22"/>
                <w:szCs w:val="22"/>
              </w:rPr>
              <w:t>8</w:t>
            </w:r>
          </w:p>
        </w:tc>
        <w:tc>
          <w:tcPr>
            <w:tcW w:w="4820" w:type="dxa"/>
            <w:gridSpan w:val="2"/>
            <w:shd w:val="clear" w:color="auto" w:fill="auto"/>
            <w:vAlign w:val="center"/>
          </w:tcPr>
          <w:p w:rsidR="008F3740" w:rsidRPr="007001F1" w:rsidRDefault="008F3740" w:rsidP="00BF1B08">
            <w:pPr>
              <w:jc w:val="both"/>
            </w:pPr>
            <w:r w:rsidRPr="007001F1">
              <w:rPr>
                <w:sz w:val="22"/>
                <w:szCs w:val="22"/>
              </w:rPr>
              <w:t xml:space="preserve">Boli oslovení </w:t>
            </w:r>
            <w:r w:rsidR="006E2FCF" w:rsidRPr="007001F1">
              <w:rPr>
                <w:sz w:val="22"/>
                <w:szCs w:val="22"/>
              </w:rPr>
              <w:t>potenciálni záujemcovia</w:t>
            </w:r>
            <w:r w:rsidRPr="007001F1">
              <w:rPr>
                <w:sz w:val="22"/>
                <w:szCs w:val="22"/>
              </w:rPr>
              <w:t xml:space="preserve"> také hospodárske subjekty, ktoré sú oprávnené dodávať službu, tovar alebo prácu v rozsahu predmetu zákazky</w:t>
            </w:r>
            <w:r w:rsidR="00FA5F58">
              <w:rPr>
                <w:sz w:val="22"/>
                <w:szCs w:val="22"/>
              </w:rPr>
              <w:t xml:space="preserve"> </w:t>
            </w:r>
            <w:r w:rsidR="00FA5F58">
              <w:t xml:space="preserve">a ktoré nemajú </w:t>
            </w:r>
            <w:r w:rsidR="00BF1B08" w:rsidRPr="00BF1B08">
              <w:t>uložený zákaz účasti vo verejnom obstarávaní potvrdený konečným rozhodnutím v Slovenskej republike alebo v štáte sídla, miesta podnikania alebo obvyklého pobytu.</w:t>
            </w:r>
            <w:r w:rsidRPr="007001F1">
              <w:rPr>
                <w:sz w:val="22"/>
                <w:szCs w:val="22"/>
              </w:rPr>
              <w:t>?</w:t>
            </w:r>
          </w:p>
        </w:tc>
        <w:tc>
          <w:tcPr>
            <w:tcW w:w="567" w:type="dxa"/>
            <w:shd w:val="clear" w:color="auto" w:fill="auto"/>
            <w:vAlign w:val="center"/>
          </w:tcPr>
          <w:p w:rsidR="008F3740" w:rsidRPr="007001F1" w:rsidRDefault="008F3740" w:rsidP="007C5563">
            <w:pPr>
              <w:jc w:val="center"/>
            </w:pPr>
          </w:p>
        </w:tc>
        <w:tc>
          <w:tcPr>
            <w:tcW w:w="567" w:type="dxa"/>
            <w:shd w:val="clear" w:color="auto" w:fill="auto"/>
            <w:vAlign w:val="center"/>
          </w:tcPr>
          <w:p w:rsidR="008F3740" w:rsidRPr="007001F1" w:rsidRDefault="008F3740" w:rsidP="007C5563">
            <w:pPr>
              <w:jc w:val="center"/>
            </w:pPr>
          </w:p>
        </w:tc>
        <w:tc>
          <w:tcPr>
            <w:tcW w:w="776" w:type="dxa"/>
            <w:shd w:val="clear" w:color="auto" w:fill="auto"/>
            <w:vAlign w:val="center"/>
          </w:tcPr>
          <w:p w:rsidR="008F3740" w:rsidRPr="007001F1" w:rsidRDefault="008F3740" w:rsidP="007C5563">
            <w:pPr>
              <w:jc w:val="center"/>
            </w:pPr>
          </w:p>
        </w:tc>
        <w:tc>
          <w:tcPr>
            <w:tcW w:w="1775" w:type="dxa"/>
            <w:shd w:val="clear" w:color="auto" w:fill="auto"/>
            <w:vAlign w:val="center"/>
          </w:tcPr>
          <w:p w:rsidR="008F3740" w:rsidRPr="007001F1" w:rsidRDefault="008F3740" w:rsidP="007C5563">
            <w:pPr>
              <w:jc w:val="center"/>
            </w:pPr>
          </w:p>
        </w:tc>
      </w:tr>
      <w:tr w:rsidR="00530834" w:rsidRPr="007001F1" w:rsidTr="00193C9C">
        <w:trPr>
          <w:trHeight w:val="370"/>
        </w:trPr>
        <w:tc>
          <w:tcPr>
            <w:tcW w:w="582" w:type="dxa"/>
            <w:vMerge w:val="restart"/>
            <w:shd w:val="clear" w:color="auto" w:fill="auto"/>
            <w:noWrap/>
            <w:vAlign w:val="center"/>
            <w:hideMark/>
          </w:tcPr>
          <w:p w:rsidR="00530834" w:rsidRPr="007001F1" w:rsidRDefault="00343F01" w:rsidP="007C5563">
            <w:pPr>
              <w:jc w:val="center"/>
              <w:rPr>
                <w:color w:val="000000"/>
              </w:rPr>
            </w:pPr>
            <w:r>
              <w:rPr>
                <w:color w:val="000000"/>
                <w:sz w:val="22"/>
                <w:szCs w:val="22"/>
              </w:rPr>
              <w:t>9</w:t>
            </w:r>
          </w:p>
        </w:tc>
        <w:tc>
          <w:tcPr>
            <w:tcW w:w="4820" w:type="dxa"/>
            <w:gridSpan w:val="2"/>
            <w:shd w:val="clear" w:color="auto" w:fill="auto"/>
            <w:vAlign w:val="center"/>
            <w:hideMark/>
          </w:tcPr>
          <w:p w:rsidR="00530834" w:rsidRPr="007001F1" w:rsidRDefault="00530834" w:rsidP="00A3755D">
            <w:pPr>
              <w:jc w:val="both"/>
            </w:pPr>
            <w:r w:rsidRPr="007001F1">
              <w:rPr>
                <w:sz w:val="22"/>
                <w:szCs w:val="22"/>
              </w:rPr>
              <w:t>a) Postupoval prijímateľ pri vyhodnocovaní predložených pon</w:t>
            </w:r>
            <w:r w:rsidR="00A3755D" w:rsidRPr="007001F1">
              <w:rPr>
                <w:sz w:val="22"/>
                <w:szCs w:val="22"/>
              </w:rPr>
              <w:t>úk v súlade s výzvou na súťaž?</w:t>
            </w:r>
          </w:p>
        </w:tc>
        <w:tc>
          <w:tcPr>
            <w:tcW w:w="567" w:type="dxa"/>
            <w:shd w:val="clear" w:color="auto" w:fill="auto"/>
            <w:vAlign w:val="center"/>
            <w:hideMark/>
          </w:tcPr>
          <w:p w:rsidR="00530834" w:rsidRPr="007001F1" w:rsidRDefault="00530834" w:rsidP="007C5563">
            <w:pPr>
              <w:jc w:val="center"/>
            </w:pPr>
            <w:r w:rsidRPr="007001F1">
              <w:rPr>
                <w:sz w:val="22"/>
                <w:szCs w:val="22"/>
              </w:rPr>
              <w:t> </w:t>
            </w:r>
          </w:p>
        </w:tc>
        <w:tc>
          <w:tcPr>
            <w:tcW w:w="567" w:type="dxa"/>
            <w:shd w:val="clear" w:color="auto" w:fill="auto"/>
            <w:vAlign w:val="center"/>
            <w:hideMark/>
          </w:tcPr>
          <w:p w:rsidR="00530834" w:rsidRPr="007001F1" w:rsidRDefault="00530834" w:rsidP="007C5563">
            <w:pPr>
              <w:jc w:val="center"/>
            </w:pPr>
            <w:r w:rsidRPr="007001F1">
              <w:rPr>
                <w:sz w:val="22"/>
                <w:szCs w:val="22"/>
              </w:rPr>
              <w:t> </w:t>
            </w:r>
          </w:p>
        </w:tc>
        <w:tc>
          <w:tcPr>
            <w:tcW w:w="776" w:type="dxa"/>
            <w:shd w:val="clear" w:color="auto" w:fill="auto"/>
            <w:vAlign w:val="center"/>
            <w:hideMark/>
          </w:tcPr>
          <w:p w:rsidR="00530834" w:rsidRPr="007001F1" w:rsidRDefault="00530834" w:rsidP="007C5563">
            <w:pPr>
              <w:jc w:val="center"/>
            </w:pPr>
            <w:r w:rsidRPr="007001F1">
              <w:rPr>
                <w:sz w:val="22"/>
                <w:szCs w:val="22"/>
              </w:rPr>
              <w:t> </w:t>
            </w:r>
          </w:p>
        </w:tc>
        <w:tc>
          <w:tcPr>
            <w:tcW w:w="1775" w:type="dxa"/>
            <w:shd w:val="clear" w:color="auto" w:fill="auto"/>
            <w:vAlign w:val="center"/>
            <w:hideMark/>
          </w:tcPr>
          <w:p w:rsidR="00530834" w:rsidRPr="007001F1" w:rsidRDefault="00530834" w:rsidP="007C5563">
            <w:pPr>
              <w:jc w:val="center"/>
            </w:pPr>
            <w:r w:rsidRPr="007001F1">
              <w:rPr>
                <w:sz w:val="22"/>
                <w:szCs w:val="22"/>
              </w:rPr>
              <w:t> </w:t>
            </w:r>
          </w:p>
        </w:tc>
      </w:tr>
      <w:tr w:rsidR="00530834" w:rsidRPr="007001F1" w:rsidTr="00193C9C">
        <w:trPr>
          <w:trHeight w:val="278"/>
        </w:trPr>
        <w:tc>
          <w:tcPr>
            <w:tcW w:w="582" w:type="dxa"/>
            <w:vMerge/>
            <w:shd w:val="clear" w:color="auto" w:fill="auto"/>
            <w:noWrap/>
            <w:vAlign w:val="center"/>
          </w:tcPr>
          <w:p w:rsidR="00530834" w:rsidRPr="007001F1" w:rsidRDefault="00530834" w:rsidP="007C5563">
            <w:pPr>
              <w:jc w:val="center"/>
              <w:rPr>
                <w:color w:val="000000"/>
              </w:rPr>
            </w:pPr>
          </w:p>
        </w:tc>
        <w:tc>
          <w:tcPr>
            <w:tcW w:w="4820" w:type="dxa"/>
            <w:gridSpan w:val="2"/>
            <w:shd w:val="clear" w:color="auto" w:fill="auto"/>
            <w:vAlign w:val="center"/>
          </w:tcPr>
          <w:p w:rsidR="00530834" w:rsidRPr="007001F1" w:rsidRDefault="00530834" w:rsidP="00A3755D">
            <w:pPr>
              <w:jc w:val="both"/>
            </w:pPr>
            <w:r w:rsidRPr="007001F1">
              <w:rPr>
                <w:sz w:val="22"/>
                <w:szCs w:val="22"/>
              </w:rPr>
              <w:t xml:space="preserve">b) Obsahuje </w:t>
            </w:r>
            <w:r w:rsidR="00FA5F58">
              <w:rPr>
                <w:sz w:val="22"/>
                <w:szCs w:val="22"/>
              </w:rPr>
              <w:t>záznam z</w:t>
            </w:r>
            <w:r w:rsidR="00FA5F58" w:rsidRPr="007001F1">
              <w:rPr>
                <w:sz w:val="22"/>
                <w:szCs w:val="22"/>
              </w:rPr>
              <w:t xml:space="preserve"> </w:t>
            </w:r>
            <w:r w:rsidRPr="007001F1">
              <w:rPr>
                <w:sz w:val="22"/>
                <w:szCs w:val="22"/>
              </w:rPr>
              <w:t>prieskum</w:t>
            </w:r>
            <w:r w:rsidR="00FA5F58">
              <w:rPr>
                <w:sz w:val="22"/>
                <w:szCs w:val="22"/>
              </w:rPr>
              <w:t>u</w:t>
            </w:r>
            <w:r w:rsidRPr="007001F1">
              <w:rPr>
                <w:sz w:val="22"/>
                <w:szCs w:val="22"/>
              </w:rPr>
              <w:t xml:space="preserve"> trhu minimálne náležitosti určené Systémom riadenia EŠIF?</w:t>
            </w:r>
          </w:p>
        </w:tc>
        <w:tc>
          <w:tcPr>
            <w:tcW w:w="567" w:type="dxa"/>
            <w:shd w:val="clear" w:color="auto" w:fill="auto"/>
            <w:vAlign w:val="center"/>
          </w:tcPr>
          <w:p w:rsidR="00530834" w:rsidRPr="007001F1" w:rsidRDefault="00530834" w:rsidP="007C5563">
            <w:pPr>
              <w:jc w:val="center"/>
            </w:pPr>
          </w:p>
        </w:tc>
        <w:tc>
          <w:tcPr>
            <w:tcW w:w="567" w:type="dxa"/>
            <w:shd w:val="clear" w:color="auto" w:fill="auto"/>
            <w:vAlign w:val="center"/>
          </w:tcPr>
          <w:p w:rsidR="00530834" w:rsidRPr="007001F1" w:rsidRDefault="00530834" w:rsidP="007C5563">
            <w:pPr>
              <w:jc w:val="center"/>
            </w:pPr>
          </w:p>
        </w:tc>
        <w:tc>
          <w:tcPr>
            <w:tcW w:w="776" w:type="dxa"/>
            <w:shd w:val="clear" w:color="auto" w:fill="auto"/>
            <w:vAlign w:val="center"/>
          </w:tcPr>
          <w:p w:rsidR="00530834" w:rsidRPr="007001F1" w:rsidRDefault="00530834" w:rsidP="007C5563">
            <w:pPr>
              <w:jc w:val="center"/>
            </w:pPr>
          </w:p>
        </w:tc>
        <w:tc>
          <w:tcPr>
            <w:tcW w:w="1775" w:type="dxa"/>
            <w:shd w:val="clear" w:color="auto" w:fill="auto"/>
            <w:vAlign w:val="center"/>
          </w:tcPr>
          <w:p w:rsidR="00530834" w:rsidRPr="007001F1" w:rsidRDefault="00530834" w:rsidP="007C5563">
            <w:pPr>
              <w:jc w:val="center"/>
            </w:pPr>
          </w:p>
        </w:tc>
      </w:tr>
      <w:tr w:rsidR="00530834" w:rsidRPr="007001F1" w:rsidTr="00193C9C">
        <w:trPr>
          <w:trHeight w:val="590"/>
        </w:trPr>
        <w:tc>
          <w:tcPr>
            <w:tcW w:w="582" w:type="dxa"/>
            <w:vMerge/>
            <w:shd w:val="clear" w:color="auto" w:fill="auto"/>
            <w:noWrap/>
            <w:vAlign w:val="center"/>
          </w:tcPr>
          <w:p w:rsidR="00530834" w:rsidRPr="007001F1" w:rsidRDefault="00530834" w:rsidP="007C5563">
            <w:pPr>
              <w:jc w:val="center"/>
              <w:rPr>
                <w:color w:val="000000"/>
              </w:rPr>
            </w:pPr>
          </w:p>
        </w:tc>
        <w:tc>
          <w:tcPr>
            <w:tcW w:w="4820" w:type="dxa"/>
            <w:gridSpan w:val="2"/>
            <w:shd w:val="clear" w:color="auto" w:fill="auto"/>
            <w:vAlign w:val="center"/>
          </w:tcPr>
          <w:p w:rsidR="00530834" w:rsidRPr="007001F1" w:rsidRDefault="00530834" w:rsidP="00BF1B08">
            <w:pPr>
              <w:jc w:val="both"/>
            </w:pPr>
            <w:r w:rsidRPr="007001F1">
              <w:rPr>
                <w:sz w:val="22"/>
                <w:szCs w:val="22"/>
              </w:rPr>
              <w:t>c)  Majú vybraní záujemcovia oprávnenie poskytnúť obstarávanú službu resp. dodať tovar alebo uskutočniť stavebné práce</w:t>
            </w:r>
            <w:r w:rsidR="00FA5F58">
              <w:t xml:space="preserve"> a </w:t>
            </w:r>
            <w:r w:rsidR="00FA5F58" w:rsidRPr="00FB253C">
              <w:rPr>
                <w:sz w:val="22"/>
                <w:szCs w:val="22"/>
              </w:rPr>
              <w:t xml:space="preserve">nemajú </w:t>
            </w:r>
            <w:r w:rsidR="00BF1B08" w:rsidRPr="00BF1B08">
              <w:rPr>
                <w:sz w:val="22"/>
                <w:szCs w:val="22"/>
              </w:rPr>
              <w:t>uložený zákaz účasti vo verejnom obstarávaní potvrdený konečným rozhodnutím v Slovenskej republike alebo v štáte sídla, miesta podnikania alebo obvyklého pobytu.</w:t>
            </w:r>
            <w:r w:rsidRPr="007001F1">
              <w:rPr>
                <w:sz w:val="22"/>
                <w:szCs w:val="22"/>
              </w:rPr>
              <w:t>?</w:t>
            </w:r>
          </w:p>
        </w:tc>
        <w:tc>
          <w:tcPr>
            <w:tcW w:w="567" w:type="dxa"/>
            <w:shd w:val="clear" w:color="auto" w:fill="auto"/>
            <w:vAlign w:val="center"/>
          </w:tcPr>
          <w:p w:rsidR="00530834" w:rsidRPr="007001F1" w:rsidRDefault="00530834" w:rsidP="007C5563">
            <w:pPr>
              <w:jc w:val="center"/>
            </w:pPr>
          </w:p>
        </w:tc>
        <w:tc>
          <w:tcPr>
            <w:tcW w:w="567" w:type="dxa"/>
            <w:shd w:val="clear" w:color="auto" w:fill="auto"/>
            <w:vAlign w:val="center"/>
          </w:tcPr>
          <w:p w:rsidR="00530834" w:rsidRPr="007001F1" w:rsidRDefault="00530834" w:rsidP="007C5563">
            <w:pPr>
              <w:jc w:val="center"/>
            </w:pPr>
          </w:p>
        </w:tc>
        <w:tc>
          <w:tcPr>
            <w:tcW w:w="776" w:type="dxa"/>
            <w:shd w:val="clear" w:color="auto" w:fill="auto"/>
            <w:vAlign w:val="center"/>
          </w:tcPr>
          <w:p w:rsidR="00530834" w:rsidRPr="007001F1" w:rsidRDefault="00530834" w:rsidP="007C5563">
            <w:pPr>
              <w:jc w:val="center"/>
            </w:pPr>
          </w:p>
        </w:tc>
        <w:tc>
          <w:tcPr>
            <w:tcW w:w="1775" w:type="dxa"/>
            <w:shd w:val="clear" w:color="auto" w:fill="auto"/>
            <w:vAlign w:val="center"/>
          </w:tcPr>
          <w:p w:rsidR="00530834" w:rsidRPr="007001F1" w:rsidRDefault="00530834" w:rsidP="007C5563">
            <w:pPr>
              <w:jc w:val="center"/>
            </w:pPr>
          </w:p>
        </w:tc>
      </w:tr>
      <w:tr w:rsidR="00A5512F" w:rsidRPr="007001F1" w:rsidTr="00193C9C">
        <w:trPr>
          <w:trHeight w:val="590"/>
        </w:trPr>
        <w:tc>
          <w:tcPr>
            <w:tcW w:w="582" w:type="dxa"/>
            <w:shd w:val="clear" w:color="auto" w:fill="auto"/>
            <w:noWrap/>
            <w:vAlign w:val="center"/>
          </w:tcPr>
          <w:p w:rsidR="00A5512F" w:rsidRPr="007001F1" w:rsidRDefault="00A5512F" w:rsidP="00343F01">
            <w:pPr>
              <w:jc w:val="center"/>
              <w:rPr>
                <w:color w:val="000000"/>
              </w:rPr>
            </w:pPr>
            <w:r>
              <w:rPr>
                <w:color w:val="000000"/>
                <w:sz w:val="22"/>
                <w:szCs w:val="22"/>
              </w:rPr>
              <w:t>1</w:t>
            </w:r>
            <w:r w:rsidR="00343F01">
              <w:rPr>
                <w:color w:val="000000"/>
                <w:sz w:val="22"/>
                <w:szCs w:val="22"/>
              </w:rPr>
              <w:t>0</w:t>
            </w:r>
          </w:p>
        </w:tc>
        <w:tc>
          <w:tcPr>
            <w:tcW w:w="4820" w:type="dxa"/>
            <w:gridSpan w:val="2"/>
            <w:shd w:val="clear" w:color="auto" w:fill="auto"/>
            <w:vAlign w:val="center"/>
          </w:tcPr>
          <w:p w:rsidR="00A5512F" w:rsidRPr="007001F1" w:rsidRDefault="00A5512F" w:rsidP="00A3755D">
            <w:pPr>
              <w:jc w:val="both"/>
            </w:pPr>
            <w:r w:rsidRPr="00A5512F">
              <w:rPr>
                <w:sz w:val="22"/>
                <w:szCs w:val="22"/>
              </w:rPr>
              <w:t>Oznámil verejný obstarávateľ písomne (elektronicky)  všetkým uchádzačom, ktorých ponuky sa vyhodnocovali, výsledok vyhodnotenia ponúk?</w:t>
            </w:r>
          </w:p>
        </w:tc>
        <w:tc>
          <w:tcPr>
            <w:tcW w:w="567" w:type="dxa"/>
            <w:shd w:val="clear" w:color="auto" w:fill="auto"/>
            <w:vAlign w:val="center"/>
          </w:tcPr>
          <w:p w:rsidR="00A5512F" w:rsidRPr="007001F1" w:rsidRDefault="00A5512F" w:rsidP="007C5563">
            <w:pPr>
              <w:jc w:val="center"/>
            </w:pPr>
          </w:p>
        </w:tc>
        <w:tc>
          <w:tcPr>
            <w:tcW w:w="567" w:type="dxa"/>
            <w:shd w:val="clear" w:color="auto" w:fill="auto"/>
            <w:vAlign w:val="center"/>
          </w:tcPr>
          <w:p w:rsidR="00A5512F" w:rsidRPr="007001F1" w:rsidRDefault="00A5512F" w:rsidP="007C5563">
            <w:pPr>
              <w:jc w:val="center"/>
            </w:pPr>
          </w:p>
        </w:tc>
        <w:tc>
          <w:tcPr>
            <w:tcW w:w="776" w:type="dxa"/>
            <w:shd w:val="clear" w:color="auto" w:fill="auto"/>
            <w:vAlign w:val="center"/>
          </w:tcPr>
          <w:p w:rsidR="00A5512F" w:rsidRPr="007001F1" w:rsidRDefault="00A5512F" w:rsidP="007C5563">
            <w:pPr>
              <w:jc w:val="center"/>
            </w:pPr>
          </w:p>
        </w:tc>
        <w:tc>
          <w:tcPr>
            <w:tcW w:w="1775" w:type="dxa"/>
            <w:shd w:val="clear" w:color="auto" w:fill="auto"/>
            <w:vAlign w:val="center"/>
          </w:tcPr>
          <w:p w:rsidR="00A5512F" w:rsidRPr="007001F1" w:rsidRDefault="00A5512F" w:rsidP="007C5563">
            <w:pPr>
              <w:jc w:val="center"/>
            </w:pPr>
          </w:p>
        </w:tc>
      </w:tr>
      <w:tr w:rsidR="007C5563" w:rsidRPr="007001F1" w:rsidTr="00193C9C">
        <w:trPr>
          <w:trHeight w:val="20"/>
        </w:trPr>
        <w:tc>
          <w:tcPr>
            <w:tcW w:w="582" w:type="dxa"/>
            <w:shd w:val="clear" w:color="auto" w:fill="auto"/>
            <w:noWrap/>
            <w:vAlign w:val="center"/>
            <w:hideMark/>
          </w:tcPr>
          <w:p w:rsidR="007C5563" w:rsidRPr="007001F1" w:rsidRDefault="006E2FCF" w:rsidP="007C5563">
            <w:pPr>
              <w:jc w:val="center"/>
              <w:rPr>
                <w:color w:val="000000"/>
              </w:rPr>
            </w:pPr>
            <w:r w:rsidRPr="007001F1">
              <w:rPr>
                <w:color w:val="000000"/>
                <w:sz w:val="22"/>
                <w:szCs w:val="22"/>
              </w:rPr>
              <w:t>1</w:t>
            </w:r>
            <w:r w:rsidR="00343F01">
              <w:rPr>
                <w:color w:val="000000"/>
                <w:sz w:val="22"/>
                <w:szCs w:val="22"/>
              </w:rPr>
              <w:t>1</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 xml:space="preserve">Výsledok súťaže je založený na písomnom zmluvnom vzťahu?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7C5563" w:rsidRPr="007001F1" w:rsidTr="00193C9C">
        <w:trPr>
          <w:trHeight w:val="20"/>
        </w:trPr>
        <w:tc>
          <w:tcPr>
            <w:tcW w:w="582" w:type="dxa"/>
            <w:shd w:val="clear" w:color="auto" w:fill="auto"/>
            <w:noWrap/>
            <w:vAlign w:val="center"/>
            <w:hideMark/>
          </w:tcPr>
          <w:p w:rsidR="007C5563" w:rsidRPr="007001F1" w:rsidRDefault="006E2FCF" w:rsidP="007C5563">
            <w:pPr>
              <w:jc w:val="center"/>
              <w:rPr>
                <w:color w:val="000000"/>
              </w:rPr>
            </w:pPr>
            <w:r w:rsidRPr="007001F1">
              <w:rPr>
                <w:color w:val="000000"/>
                <w:sz w:val="22"/>
                <w:szCs w:val="22"/>
              </w:rPr>
              <w:t>1</w:t>
            </w:r>
            <w:r w:rsidR="00343F01">
              <w:rPr>
                <w:color w:val="000000"/>
                <w:sz w:val="22"/>
                <w:szCs w:val="22"/>
              </w:rPr>
              <w:t>2</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V prípade, že prijímateľovi nebola predložená ani jedna ponuka a následne došlo k rokovaniu s jedným alebo viacerými záujemcami</w:t>
            </w:r>
            <w:r w:rsidR="007A713A">
              <w:rPr>
                <w:sz w:val="22"/>
                <w:szCs w:val="22"/>
              </w:rPr>
              <w:t>,</w:t>
            </w:r>
            <w:r w:rsidRPr="007001F1">
              <w:rPr>
                <w:sz w:val="22"/>
                <w:szCs w:val="22"/>
              </w:rPr>
              <w:t xml:space="preserve"> boli splnené </w:t>
            </w:r>
            <w:r w:rsidRPr="007001F1">
              <w:rPr>
                <w:sz w:val="22"/>
                <w:szCs w:val="22"/>
              </w:rPr>
              <w:lastRenderedPageBreak/>
              <w:t xml:space="preserve">podmienky pre toto rokovanie v zmysle </w:t>
            </w:r>
            <w:r w:rsidR="00E26AF3" w:rsidRPr="007001F1">
              <w:rPr>
                <w:sz w:val="22"/>
                <w:szCs w:val="22"/>
              </w:rPr>
              <w:t>S</w:t>
            </w:r>
            <w:r w:rsidRPr="007001F1">
              <w:rPr>
                <w:sz w:val="22"/>
                <w:szCs w:val="22"/>
              </w:rPr>
              <w:t>ystému riadenia EŠIF?</w:t>
            </w:r>
          </w:p>
        </w:tc>
        <w:tc>
          <w:tcPr>
            <w:tcW w:w="567" w:type="dxa"/>
            <w:shd w:val="clear" w:color="auto" w:fill="auto"/>
            <w:vAlign w:val="center"/>
            <w:hideMark/>
          </w:tcPr>
          <w:p w:rsidR="007C5563" w:rsidRPr="007001F1" w:rsidRDefault="007C5563" w:rsidP="007C5563">
            <w:pPr>
              <w:jc w:val="center"/>
            </w:pPr>
            <w:r w:rsidRPr="007001F1">
              <w:rPr>
                <w:sz w:val="22"/>
                <w:szCs w:val="22"/>
              </w:rPr>
              <w:lastRenderedPageBreak/>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7C5563" w:rsidRPr="007001F1" w:rsidTr="00193C9C">
        <w:trPr>
          <w:trHeight w:val="20"/>
        </w:trPr>
        <w:tc>
          <w:tcPr>
            <w:tcW w:w="582" w:type="dxa"/>
            <w:shd w:val="clear" w:color="auto" w:fill="auto"/>
            <w:noWrap/>
            <w:vAlign w:val="center"/>
            <w:hideMark/>
          </w:tcPr>
          <w:p w:rsidR="007C5563" w:rsidRPr="007001F1" w:rsidRDefault="00154B4F">
            <w:pPr>
              <w:jc w:val="center"/>
              <w:rPr>
                <w:color w:val="000000"/>
              </w:rPr>
            </w:pPr>
            <w:r w:rsidRPr="007001F1">
              <w:rPr>
                <w:color w:val="000000"/>
                <w:sz w:val="22"/>
                <w:szCs w:val="22"/>
              </w:rPr>
              <w:t>1</w:t>
            </w:r>
            <w:r w:rsidR="00343F01">
              <w:rPr>
                <w:color w:val="000000"/>
                <w:sz w:val="22"/>
                <w:szCs w:val="22"/>
              </w:rPr>
              <w:t>3</w:t>
            </w:r>
          </w:p>
        </w:tc>
        <w:tc>
          <w:tcPr>
            <w:tcW w:w="4820" w:type="dxa"/>
            <w:gridSpan w:val="2"/>
            <w:shd w:val="clear" w:color="auto" w:fill="auto"/>
            <w:vAlign w:val="center"/>
            <w:hideMark/>
          </w:tcPr>
          <w:p w:rsidR="007C5563" w:rsidRPr="00A04031" w:rsidRDefault="00E26AF3" w:rsidP="00A3755D">
            <w:pPr>
              <w:jc w:val="both"/>
            </w:pPr>
            <w:r w:rsidRPr="00A04031">
              <w:rPr>
                <w:sz w:val="22"/>
                <w:szCs w:val="22"/>
              </w:rPr>
              <w:t>Boli dodržané princípy v zmysle § 10 ods. 2 ZVO?</w:t>
            </w:r>
            <w:r w:rsidR="007001F1" w:rsidRPr="00C35F13">
              <w:rPr>
                <w:color w:val="000000" w:themeColor="text1"/>
                <w:sz w:val="22"/>
                <w:szCs w:val="22"/>
              </w:rPr>
              <w:t>Dodržal verejný obstarávateľ pri zadávaní zákazky princíp hospodárnosti?</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7C5563" w:rsidRPr="007001F1" w:rsidTr="00193C9C">
        <w:trPr>
          <w:trHeight w:val="20"/>
        </w:trPr>
        <w:tc>
          <w:tcPr>
            <w:tcW w:w="582" w:type="dxa"/>
            <w:shd w:val="clear" w:color="auto" w:fill="auto"/>
            <w:noWrap/>
            <w:vAlign w:val="center"/>
            <w:hideMark/>
          </w:tcPr>
          <w:p w:rsidR="007C5563" w:rsidRPr="007001F1" w:rsidRDefault="006E2FCF">
            <w:pPr>
              <w:jc w:val="center"/>
              <w:rPr>
                <w:color w:val="000000"/>
              </w:rPr>
            </w:pPr>
            <w:r w:rsidRPr="007001F1">
              <w:rPr>
                <w:color w:val="000000"/>
                <w:sz w:val="22"/>
                <w:szCs w:val="22"/>
              </w:rPr>
              <w:t>1</w:t>
            </w:r>
            <w:r w:rsidR="00343F01">
              <w:rPr>
                <w:color w:val="000000"/>
                <w:sz w:val="22"/>
                <w:szCs w:val="22"/>
              </w:rPr>
              <w:t>4</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Bol zamestnanec vykonávajúci kontrolu oboznámený s rizikovými indikátormi</w:t>
            </w:r>
            <w:r w:rsidR="00CF7FB2">
              <w:rPr>
                <w:sz w:val="22"/>
                <w:szCs w:val="22"/>
              </w:rPr>
              <w:t xml:space="preserve"> </w:t>
            </w:r>
            <w:r w:rsidR="00A128DC" w:rsidRPr="007001F1">
              <w:rPr>
                <w:sz w:val="22"/>
                <w:szCs w:val="22"/>
              </w:rPr>
              <w:t>podľa Systému riadenia EŠIF</w:t>
            </w:r>
            <w:r w:rsidRPr="007001F1">
              <w:rPr>
                <w:sz w:val="22"/>
                <w:szCs w:val="22"/>
              </w:rPr>
              <w:t>, v časti kontrola verejného obstarávania - spolupráca s PMÚ a spolupráca s OČTK?</w:t>
            </w:r>
            <w:r w:rsidR="00E26AF3" w:rsidRPr="007001F1">
              <w:rPr>
                <w:sz w:val="22"/>
                <w:szCs w:val="22"/>
              </w:rPr>
              <w:t xml:space="preserve"> Neboli identifikované rizikové indikátory, ktoré môžu iniciovať spoluprácu s PMÚ alebo OČTK?</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530834" w:rsidRPr="007001F1" w:rsidTr="00193C9C">
        <w:trPr>
          <w:trHeight w:val="408"/>
        </w:trPr>
        <w:tc>
          <w:tcPr>
            <w:tcW w:w="582" w:type="dxa"/>
            <w:vMerge w:val="restart"/>
            <w:shd w:val="clear" w:color="auto" w:fill="auto"/>
            <w:noWrap/>
            <w:vAlign w:val="center"/>
            <w:hideMark/>
          </w:tcPr>
          <w:p w:rsidR="00530834" w:rsidRPr="007001F1" w:rsidRDefault="00530834">
            <w:pPr>
              <w:jc w:val="center"/>
              <w:rPr>
                <w:color w:val="000000"/>
              </w:rPr>
            </w:pPr>
            <w:r w:rsidRPr="007001F1">
              <w:rPr>
                <w:color w:val="000000"/>
                <w:sz w:val="22"/>
                <w:szCs w:val="22"/>
              </w:rPr>
              <w:t>1</w:t>
            </w:r>
            <w:r w:rsidR="00343F01">
              <w:rPr>
                <w:color w:val="000000"/>
                <w:sz w:val="22"/>
                <w:szCs w:val="22"/>
              </w:rPr>
              <w:t>5</w:t>
            </w:r>
          </w:p>
        </w:tc>
        <w:tc>
          <w:tcPr>
            <w:tcW w:w="4820" w:type="dxa"/>
            <w:gridSpan w:val="2"/>
            <w:shd w:val="clear" w:color="auto" w:fill="auto"/>
            <w:vAlign w:val="center"/>
            <w:hideMark/>
          </w:tcPr>
          <w:p w:rsidR="00530834" w:rsidRPr="007001F1" w:rsidRDefault="00530834" w:rsidP="00A3755D">
            <w:pPr>
              <w:jc w:val="both"/>
            </w:pPr>
            <w:r w:rsidRPr="007001F1">
              <w:rPr>
                <w:sz w:val="22"/>
                <w:szCs w:val="22"/>
              </w:rPr>
              <w:t>a) Nebol pri zadávaní zákazky identifikovaný k</w:t>
            </w:r>
            <w:r w:rsidR="00A3755D" w:rsidRPr="007001F1">
              <w:rPr>
                <w:sz w:val="22"/>
                <w:szCs w:val="22"/>
              </w:rPr>
              <w:t>onflikt záujmov podľa § 23 ZVO?</w:t>
            </w:r>
          </w:p>
        </w:tc>
        <w:tc>
          <w:tcPr>
            <w:tcW w:w="567" w:type="dxa"/>
            <w:shd w:val="clear" w:color="auto" w:fill="auto"/>
            <w:vAlign w:val="center"/>
            <w:hideMark/>
          </w:tcPr>
          <w:p w:rsidR="00530834" w:rsidRPr="007001F1" w:rsidRDefault="00530834" w:rsidP="007C5563">
            <w:pPr>
              <w:jc w:val="center"/>
            </w:pPr>
            <w:r w:rsidRPr="007001F1">
              <w:rPr>
                <w:sz w:val="22"/>
                <w:szCs w:val="22"/>
              </w:rPr>
              <w:t> </w:t>
            </w:r>
          </w:p>
        </w:tc>
        <w:tc>
          <w:tcPr>
            <w:tcW w:w="567" w:type="dxa"/>
            <w:shd w:val="clear" w:color="auto" w:fill="auto"/>
            <w:vAlign w:val="center"/>
            <w:hideMark/>
          </w:tcPr>
          <w:p w:rsidR="00530834" w:rsidRPr="007001F1" w:rsidRDefault="00530834" w:rsidP="007C5563">
            <w:pPr>
              <w:jc w:val="center"/>
            </w:pPr>
            <w:r w:rsidRPr="007001F1">
              <w:rPr>
                <w:sz w:val="22"/>
                <w:szCs w:val="22"/>
              </w:rPr>
              <w:t> </w:t>
            </w:r>
          </w:p>
        </w:tc>
        <w:tc>
          <w:tcPr>
            <w:tcW w:w="776" w:type="dxa"/>
            <w:shd w:val="clear" w:color="auto" w:fill="auto"/>
            <w:vAlign w:val="center"/>
            <w:hideMark/>
          </w:tcPr>
          <w:p w:rsidR="00530834" w:rsidRPr="007001F1" w:rsidRDefault="00530834" w:rsidP="007C5563">
            <w:pPr>
              <w:jc w:val="center"/>
            </w:pPr>
            <w:r w:rsidRPr="007001F1">
              <w:rPr>
                <w:sz w:val="22"/>
                <w:szCs w:val="22"/>
              </w:rPr>
              <w:t> </w:t>
            </w:r>
          </w:p>
        </w:tc>
        <w:tc>
          <w:tcPr>
            <w:tcW w:w="1775" w:type="dxa"/>
            <w:shd w:val="clear" w:color="auto" w:fill="auto"/>
            <w:vAlign w:val="center"/>
            <w:hideMark/>
          </w:tcPr>
          <w:p w:rsidR="00530834" w:rsidRPr="007001F1" w:rsidRDefault="00530834" w:rsidP="007C5563">
            <w:pPr>
              <w:jc w:val="center"/>
            </w:pPr>
            <w:r w:rsidRPr="007001F1">
              <w:rPr>
                <w:sz w:val="22"/>
                <w:szCs w:val="22"/>
              </w:rPr>
              <w:t> </w:t>
            </w:r>
          </w:p>
        </w:tc>
      </w:tr>
      <w:tr w:rsidR="00530834" w:rsidRPr="007001F1" w:rsidTr="00193C9C">
        <w:trPr>
          <w:trHeight w:val="675"/>
        </w:trPr>
        <w:tc>
          <w:tcPr>
            <w:tcW w:w="582" w:type="dxa"/>
            <w:vMerge/>
            <w:shd w:val="clear" w:color="auto" w:fill="auto"/>
            <w:noWrap/>
            <w:vAlign w:val="center"/>
          </w:tcPr>
          <w:p w:rsidR="00530834" w:rsidRPr="007001F1" w:rsidRDefault="00530834">
            <w:pPr>
              <w:jc w:val="center"/>
              <w:rPr>
                <w:color w:val="000000"/>
              </w:rPr>
            </w:pPr>
          </w:p>
        </w:tc>
        <w:tc>
          <w:tcPr>
            <w:tcW w:w="4820" w:type="dxa"/>
            <w:gridSpan w:val="2"/>
            <w:shd w:val="clear" w:color="auto" w:fill="auto"/>
            <w:vAlign w:val="center"/>
          </w:tcPr>
          <w:p w:rsidR="00530834" w:rsidRPr="007001F1" w:rsidRDefault="00530834" w:rsidP="00A3755D">
            <w:pPr>
              <w:jc w:val="both"/>
            </w:pPr>
            <w:r w:rsidRPr="007001F1">
              <w:rPr>
                <w:sz w:val="22"/>
                <w:szCs w:val="22"/>
              </w:rPr>
              <w:t>b) Boli v prípade konfliktu záujmov prijaté primerané opatrenia a vykonaná ná</w:t>
            </w:r>
            <w:r w:rsidR="00A3755D" w:rsidRPr="007001F1">
              <w:rPr>
                <w:sz w:val="22"/>
                <w:szCs w:val="22"/>
              </w:rPr>
              <w:t>prav</w:t>
            </w:r>
            <w:r w:rsidR="007A713A">
              <w:rPr>
                <w:sz w:val="22"/>
                <w:szCs w:val="22"/>
              </w:rPr>
              <w:t>a</w:t>
            </w:r>
            <w:r w:rsidR="00A3755D" w:rsidRPr="007001F1">
              <w:rPr>
                <w:sz w:val="22"/>
                <w:szCs w:val="22"/>
              </w:rPr>
              <w:t xml:space="preserve"> v zmysle § 23 ods. 5 ZVO?</w:t>
            </w:r>
          </w:p>
        </w:tc>
        <w:tc>
          <w:tcPr>
            <w:tcW w:w="567" w:type="dxa"/>
            <w:shd w:val="clear" w:color="auto" w:fill="auto"/>
            <w:vAlign w:val="center"/>
          </w:tcPr>
          <w:p w:rsidR="00530834" w:rsidRPr="007001F1" w:rsidRDefault="00530834" w:rsidP="007C5563">
            <w:pPr>
              <w:jc w:val="center"/>
            </w:pPr>
          </w:p>
        </w:tc>
        <w:tc>
          <w:tcPr>
            <w:tcW w:w="567" w:type="dxa"/>
            <w:shd w:val="clear" w:color="auto" w:fill="auto"/>
            <w:vAlign w:val="center"/>
          </w:tcPr>
          <w:p w:rsidR="00530834" w:rsidRPr="007001F1" w:rsidRDefault="00530834" w:rsidP="007C5563">
            <w:pPr>
              <w:jc w:val="center"/>
            </w:pPr>
          </w:p>
        </w:tc>
        <w:tc>
          <w:tcPr>
            <w:tcW w:w="776" w:type="dxa"/>
            <w:shd w:val="clear" w:color="auto" w:fill="auto"/>
            <w:vAlign w:val="center"/>
          </w:tcPr>
          <w:p w:rsidR="00530834" w:rsidRPr="007001F1" w:rsidRDefault="00530834" w:rsidP="007C5563">
            <w:pPr>
              <w:jc w:val="center"/>
            </w:pPr>
          </w:p>
        </w:tc>
        <w:tc>
          <w:tcPr>
            <w:tcW w:w="1775" w:type="dxa"/>
            <w:shd w:val="clear" w:color="auto" w:fill="auto"/>
            <w:vAlign w:val="center"/>
          </w:tcPr>
          <w:p w:rsidR="00530834" w:rsidRPr="007001F1" w:rsidRDefault="00530834" w:rsidP="007C5563">
            <w:pPr>
              <w:jc w:val="center"/>
            </w:pPr>
          </w:p>
        </w:tc>
      </w:tr>
      <w:tr w:rsidR="00530834" w:rsidRPr="007001F1" w:rsidTr="00193C9C">
        <w:trPr>
          <w:trHeight w:val="675"/>
        </w:trPr>
        <w:tc>
          <w:tcPr>
            <w:tcW w:w="582" w:type="dxa"/>
            <w:vMerge/>
            <w:shd w:val="clear" w:color="auto" w:fill="auto"/>
            <w:noWrap/>
            <w:vAlign w:val="center"/>
          </w:tcPr>
          <w:p w:rsidR="00530834" w:rsidRPr="007001F1" w:rsidRDefault="00530834">
            <w:pPr>
              <w:jc w:val="center"/>
              <w:rPr>
                <w:color w:val="000000"/>
              </w:rPr>
            </w:pPr>
          </w:p>
        </w:tc>
        <w:tc>
          <w:tcPr>
            <w:tcW w:w="4820" w:type="dxa"/>
            <w:gridSpan w:val="2"/>
            <w:shd w:val="clear" w:color="auto" w:fill="auto"/>
            <w:vAlign w:val="center"/>
          </w:tcPr>
          <w:p w:rsidR="00530834" w:rsidRPr="007001F1" w:rsidRDefault="00530834" w:rsidP="00A3755D">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530834" w:rsidRPr="007001F1" w:rsidRDefault="00530834" w:rsidP="007C5563">
            <w:pPr>
              <w:jc w:val="center"/>
            </w:pPr>
          </w:p>
        </w:tc>
        <w:tc>
          <w:tcPr>
            <w:tcW w:w="567" w:type="dxa"/>
            <w:shd w:val="clear" w:color="auto" w:fill="auto"/>
            <w:vAlign w:val="center"/>
          </w:tcPr>
          <w:p w:rsidR="00530834" w:rsidRPr="007001F1" w:rsidRDefault="00530834" w:rsidP="007C5563">
            <w:pPr>
              <w:jc w:val="center"/>
            </w:pPr>
          </w:p>
        </w:tc>
        <w:tc>
          <w:tcPr>
            <w:tcW w:w="776" w:type="dxa"/>
            <w:shd w:val="clear" w:color="auto" w:fill="auto"/>
            <w:vAlign w:val="center"/>
          </w:tcPr>
          <w:p w:rsidR="00530834" w:rsidRPr="007001F1" w:rsidRDefault="00530834" w:rsidP="007C5563">
            <w:pPr>
              <w:jc w:val="center"/>
            </w:pPr>
          </w:p>
        </w:tc>
        <w:tc>
          <w:tcPr>
            <w:tcW w:w="1775" w:type="dxa"/>
            <w:shd w:val="clear" w:color="auto" w:fill="auto"/>
            <w:vAlign w:val="center"/>
          </w:tcPr>
          <w:p w:rsidR="00530834" w:rsidRPr="007001F1" w:rsidRDefault="00530834" w:rsidP="007C5563">
            <w:pPr>
              <w:jc w:val="center"/>
            </w:pPr>
          </w:p>
        </w:tc>
      </w:tr>
      <w:tr w:rsidR="007C5563" w:rsidRPr="007001F1" w:rsidTr="00193C9C">
        <w:trPr>
          <w:trHeight w:val="20"/>
        </w:trPr>
        <w:tc>
          <w:tcPr>
            <w:tcW w:w="582" w:type="dxa"/>
            <w:shd w:val="clear" w:color="auto" w:fill="auto"/>
            <w:noWrap/>
            <w:vAlign w:val="center"/>
            <w:hideMark/>
          </w:tcPr>
          <w:p w:rsidR="007C5563" w:rsidRPr="007001F1" w:rsidRDefault="00154B4F" w:rsidP="00087F73">
            <w:pPr>
              <w:jc w:val="center"/>
              <w:rPr>
                <w:color w:val="000000"/>
              </w:rPr>
            </w:pPr>
            <w:r w:rsidRPr="007001F1">
              <w:rPr>
                <w:color w:val="000000"/>
                <w:sz w:val="22"/>
                <w:szCs w:val="22"/>
              </w:rPr>
              <w:t>1</w:t>
            </w:r>
            <w:r w:rsidR="00343F01">
              <w:rPr>
                <w:color w:val="000000"/>
                <w:sz w:val="22"/>
                <w:szCs w:val="22"/>
              </w:rPr>
              <w:t>6</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C62314" w:rsidRPr="007001F1" w:rsidTr="00193C9C">
        <w:trPr>
          <w:trHeight w:val="20"/>
        </w:trPr>
        <w:tc>
          <w:tcPr>
            <w:tcW w:w="582" w:type="dxa"/>
            <w:vMerge w:val="restart"/>
            <w:shd w:val="clear" w:color="auto" w:fill="auto"/>
            <w:noWrap/>
            <w:vAlign w:val="center"/>
          </w:tcPr>
          <w:p w:rsidR="00C62314" w:rsidRPr="007001F1" w:rsidRDefault="00C62314" w:rsidP="00343F01">
            <w:pPr>
              <w:jc w:val="center"/>
              <w:rPr>
                <w:color w:val="000000"/>
              </w:rPr>
            </w:pPr>
            <w:r w:rsidRPr="007001F1">
              <w:rPr>
                <w:color w:val="000000"/>
                <w:sz w:val="22"/>
                <w:szCs w:val="22"/>
              </w:rPr>
              <w:t>1</w:t>
            </w:r>
            <w:r w:rsidR="00343F01">
              <w:rPr>
                <w:color w:val="000000"/>
                <w:sz w:val="22"/>
                <w:szCs w:val="22"/>
              </w:rPr>
              <w:t>7</w:t>
            </w:r>
          </w:p>
        </w:tc>
        <w:tc>
          <w:tcPr>
            <w:tcW w:w="4820" w:type="dxa"/>
            <w:gridSpan w:val="2"/>
            <w:shd w:val="clear" w:color="auto" w:fill="auto"/>
            <w:vAlign w:val="center"/>
          </w:tcPr>
          <w:p w:rsidR="00C62314" w:rsidRPr="007001F1" w:rsidRDefault="00C62314" w:rsidP="00A3755D">
            <w:pPr>
              <w:jc w:val="both"/>
            </w:pPr>
            <w:r w:rsidRPr="007001F1">
              <w:rPr>
                <w:sz w:val="22"/>
                <w:szCs w:val="22"/>
              </w:rPr>
              <w:t>a) Je úspešný uchádzač zapísaný v registri partnerov verejného sektora?</w:t>
            </w:r>
          </w:p>
        </w:tc>
        <w:tc>
          <w:tcPr>
            <w:tcW w:w="567" w:type="dxa"/>
            <w:shd w:val="clear" w:color="auto" w:fill="auto"/>
            <w:vAlign w:val="center"/>
          </w:tcPr>
          <w:p w:rsidR="00C62314" w:rsidRPr="007001F1" w:rsidRDefault="00C62314" w:rsidP="007C5563">
            <w:pPr>
              <w:jc w:val="center"/>
            </w:pPr>
          </w:p>
        </w:tc>
        <w:tc>
          <w:tcPr>
            <w:tcW w:w="567" w:type="dxa"/>
            <w:shd w:val="clear" w:color="auto" w:fill="auto"/>
            <w:vAlign w:val="center"/>
          </w:tcPr>
          <w:p w:rsidR="00C62314" w:rsidRPr="007001F1" w:rsidRDefault="00C62314" w:rsidP="007C5563">
            <w:pPr>
              <w:jc w:val="center"/>
            </w:pPr>
          </w:p>
        </w:tc>
        <w:tc>
          <w:tcPr>
            <w:tcW w:w="776" w:type="dxa"/>
            <w:shd w:val="clear" w:color="auto" w:fill="auto"/>
            <w:vAlign w:val="center"/>
          </w:tcPr>
          <w:p w:rsidR="00C62314" w:rsidRPr="007001F1" w:rsidRDefault="00C62314" w:rsidP="007C5563">
            <w:pPr>
              <w:jc w:val="center"/>
            </w:pPr>
          </w:p>
        </w:tc>
        <w:tc>
          <w:tcPr>
            <w:tcW w:w="1775" w:type="dxa"/>
            <w:shd w:val="clear" w:color="auto" w:fill="auto"/>
            <w:vAlign w:val="center"/>
          </w:tcPr>
          <w:p w:rsidR="00C62314" w:rsidRPr="007001F1" w:rsidRDefault="00C62314" w:rsidP="007C5563">
            <w:pPr>
              <w:jc w:val="center"/>
            </w:pPr>
          </w:p>
        </w:tc>
      </w:tr>
      <w:tr w:rsidR="00C62314" w:rsidRPr="007001F1" w:rsidTr="00193C9C">
        <w:trPr>
          <w:trHeight w:val="20"/>
        </w:trPr>
        <w:tc>
          <w:tcPr>
            <w:tcW w:w="582" w:type="dxa"/>
            <w:vMerge/>
            <w:shd w:val="clear" w:color="auto" w:fill="auto"/>
            <w:noWrap/>
            <w:vAlign w:val="center"/>
          </w:tcPr>
          <w:p w:rsidR="00C62314" w:rsidRPr="007001F1" w:rsidRDefault="00C62314">
            <w:pPr>
              <w:jc w:val="center"/>
              <w:rPr>
                <w:color w:val="000000"/>
              </w:rPr>
            </w:pPr>
          </w:p>
        </w:tc>
        <w:tc>
          <w:tcPr>
            <w:tcW w:w="4820" w:type="dxa"/>
            <w:gridSpan w:val="2"/>
            <w:shd w:val="clear" w:color="auto" w:fill="auto"/>
            <w:vAlign w:val="center"/>
          </w:tcPr>
          <w:p w:rsidR="00C62314" w:rsidRPr="007001F1" w:rsidRDefault="00C62314" w:rsidP="00A3755D">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rsidR="00C62314" w:rsidRPr="007001F1" w:rsidRDefault="00C62314" w:rsidP="007C5563">
            <w:pPr>
              <w:jc w:val="center"/>
            </w:pPr>
          </w:p>
        </w:tc>
        <w:tc>
          <w:tcPr>
            <w:tcW w:w="567" w:type="dxa"/>
            <w:shd w:val="clear" w:color="auto" w:fill="auto"/>
            <w:vAlign w:val="center"/>
          </w:tcPr>
          <w:p w:rsidR="00C62314" w:rsidRPr="007001F1" w:rsidRDefault="00C62314" w:rsidP="007C5563">
            <w:pPr>
              <w:jc w:val="center"/>
            </w:pPr>
          </w:p>
        </w:tc>
        <w:tc>
          <w:tcPr>
            <w:tcW w:w="776" w:type="dxa"/>
            <w:shd w:val="clear" w:color="auto" w:fill="auto"/>
            <w:vAlign w:val="center"/>
          </w:tcPr>
          <w:p w:rsidR="00C62314" w:rsidRPr="007001F1" w:rsidRDefault="00C62314" w:rsidP="007C5563">
            <w:pPr>
              <w:jc w:val="center"/>
            </w:pPr>
          </w:p>
        </w:tc>
        <w:tc>
          <w:tcPr>
            <w:tcW w:w="1775" w:type="dxa"/>
            <w:shd w:val="clear" w:color="auto" w:fill="auto"/>
            <w:vAlign w:val="center"/>
          </w:tcPr>
          <w:p w:rsidR="00C62314" w:rsidRPr="007001F1" w:rsidRDefault="00C62314" w:rsidP="007C5563">
            <w:pPr>
              <w:jc w:val="center"/>
            </w:pPr>
          </w:p>
        </w:tc>
      </w:tr>
      <w:tr w:rsidR="007C5563" w:rsidRPr="007001F1" w:rsidTr="00193C9C">
        <w:trPr>
          <w:trHeight w:val="299"/>
        </w:trPr>
        <w:tc>
          <w:tcPr>
            <w:tcW w:w="582" w:type="dxa"/>
            <w:shd w:val="clear" w:color="auto" w:fill="auto"/>
            <w:noWrap/>
            <w:vAlign w:val="center"/>
            <w:hideMark/>
          </w:tcPr>
          <w:p w:rsidR="007C5563" w:rsidRPr="007001F1" w:rsidRDefault="00154B4F" w:rsidP="00343F01">
            <w:pPr>
              <w:jc w:val="center"/>
              <w:rPr>
                <w:color w:val="000000"/>
              </w:rPr>
            </w:pPr>
            <w:r w:rsidRPr="007001F1">
              <w:rPr>
                <w:color w:val="000000"/>
                <w:sz w:val="22"/>
                <w:szCs w:val="22"/>
              </w:rPr>
              <w:t>1</w:t>
            </w:r>
            <w:r w:rsidR="00343F01">
              <w:rPr>
                <w:color w:val="000000"/>
                <w:sz w:val="22"/>
                <w:szCs w:val="22"/>
              </w:rPr>
              <w:t>8</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 xml:space="preserve">Bola výsledná zmluva zverejnená v súlade so zákonom o slobodnom prístupe k informáciám?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FA5F58" w:rsidRPr="007001F1" w:rsidTr="00193C9C">
        <w:trPr>
          <w:trHeight w:val="299"/>
        </w:trPr>
        <w:tc>
          <w:tcPr>
            <w:tcW w:w="582" w:type="dxa"/>
            <w:shd w:val="clear" w:color="auto" w:fill="auto"/>
            <w:noWrap/>
            <w:vAlign w:val="center"/>
          </w:tcPr>
          <w:p w:rsidR="00FA5F58" w:rsidRPr="007001F1" w:rsidRDefault="00FA5F58" w:rsidP="00343F01">
            <w:pPr>
              <w:jc w:val="center"/>
              <w:rPr>
                <w:color w:val="000000"/>
                <w:sz w:val="22"/>
                <w:szCs w:val="22"/>
              </w:rPr>
            </w:pPr>
            <w:r>
              <w:rPr>
                <w:color w:val="000000"/>
                <w:sz w:val="22"/>
                <w:szCs w:val="22"/>
              </w:rPr>
              <w:t>19</w:t>
            </w:r>
          </w:p>
        </w:tc>
        <w:tc>
          <w:tcPr>
            <w:tcW w:w="4820" w:type="dxa"/>
            <w:gridSpan w:val="2"/>
            <w:shd w:val="clear" w:color="auto" w:fill="auto"/>
            <w:vAlign w:val="center"/>
          </w:tcPr>
          <w:p w:rsidR="00FA5F58" w:rsidRPr="007001F1" w:rsidRDefault="00FA5F58" w:rsidP="00BF1B08">
            <w:pPr>
              <w:jc w:val="both"/>
              <w:rPr>
                <w:sz w:val="22"/>
                <w:szCs w:val="22"/>
              </w:rPr>
            </w:pPr>
            <w:r>
              <w:rPr>
                <w:color w:val="000000"/>
                <w:sz w:val="22"/>
                <w:szCs w:val="22"/>
              </w:rPr>
              <w:t>Bola výsledná zmluva podpísaná s uchádzačom, ktorý je oprávnený</w:t>
            </w:r>
            <w:r w:rsidRPr="00335805">
              <w:rPr>
                <w:color w:val="000000"/>
                <w:sz w:val="22"/>
                <w:szCs w:val="22"/>
              </w:rPr>
              <w:t xml:space="preserve"> dodávať službu, tovar alebo prácu v rozsahu predmetu zákazky a </w:t>
            </w:r>
            <w:r>
              <w:rPr>
                <w:color w:val="000000"/>
                <w:sz w:val="22"/>
                <w:szCs w:val="22"/>
              </w:rPr>
              <w:t>ktorý</w:t>
            </w:r>
            <w:r w:rsidRPr="00335805">
              <w:rPr>
                <w:color w:val="000000"/>
                <w:sz w:val="22"/>
                <w:szCs w:val="22"/>
              </w:rPr>
              <w:t xml:space="preserve"> nem</w:t>
            </w:r>
            <w:r>
              <w:rPr>
                <w:color w:val="000000"/>
                <w:sz w:val="22"/>
                <w:szCs w:val="22"/>
              </w:rPr>
              <w:t>á</w:t>
            </w:r>
            <w:r w:rsidRPr="00335805">
              <w:rPr>
                <w:color w:val="000000"/>
                <w:sz w:val="22"/>
                <w:szCs w:val="22"/>
              </w:rPr>
              <w:t xml:space="preserve"> uložený </w:t>
            </w:r>
            <w:r w:rsidR="00BF1B08" w:rsidRPr="00BF1B08">
              <w:rPr>
                <w:color w:val="000000"/>
                <w:sz w:val="22"/>
                <w:szCs w:val="22"/>
              </w:rPr>
              <w:t>zákaz účasti vo verejnom obstarávaní potvrdený konečným rozhodnutím v Slovenskej republike alebo v štáte sídla, miesta podnikania alebo obvyklého pobytu.</w:t>
            </w:r>
            <w:r>
              <w:rPr>
                <w:color w:val="000000"/>
                <w:sz w:val="22"/>
                <w:szCs w:val="22"/>
              </w:rPr>
              <w:t>?</w:t>
            </w:r>
          </w:p>
        </w:tc>
        <w:tc>
          <w:tcPr>
            <w:tcW w:w="567" w:type="dxa"/>
            <w:shd w:val="clear" w:color="auto" w:fill="auto"/>
            <w:vAlign w:val="center"/>
          </w:tcPr>
          <w:p w:rsidR="00FA5F58" w:rsidRPr="007001F1" w:rsidRDefault="00FA5F58" w:rsidP="007C5563">
            <w:pPr>
              <w:jc w:val="center"/>
              <w:rPr>
                <w:sz w:val="22"/>
                <w:szCs w:val="22"/>
              </w:rPr>
            </w:pPr>
          </w:p>
        </w:tc>
        <w:tc>
          <w:tcPr>
            <w:tcW w:w="567" w:type="dxa"/>
            <w:shd w:val="clear" w:color="auto" w:fill="auto"/>
            <w:vAlign w:val="center"/>
          </w:tcPr>
          <w:p w:rsidR="00FA5F58" w:rsidRPr="007001F1" w:rsidRDefault="00FA5F58" w:rsidP="007C5563">
            <w:pPr>
              <w:jc w:val="center"/>
              <w:rPr>
                <w:sz w:val="22"/>
                <w:szCs w:val="22"/>
              </w:rPr>
            </w:pPr>
          </w:p>
        </w:tc>
        <w:tc>
          <w:tcPr>
            <w:tcW w:w="776" w:type="dxa"/>
            <w:shd w:val="clear" w:color="auto" w:fill="auto"/>
            <w:vAlign w:val="center"/>
          </w:tcPr>
          <w:p w:rsidR="00FA5F58" w:rsidRPr="007001F1" w:rsidRDefault="00FA5F58" w:rsidP="007C5563">
            <w:pPr>
              <w:jc w:val="center"/>
              <w:rPr>
                <w:sz w:val="22"/>
                <w:szCs w:val="22"/>
              </w:rPr>
            </w:pPr>
          </w:p>
        </w:tc>
        <w:tc>
          <w:tcPr>
            <w:tcW w:w="1775" w:type="dxa"/>
            <w:shd w:val="clear" w:color="auto" w:fill="auto"/>
            <w:vAlign w:val="center"/>
          </w:tcPr>
          <w:p w:rsidR="00FA5F58" w:rsidRPr="007001F1" w:rsidRDefault="00FA5F58" w:rsidP="007C5563">
            <w:pPr>
              <w:jc w:val="center"/>
              <w:rPr>
                <w:sz w:val="22"/>
                <w:szCs w:val="22"/>
              </w:rPr>
            </w:pPr>
          </w:p>
        </w:tc>
      </w:tr>
      <w:tr w:rsidR="007C5563" w:rsidRPr="007001F1" w:rsidTr="00193C9C">
        <w:trPr>
          <w:trHeight w:val="20"/>
        </w:trPr>
        <w:tc>
          <w:tcPr>
            <w:tcW w:w="582" w:type="dxa"/>
            <w:shd w:val="clear" w:color="auto" w:fill="auto"/>
            <w:noWrap/>
            <w:vAlign w:val="center"/>
            <w:hideMark/>
          </w:tcPr>
          <w:p w:rsidR="007C5563" w:rsidRPr="007001F1" w:rsidRDefault="00A5512F" w:rsidP="00343F01">
            <w:pPr>
              <w:jc w:val="center"/>
              <w:rPr>
                <w:color w:val="000000"/>
              </w:rPr>
            </w:pPr>
            <w:r>
              <w:rPr>
                <w:color w:val="000000"/>
                <w:sz w:val="22"/>
                <w:szCs w:val="22"/>
              </w:rPr>
              <w:t>20</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7C5563" w:rsidRPr="007001F1" w:rsidTr="00193C9C">
        <w:trPr>
          <w:trHeight w:val="300"/>
        </w:trPr>
        <w:tc>
          <w:tcPr>
            <w:tcW w:w="9087" w:type="dxa"/>
            <w:gridSpan w:val="7"/>
            <w:shd w:val="clear" w:color="auto" w:fill="auto"/>
            <w:noWrap/>
            <w:vAlign w:val="center"/>
          </w:tcPr>
          <w:p w:rsidR="007C5563" w:rsidRPr="007001F1" w:rsidRDefault="007C5563" w:rsidP="007C5563">
            <w:pPr>
              <w:jc w:val="both"/>
              <w:rPr>
                <w:b/>
                <w:sz w:val="20"/>
                <w:szCs w:val="20"/>
              </w:rPr>
            </w:pPr>
            <w:r w:rsidRPr="007001F1">
              <w:rPr>
                <w:b/>
                <w:sz w:val="20"/>
                <w:szCs w:val="20"/>
              </w:rPr>
              <w:t>VYJADRENIE</w:t>
            </w:r>
          </w:p>
          <w:p w:rsidR="007C5563" w:rsidRPr="007001F1" w:rsidRDefault="007C5563" w:rsidP="007C5563">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15"/>
              <w:t>[1]</w:t>
            </w:r>
          </w:p>
          <w:p w:rsidR="007C5563" w:rsidRPr="007001F1" w:rsidRDefault="007C5563" w:rsidP="007C5563">
            <w:pPr>
              <w:rPr>
                <w:b/>
                <w:bCs/>
                <w:color w:val="000000"/>
              </w:rPr>
            </w:pP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b/>
                <w:bCs/>
              </w:rPr>
            </w:pPr>
            <w:r w:rsidRPr="007001F1">
              <w:rPr>
                <w:b/>
                <w:bCs/>
                <w:sz w:val="22"/>
                <w:szCs w:val="22"/>
              </w:rPr>
              <w:t>Kontrolu vykonal</w:t>
            </w:r>
            <w:r w:rsidR="00FA5F58">
              <w:rPr>
                <w:rStyle w:val="Odkaznapoznmkupodiarou"/>
                <w:b/>
                <w:bCs/>
                <w:sz w:val="22"/>
                <w:szCs w:val="22"/>
              </w:rPr>
              <w:footnoteReference w:customMarkFollows="1" w:id="116"/>
              <w:t>2</w:t>
            </w:r>
            <w:r w:rsidRPr="007001F1">
              <w:rPr>
                <w:b/>
                <w:bCs/>
                <w:sz w:val="22"/>
                <w:szCs w:val="22"/>
              </w:rPr>
              <w:t>:</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b/>
                <w:bCs/>
              </w:rPr>
            </w:pPr>
            <w:r w:rsidRPr="007001F1">
              <w:rPr>
                <w:b/>
                <w:bCs/>
                <w:sz w:val="22"/>
                <w:szCs w:val="22"/>
              </w:rPr>
              <w:lastRenderedPageBreak/>
              <w:t>Dátum:</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000000" w:fill="FFFFFF"/>
            <w:vAlign w:val="center"/>
            <w:hideMark/>
          </w:tcPr>
          <w:p w:rsidR="007C5563" w:rsidRPr="007001F1" w:rsidRDefault="007C5563" w:rsidP="007C5563">
            <w:pPr>
              <w:rPr>
                <w:b/>
                <w:bCs/>
              </w:rPr>
            </w:pPr>
            <w:r w:rsidRPr="007001F1">
              <w:rPr>
                <w:b/>
                <w:bCs/>
                <w:sz w:val="22"/>
                <w:szCs w:val="22"/>
              </w:rPr>
              <w:t>Podpis:</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9087" w:type="dxa"/>
            <w:gridSpan w:val="7"/>
            <w:shd w:val="clear" w:color="auto" w:fill="auto"/>
            <w:noWrap/>
            <w:vAlign w:val="bottom"/>
            <w:hideMark/>
          </w:tcPr>
          <w:p w:rsidR="007C5563" w:rsidRPr="007001F1" w:rsidRDefault="007C5563" w:rsidP="007C5563">
            <w:pPr>
              <w:jc w:val="center"/>
              <w:rPr>
                <w:color w:val="000000"/>
              </w:rPr>
            </w:pPr>
            <w:r w:rsidRPr="007001F1">
              <w:rPr>
                <w:color w:val="000000"/>
                <w:sz w:val="22"/>
                <w:szCs w:val="22"/>
              </w:rPr>
              <w:t> </w:t>
            </w:r>
          </w:p>
        </w:tc>
      </w:tr>
      <w:tr w:rsidR="007C5563" w:rsidRPr="007001F1" w:rsidTr="00193C9C">
        <w:trPr>
          <w:trHeight w:val="300"/>
        </w:trPr>
        <w:tc>
          <w:tcPr>
            <w:tcW w:w="3559" w:type="dxa"/>
            <w:gridSpan w:val="2"/>
            <w:shd w:val="clear" w:color="000000" w:fill="FFFFFF"/>
            <w:vAlign w:val="center"/>
            <w:hideMark/>
          </w:tcPr>
          <w:p w:rsidR="007C5563" w:rsidRPr="007001F1" w:rsidRDefault="007C5563" w:rsidP="007C5563">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FA5F58">
              <w:rPr>
                <w:rStyle w:val="Odkaznapoznmkupodiarou"/>
                <w:b/>
                <w:bCs/>
                <w:sz w:val="22"/>
                <w:szCs w:val="22"/>
              </w:rPr>
              <w:footnoteReference w:customMarkFollows="1" w:id="117"/>
              <w:t>3</w:t>
            </w:r>
            <w:r w:rsidRPr="007001F1">
              <w:rPr>
                <w:b/>
                <w:bCs/>
                <w:sz w:val="22"/>
                <w:szCs w:val="22"/>
              </w:rPr>
              <w:t>:</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000000" w:fill="FFFFFF"/>
            <w:vAlign w:val="center"/>
            <w:hideMark/>
          </w:tcPr>
          <w:p w:rsidR="007C5563" w:rsidRPr="007001F1" w:rsidRDefault="007C5563" w:rsidP="007C5563">
            <w:pPr>
              <w:rPr>
                <w:b/>
                <w:bCs/>
              </w:rPr>
            </w:pPr>
            <w:r w:rsidRPr="007001F1">
              <w:rPr>
                <w:b/>
                <w:bCs/>
                <w:sz w:val="22"/>
                <w:szCs w:val="22"/>
              </w:rPr>
              <w:t xml:space="preserve">Dátum: </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000000" w:fill="FFFFFF"/>
            <w:vAlign w:val="center"/>
            <w:hideMark/>
          </w:tcPr>
          <w:p w:rsidR="007C5563" w:rsidRPr="007001F1" w:rsidRDefault="007C5563" w:rsidP="007C5563">
            <w:pPr>
              <w:rPr>
                <w:b/>
                <w:bCs/>
              </w:rPr>
            </w:pPr>
            <w:r w:rsidRPr="007001F1">
              <w:rPr>
                <w:b/>
                <w:bCs/>
                <w:sz w:val="22"/>
                <w:szCs w:val="22"/>
              </w:rPr>
              <w:t>Podpis:</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bl>
    <w:p w:rsidR="00154B4F" w:rsidRDefault="00154B4F"/>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193C9C" w:rsidRDefault="00193C9C"/>
    <w:p w:rsidR="00312282" w:rsidRDefault="00312282"/>
    <w:p w:rsidR="00312282" w:rsidRDefault="00312282"/>
    <w:p w:rsidR="00312282" w:rsidRDefault="00312282"/>
    <w:p w:rsidR="00312282" w:rsidRDefault="00312282"/>
    <w:p w:rsidR="00312282" w:rsidRDefault="00312282"/>
    <w:p w:rsidR="00312282" w:rsidRPr="007001F1" w:rsidRDefault="00312282"/>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7001F1" w:rsidTr="007261E4">
        <w:trPr>
          <w:trHeight w:val="645"/>
        </w:trPr>
        <w:tc>
          <w:tcPr>
            <w:tcW w:w="9087" w:type="dxa"/>
            <w:gridSpan w:val="7"/>
            <w:shd w:val="clear" w:color="000000" w:fill="60497A"/>
            <w:vAlign w:val="center"/>
            <w:hideMark/>
          </w:tcPr>
          <w:p w:rsidR="00154B4F" w:rsidRPr="007001F1" w:rsidRDefault="00154B4F" w:rsidP="00154B4F">
            <w:pPr>
              <w:jc w:val="center"/>
              <w:rPr>
                <w:b/>
                <w:bCs/>
                <w:color w:val="FFFFFF"/>
              </w:rPr>
            </w:pPr>
            <w:r w:rsidRPr="007001F1">
              <w:lastRenderedPageBreak/>
              <w:br w:type="page"/>
            </w:r>
            <w:r w:rsidRPr="007001F1">
              <w:rPr>
                <w:b/>
                <w:bCs/>
                <w:color w:val="FFFFFF"/>
              </w:rPr>
              <w:t xml:space="preserve">Kontrolný zoznam k finančnej kontrole </w:t>
            </w:r>
            <w:r w:rsidR="00C37E4F" w:rsidRPr="007001F1">
              <w:rPr>
                <w:b/>
                <w:bCs/>
                <w:color w:val="FFFFFF"/>
              </w:rPr>
              <w:t>obstarávania</w:t>
            </w:r>
            <w:r w:rsidRPr="007001F1">
              <w:rPr>
                <w:b/>
                <w:bCs/>
                <w:color w:val="FFFFFF"/>
              </w:rPr>
              <w:br/>
            </w:r>
            <w:bookmarkStart w:id="43" w:name="KZ_40"/>
            <w:r w:rsidRPr="007001F1">
              <w:rPr>
                <w:b/>
                <w:bCs/>
                <w:color w:val="FFFFFF"/>
              </w:rPr>
              <w:t>In-house zákazka</w:t>
            </w:r>
            <w:r w:rsidR="00681103">
              <w:rPr>
                <w:b/>
                <w:bCs/>
                <w:color w:val="FFFFFF"/>
              </w:rPr>
              <w:t xml:space="preserve"> alebo zákazka horizontálnej spolupráce</w:t>
            </w:r>
            <w:r w:rsidRPr="007001F1">
              <w:rPr>
                <w:b/>
                <w:bCs/>
                <w:color w:val="FFFFFF"/>
              </w:rPr>
              <w:t xml:space="preserve"> - štandardná ex</w:t>
            </w:r>
            <w:r w:rsidR="00B16726">
              <w:rPr>
                <w:b/>
                <w:bCs/>
                <w:color w:val="FFFFFF"/>
              </w:rPr>
              <w:t xml:space="preserve"> </w:t>
            </w:r>
            <w:r w:rsidRPr="007001F1">
              <w:rPr>
                <w:b/>
                <w:bCs/>
                <w:color w:val="FFFFFF"/>
              </w:rPr>
              <w:t>post kontrola</w:t>
            </w:r>
            <w:bookmarkEnd w:id="43"/>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programu</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programu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66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projektu a prijímateľa</w:t>
            </w:r>
          </w:p>
        </w:tc>
      </w:tr>
      <w:tr w:rsidR="00154B4F" w:rsidRPr="007001F1" w:rsidTr="007261E4">
        <w:trPr>
          <w:trHeight w:val="33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projektu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zákazky</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Iná zákazka</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In-house zákazka</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154B4F" w:rsidRPr="007001F1" w:rsidRDefault="00154B4F" w:rsidP="00154B4F">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154B4F">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154B4F">
            <w:pP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Typ kontroly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Štandardná expost kontrola</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Identifikátor zákazky v </w:t>
            </w:r>
            <w:r w:rsidR="00556640" w:rsidRPr="007001F1">
              <w:rPr>
                <w:color w:val="000000"/>
                <w:sz w:val="22"/>
                <w:szCs w:val="22"/>
              </w:rPr>
              <w:t>ITMS2014+</w:t>
            </w:r>
          </w:p>
        </w:tc>
        <w:tc>
          <w:tcPr>
            <w:tcW w:w="5528" w:type="dxa"/>
            <w:gridSpan w:val="5"/>
            <w:shd w:val="clear" w:color="auto" w:fill="auto"/>
            <w:vAlign w:val="center"/>
            <w:hideMark/>
          </w:tcPr>
          <w:p w:rsidR="00154B4F" w:rsidRPr="007001F1" w:rsidRDefault="00154B4F" w:rsidP="00154B4F">
            <w:pP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dodávateľa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IČO dodávateľa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154B4F" w:rsidRPr="007001F1" w:rsidRDefault="00154B4F" w:rsidP="00154B4F">
            <w:pP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15"/>
        </w:trPr>
        <w:tc>
          <w:tcPr>
            <w:tcW w:w="582"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áno</w:t>
            </w:r>
          </w:p>
        </w:tc>
        <w:tc>
          <w:tcPr>
            <w:tcW w:w="567"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nie</w:t>
            </w:r>
          </w:p>
        </w:tc>
        <w:tc>
          <w:tcPr>
            <w:tcW w:w="776"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Poznámka</w:t>
            </w: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1</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V prípade zadania zákazky  "in-house", ak ide o civilnú zákazku alebo koncesiu zadávanú verejným obstarávateľom právnickej osobe (§ 1 ods. 4 ZVO) sú kumulatívne splnené požiadavky: </w:t>
            </w:r>
          </w:p>
          <w:p w:rsidR="00154B4F" w:rsidRPr="007001F1" w:rsidRDefault="00154B4F" w:rsidP="00A3755D">
            <w:pPr>
              <w:jc w:val="both"/>
              <w:rPr>
                <w:color w:val="000000"/>
              </w:rPr>
            </w:pPr>
            <w:r w:rsidRPr="007001F1">
              <w:rPr>
                <w:color w:val="000000"/>
                <w:sz w:val="22"/>
                <w:szCs w:val="22"/>
              </w:rPr>
              <w:t xml:space="preserve">a) verejný obstarávateľ vykonáva nad právnickou osobou kontrolu obdobnú kontrole, akú vykonáva nad vlastnými organizačnými zložkami, </w:t>
            </w:r>
          </w:p>
          <w:p w:rsidR="00154B4F" w:rsidRPr="007001F1" w:rsidRDefault="00154B4F" w:rsidP="00A3755D">
            <w:pPr>
              <w:jc w:val="both"/>
              <w:rPr>
                <w:color w:val="000000"/>
              </w:rPr>
            </w:pPr>
            <w:r w:rsidRPr="007001F1">
              <w:rPr>
                <w:color w:val="000000"/>
                <w:sz w:val="22"/>
                <w:szCs w:val="22"/>
              </w:rPr>
              <w:t xml:space="preserve">b) viac ako 80% činností kontrolovanej právnickej osoby sa vykonáva pri plnení úloh, ktorými ju poveril kontrolujúci verejný obstarávateľ alebo iné právnické osoby kontrolované týmto verejným obstarávateľom a </w:t>
            </w:r>
          </w:p>
          <w:p w:rsidR="00154B4F" w:rsidRPr="007001F1" w:rsidRDefault="00154B4F" w:rsidP="00A3755D">
            <w:pPr>
              <w:jc w:val="both"/>
              <w:rPr>
                <w:color w:val="000000"/>
              </w:rPr>
            </w:pPr>
            <w:r w:rsidRPr="007001F1">
              <w:rPr>
                <w:color w:val="000000"/>
                <w:sz w:val="22"/>
                <w:szCs w:val="22"/>
              </w:rPr>
              <w:lastRenderedPageBreak/>
              <w:t>c) v kontrolovanej právnickej osobe nie je žiadna pr</w:t>
            </w:r>
            <w:r w:rsidR="00D2171A" w:rsidRPr="007001F1">
              <w:rPr>
                <w:color w:val="000000"/>
                <w:sz w:val="22"/>
                <w:szCs w:val="22"/>
              </w:rPr>
              <w:t>iama účasť súkromného kapitálu.</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lastRenderedPageBreak/>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2</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V prípade zadania zákazky  "in-house", ak ide o zákazku v oblasti obrany a bezpečnosti zadávanú verejným obstarávateľom právnickej osobe (§ 1 ods. 5 ZVO) sú kumulatívne splnené požiadavky: </w:t>
            </w:r>
          </w:p>
          <w:p w:rsidR="00154B4F" w:rsidRPr="007001F1" w:rsidRDefault="00154B4F" w:rsidP="00A3755D">
            <w:pPr>
              <w:jc w:val="both"/>
              <w:rPr>
                <w:color w:val="000000"/>
              </w:rPr>
            </w:pPr>
            <w:r w:rsidRPr="007001F1">
              <w:rPr>
                <w:color w:val="000000"/>
                <w:sz w:val="22"/>
                <w:szCs w:val="22"/>
              </w:rPr>
              <w:t xml:space="preserve">a) verejný obstarávateľ vykonáva nad právnickou osobou kontrolu obdobnú kontrole, akú vykonáva nad vlastnými organizačnými zložkami, </w:t>
            </w:r>
          </w:p>
          <w:p w:rsidR="00154B4F" w:rsidRPr="007001F1" w:rsidRDefault="00154B4F" w:rsidP="00A3755D">
            <w:pPr>
              <w:jc w:val="both"/>
              <w:rPr>
                <w:color w:val="000000"/>
              </w:rPr>
            </w:pPr>
            <w:r w:rsidRPr="007001F1">
              <w:rPr>
                <w:color w:val="000000"/>
                <w:sz w:val="22"/>
                <w:szCs w:val="22"/>
              </w:rPr>
              <w:t xml:space="preserve">b) viac ako 80% činností kontrolovanej právnickej osoby sa vykonáva pri plnení úloh, ktorými ju poveril kontrolujúci verejný obstarávateľ alebo iné právnické osoby kontrolované týmto verejným obstarávateľom a </w:t>
            </w:r>
          </w:p>
          <w:p w:rsidR="00154B4F" w:rsidRPr="007001F1" w:rsidRDefault="00154B4F" w:rsidP="00A3755D">
            <w:pPr>
              <w:jc w:val="both"/>
              <w:rPr>
                <w:color w:val="000000"/>
              </w:rPr>
            </w:pPr>
            <w:r w:rsidRPr="007001F1">
              <w:rPr>
                <w:color w:val="000000"/>
                <w:sz w:val="22"/>
                <w:szCs w:val="22"/>
              </w:rPr>
              <w:t>c) v kontrolovanej právnickej osobe nie je žiadna pr</w:t>
            </w:r>
            <w:r w:rsidR="00D2171A" w:rsidRPr="007001F1">
              <w:rPr>
                <w:color w:val="000000"/>
                <w:sz w:val="22"/>
                <w:szCs w:val="22"/>
              </w:rPr>
              <w:t>iama účasť súkromného kapitálu.</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3</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V nadväznosti na § 1 ods. 6 ZVO, je táto kontrola nad právnickou osobou z hľadiska rozhodujúceho vplyvu na strategické ciele, ako aj významné rozhodnutia kontrolovanej právnickej osoby, vykonávaná zo strany samotného verejného obstarávateľa alebo inej právnickej osoby, ktorú rovnakým spôsobom kontroluje verejný obstarávateľ?</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4</w:t>
            </w:r>
          </w:p>
        </w:tc>
        <w:tc>
          <w:tcPr>
            <w:tcW w:w="4820" w:type="dxa"/>
            <w:gridSpan w:val="2"/>
            <w:shd w:val="clear" w:color="auto" w:fill="auto"/>
            <w:vAlign w:val="center"/>
            <w:hideMark/>
          </w:tcPr>
          <w:p w:rsidR="00154B4F" w:rsidRPr="007001F1" w:rsidRDefault="00154B4F" w:rsidP="00E5728D">
            <w:pPr>
              <w:jc w:val="both"/>
              <w:rPr>
                <w:color w:val="000000"/>
              </w:rPr>
            </w:pPr>
            <w:r w:rsidRPr="007001F1">
              <w:rPr>
                <w:color w:val="000000"/>
                <w:sz w:val="22"/>
                <w:szCs w:val="22"/>
              </w:rPr>
              <w:t>V prípade zadania zákazky "in-house", ak ide o civilnú zákazku alebo koncesiu v nadväznosti na     § 1 ods. 7 ZVO kontrolovaná právnická osoba, ktorá je verejným obstarávateľom, zadala túto zákazku alebo koncesiu svojmu kontrolujúcemu verejnému obstarávateľovi alebo inej právnickej osobe kontrolovanej tým istým verejným obstarávateľom, a v právnickej osobe, ktorej sa zadáva táto zákazka alebo koncesia, nie je žiadna priama účasť súkromného kapitálu?</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5</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V prípade zadania zákazky  "in-house", ak ide o civilnú zákazku alebo koncesiu, ktorú verejný obstarávateľ zadáva právnickej osobe, nad ktorou nevykonáva kontrolu (§ 1 ods. 8 ZVO) sú kumulatívne splnené požiadavky: </w:t>
            </w:r>
          </w:p>
          <w:p w:rsidR="00154B4F" w:rsidRPr="007001F1" w:rsidRDefault="00154B4F" w:rsidP="00A3755D">
            <w:pPr>
              <w:jc w:val="both"/>
              <w:rPr>
                <w:color w:val="000000"/>
              </w:rPr>
            </w:pPr>
            <w:r w:rsidRPr="007001F1">
              <w:rPr>
                <w:color w:val="000000"/>
                <w:sz w:val="22"/>
                <w:szCs w:val="22"/>
              </w:rPr>
              <w:t xml:space="preserve">a) verejný obstarávateľ vykonáva spoločne s inými verejnými obstarávateľmi kontrolu nad touto právnickou osobou, ktorá je obdobná kontrole, akú vykonávajú nad vlastnými organizačnými zložkami, </w:t>
            </w:r>
          </w:p>
          <w:p w:rsidR="00154B4F" w:rsidRPr="007001F1" w:rsidRDefault="00154B4F" w:rsidP="00A3755D">
            <w:pPr>
              <w:jc w:val="both"/>
              <w:rPr>
                <w:color w:val="000000"/>
              </w:rPr>
            </w:pPr>
            <w:r w:rsidRPr="007001F1">
              <w:rPr>
                <w:color w:val="000000"/>
                <w:sz w:val="22"/>
                <w:szCs w:val="22"/>
              </w:rPr>
              <w:t xml:space="preserve">b) viac ako 80% činností danej právnickej osoby sa vykonáva pri plnení úloh, ktorými ju poverili kontrolujúci verejní obstarávatelia alebo iné právnické osoby kontrolované tými istými verejnými obstarávateľmi a </w:t>
            </w:r>
          </w:p>
          <w:p w:rsidR="00154B4F" w:rsidRPr="007001F1" w:rsidRDefault="00154B4F" w:rsidP="00A3755D">
            <w:pPr>
              <w:jc w:val="both"/>
              <w:rPr>
                <w:color w:val="000000"/>
              </w:rPr>
            </w:pPr>
            <w:r w:rsidRPr="007001F1">
              <w:rPr>
                <w:color w:val="000000"/>
                <w:sz w:val="22"/>
                <w:szCs w:val="22"/>
              </w:rPr>
              <w:t>c) v kontrolovanej právnickej osobe nie je žiadna pr</w:t>
            </w:r>
            <w:r w:rsidR="00D2171A" w:rsidRPr="007001F1">
              <w:rPr>
                <w:color w:val="000000"/>
                <w:sz w:val="22"/>
                <w:szCs w:val="22"/>
              </w:rPr>
              <w:t>iama účasť súkromného kapitálu?</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6</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V súvislosti so spoločnou kontrolou v zmysle § 1 ods. 9 ZVO sú splnené podmienky:</w:t>
            </w:r>
          </w:p>
          <w:p w:rsidR="00154B4F" w:rsidRPr="007001F1" w:rsidRDefault="00154B4F" w:rsidP="00A3755D">
            <w:pPr>
              <w:jc w:val="both"/>
              <w:rPr>
                <w:color w:val="000000"/>
              </w:rPr>
            </w:pPr>
            <w:r w:rsidRPr="007001F1">
              <w:rPr>
                <w:color w:val="000000"/>
                <w:sz w:val="22"/>
                <w:szCs w:val="22"/>
              </w:rPr>
              <w:t xml:space="preserve">a) orgány kontrolovanej právnickej osoby s rozhodovacími právomocami pozostávajú zo zástupcov všetkých zúčastnených verejných </w:t>
            </w:r>
            <w:r w:rsidRPr="007001F1">
              <w:rPr>
                <w:color w:val="000000"/>
                <w:sz w:val="22"/>
                <w:szCs w:val="22"/>
              </w:rPr>
              <w:lastRenderedPageBreak/>
              <w:t xml:space="preserve">obstarávateľov; jednotliví zástupcovia môžu zastupovať niekoľkých alebo všetkých zúčastnených verejných obstarávateľov, </w:t>
            </w:r>
          </w:p>
          <w:p w:rsidR="00154B4F" w:rsidRPr="007001F1" w:rsidRDefault="00154B4F" w:rsidP="00A3755D">
            <w:pPr>
              <w:jc w:val="both"/>
              <w:rPr>
                <w:color w:val="000000"/>
              </w:rPr>
            </w:pPr>
            <w:r w:rsidRPr="007001F1">
              <w:rPr>
                <w:color w:val="000000"/>
                <w:sz w:val="22"/>
                <w:szCs w:val="22"/>
              </w:rPr>
              <w:t xml:space="preserve">b) zúčastnení verejní obstarávatelia môžu spoločne vykonávať rozhodujúci vplyv na strategické ciele a významné rozhodnutia kontrolovanej právnickej osoby a </w:t>
            </w:r>
          </w:p>
          <w:p w:rsidR="00154B4F" w:rsidRPr="007001F1" w:rsidRDefault="00154B4F" w:rsidP="00A3755D">
            <w:pPr>
              <w:jc w:val="both"/>
              <w:rPr>
                <w:color w:val="000000"/>
              </w:rPr>
            </w:pPr>
            <w:r w:rsidRPr="007001F1">
              <w:rPr>
                <w:color w:val="000000"/>
                <w:sz w:val="22"/>
                <w:szCs w:val="22"/>
              </w:rPr>
              <w:t>c) kontrolovaná právnická osoba nesleduje žiadne záujmy, ktoré sú v rozpore so záujmami kontrolujú</w:t>
            </w:r>
            <w:r w:rsidR="00D2171A" w:rsidRPr="007001F1">
              <w:rPr>
                <w:color w:val="000000"/>
                <w:sz w:val="22"/>
                <w:szCs w:val="22"/>
              </w:rPr>
              <w:t xml:space="preserve">cich verejných obstarávateľov? </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7</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V prípade zadania zákazky  </w:t>
            </w:r>
            <w:r w:rsidR="00E3525F">
              <w:rPr>
                <w:color w:val="000000"/>
                <w:sz w:val="22"/>
                <w:szCs w:val="22"/>
              </w:rPr>
              <w:t>horizontálnej spolupráce</w:t>
            </w:r>
            <w:r w:rsidRPr="007001F1">
              <w:rPr>
                <w:color w:val="000000"/>
                <w:sz w:val="22"/>
                <w:szCs w:val="22"/>
              </w:rPr>
              <w:t xml:space="preserve">, ak ide o civilnú zákazku alebo koncesiu, ak je zmluva alebo koncesná zmluva uzavretá výlučne medzi dvoma alebo viacerými verejnými obstarávateľmi v zmysle § 1 ods. 10 ZVO sú splnené tieto podmienky: </w:t>
            </w:r>
          </w:p>
          <w:p w:rsidR="00154B4F" w:rsidRPr="007001F1" w:rsidRDefault="00154B4F" w:rsidP="00A3755D">
            <w:pPr>
              <w:jc w:val="both"/>
              <w:rPr>
                <w:color w:val="000000"/>
              </w:rPr>
            </w:pPr>
            <w:r w:rsidRPr="007001F1">
              <w:rPr>
                <w:color w:val="000000"/>
                <w:sz w:val="22"/>
                <w:szCs w:val="22"/>
              </w:rPr>
              <w:t xml:space="preserve">a)touto zmluvou sa ustanovuje alebo vykonáva spolupráca medzi zúčastnenými verejnými obstarávateľmi s cieľom zabezpečiť, aby sa služby vo verejnom záujme, ktoré musia poskytovať, poskytovali v záujme dosahovania ich spoločných cieľov, </w:t>
            </w:r>
          </w:p>
          <w:p w:rsidR="00154B4F" w:rsidRPr="007001F1" w:rsidRDefault="00154B4F" w:rsidP="00A3755D">
            <w:pPr>
              <w:jc w:val="both"/>
              <w:rPr>
                <w:color w:val="000000"/>
              </w:rPr>
            </w:pPr>
            <w:r w:rsidRPr="007001F1">
              <w:rPr>
                <w:color w:val="000000"/>
                <w:sz w:val="22"/>
                <w:szCs w:val="22"/>
              </w:rPr>
              <w:t>b)vykonávanie spolupráce sa riadi výlučne aspektmi týkajúcimi sa verejného záujmu a</w:t>
            </w:r>
          </w:p>
          <w:p w:rsidR="00154B4F" w:rsidRPr="007001F1" w:rsidRDefault="00154B4F" w:rsidP="00A3755D">
            <w:pPr>
              <w:jc w:val="both"/>
              <w:rPr>
                <w:color w:val="000000"/>
              </w:rPr>
            </w:pPr>
            <w:r w:rsidRPr="007001F1">
              <w:rPr>
                <w:color w:val="000000"/>
                <w:sz w:val="22"/>
                <w:szCs w:val="22"/>
              </w:rPr>
              <w:t>c)zúčastnení verejní obstarávatelia vykonávajú na otvorenom trhu menej ako 20% činností, ktorých</w:t>
            </w:r>
            <w:r w:rsidR="00D2171A" w:rsidRPr="007001F1">
              <w:rPr>
                <w:color w:val="000000"/>
                <w:sz w:val="22"/>
                <w:szCs w:val="22"/>
              </w:rPr>
              <w:t xml:space="preserve"> sa spolupráca týka. </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8</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Bol na určenie percentuálneho podielu činností vzatý do úvahy priemerný celkový obrat alebo iný vhodný alternatívny ukazovateľ založený na činnosti, najmä náklady vzniknuté príslušnej právnickej osobe alebo verejnému obstarávateľovi, ak ide o tovary, stavebné práce a služby za posledné tri roky predchádzajúce zadaniu zákazky alebo koncesie, resp. ak uvedené </w:t>
            </w:r>
            <w:r w:rsidR="00BD5FA6" w:rsidRPr="007001F1">
              <w:rPr>
                <w:color w:val="000000"/>
                <w:sz w:val="22"/>
                <w:szCs w:val="22"/>
              </w:rPr>
              <w:t>ukazovatele</w:t>
            </w:r>
            <w:r w:rsidRPr="007001F1">
              <w:rPr>
                <w:color w:val="000000"/>
                <w:sz w:val="22"/>
                <w:szCs w:val="22"/>
              </w:rPr>
              <w:t xml:space="preserve"> v závislosti od vzniku, začatia prevádzkovania činnosti alebo reorganizácie činnosti nie sú dostupné, boli tieto </w:t>
            </w:r>
            <w:r w:rsidR="00BD5FA6" w:rsidRPr="007001F1">
              <w:rPr>
                <w:color w:val="000000"/>
                <w:sz w:val="22"/>
                <w:szCs w:val="22"/>
              </w:rPr>
              <w:t>ukazovatele</w:t>
            </w:r>
            <w:r w:rsidRPr="007001F1">
              <w:rPr>
                <w:color w:val="000000"/>
                <w:sz w:val="22"/>
                <w:szCs w:val="22"/>
              </w:rPr>
              <w:t xml:space="preserve"> preukázané  prostredníctvom podnikateľského plánu?</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 xml:space="preserve">9 </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Obsahuje dokumentácia doklady, ktoré preukazujú resp. dokladujú opodstatnenosť uplatnenia výnimky spojené s </w:t>
            </w:r>
            <w:r w:rsidR="006A0395">
              <w:rPr>
                <w:color w:val="000000"/>
                <w:sz w:val="22"/>
                <w:szCs w:val="22"/>
              </w:rPr>
              <w:t>„</w:t>
            </w:r>
            <w:r w:rsidRPr="007001F1">
              <w:rPr>
                <w:color w:val="000000"/>
                <w:sz w:val="22"/>
                <w:szCs w:val="22"/>
              </w:rPr>
              <w:t>in-house</w:t>
            </w:r>
            <w:r w:rsidR="006A0395">
              <w:rPr>
                <w:color w:val="000000"/>
                <w:sz w:val="22"/>
                <w:szCs w:val="22"/>
              </w:rPr>
              <w:t>“</w:t>
            </w:r>
            <w:r w:rsidRPr="007001F1">
              <w:rPr>
                <w:color w:val="000000"/>
                <w:sz w:val="22"/>
                <w:szCs w:val="22"/>
              </w:rPr>
              <w:t xml:space="preserve"> zákazkou</w:t>
            </w:r>
            <w:r w:rsidR="0036752F">
              <w:rPr>
                <w:color w:val="000000"/>
                <w:sz w:val="22"/>
                <w:szCs w:val="22"/>
              </w:rPr>
              <w:t xml:space="preserve"> alebo zákazkou horizontálnej spolupráce</w:t>
            </w:r>
            <w:r w:rsidRPr="007001F1">
              <w:rPr>
                <w:color w:val="000000"/>
                <w:sz w:val="22"/>
                <w:szCs w:val="22"/>
              </w:rPr>
              <w:t>?</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 xml:space="preserve">10 </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Bol zamestnanec vykonávajúci kontrolu oboznámený s rizikovými indikátormi</w:t>
            </w:r>
            <w:r w:rsidR="00E00B5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BD5FA6"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 xml:space="preserve">11 </w:t>
            </w:r>
          </w:p>
        </w:tc>
        <w:tc>
          <w:tcPr>
            <w:tcW w:w="4820" w:type="dxa"/>
            <w:gridSpan w:val="2"/>
            <w:shd w:val="clear" w:color="auto" w:fill="auto"/>
            <w:vAlign w:val="center"/>
            <w:hideMark/>
          </w:tcPr>
          <w:p w:rsidR="00154B4F" w:rsidRPr="007001F1" w:rsidRDefault="00154B4F" w:rsidP="00A3755D">
            <w:pPr>
              <w:jc w:val="both"/>
            </w:pPr>
            <w:r w:rsidRPr="007001F1">
              <w:rPr>
                <w:sz w:val="22"/>
                <w:szCs w:val="22"/>
              </w:rPr>
              <w:t>Bol pri zadávaní zákazky identifikovaný konflikt záujmov?</w:t>
            </w:r>
            <w:r w:rsidR="00BD5FA6" w:rsidRPr="007001F1">
              <w:rPr>
                <w:sz w:val="22"/>
                <w:szCs w:val="22"/>
              </w:rPr>
              <w:t>V prípade konfliktu záujmov prijímateľ prijal primerané opatrenia a vykonal nápravu?</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530834" w:rsidRPr="007001F1" w:rsidTr="000A0E21">
        <w:trPr>
          <w:trHeight w:val="317"/>
        </w:trPr>
        <w:tc>
          <w:tcPr>
            <w:tcW w:w="582" w:type="dxa"/>
            <w:vMerge w:val="restart"/>
            <w:shd w:val="clear" w:color="auto" w:fill="auto"/>
            <w:noWrap/>
            <w:vAlign w:val="center"/>
          </w:tcPr>
          <w:p w:rsidR="00530834" w:rsidRPr="007001F1" w:rsidRDefault="00530834" w:rsidP="00154B4F">
            <w:pPr>
              <w:jc w:val="center"/>
              <w:rPr>
                <w:color w:val="000000"/>
              </w:rPr>
            </w:pPr>
            <w:r w:rsidRPr="007001F1">
              <w:rPr>
                <w:color w:val="000000"/>
                <w:sz w:val="22"/>
                <w:szCs w:val="22"/>
              </w:rPr>
              <w:t>12</w:t>
            </w:r>
          </w:p>
        </w:tc>
        <w:tc>
          <w:tcPr>
            <w:tcW w:w="4820" w:type="dxa"/>
            <w:gridSpan w:val="2"/>
            <w:shd w:val="clear" w:color="auto" w:fill="auto"/>
            <w:vAlign w:val="center"/>
          </w:tcPr>
          <w:p w:rsidR="00530834" w:rsidRPr="007001F1" w:rsidRDefault="00530834" w:rsidP="00A3755D">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530834" w:rsidRPr="007001F1" w:rsidTr="007261E4">
        <w:trPr>
          <w:trHeight w:val="845"/>
        </w:trPr>
        <w:tc>
          <w:tcPr>
            <w:tcW w:w="582" w:type="dxa"/>
            <w:vMerge/>
            <w:shd w:val="clear" w:color="auto" w:fill="auto"/>
            <w:noWrap/>
            <w:vAlign w:val="center"/>
          </w:tcPr>
          <w:p w:rsidR="00530834" w:rsidRPr="007001F1" w:rsidRDefault="00530834" w:rsidP="00154B4F">
            <w:pPr>
              <w:jc w:val="center"/>
              <w:rPr>
                <w:color w:val="000000"/>
              </w:rPr>
            </w:pPr>
          </w:p>
        </w:tc>
        <w:tc>
          <w:tcPr>
            <w:tcW w:w="4820" w:type="dxa"/>
            <w:gridSpan w:val="2"/>
            <w:shd w:val="clear" w:color="auto" w:fill="auto"/>
            <w:vAlign w:val="center"/>
          </w:tcPr>
          <w:p w:rsidR="00530834" w:rsidRPr="007001F1" w:rsidRDefault="00530834" w:rsidP="00A3755D">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 xml:space="preserve"> 13</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Je  obsah uzavretej zmluvy  z pohľadu kontroly predmetu  zákazky, návrhu zmluvných podmienok a iných údajov vo vecnom súlade so schválenou žiadosťou o poskytnutie NFP a účinnou Zmluvou o NFP?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 xml:space="preserve"> 14</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F57BCB" w:rsidRPr="007001F1" w:rsidTr="007261E4">
        <w:trPr>
          <w:trHeight w:val="20"/>
        </w:trPr>
        <w:tc>
          <w:tcPr>
            <w:tcW w:w="582" w:type="dxa"/>
            <w:shd w:val="clear" w:color="auto" w:fill="auto"/>
            <w:noWrap/>
            <w:vAlign w:val="center"/>
          </w:tcPr>
          <w:p w:rsidR="00F57BCB" w:rsidRPr="007001F1" w:rsidRDefault="00F57BCB" w:rsidP="00154B4F">
            <w:pPr>
              <w:jc w:val="center"/>
              <w:rPr>
                <w:color w:val="000000"/>
              </w:rPr>
            </w:pPr>
            <w:r w:rsidRPr="007001F1">
              <w:rPr>
                <w:color w:val="000000"/>
                <w:sz w:val="22"/>
                <w:szCs w:val="22"/>
              </w:rPr>
              <w:t>15</w:t>
            </w:r>
          </w:p>
        </w:tc>
        <w:tc>
          <w:tcPr>
            <w:tcW w:w="4820" w:type="dxa"/>
            <w:gridSpan w:val="2"/>
            <w:shd w:val="clear" w:color="auto" w:fill="auto"/>
            <w:vAlign w:val="center"/>
          </w:tcPr>
          <w:p w:rsidR="00F57BCB" w:rsidRPr="007001F1" w:rsidRDefault="007001F1" w:rsidP="00A3755D">
            <w:pPr>
              <w:jc w:val="both"/>
              <w:rPr>
                <w:color w:val="000000"/>
              </w:rPr>
            </w:pPr>
            <w:r>
              <w:rPr>
                <w:color w:val="000000"/>
                <w:sz w:val="22"/>
                <w:szCs w:val="22"/>
              </w:rPr>
              <w:t>Dodržal verejný obstarávateľ pri zadávaní zákazky princíp hospodárnosti?</w:t>
            </w:r>
          </w:p>
        </w:tc>
        <w:tc>
          <w:tcPr>
            <w:tcW w:w="567" w:type="dxa"/>
            <w:shd w:val="clear" w:color="auto" w:fill="auto"/>
            <w:vAlign w:val="center"/>
          </w:tcPr>
          <w:p w:rsidR="00F57BCB" w:rsidRPr="007001F1" w:rsidRDefault="00F57BCB" w:rsidP="00154B4F">
            <w:pPr>
              <w:jc w:val="center"/>
              <w:rPr>
                <w:color w:val="000000"/>
              </w:rPr>
            </w:pPr>
          </w:p>
        </w:tc>
        <w:tc>
          <w:tcPr>
            <w:tcW w:w="567" w:type="dxa"/>
            <w:shd w:val="clear" w:color="auto" w:fill="auto"/>
            <w:vAlign w:val="center"/>
          </w:tcPr>
          <w:p w:rsidR="00F57BCB" w:rsidRPr="007001F1" w:rsidRDefault="00F57BCB" w:rsidP="00154B4F">
            <w:pPr>
              <w:jc w:val="center"/>
              <w:rPr>
                <w:color w:val="000000"/>
              </w:rPr>
            </w:pPr>
          </w:p>
        </w:tc>
        <w:tc>
          <w:tcPr>
            <w:tcW w:w="776" w:type="dxa"/>
            <w:shd w:val="clear" w:color="auto" w:fill="auto"/>
            <w:vAlign w:val="center"/>
          </w:tcPr>
          <w:p w:rsidR="00F57BCB" w:rsidRPr="007001F1" w:rsidRDefault="00F57BCB" w:rsidP="00154B4F">
            <w:pPr>
              <w:jc w:val="center"/>
              <w:rPr>
                <w:color w:val="000000"/>
              </w:rPr>
            </w:pPr>
          </w:p>
        </w:tc>
        <w:tc>
          <w:tcPr>
            <w:tcW w:w="1775" w:type="dxa"/>
            <w:shd w:val="clear" w:color="auto" w:fill="auto"/>
            <w:vAlign w:val="center"/>
          </w:tcPr>
          <w:p w:rsidR="00F57BCB" w:rsidRPr="007001F1" w:rsidRDefault="00F57BCB"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 xml:space="preserve"> 1</w:t>
            </w:r>
            <w:r w:rsidR="00F57BCB" w:rsidRPr="007001F1">
              <w:rPr>
                <w:color w:val="000000"/>
                <w:sz w:val="22"/>
                <w:szCs w:val="22"/>
              </w:rPr>
              <w:t>6</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Neboli identifikované iné porušenia pravidiel a postupov  obstarávania?</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300"/>
        </w:trPr>
        <w:tc>
          <w:tcPr>
            <w:tcW w:w="9087" w:type="dxa"/>
            <w:gridSpan w:val="7"/>
            <w:shd w:val="clear" w:color="auto" w:fill="auto"/>
            <w:noWrap/>
            <w:vAlign w:val="center"/>
          </w:tcPr>
          <w:p w:rsidR="00154B4F" w:rsidRPr="007001F1" w:rsidRDefault="00154B4F" w:rsidP="00154B4F">
            <w:pPr>
              <w:jc w:val="both"/>
              <w:rPr>
                <w:b/>
                <w:sz w:val="20"/>
                <w:szCs w:val="20"/>
              </w:rPr>
            </w:pPr>
            <w:r w:rsidRPr="007001F1">
              <w:rPr>
                <w:b/>
                <w:sz w:val="20"/>
                <w:szCs w:val="20"/>
              </w:rPr>
              <w:t>VYJADRENIE</w:t>
            </w:r>
          </w:p>
          <w:p w:rsidR="00154B4F" w:rsidRPr="007001F1" w:rsidRDefault="00154B4F" w:rsidP="00154B4F">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18"/>
              <w:t>[1]</w:t>
            </w:r>
          </w:p>
          <w:p w:rsidR="00154B4F" w:rsidRPr="007001F1" w:rsidRDefault="00154B4F" w:rsidP="00154B4F">
            <w:pPr>
              <w:rPr>
                <w:b/>
                <w:bCs/>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b/>
                <w:bCs/>
              </w:rPr>
            </w:pPr>
            <w:r w:rsidRPr="007001F1">
              <w:rPr>
                <w:b/>
                <w:bCs/>
                <w:sz w:val="22"/>
                <w:szCs w:val="22"/>
              </w:rPr>
              <w:t>Kontrolu vykonal</w:t>
            </w:r>
            <w:r w:rsidR="00FA5F58">
              <w:rPr>
                <w:rStyle w:val="Odkaznapoznmkupodiarou"/>
                <w:b/>
                <w:bCs/>
                <w:sz w:val="22"/>
                <w:szCs w:val="22"/>
              </w:rPr>
              <w:footnoteReference w:customMarkFollows="1" w:id="119"/>
              <w:t>2</w:t>
            </w:r>
            <w:r w:rsidRPr="007001F1">
              <w:rPr>
                <w:b/>
                <w:bCs/>
                <w:sz w:val="22"/>
                <w:szCs w:val="22"/>
              </w:rPr>
              <w:t>:</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b/>
                <w:bCs/>
              </w:rPr>
            </w:pPr>
            <w:r w:rsidRPr="007001F1">
              <w:rPr>
                <w:b/>
                <w:bCs/>
                <w:sz w:val="22"/>
                <w:szCs w:val="22"/>
              </w:rPr>
              <w:t>Dátum:</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9087" w:type="dxa"/>
            <w:gridSpan w:val="7"/>
            <w:shd w:val="clear" w:color="auto" w:fill="auto"/>
            <w:noWrap/>
            <w:vAlign w:val="bottom"/>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FA5F58">
              <w:rPr>
                <w:rStyle w:val="Odkaznapoznmkupodiarou"/>
                <w:b/>
                <w:bCs/>
                <w:sz w:val="22"/>
                <w:szCs w:val="22"/>
              </w:rPr>
              <w:footnoteReference w:customMarkFollows="1" w:id="120"/>
              <w:t>3</w:t>
            </w:r>
            <w:r w:rsidRPr="007001F1">
              <w:rPr>
                <w:b/>
                <w:bCs/>
                <w:sz w:val="22"/>
                <w:szCs w:val="22"/>
              </w:rPr>
              <w:t>:</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 xml:space="preserve">Dátum: </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bl>
    <w:p w:rsidR="00154B4F" w:rsidRPr="007001F1" w:rsidRDefault="00154B4F"/>
    <w:p w:rsidR="00154B4F" w:rsidRPr="007001F1" w:rsidRDefault="00154B4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7001F1" w:rsidTr="007261E4">
        <w:trPr>
          <w:trHeight w:val="645"/>
        </w:trPr>
        <w:tc>
          <w:tcPr>
            <w:tcW w:w="9087" w:type="dxa"/>
            <w:gridSpan w:val="7"/>
            <w:shd w:val="clear" w:color="000000" w:fill="60497A"/>
            <w:vAlign w:val="center"/>
            <w:hideMark/>
          </w:tcPr>
          <w:p w:rsidR="00154B4F" w:rsidRPr="007001F1" w:rsidRDefault="00154B4F" w:rsidP="00FA5F58">
            <w:pPr>
              <w:jc w:val="center"/>
              <w:rPr>
                <w:b/>
                <w:bCs/>
                <w:color w:val="FFFFFF"/>
              </w:rPr>
            </w:pPr>
            <w:r w:rsidRPr="007001F1">
              <w:rPr>
                <w:b/>
                <w:bCs/>
                <w:color w:val="FFFFFF"/>
              </w:rPr>
              <w:lastRenderedPageBreak/>
              <w:t xml:space="preserve">Kontrolný zoznam k finančnej kontrole </w:t>
            </w:r>
            <w:r w:rsidR="00C37E4F" w:rsidRPr="007001F1">
              <w:rPr>
                <w:b/>
                <w:bCs/>
                <w:color w:val="FFFFFF"/>
              </w:rPr>
              <w:t>obstarávania</w:t>
            </w:r>
            <w:r w:rsidRPr="007001F1">
              <w:rPr>
                <w:b/>
                <w:bCs/>
                <w:color w:val="FFFFFF"/>
              </w:rPr>
              <w:br/>
            </w:r>
            <w:bookmarkStart w:id="44" w:name="KZ_41"/>
            <w:r w:rsidRPr="007001F1">
              <w:rPr>
                <w:b/>
                <w:bCs/>
                <w:color w:val="FFFFFF"/>
              </w:rPr>
              <w:t>Výnimka podľa § 1 ods. 2 až ods. 1</w:t>
            </w:r>
            <w:r w:rsidR="00FA5F58">
              <w:rPr>
                <w:b/>
                <w:bCs/>
                <w:color w:val="FFFFFF"/>
              </w:rPr>
              <w:t>4</w:t>
            </w:r>
            <w:r w:rsidRPr="007001F1">
              <w:rPr>
                <w:b/>
                <w:bCs/>
                <w:color w:val="FFFFFF"/>
              </w:rPr>
              <w:t xml:space="preserve"> </w:t>
            </w:r>
            <w:r w:rsidR="00CD1E59" w:rsidRPr="007001F1">
              <w:rPr>
                <w:b/>
                <w:bCs/>
                <w:color w:val="FFFFFF"/>
              </w:rPr>
              <w:t xml:space="preserve">a § 8 ods. </w:t>
            </w:r>
            <w:r w:rsidR="00FA5F58">
              <w:rPr>
                <w:b/>
                <w:bCs/>
                <w:color w:val="FFFFFF"/>
              </w:rPr>
              <w:t>2</w:t>
            </w:r>
            <w:r w:rsidR="00CD1E59" w:rsidRPr="007001F1">
              <w:rPr>
                <w:b/>
                <w:bCs/>
                <w:color w:val="FFFFFF"/>
              </w:rPr>
              <w:t xml:space="preserve"> </w:t>
            </w:r>
            <w:r w:rsidRPr="007001F1">
              <w:rPr>
                <w:b/>
                <w:bCs/>
                <w:color w:val="FFFFFF"/>
              </w:rPr>
              <w:t>ZVO - štandardná ex</w:t>
            </w:r>
            <w:r w:rsidR="00FA5F58">
              <w:rPr>
                <w:b/>
                <w:bCs/>
                <w:color w:val="FFFFFF"/>
              </w:rPr>
              <w:t xml:space="preserve"> </w:t>
            </w:r>
            <w:r w:rsidRPr="007001F1">
              <w:rPr>
                <w:b/>
                <w:bCs/>
                <w:color w:val="FFFFFF"/>
              </w:rPr>
              <w:t>post kontrola</w:t>
            </w:r>
            <w:bookmarkEnd w:id="44"/>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programu</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programu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66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projektu a prijímateľa</w:t>
            </w:r>
          </w:p>
        </w:tc>
      </w:tr>
      <w:tr w:rsidR="00154B4F" w:rsidRPr="007001F1" w:rsidTr="007261E4">
        <w:trPr>
          <w:trHeight w:val="33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projektu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zákazky</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Iná zákazka</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Výnimka zo zákona podľa § 1 ods. 2 až ods. 1</w:t>
            </w:r>
            <w:r w:rsidR="00FA5F58">
              <w:rPr>
                <w:color w:val="000000"/>
                <w:sz w:val="22"/>
                <w:szCs w:val="22"/>
              </w:rPr>
              <w:t>4</w:t>
            </w:r>
            <w:r w:rsidRPr="007001F1">
              <w:rPr>
                <w:color w:val="000000"/>
                <w:sz w:val="22"/>
                <w:szCs w:val="22"/>
              </w:rPr>
              <w:t xml:space="preserve"> </w:t>
            </w:r>
            <w:r w:rsidR="006A0395" w:rsidRPr="006A0395">
              <w:rPr>
                <w:color w:val="000000"/>
                <w:sz w:val="22"/>
                <w:szCs w:val="22"/>
              </w:rPr>
              <w:t xml:space="preserve">§ 8 ods. </w:t>
            </w:r>
            <w:r w:rsidR="00FA5F58">
              <w:rPr>
                <w:color w:val="000000"/>
                <w:sz w:val="22"/>
                <w:szCs w:val="22"/>
              </w:rPr>
              <w:t xml:space="preserve">2 </w:t>
            </w:r>
            <w:r w:rsidRPr="007001F1">
              <w:rPr>
                <w:color w:val="000000"/>
                <w:sz w:val="22"/>
                <w:szCs w:val="22"/>
              </w:rPr>
              <w:t>ZVO</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154B4F" w:rsidRPr="007001F1" w:rsidRDefault="00154B4F" w:rsidP="00154B4F">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154B4F">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154B4F">
            <w:pP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Typ kontroly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Štandardná ex</w:t>
            </w:r>
            <w:r w:rsidR="00FA5F58">
              <w:rPr>
                <w:color w:val="000000"/>
                <w:sz w:val="22"/>
                <w:szCs w:val="22"/>
              </w:rPr>
              <w:t xml:space="preserve"> </w:t>
            </w:r>
            <w:r w:rsidRPr="007001F1">
              <w:rPr>
                <w:color w:val="000000"/>
                <w:sz w:val="22"/>
                <w:szCs w:val="22"/>
              </w:rPr>
              <w:t>post kontrola</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Identifikátor zákazky v </w:t>
            </w:r>
            <w:r w:rsidR="00556640" w:rsidRPr="007001F1">
              <w:rPr>
                <w:color w:val="000000"/>
                <w:sz w:val="22"/>
                <w:szCs w:val="22"/>
              </w:rPr>
              <w:t>ITMS2014+</w:t>
            </w:r>
          </w:p>
        </w:tc>
        <w:tc>
          <w:tcPr>
            <w:tcW w:w="5528" w:type="dxa"/>
            <w:gridSpan w:val="5"/>
            <w:shd w:val="clear" w:color="auto" w:fill="auto"/>
            <w:vAlign w:val="center"/>
            <w:hideMark/>
          </w:tcPr>
          <w:p w:rsidR="00154B4F" w:rsidRPr="007001F1" w:rsidRDefault="00154B4F" w:rsidP="00154B4F">
            <w:pP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dodávateľa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IČO dodávateľa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Dátum podpisu zmluvy s</w:t>
            </w:r>
            <w:r w:rsidR="00C35F13">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15"/>
        </w:trPr>
        <w:tc>
          <w:tcPr>
            <w:tcW w:w="582"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áno</w:t>
            </w:r>
          </w:p>
        </w:tc>
        <w:tc>
          <w:tcPr>
            <w:tcW w:w="567"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nie</w:t>
            </w:r>
          </w:p>
        </w:tc>
        <w:tc>
          <w:tcPr>
            <w:tcW w:w="776"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Poznámka</w:t>
            </w: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1</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V prípade uplatnenia výnimky z používania postupov podľa zákona o verejnom obstarávaní, boli splnené zákonné predpoklady odôvodňujúce použitý postup bez použitia pravidiel podľa zákona o verejnom obstarávaní?</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2</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Obsahuje dokumentácia doklady, ktoré vysvetľujú resp. dokladujú opodstatnenosť uplatnenia výnimky?</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3</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Bol zamestnanec vykonávajúci kontrolu oboznámený s rizikovými indikátormi</w:t>
            </w:r>
            <w:r w:rsidR="00FA5F5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C37E4F" w:rsidRPr="007001F1">
              <w:rPr>
                <w:color w:val="000000"/>
                <w:sz w:val="22"/>
                <w:szCs w:val="22"/>
              </w:rPr>
              <w:t xml:space="preserve"> Neboli </w:t>
            </w:r>
            <w:r w:rsidR="00C37E4F" w:rsidRPr="007001F1">
              <w:rPr>
                <w:color w:val="000000"/>
                <w:sz w:val="22"/>
                <w:szCs w:val="22"/>
              </w:rPr>
              <w:lastRenderedPageBreak/>
              <w:t>identifikované rizikové indikátory, ktoré môžu iniciovať spoluprácu s PMÚ alebo OČTK?</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lastRenderedPageBreak/>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4</w:t>
            </w:r>
          </w:p>
        </w:tc>
        <w:tc>
          <w:tcPr>
            <w:tcW w:w="4820" w:type="dxa"/>
            <w:gridSpan w:val="2"/>
            <w:shd w:val="clear" w:color="auto" w:fill="auto"/>
            <w:vAlign w:val="center"/>
            <w:hideMark/>
          </w:tcPr>
          <w:p w:rsidR="00154B4F" w:rsidRPr="007001F1" w:rsidRDefault="00C37E4F" w:rsidP="00A3755D">
            <w:pPr>
              <w:jc w:val="both"/>
            </w:pPr>
            <w:r w:rsidRPr="007001F1">
              <w:rPr>
                <w:sz w:val="22"/>
                <w:szCs w:val="22"/>
              </w:rPr>
              <w:t>Neb</w:t>
            </w:r>
            <w:r w:rsidR="00154B4F" w:rsidRPr="007001F1">
              <w:rPr>
                <w:sz w:val="22"/>
                <w:szCs w:val="22"/>
              </w:rPr>
              <w:t>ol pri zadávaní zákazky identifikovaný konflikt záujmov?</w:t>
            </w:r>
            <w:r w:rsidRPr="007001F1">
              <w:rPr>
                <w:sz w:val="22"/>
                <w:szCs w:val="22"/>
              </w:rPr>
              <w:t>V prípade konfliktu záujmov prijímateľ NFP prijal primerané opatrenia a vykonal nápravu?</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530834" w:rsidRPr="007001F1" w:rsidTr="000A0E21">
        <w:trPr>
          <w:trHeight w:val="416"/>
        </w:trPr>
        <w:tc>
          <w:tcPr>
            <w:tcW w:w="582" w:type="dxa"/>
            <w:vMerge w:val="restart"/>
            <w:shd w:val="clear" w:color="auto" w:fill="auto"/>
            <w:noWrap/>
            <w:vAlign w:val="center"/>
          </w:tcPr>
          <w:p w:rsidR="00530834" w:rsidRPr="007001F1" w:rsidRDefault="00530834" w:rsidP="00154B4F">
            <w:pPr>
              <w:jc w:val="center"/>
              <w:rPr>
                <w:color w:val="000000"/>
              </w:rPr>
            </w:pPr>
            <w:r w:rsidRPr="007001F1">
              <w:rPr>
                <w:color w:val="000000"/>
                <w:sz w:val="22"/>
                <w:szCs w:val="22"/>
              </w:rPr>
              <w:t>5</w:t>
            </w:r>
          </w:p>
        </w:tc>
        <w:tc>
          <w:tcPr>
            <w:tcW w:w="4820" w:type="dxa"/>
            <w:gridSpan w:val="2"/>
            <w:shd w:val="clear" w:color="auto" w:fill="auto"/>
            <w:vAlign w:val="center"/>
          </w:tcPr>
          <w:p w:rsidR="00530834" w:rsidRPr="007001F1" w:rsidRDefault="00530834" w:rsidP="00A3755D">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530834" w:rsidRPr="007001F1" w:rsidTr="007261E4">
        <w:trPr>
          <w:trHeight w:val="845"/>
        </w:trPr>
        <w:tc>
          <w:tcPr>
            <w:tcW w:w="582" w:type="dxa"/>
            <w:vMerge/>
            <w:shd w:val="clear" w:color="auto" w:fill="auto"/>
            <w:noWrap/>
            <w:vAlign w:val="center"/>
          </w:tcPr>
          <w:p w:rsidR="00530834" w:rsidRPr="007001F1" w:rsidRDefault="00530834" w:rsidP="00154B4F">
            <w:pPr>
              <w:jc w:val="center"/>
              <w:rPr>
                <w:color w:val="000000"/>
              </w:rPr>
            </w:pPr>
          </w:p>
        </w:tc>
        <w:tc>
          <w:tcPr>
            <w:tcW w:w="4820" w:type="dxa"/>
            <w:gridSpan w:val="2"/>
            <w:shd w:val="clear" w:color="auto" w:fill="auto"/>
            <w:vAlign w:val="center"/>
          </w:tcPr>
          <w:p w:rsidR="00530834" w:rsidRPr="007001F1" w:rsidRDefault="00530834" w:rsidP="000A0E21">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6</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Je  obsah uzavretej zmluvy  z pohľadu kontroly predmetu  zákazky, návrhu zmluvných podmienok a iných údajov vo vecnom súlade so schválenou žiadosťou o poskytnutie NFP a účinnou Zmluvou o NFP?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9303C4" w:rsidP="009303C4">
            <w:pPr>
              <w:jc w:val="center"/>
              <w:rPr>
                <w:color w:val="000000"/>
              </w:rPr>
            </w:pPr>
            <w:r w:rsidRPr="007001F1">
              <w:rPr>
                <w:color w:val="000000"/>
                <w:sz w:val="22"/>
                <w:szCs w:val="22"/>
              </w:rPr>
              <w:t>7</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F57BCB" w:rsidRPr="007001F1" w:rsidTr="007261E4">
        <w:trPr>
          <w:trHeight w:val="20"/>
        </w:trPr>
        <w:tc>
          <w:tcPr>
            <w:tcW w:w="582" w:type="dxa"/>
            <w:shd w:val="clear" w:color="auto" w:fill="auto"/>
            <w:noWrap/>
            <w:vAlign w:val="center"/>
          </w:tcPr>
          <w:p w:rsidR="00F57BCB" w:rsidRPr="007001F1" w:rsidRDefault="00F57BCB" w:rsidP="00154B4F">
            <w:pPr>
              <w:jc w:val="center"/>
              <w:rPr>
                <w:color w:val="000000"/>
              </w:rPr>
            </w:pPr>
            <w:r w:rsidRPr="007001F1">
              <w:rPr>
                <w:color w:val="000000"/>
                <w:sz w:val="22"/>
                <w:szCs w:val="22"/>
              </w:rPr>
              <w:t>8</w:t>
            </w:r>
          </w:p>
        </w:tc>
        <w:tc>
          <w:tcPr>
            <w:tcW w:w="4820" w:type="dxa"/>
            <w:gridSpan w:val="2"/>
            <w:shd w:val="clear" w:color="auto" w:fill="auto"/>
            <w:vAlign w:val="center"/>
          </w:tcPr>
          <w:p w:rsidR="00F57BCB" w:rsidRPr="00A04031" w:rsidRDefault="007001F1" w:rsidP="00A3755D">
            <w:pPr>
              <w:jc w:val="both"/>
              <w:rPr>
                <w:color w:val="000000"/>
              </w:rPr>
            </w:pPr>
            <w:r w:rsidRPr="00A82686">
              <w:rPr>
                <w:color w:val="000000"/>
                <w:sz w:val="22"/>
                <w:szCs w:val="22"/>
              </w:rPr>
              <w:t>Dodržal verejný obstarávateľ pri zadávaní zákazky princíp hospodárnosti?</w:t>
            </w:r>
          </w:p>
        </w:tc>
        <w:tc>
          <w:tcPr>
            <w:tcW w:w="567" w:type="dxa"/>
            <w:shd w:val="clear" w:color="auto" w:fill="auto"/>
            <w:vAlign w:val="center"/>
          </w:tcPr>
          <w:p w:rsidR="00F57BCB" w:rsidRPr="007001F1" w:rsidRDefault="00F57BCB" w:rsidP="00154B4F">
            <w:pPr>
              <w:jc w:val="center"/>
              <w:rPr>
                <w:color w:val="000000"/>
              </w:rPr>
            </w:pPr>
          </w:p>
        </w:tc>
        <w:tc>
          <w:tcPr>
            <w:tcW w:w="567" w:type="dxa"/>
            <w:shd w:val="clear" w:color="auto" w:fill="auto"/>
            <w:vAlign w:val="center"/>
          </w:tcPr>
          <w:p w:rsidR="00F57BCB" w:rsidRPr="007001F1" w:rsidRDefault="00F57BCB" w:rsidP="00154B4F">
            <w:pPr>
              <w:jc w:val="center"/>
              <w:rPr>
                <w:color w:val="000000"/>
              </w:rPr>
            </w:pPr>
          </w:p>
        </w:tc>
        <w:tc>
          <w:tcPr>
            <w:tcW w:w="776" w:type="dxa"/>
            <w:shd w:val="clear" w:color="auto" w:fill="auto"/>
            <w:vAlign w:val="center"/>
          </w:tcPr>
          <w:p w:rsidR="00F57BCB" w:rsidRPr="007001F1" w:rsidRDefault="00F57BCB" w:rsidP="00154B4F">
            <w:pPr>
              <w:jc w:val="center"/>
              <w:rPr>
                <w:color w:val="000000"/>
              </w:rPr>
            </w:pPr>
          </w:p>
        </w:tc>
        <w:tc>
          <w:tcPr>
            <w:tcW w:w="1775" w:type="dxa"/>
            <w:shd w:val="clear" w:color="auto" w:fill="auto"/>
            <w:vAlign w:val="center"/>
          </w:tcPr>
          <w:p w:rsidR="00F57BCB" w:rsidRPr="007001F1" w:rsidRDefault="00F57BCB"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F57BCB" w:rsidP="00154B4F">
            <w:pPr>
              <w:jc w:val="center"/>
              <w:rPr>
                <w:color w:val="000000"/>
              </w:rPr>
            </w:pPr>
            <w:r w:rsidRPr="007001F1">
              <w:rPr>
                <w:color w:val="000000"/>
                <w:sz w:val="22"/>
                <w:szCs w:val="22"/>
              </w:rPr>
              <w:t>9</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Neboli identifikované iné porušenia pravidiel a postupov  obstarávania?</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300"/>
        </w:trPr>
        <w:tc>
          <w:tcPr>
            <w:tcW w:w="9087" w:type="dxa"/>
            <w:gridSpan w:val="7"/>
            <w:shd w:val="clear" w:color="auto" w:fill="auto"/>
            <w:noWrap/>
            <w:vAlign w:val="center"/>
          </w:tcPr>
          <w:p w:rsidR="00154B4F" w:rsidRPr="007001F1" w:rsidRDefault="00154B4F" w:rsidP="00154B4F">
            <w:pPr>
              <w:jc w:val="both"/>
              <w:rPr>
                <w:b/>
                <w:sz w:val="20"/>
                <w:szCs w:val="20"/>
              </w:rPr>
            </w:pPr>
            <w:r w:rsidRPr="007001F1">
              <w:rPr>
                <w:b/>
                <w:sz w:val="20"/>
                <w:szCs w:val="20"/>
              </w:rPr>
              <w:t>VYJADRENIE</w:t>
            </w:r>
          </w:p>
          <w:p w:rsidR="00154B4F" w:rsidRPr="007001F1" w:rsidRDefault="00154B4F" w:rsidP="00154B4F">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21"/>
              <w:t>[1]</w:t>
            </w:r>
          </w:p>
          <w:p w:rsidR="00154B4F" w:rsidRPr="007001F1" w:rsidRDefault="00154B4F" w:rsidP="00154B4F">
            <w:pPr>
              <w:rPr>
                <w:b/>
                <w:bCs/>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b/>
                <w:bCs/>
              </w:rPr>
            </w:pPr>
            <w:r w:rsidRPr="007001F1">
              <w:rPr>
                <w:b/>
                <w:bCs/>
                <w:sz w:val="22"/>
                <w:szCs w:val="22"/>
              </w:rPr>
              <w:t>Kontrolu vykonal</w:t>
            </w:r>
            <w:r w:rsidR="00176686">
              <w:rPr>
                <w:rStyle w:val="Odkaznapoznmkupodiarou"/>
                <w:b/>
                <w:bCs/>
                <w:sz w:val="22"/>
                <w:szCs w:val="22"/>
              </w:rPr>
              <w:footnoteReference w:customMarkFollows="1" w:id="122"/>
              <w:t>2</w:t>
            </w:r>
            <w:r w:rsidRPr="007001F1">
              <w:rPr>
                <w:b/>
                <w:bCs/>
                <w:sz w:val="22"/>
                <w:szCs w:val="22"/>
              </w:rPr>
              <w:t>:</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b/>
                <w:bCs/>
              </w:rPr>
            </w:pPr>
            <w:r w:rsidRPr="007001F1">
              <w:rPr>
                <w:b/>
                <w:bCs/>
                <w:sz w:val="22"/>
                <w:szCs w:val="22"/>
              </w:rPr>
              <w:t>Dátum:</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9087" w:type="dxa"/>
            <w:gridSpan w:val="7"/>
            <w:shd w:val="clear" w:color="auto" w:fill="auto"/>
            <w:noWrap/>
            <w:vAlign w:val="bottom"/>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176686">
              <w:rPr>
                <w:rStyle w:val="Odkaznapoznmkupodiarou"/>
                <w:b/>
                <w:bCs/>
                <w:sz w:val="22"/>
                <w:szCs w:val="22"/>
              </w:rPr>
              <w:footnoteReference w:customMarkFollows="1" w:id="123"/>
              <w:t>3</w:t>
            </w:r>
            <w:r w:rsidRPr="007001F1">
              <w:rPr>
                <w:b/>
                <w:bCs/>
                <w:sz w:val="22"/>
                <w:szCs w:val="22"/>
              </w:rPr>
              <w:t>:</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 xml:space="preserve">Dátum: </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bl>
    <w:p w:rsidR="00154B4F" w:rsidRPr="007001F1" w:rsidRDefault="00154B4F"/>
    <w:p w:rsidR="00154B4F" w:rsidRPr="007001F1" w:rsidRDefault="00154B4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7001F1" w:rsidTr="007261E4">
        <w:trPr>
          <w:trHeight w:val="645"/>
        </w:trPr>
        <w:tc>
          <w:tcPr>
            <w:tcW w:w="9087" w:type="dxa"/>
            <w:gridSpan w:val="7"/>
            <w:shd w:val="clear" w:color="000000" w:fill="60497A"/>
            <w:vAlign w:val="center"/>
            <w:hideMark/>
          </w:tcPr>
          <w:p w:rsidR="00154B4F" w:rsidRPr="007001F1" w:rsidRDefault="00154B4F" w:rsidP="008F02DE">
            <w:pPr>
              <w:jc w:val="center"/>
              <w:rPr>
                <w:b/>
                <w:bCs/>
                <w:color w:val="FFFFFF"/>
              </w:rPr>
            </w:pPr>
            <w:r w:rsidRPr="007001F1">
              <w:rPr>
                <w:b/>
                <w:bCs/>
                <w:color w:val="FFFFFF"/>
              </w:rPr>
              <w:lastRenderedPageBreak/>
              <w:t>Kontrolný zoznam k finančnej kontrole VO</w:t>
            </w:r>
            <w:r w:rsidRPr="007001F1">
              <w:rPr>
                <w:b/>
                <w:bCs/>
                <w:color w:val="FFFFFF"/>
              </w:rPr>
              <w:br/>
            </w:r>
            <w:bookmarkStart w:id="45" w:name="KZ_42"/>
            <w:r w:rsidRPr="007001F1">
              <w:rPr>
                <w:b/>
                <w:bCs/>
                <w:color w:val="FFFFFF" w:themeColor="background1"/>
                <w:lang w:eastAsia="en-US"/>
              </w:rPr>
              <w:t xml:space="preserve">Zmena zmluvy, rámcovej dohody a koncesnej zmluvy počas ich trvania </w:t>
            </w:r>
            <w:r w:rsidRPr="007001F1">
              <w:rPr>
                <w:b/>
                <w:bCs/>
                <w:color w:val="FFFFFF"/>
              </w:rPr>
              <w:t xml:space="preserve">pred podpisom                    - </w:t>
            </w:r>
            <w:r w:rsidR="00C37E4F" w:rsidRPr="007001F1">
              <w:rPr>
                <w:b/>
                <w:bCs/>
                <w:color w:val="FFFFFF"/>
              </w:rPr>
              <w:t>druhá</w:t>
            </w:r>
            <w:r w:rsidRPr="007001F1">
              <w:rPr>
                <w:b/>
                <w:bCs/>
                <w:color w:val="FFFFFF"/>
              </w:rPr>
              <w:t xml:space="preserve"> ex</w:t>
            </w:r>
            <w:r w:rsidR="00176686">
              <w:rPr>
                <w:b/>
                <w:bCs/>
                <w:color w:val="FFFFFF"/>
              </w:rPr>
              <w:t xml:space="preserve"> </w:t>
            </w:r>
            <w:r w:rsidRPr="007001F1">
              <w:rPr>
                <w:b/>
                <w:bCs/>
                <w:color w:val="FFFFFF"/>
              </w:rPr>
              <w:t>ante kontrola</w:t>
            </w:r>
            <w:bookmarkEnd w:id="45"/>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programu</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programu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66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projektu a prijímateľa</w:t>
            </w:r>
          </w:p>
        </w:tc>
      </w:tr>
      <w:tr w:rsidR="00154B4F" w:rsidRPr="007001F1" w:rsidTr="007261E4">
        <w:trPr>
          <w:trHeight w:val="33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projektu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zákazky</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Moment kontroly vykonania zmeny zmluvy, RD , KZ</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Pred podpisom - vykonanej zmeny, dodatku</w:t>
            </w:r>
          </w:p>
        </w:tc>
      </w:tr>
      <w:tr w:rsidR="00154B4F" w:rsidRPr="007001F1" w:rsidTr="007261E4">
        <w:trPr>
          <w:trHeight w:val="96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Bola zmena zmluvy vykonaná na základe priameho </w:t>
            </w:r>
          </w:p>
          <w:p w:rsidR="00154B4F" w:rsidRPr="007001F1" w:rsidRDefault="00154B4F" w:rsidP="00154B4F">
            <w:pPr>
              <w:rPr>
                <w:color w:val="000000"/>
                <w:highlight w:val="yellow"/>
              </w:rPr>
            </w:pPr>
            <w:r w:rsidRPr="007001F1">
              <w:rPr>
                <w:color w:val="000000"/>
                <w:sz w:val="22"/>
                <w:szCs w:val="22"/>
              </w:rPr>
              <w:t xml:space="preserve">rokovacieho konania? (pozn. - ak áno, vyplní sa aj príslušný </w:t>
            </w:r>
            <w:r w:rsidR="00C37E4F" w:rsidRPr="007001F1">
              <w:rPr>
                <w:color w:val="000000"/>
                <w:sz w:val="22"/>
                <w:szCs w:val="22"/>
              </w:rPr>
              <w:t xml:space="preserve">KZ </w:t>
            </w:r>
            <w:r w:rsidRPr="007001F1">
              <w:rPr>
                <w:color w:val="000000"/>
                <w:sz w:val="22"/>
                <w:szCs w:val="22"/>
              </w:rPr>
              <w:t>pre rokovacie konanie)</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Áno/Nie</w:t>
            </w: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Bola zmena zmluvy vykonaná bez nového verejného obstarávania s využitím zákonnej možnosti podľa   § 18 ZVO ?</w:t>
            </w:r>
          </w:p>
        </w:tc>
        <w:tc>
          <w:tcPr>
            <w:tcW w:w="5528" w:type="dxa"/>
            <w:gridSpan w:val="5"/>
            <w:shd w:val="clear" w:color="auto" w:fill="auto"/>
            <w:vAlign w:val="center"/>
          </w:tcPr>
          <w:p w:rsidR="00154B4F" w:rsidRPr="007001F1" w:rsidRDefault="00154B4F" w:rsidP="00154B4F">
            <w:pPr>
              <w:rPr>
                <w:color w:val="000000"/>
              </w:rPr>
            </w:pPr>
            <w:r w:rsidRPr="007001F1">
              <w:rPr>
                <w:color w:val="000000"/>
                <w:sz w:val="22"/>
                <w:szCs w:val="22"/>
              </w:rPr>
              <w:t>Áno/Nie</w:t>
            </w:r>
          </w:p>
        </w:tc>
      </w:tr>
      <w:tr w:rsidR="004D0B9F" w:rsidRPr="007001F1" w:rsidTr="007261E4">
        <w:trPr>
          <w:trHeight w:val="300"/>
        </w:trPr>
        <w:tc>
          <w:tcPr>
            <w:tcW w:w="3559" w:type="dxa"/>
            <w:gridSpan w:val="2"/>
            <w:shd w:val="clear" w:color="auto" w:fill="auto"/>
            <w:vAlign w:val="center"/>
          </w:tcPr>
          <w:p w:rsidR="004D0B9F" w:rsidRPr="007001F1" w:rsidRDefault="004D0B9F" w:rsidP="00154B4F">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154B4F">
            <w:pP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dodávateľa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IČO dodávateľa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Počet vykonaných zmien zmluvy, (dodatkov) k pôvodnej zmluve</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Poradové číslo vykonanej zmeny, resp. dodatku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12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Stručný popis zmeny v rámci dodatku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Týka sa zmena zmluvy RD, KZ  úpravy termínu plnenia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Áno/Nie</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Pôvodný termín plnenia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Navrhovaný termín plnenia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Týka sa zmena zmluvy úpravy pôvodnej ceny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Áno/Nie</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Navrhovaná hodnota zákazky bez 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lastRenderedPageBreak/>
              <w:t>Navrhovaná hodnota zákazky s DPH</w:t>
            </w:r>
          </w:p>
        </w:tc>
        <w:tc>
          <w:tcPr>
            <w:tcW w:w="5528" w:type="dxa"/>
            <w:gridSpan w:val="5"/>
            <w:shd w:val="clear" w:color="auto" w:fill="auto"/>
            <w:vAlign w:val="center"/>
          </w:tcPr>
          <w:p w:rsidR="00154B4F" w:rsidRPr="007001F1" w:rsidRDefault="00154B4F" w:rsidP="00154B4F">
            <w:pPr>
              <w:rPr>
                <w:color w:val="000000"/>
              </w:rPr>
            </w:pPr>
          </w:p>
        </w:tc>
      </w:tr>
      <w:tr w:rsidR="00154B4F" w:rsidRPr="007001F1" w:rsidTr="007261E4">
        <w:trPr>
          <w:trHeight w:val="529"/>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Týka sa zmena zmluvy úpravy pôvodného dodávateľa, koncesionára?</w:t>
            </w:r>
          </w:p>
        </w:tc>
        <w:tc>
          <w:tcPr>
            <w:tcW w:w="5528" w:type="dxa"/>
            <w:gridSpan w:val="5"/>
            <w:shd w:val="clear" w:color="auto" w:fill="auto"/>
            <w:vAlign w:val="center"/>
          </w:tcPr>
          <w:p w:rsidR="00154B4F" w:rsidRPr="007001F1" w:rsidRDefault="00154B4F" w:rsidP="00154B4F">
            <w:pPr>
              <w:rPr>
                <w:color w:val="000000"/>
              </w:rPr>
            </w:pPr>
            <w:r w:rsidRPr="007001F1">
              <w:rPr>
                <w:color w:val="000000"/>
                <w:sz w:val="22"/>
                <w:szCs w:val="22"/>
              </w:rPr>
              <w:t>Áno/Nie</w:t>
            </w: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Pôvodný dodávateľ, koncesionár</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Navrhovaný dodávateľ, koncesionár</w:t>
            </w:r>
          </w:p>
        </w:tc>
        <w:tc>
          <w:tcPr>
            <w:tcW w:w="5528" w:type="dxa"/>
            <w:gridSpan w:val="5"/>
            <w:shd w:val="clear" w:color="auto" w:fill="auto"/>
            <w:vAlign w:val="center"/>
          </w:tcPr>
          <w:p w:rsidR="00154B4F" w:rsidRPr="007001F1" w:rsidRDefault="00154B4F" w:rsidP="00154B4F">
            <w:pPr>
              <w:rPr>
                <w:color w:val="000000"/>
              </w:rPr>
            </w:pP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Týka sa zmena zmluvy úpravy predmetu pôvodnej zákazky?</w:t>
            </w:r>
          </w:p>
        </w:tc>
        <w:tc>
          <w:tcPr>
            <w:tcW w:w="5528" w:type="dxa"/>
            <w:gridSpan w:val="5"/>
            <w:shd w:val="clear" w:color="auto" w:fill="auto"/>
            <w:vAlign w:val="center"/>
          </w:tcPr>
          <w:p w:rsidR="00154B4F" w:rsidRPr="007001F1" w:rsidRDefault="00154B4F" w:rsidP="00154B4F">
            <w:pPr>
              <w:rPr>
                <w:color w:val="000000"/>
              </w:rPr>
            </w:pPr>
            <w:r w:rsidRPr="007001F1">
              <w:rPr>
                <w:color w:val="000000"/>
                <w:sz w:val="22"/>
                <w:szCs w:val="22"/>
              </w:rPr>
              <w:t>Áno/Nie</w:t>
            </w: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Stručné odôvodnenie zmeny zmluvy</w:t>
            </w:r>
          </w:p>
        </w:tc>
        <w:tc>
          <w:tcPr>
            <w:tcW w:w="5528" w:type="dxa"/>
            <w:gridSpan w:val="5"/>
            <w:shd w:val="clear" w:color="auto" w:fill="auto"/>
            <w:vAlign w:val="center"/>
          </w:tcPr>
          <w:p w:rsidR="00154B4F" w:rsidRPr="007001F1" w:rsidRDefault="00154B4F" w:rsidP="00154B4F">
            <w:pPr>
              <w:rPr>
                <w:color w:val="000000"/>
              </w:rPr>
            </w:pPr>
          </w:p>
        </w:tc>
      </w:tr>
      <w:tr w:rsidR="00154B4F" w:rsidRPr="007001F1" w:rsidTr="007261E4">
        <w:trPr>
          <w:trHeight w:val="315"/>
        </w:trPr>
        <w:tc>
          <w:tcPr>
            <w:tcW w:w="582"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áno</w:t>
            </w:r>
          </w:p>
        </w:tc>
        <w:tc>
          <w:tcPr>
            <w:tcW w:w="567"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nie</w:t>
            </w:r>
          </w:p>
        </w:tc>
        <w:tc>
          <w:tcPr>
            <w:tcW w:w="776"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Poznámka</w:t>
            </w: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1</w:t>
            </w:r>
          </w:p>
        </w:tc>
        <w:tc>
          <w:tcPr>
            <w:tcW w:w="4820" w:type="dxa"/>
            <w:gridSpan w:val="2"/>
            <w:shd w:val="clear" w:color="auto" w:fill="auto"/>
            <w:vAlign w:val="center"/>
          </w:tcPr>
          <w:p w:rsidR="00154B4F" w:rsidRPr="007001F1" w:rsidRDefault="00154B4F" w:rsidP="008F69D4">
            <w:pPr>
              <w:autoSpaceDE w:val="0"/>
              <w:autoSpaceDN w:val="0"/>
              <w:adjustRightInd w:val="0"/>
              <w:jc w:val="both"/>
              <w:rPr>
                <w:lang w:eastAsia="en-US"/>
              </w:rPr>
            </w:pPr>
            <w:r w:rsidRPr="007001F1">
              <w:rPr>
                <w:sz w:val="22"/>
                <w:lang w:eastAsia="en-US"/>
              </w:rPr>
              <w:t xml:space="preserve">Spĺňa </w:t>
            </w:r>
            <w:r w:rsidR="008F69D4">
              <w:rPr>
                <w:sz w:val="22"/>
                <w:lang w:eastAsia="en-US"/>
              </w:rPr>
              <w:t>verejný obstarávateľ</w:t>
            </w:r>
            <w:r w:rsidR="008F69D4" w:rsidRPr="007001F1">
              <w:rPr>
                <w:sz w:val="22"/>
                <w:lang w:eastAsia="en-US"/>
              </w:rPr>
              <w:t xml:space="preserve"> alebo obstarávateľ </w:t>
            </w:r>
            <w:r w:rsidRPr="007001F1">
              <w:rPr>
                <w:sz w:val="22"/>
                <w:lang w:eastAsia="en-US"/>
              </w:rPr>
              <w:t>preukázateľne podmienky pre zmenu zmluvy, rámcovej dohody alebo koncesnej zmluvy ustanovené v §18 ods. 1 alebo ods. 3 ZVO?</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530834" w:rsidRPr="007001F1" w:rsidTr="007261E4">
        <w:trPr>
          <w:trHeight w:val="1521"/>
        </w:trPr>
        <w:tc>
          <w:tcPr>
            <w:tcW w:w="582" w:type="dxa"/>
            <w:vMerge w:val="restart"/>
            <w:shd w:val="clear" w:color="auto" w:fill="auto"/>
            <w:noWrap/>
            <w:vAlign w:val="center"/>
          </w:tcPr>
          <w:p w:rsidR="00530834" w:rsidRPr="007001F1" w:rsidRDefault="00530834" w:rsidP="00154B4F">
            <w:pPr>
              <w:jc w:val="center"/>
              <w:rPr>
                <w:color w:val="000000"/>
              </w:rPr>
            </w:pPr>
            <w:r w:rsidRPr="007001F1">
              <w:rPr>
                <w:color w:val="000000"/>
                <w:sz w:val="22"/>
                <w:szCs w:val="22"/>
              </w:rPr>
              <w:t>2</w:t>
            </w:r>
          </w:p>
        </w:tc>
        <w:tc>
          <w:tcPr>
            <w:tcW w:w="4820" w:type="dxa"/>
            <w:gridSpan w:val="2"/>
            <w:shd w:val="clear" w:color="auto" w:fill="auto"/>
            <w:vAlign w:val="center"/>
          </w:tcPr>
          <w:p w:rsidR="00530834" w:rsidRPr="007001F1" w:rsidRDefault="00530834" w:rsidP="00154B4F">
            <w:pPr>
              <w:autoSpaceDE w:val="0"/>
              <w:autoSpaceDN w:val="0"/>
              <w:adjustRightInd w:val="0"/>
              <w:jc w:val="both"/>
              <w:rPr>
                <w:lang w:eastAsia="en-US"/>
              </w:rPr>
            </w:pPr>
            <w:r w:rsidRPr="007001F1">
              <w:rPr>
                <w:sz w:val="22"/>
                <w:lang w:eastAsia="en-US"/>
              </w:rPr>
              <w:t>Pokiaľ sa zmena uskutočňuje z dôvodu uvedeného v § 18 ods. 1 ZVO (platí pre všetky možnosti v rámci otázky 2):</w:t>
            </w:r>
          </w:p>
          <w:p w:rsidR="00530834" w:rsidRPr="007001F1" w:rsidRDefault="00530834" w:rsidP="00574988">
            <w:pPr>
              <w:autoSpaceDE w:val="0"/>
              <w:autoSpaceDN w:val="0"/>
              <w:adjustRightInd w:val="0"/>
              <w:jc w:val="both"/>
              <w:rPr>
                <w:lang w:eastAsia="en-US"/>
              </w:rPr>
            </w:pPr>
            <w:r w:rsidRPr="007001F1">
              <w:rPr>
                <w:sz w:val="22"/>
                <w:lang w:eastAsia="en-US"/>
              </w:rPr>
              <w:t>a) Obsahovala pôvodná zmluva, RD, KZ jasné, presné a jednoznačné podmienky jej úpravy, vrátane úpravy ceny, opcie, rozsah, povahu možných úprav a opcií a podmienky ich uplatnenia, pričom nebola určená podmienka, ktorou by sa menil c</w:t>
            </w:r>
            <w:r w:rsidR="00A3755D" w:rsidRPr="007001F1">
              <w:rPr>
                <w:sz w:val="22"/>
                <w:lang w:eastAsia="en-US"/>
              </w:rPr>
              <w:t>harakter danej zmluvy, RD a KZ?</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530834" w:rsidRPr="007001F1" w:rsidTr="007261E4">
        <w:trPr>
          <w:trHeight w:val="1518"/>
        </w:trPr>
        <w:tc>
          <w:tcPr>
            <w:tcW w:w="582" w:type="dxa"/>
            <w:vMerge/>
            <w:shd w:val="clear" w:color="auto" w:fill="auto"/>
            <w:noWrap/>
            <w:vAlign w:val="center"/>
          </w:tcPr>
          <w:p w:rsidR="00530834" w:rsidRPr="007001F1" w:rsidRDefault="00530834" w:rsidP="00154B4F">
            <w:pPr>
              <w:jc w:val="center"/>
              <w:rPr>
                <w:color w:val="000000"/>
              </w:rPr>
            </w:pPr>
          </w:p>
        </w:tc>
        <w:tc>
          <w:tcPr>
            <w:tcW w:w="4820" w:type="dxa"/>
            <w:gridSpan w:val="2"/>
            <w:shd w:val="clear" w:color="auto" w:fill="auto"/>
            <w:vAlign w:val="center"/>
          </w:tcPr>
          <w:p w:rsidR="00530834" w:rsidRPr="007001F1" w:rsidRDefault="00530834" w:rsidP="00154B4F">
            <w:pPr>
              <w:autoSpaceDE w:val="0"/>
              <w:autoSpaceDN w:val="0"/>
              <w:adjustRightInd w:val="0"/>
              <w:jc w:val="both"/>
              <w:rPr>
                <w:lang w:eastAsia="en-US"/>
              </w:rPr>
            </w:pPr>
            <w:r w:rsidRPr="007001F1">
              <w:rPr>
                <w:sz w:val="22"/>
                <w:lang w:eastAsia="en-US"/>
              </w:rPr>
              <w:t xml:space="preserve">b) Ide o doplňujúce tovary, stavebné práce alebo služby, ktoré sú nevyhnutné, nie sú zahrnuté do pôvodnej zmluvy, RD, KZ, poskytuje ich pôvodný dodávateľ, koncesionár a jeho zmena nie je možná z dôvodov uvedených v § 18 ods. </w:t>
            </w:r>
            <w:r w:rsidR="00A3755D" w:rsidRPr="007001F1">
              <w:rPr>
                <w:sz w:val="22"/>
                <w:lang w:eastAsia="en-US"/>
              </w:rPr>
              <w:t>1 písm. b) ZVO pod bodom 1 a 2?</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530834" w:rsidRPr="007001F1" w:rsidTr="00DA30D4">
        <w:trPr>
          <w:trHeight w:val="1085"/>
        </w:trPr>
        <w:tc>
          <w:tcPr>
            <w:tcW w:w="582" w:type="dxa"/>
            <w:vMerge/>
            <w:shd w:val="clear" w:color="auto" w:fill="auto"/>
            <w:noWrap/>
            <w:vAlign w:val="center"/>
          </w:tcPr>
          <w:p w:rsidR="00530834" w:rsidRPr="007001F1" w:rsidRDefault="00530834" w:rsidP="00154B4F">
            <w:pPr>
              <w:jc w:val="center"/>
              <w:rPr>
                <w:color w:val="000000"/>
              </w:rPr>
            </w:pPr>
          </w:p>
        </w:tc>
        <w:tc>
          <w:tcPr>
            <w:tcW w:w="4820" w:type="dxa"/>
            <w:gridSpan w:val="2"/>
            <w:shd w:val="clear" w:color="auto" w:fill="auto"/>
            <w:vAlign w:val="center"/>
          </w:tcPr>
          <w:p w:rsidR="00530834" w:rsidRPr="007001F1" w:rsidRDefault="00530834" w:rsidP="00154B4F">
            <w:pPr>
              <w:autoSpaceDE w:val="0"/>
              <w:autoSpaceDN w:val="0"/>
              <w:adjustRightInd w:val="0"/>
              <w:jc w:val="both"/>
              <w:rPr>
                <w:lang w:eastAsia="en-US"/>
              </w:rPr>
            </w:pPr>
            <w:r w:rsidRPr="007001F1">
              <w:rPr>
                <w:sz w:val="22"/>
                <w:lang w:eastAsia="en-US"/>
              </w:rPr>
              <w:t>c) Vyplynula potreba zmeny zmluvy, RD, KZ,               z okolností, ktoré verejný obstarávateľ alebo obstarávateľ nemohol pri vynaložení náležitej starostlivosti predvídať a nemení s</w:t>
            </w:r>
            <w:r w:rsidR="00A3755D" w:rsidRPr="007001F1">
              <w:rPr>
                <w:sz w:val="22"/>
                <w:lang w:eastAsia="en-US"/>
              </w:rPr>
              <w:t>a ňou charakter zmluvy, RD, KZ?</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530834" w:rsidRPr="007001F1" w:rsidTr="00DA30D4">
        <w:trPr>
          <w:trHeight w:val="947"/>
        </w:trPr>
        <w:tc>
          <w:tcPr>
            <w:tcW w:w="582" w:type="dxa"/>
            <w:vMerge/>
            <w:shd w:val="clear" w:color="auto" w:fill="auto"/>
            <w:noWrap/>
            <w:vAlign w:val="center"/>
          </w:tcPr>
          <w:p w:rsidR="00530834" w:rsidRPr="007001F1" w:rsidRDefault="00530834" w:rsidP="00154B4F">
            <w:pPr>
              <w:jc w:val="center"/>
              <w:rPr>
                <w:color w:val="000000"/>
              </w:rPr>
            </w:pPr>
          </w:p>
        </w:tc>
        <w:tc>
          <w:tcPr>
            <w:tcW w:w="4820" w:type="dxa"/>
            <w:gridSpan w:val="2"/>
            <w:shd w:val="clear" w:color="auto" w:fill="auto"/>
            <w:vAlign w:val="center"/>
          </w:tcPr>
          <w:p w:rsidR="00530834" w:rsidRPr="007001F1" w:rsidRDefault="00530834" w:rsidP="00154B4F">
            <w:pPr>
              <w:autoSpaceDE w:val="0"/>
              <w:autoSpaceDN w:val="0"/>
              <w:adjustRightInd w:val="0"/>
              <w:jc w:val="both"/>
              <w:rPr>
                <w:lang w:eastAsia="en-US"/>
              </w:rPr>
            </w:pPr>
            <w:r w:rsidRPr="007001F1">
              <w:rPr>
                <w:sz w:val="22"/>
                <w:lang w:eastAsia="en-US"/>
              </w:rPr>
              <w:t>d) Spočíva zmena zmluvy v nahradení pôvodného dodávateľa, koncesionára novým na základe skutočnosti uvedených v § 18 ods. 1 písm. d) pod bodom 1, 2, 3 ZVO?</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3</w:t>
            </w:r>
          </w:p>
        </w:tc>
        <w:tc>
          <w:tcPr>
            <w:tcW w:w="4820" w:type="dxa"/>
            <w:gridSpan w:val="2"/>
            <w:shd w:val="clear" w:color="auto" w:fill="auto"/>
            <w:vAlign w:val="center"/>
          </w:tcPr>
          <w:p w:rsidR="00154B4F" w:rsidRPr="007001F1" w:rsidRDefault="00154B4F" w:rsidP="00154B4F">
            <w:pPr>
              <w:jc w:val="both"/>
              <w:rPr>
                <w:color w:val="000000"/>
                <w:highlight w:val="yellow"/>
              </w:rPr>
            </w:pPr>
            <w:r w:rsidRPr="007001F1">
              <w:rPr>
                <w:color w:val="000000"/>
                <w:sz w:val="22"/>
              </w:rPr>
              <w:t>V prípade, ak ide o zmeny z dôvodov ustanovených v §18 ods. 1 písm. b) alebo c) ZVO</w:t>
            </w:r>
            <w:r w:rsidR="007B3CA2">
              <w:rPr>
                <w:color w:val="000000"/>
                <w:sz w:val="22"/>
              </w:rPr>
              <w:t xml:space="preserve"> </w:t>
            </w:r>
            <w:r w:rsidR="007B3CA2" w:rsidRPr="007B3CA2">
              <w:rPr>
                <w:color w:val="000000"/>
                <w:sz w:val="22"/>
              </w:rPr>
              <w:t>nemôže dôjsť k navýšeniu hodnoty plnenia o viac</w:t>
            </w:r>
            <w:r w:rsidRPr="007001F1">
              <w:rPr>
                <w:color w:val="000000"/>
                <w:sz w:val="22"/>
              </w:rPr>
              <w:t xml:space="preserve"> ako 50% hodnoty pôvodnej zmluvy, rámcovej dohody alebo koncesnej zmluvy?</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4</w:t>
            </w:r>
          </w:p>
        </w:tc>
        <w:tc>
          <w:tcPr>
            <w:tcW w:w="4820" w:type="dxa"/>
            <w:gridSpan w:val="2"/>
            <w:shd w:val="clear" w:color="auto" w:fill="auto"/>
            <w:vAlign w:val="center"/>
          </w:tcPr>
          <w:p w:rsidR="00154B4F" w:rsidRPr="007001F1" w:rsidRDefault="00154B4F" w:rsidP="00154B4F">
            <w:pPr>
              <w:jc w:val="both"/>
              <w:rPr>
                <w:color w:val="000000"/>
              </w:rPr>
            </w:pPr>
            <w:r w:rsidRPr="007001F1">
              <w:rPr>
                <w:color w:val="000000"/>
                <w:sz w:val="22"/>
              </w:rPr>
              <w:t>V prípade, ak ide o iné dôvody zmeny, než sú uvedené v §18 ods. 1 písm. b) alebo c), je hodnota všetkých zmien nižšia ako 15% hodnoty pôvodnej zmluvy alebo rámcovej dohody pri zákazke na uskutočnenie stavebnej práce, 10% hodnoty pôvodnej zmluvy alebo rámcovej dohody , ak ide o zákazku na dodanie tovaru alebo poskytnutie služby, 10% hodnoty pôvodnej koncesnej zmluvy</w:t>
            </w:r>
            <w:r w:rsidR="00176686">
              <w:rPr>
                <w:color w:val="000000"/>
                <w:sz w:val="22"/>
              </w:rPr>
              <w:t xml:space="preserve">, ak ide </w:t>
            </w:r>
            <w:r w:rsidR="00176686">
              <w:rPr>
                <w:color w:val="000000"/>
                <w:sz w:val="22"/>
              </w:rPr>
              <w:lastRenderedPageBreak/>
              <w:t>o koncesiu,</w:t>
            </w:r>
            <w:r w:rsidRPr="007001F1">
              <w:rPr>
                <w:color w:val="000000"/>
                <w:sz w:val="22"/>
              </w:rPr>
              <w:t xml:space="preserve"> a nemení sa týmito zmenami charakter zmluvy, rámcovej dohody alebo koncesnej zmluvy?</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5</w:t>
            </w:r>
          </w:p>
        </w:tc>
        <w:tc>
          <w:tcPr>
            <w:tcW w:w="4820" w:type="dxa"/>
            <w:gridSpan w:val="2"/>
            <w:shd w:val="clear" w:color="auto" w:fill="auto"/>
            <w:vAlign w:val="center"/>
          </w:tcPr>
          <w:p w:rsidR="00154B4F" w:rsidRPr="007001F1" w:rsidRDefault="00154B4F" w:rsidP="00154B4F">
            <w:pPr>
              <w:jc w:val="both"/>
              <w:rPr>
                <w:color w:val="000000"/>
              </w:rPr>
            </w:pPr>
            <w:r w:rsidRPr="007001F1">
              <w:rPr>
                <w:color w:val="000000"/>
                <w:sz w:val="22"/>
              </w:rPr>
              <w:t xml:space="preserve">Nedochádza zmenou k prekročeniu finančného limitu podľa § 5 </w:t>
            </w:r>
            <w:r w:rsidR="00176686">
              <w:rPr>
                <w:color w:val="000000"/>
                <w:sz w:val="22"/>
              </w:rPr>
              <w:t>ods. 2 ZVO, ak ide o zmluvu a rámcovú dohodu, alebo podľa § 5 ods. 7 ZVO, ak ide o koncesnú zmluvu</w:t>
            </w:r>
            <w:r w:rsidRPr="007001F1">
              <w:rPr>
                <w:color w:val="000000"/>
                <w:sz w:val="22"/>
              </w:rPr>
              <w:t>?</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6</w:t>
            </w:r>
          </w:p>
        </w:tc>
        <w:tc>
          <w:tcPr>
            <w:tcW w:w="4820" w:type="dxa"/>
            <w:gridSpan w:val="2"/>
            <w:shd w:val="clear" w:color="auto" w:fill="auto"/>
            <w:vAlign w:val="center"/>
          </w:tcPr>
          <w:p w:rsidR="00154B4F" w:rsidRPr="007001F1" w:rsidRDefault="00154B4F" w:rsidP="00154B4F">
            <w:pPr>
              <w:jc w:val="both"/>
              <w:rPr>
                <w:color w:val="000000"/>
              </w:rPr>
            </w:pPr>
            <w:r w:rsidRPr="007001F1">
              <w:rPr>
                <w:color w:val="000000"/>
                <w:sz w:val="22"/>
              </w:rPr>
              <w:t>Bude zmena zmluvy, rámcovej dohody alebo koncesnej zmluvy vykonaná písomnou formou?</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7</w:t>
            </w:r>
          </w:p>
        </w:tc>
        <w:tc>
          <w:tcPr>
            <w:tcW w:w="4820" w:type="dxa"/>
            <w:gridSpan w:val="2"/>
            <w:shd w:val="clear" w:color="auto" w:fill="auto"/>
            <w:vAlign w:val="center"/>
          </w:tcPr>
          <w:p w:rsidR="00154B4F" w:rsidRPr="007001F1" w:rsidRDefault="00154B4F" w:rsidP="00154B4F">
            <w:pPr>
              <w:jc w:val="both"/>
              <w:rPr>
                <w:color w:val="000000"/>
              </w:rPr>
            </w:pPr>
            <w:r w:rsidRPr="007001F1">
              <w:rPr>
                <w:sz w:val="22"/>
                <w:lang w:eastAsia="en-US"/>
              </w:rPr>
              <w:t>Bolo dodržané, že opakovanými zmenami zmluvy, RD, KZ nedošlo k vyhnutiu sa použitiu postupov a pravidiel podľa tohto zákona?</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8</w:t>
            </w:r>
          </w:p>
        </w:tc>
        <w:tc>
          <w:tcPr>
            <w:tcW w:w="4820" w:type="dxa"/>
            <w:gridSpan w:val="2"/>
            <w:shd w:val="clear" w:color="auto" w:fill="auto"/>
            <w:vAlign w:val="center"/>
          </w:tcPr>
          <w:p w:rsidR="00154B4F" w:rsidRPr="007001F1" w:rsidRDefault="00154B4F" w:rsidP="00154B4F">
            <w:pPr>
              <w:jc w:val="both"/>
              <w:rPr>
                <w:color w:val="000000"/>
              </w:rPr>
            </w:pPr>
            <w:r w:rsidRPr="007001F1">
              <w:rPr>
                <w:color w:val="000000"/>
                <w:sz w:val="22"/>
              </w:rPr>
              <w:t>Neboli identifikované iné porušenia pravidiel a postupov verejného obstarávania?</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B30315" w:rsidRPr="007001F1" w:rsidTr="007261E4">
        <w:trPr>
          <w:trHeight w:val="20"/>
        </w:trPr>
        <w:tc>
          <w:tcPr>
            <w:tcW w:w="582" w:type="dxa"/>
            <w:shd w:val="clear" w:color="auto" w:fill="auto"/>
            <w:noWrap/>
            <w:vAlign w:val="center"/>
          </w:tcPr>
          <w:p w:rsidR="00B30315" w:rsidRPr="007001F1" w:rsidRDefault="009303C4" w:rsidP="00154B4F">
            <w:pPr>
              <w:jc w:val="center"/>
              <w:rPr>
                <w:color w:val="000000"/>
              </w:rPr>
            </w:pPr>
            <w:r w:rsidRPr="007001F1">
              <w:rPr>
                <w:color w:val="000000"/>
                <w:sz w:val="22"/>
                <w:szCs w:val="22"/>
              </w:rPr>
              <w:t>9</w:t>
            </w:r>
          </w:p>
        </w:tc>
        <w:tc>
          <w:tcPr>
            <w:tcW w:w="4820" w:type="dxa"/>
            <w:gridSpan w:val="2"/>
            <w:shd w:val="clear" w:color="auto" w:fill="auto"/>
            <w:vAlign w:val="center"/>
          </w:tcPr>
          <w:p w:rsidR="00B30315" w:rsidRPr="007001F1" w:rsidRDefault="007F62A7" w:rsidP="00154B4F">
            <w:pPr>
              <w:jc w:val="both"/>
              <w:rPr>
                <w:color w:val="000000"/>
              </w:rPr>
            </w:pPr>
            <w:r w:rsidRPr="007F62A7">
              <w:rPr>
                <w:color w:val="000000"/>
                <w:sz w:val="22"/>
              </w:rPr>
              <w:t>Neprišlo k podstatnému zníženiu rozsahu predmetu zákazky</w:t>
            </w:r>
            <w:r w:rsidR="00E70D44" w:rsidRPr="007001F1">
              <w:rPr>
                <w:color w:val="000000"/>
                <w:sz w:val="22"/>
              </w:rPr>
              <w:t>?</w:t>
            </w:r>
          </w:p>
        </w:tc>
        <w:tc>
          <w:tcPr>
            <w:tcW w:w="567" w:type="dxa"/>
            <w:shd w:val="clear" w:color="auto" w:fill="auto"/>
            <w:vAlign w:val="center"/>
          </w:tcPr>
          <w:p w:rsidR="00B30315" w:rsidRPr="007001F1" w:rsidRDefault="00B30315" w:rsidP="00154B4F">
            <w:pPr>
              <w:jc w:val="center"/>
              <w:rPr>
                <w:color w:val="000000"/>
              </w:rPr>
            </w:pPr>
          </w:p>
        </w:tc>
        <w:tc>
          <w:tcPr>
            <w:tcW w:w="567" w:type="dxa"/>
            <w:shd w:val="clear" w:color="auto" w:fill="auto"/>
            <w:vAlign w:val="center"/>
          </w:tcPr>
          <w:p w:rsidR="00B30315" w:rsidRPr="007001F1" w:rsidRDefault="00B30315" w:rsidP="00154B4F">
            <w:pPr>
              <w:jc w:val="center"/>
              <w:rPr>
                <w:color w:val="000000"/>
              </w:rPr>
            </w:pPr>
          </w:p>
        </w:tc>
        <w:tc>
          <w:tcPr>
            <w:tcW w:w="776" w:type="dxa"/>
            <w:shd w:val="clear" w:color="auto" w:fill="auto"/>
            <w:vAlign w:val="center"/>
          </w:tcPr>
          <w:p w:rsidR="00B30315" w:rsidRPr="007001F1" w:rsidRDefault="00B30315" w:rsidP="00154B4F">
            <w:pPr>
              <w:jc w:val="center"/>
              <w:rPr>
                <w:color w:val="000000"/>
              </w:rPr>
            </w:pPr>
          </w:p>
        </w:tc>
        <w:tc>
          <w:tcPr>
            <w:tcW w:w="1775" w:type="dxa"/>
            <w:shd w:val="clear" w:color="auto" w:fill="auto"/>
            <w:vAlign w:val="center"/>
          </w:tcPr>
          <w:p w:rsidR="00B30315" w:rsidRPr="007001F1" w:rsidRDefault="00B30315" w:rsidP="00154B4F">
            <w:pPr>
              <w:jc w:val="center"/>
              <w:rPr>
                <w:color w:val="000000"/>
              </w:rPr>
            </w:pPr>
          </w:p>
        </w:tc>
      </w:tr>
      <w:tr w:rsidR="00530834" w:rsidRPr="007001F1" w:rsidTr="00DA30D4">
        <w:trPr>
          <w:trHeight w:val="378"/>
        </w:trPr>
        <w:tc>
          <w:tcPr>
            <w:tcW w:w="582" w:type="dxa"/>
            <w:vMerge w:val="restart"/>
            <w:shd w:val="clear" w:color="auto" w:fill="auto"/>
            <w:noWrap/>
            <w:vAlign w:val="center"/>
          </w:tcPr>
          <w:p w:rsidR="00530834" w:rsidRPr="007001F1" w:rsidRDefault="00530834" w:rsidP="00154B4F">
            <w:pPr>
              <w:jc w:val="center"/>
              <w:rPr>
                <w:color w:val="000000"/>
              </w:rPr>
            </w:pPr>
            <w:r w:rsidRPr="007001F1">
              <w:rPr>
                <w:color w:val="000000"/>
                <w:sz w:val="22"/>
                <w:szCs w:val="22"/>
              </w:rPr>
              <w:t>10</w:t>
            </w:r>
          </w:p>
        </w:tc>
        <w:tc>
          <w:tcPr>
            <w:tcW w:w="4820" w:type="dxa"/>
            <w:gridSpan w:val="2"/>
            <w:shd w:val="clear" w:color="auto" w:fill="auto"/>
            <w:vAlign w:val="center"/>
          </w:tcPr>
          <w:p w:rsidR="00530834" w:rsidRPr="007001F1" w:rsidRDefault="00530834" w:rsidP="00A3755D">
            <w:pPr>
              <w:jc w:val="both"/>
              <w:rPr>
                <w:color w:val="000000"/>
              </w:rPr>
            </w:pPr>
            <w:r w:rsidRPr="007001F1">
              <w:rPr>
                <w:color w:val="000000"/>
                <w:sz w:val="22"/>
                <w:szCs w:val="22"/>
              </w:rPr>
              <w:t>a) Je úspešný uchádzač zapísaný v regist</w:t>
            </w:r>
            <w:r w:rsidR="00A3755D" w:rsidRPr="007001F1">
              <w:rPr>
                <w:color w:val="000000"/>
                <w:sz w:val="22"/>
                <w:szCs w:val="22"/>
              </w:rPr>
              <w:t>ri partnerov verejného sektora?</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530834" w:rsidRPr="007001F1" w:rsidTr="007261E4">
        <w:trPr>
          <w:trHeight w:val="845"/>
        </w:trPr>
        <w:tc>
          <w:tcPr>
            <w:tcW w:w="582" w:type="dxa"/>
            <w:vMerge/>
            <w:shd w:val="clear" w:color="auto" w:fill="auto"/>
            <w:noWrap/>
            <w:vAlign w:val="center"/>
          </w:tcPr>
          <w:p w:rsidR="00530834" w:rsidRPr="007001F1" w:rsidRDefault="00530834" w:rsidP="00154B4F">
            <w:pPr>
              <w:jc w:val="center"/>
              <w:rPr>
                <w:color w:val="000000"/>
              </w:rPr>
            </w:pPr>
          </w:p>
        </w:tc>
        <w:tc>
          <w:tcPr>
            <w:tcW w:w="4820" w:type="dxa"/>
            <w:gridSpan w:val="2"/>
            <w:shd w:val="clear" w:color="auto" w:fill="auto"/>
            <w:vAlign w:val="center"/>
          </w:tcPr>
          <w:p w:rsidR="00530834" w:rsidRPr="007001F1" w:rsidRDefault="00530834" w:rsidP="00A3755D">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w:t>
            </w:r>
            <w:r w:rsidR="00A3755D" w:rsidRPr="007001F1">
              <w:rPr>
                <w:color w:val="000000"/>
                <w:sz w:val="22"/>
                <w:szCs w:val="22"/>
              </w:rPr>
              <w:t>ov verejného sektora</w:t>
            </w:r>
            <w:r w:rsidR="008F5BD7">
              <w:rPr>
                <w:color w:val="000000"/>
                <w:sz w:val="22"/>
                <w:szCs w:val="22"/>
              </w:rPr>
              <w:t xml:space="preserve"> </w:t>
            </w:r>
            <w:r w:rsidR="008F5BD7">
              <w:rPr>
                <w:sz w:val="22"/>
                <w:szCs w:val="22"/>
              </w:rPr>
              <w:t>(ak relevantné)</w:t>
            </w:r>
            <w:r w:rsidR="00A3755D" w:rsidRPr="007001F1">
              <w:rPr>
                <w:color w:val="000000"/>
                <w:sz w:val="22"/>
                <w:szCs w:val="22"/>
              </w:rPr>
              <w:t xml:space="preserve">?          </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9303C4" w:rsidP="00154B4F">
            <w:pPr>
              <w:jc w:val="center"/>
              <w:rPr>
                <w:color w:val="000000"/>
              </w:rPr>
            </w:pPr>
            <w:r w:rsidRPr="007001F1">
              <w:rPr>
                <w:color w:val="000000"/>
                <w:sz w:val="22"/>
                <w:szCs w:val="22"/>
              </w:rPr>
              <w:t>11</w:t>
            </w:r>
          </w:p>
        </w:tc>
        <w:tc>
          <w:tcPr>
            <w:tcW w:w="4820" w:type="dxa"/>
            <w:gridSpan w:val="2"/>
            <w:shd w:val="clear" w:color="auto" w:fill="auto"/>
            <w:vAlign w:val="center"/>
          </w:tcPr>
          <w:p w:rsidR="00154B4F" w:rsidRPr="007001F1" w:rsidRDefault="00154B4F" w:rsidP="00154B4F">
            <w:pPr>
              <w:autoSpaceDE w:val="0"/>
              <w:autoSpaceDN w:val="0"/>
              <w:adjustRightInd w:val="0"/>
              <w:jc w:val="both"/>
              <w:rPr>
                <w:color w:val="000000"/>
              </w:rPr>
            </w:pPr>
            <w:r w:rsidRPr="007001F1">
              <w:rPr>
                <w:sz w:val="22"/>
              </w:rPr>
              <w:t>Je zmena zmluvy, RD, KZ, resp. znenie dodatku                     z pohľadu kontroly predmetu zmien, vo vecnom súlade so schválenou žiadosťou o NFP a účinnou Zmluvou o poskytnutí NFP?</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F57BCB" w:rsidRPr="007001F1" w:rsidTr="007261E4">
        <w:trPr>
          <w:trHeight w:val="20"/>
        </w:trPr>
        <w:tc>
          <w:tcPr>
            <w:tcW w:w="582" w:type="dxa"/>
            <w:shd w:val="clear" w:color="auto" w:fill="auto"/>
            <w:noWrap/>
            <w:vAlign w:val="center"/>
          </w:tcPr>
          <w:p w:rsidR="00F57BCB" w:rsidRPr="007001F1" w:rsidRDefault="00F57BCB" w:rsidP="00154B4F">
            <w:pPr>
              <w:jc w:val="center"/>
              <w:rPr>
                <w:color w:val="000000"/>
              </w:rPr>
            </w:pPr>
            <w:r w:rsidRPr="007001F1">
              <w:rPr>
                <w:color w:val="000000"/>
                <w:sz w:val="22"/>
                <w:szCs w:val="22"/>
              </w:rPr>
              <w:t>12</w:t>
            </w:r>
          </w:p>
        </w:tc>
        <w:tc>
          <w:tcPr>
            <w:tcW w:w="4820" w:type="dxa"/>
            <w:gridSpan w:val="2"/>
            <w:shd w:val="clear" w:color="auto" w:fill="auto"/>
            <w:vAlign w:val="center"/>
          </w:tcPr>
          <w:p w:rsidR="00F57BCB" w:rsidRPr="00A04031" w:rsidRDefault="00F57BCB" w:rsidP="00154B4F">
            <w:pPr>
              <w:autoSpaceDE w:val="0"/>
              <w:autoSpaceDN w:val="0"/>
              <w:adjustRightInd w:val="0"/>
              <w:jc w:val="both"/>
              <w:rPr>
                <w:color w:val="000000"/>
              </w:rPr>
            </w:pPr>
            <w:r w:rsidRPr="00A04031">
              <w:rPr>
                <w:color w:val="000000"/>
                <w:sz w:val="22"/>
                <w:szCs w:val="22"/>
              </w:rPr>
              <w:t xml:space="preserve">Boli pri zadávaní zákazky dodržané princípy v zmysle § 10 ods. 2 ZVO? </w:t>
            </w:r>
            <w:r w:rsidR="007001F1" w:rsidRPr="00C35F13">
              <w:rPr>
                <w:color w:val="000000"/>
                <w:sz w:val="22"/>
                <w:szCs w:val="22"/>
              </w:rPr>
              <w:t>Dodržal verejný obstarávateľ pri zadávaní zákazky princíp hospodárnosti?</w:t>
            </w:r>
          </w:p>
        </w:tc>
        <w:tc>
          <w:tcPr>
            <w:tcW w:w="567" w:type="dxa"/>
            <w:shd w:val="clear" w:color="auto" w:fill="auto"/>
            <w:vAlign w:val="center"/>
          </w:tcPr>
          <w:p w:rsidR="00F57BCB" w:rsidRPr="007001F1" w:rsidRDefault="00F57BCB" w:rsidP="00154B4F">
            <w:pPr>
              <w:jc w:val="center"/>
              <w:rPr>
                <w:color w:val="000000"/>
              </w:rPr>
            </w:pPr>
          </w:p>
        </w:tc>
        <w:tc>
          <w:tcPr>
            <w:tcW w:w="567" w:type="dxa"/>
            <w:shd w:val="clear" w:color="auto" w:fill="auto"/>
            <w:vAlign w:val="center"/>
          </w:tcPr>
          <w:p w:rsidR="00F57BCB" w:rsidRPr="007001F1" w:rsidRDefault="00F57BCB" w:rsidP="00154B4F">
            <w:pPr>
              <w:jc w:val="center"/>
              <w:rPr>
                <w:color w:val="000000"/>
              </w:rPr>
            </w:pPr>
          </w:p>
        </w:tc>
        <w:tc>
          <w:tcPr>
            <w:tcW w:w="776" w:type="dxa"/>
            <w:shd w:val="clear" w:color="auto" w:fill="auto"/>
            <w:vAlign w:val="center"/>
          </w:tcPr>
          <w:p w:rsidR="00F57BCB" w:rsidRPr="007001F1" w:rsidRDefault="00F57BCB" w:rsidP="00154B4F">
            <w:pPr>
              <w:jc w:val="center"/>
              <w:rPr>
                <w:color w:val="000000"/>
              </w:rPr>
            </w:pPr>
          </w:p>
        </w:tc>
        <w:tc>
          <w:tcPr>
            <w:tcW w:w="1775" w:type="dxa"/>
            <w:shd w:val="clear" w:color="auto" w:fill="auto"/>
            <w:vAlign w:val="center"/>
          </w:tcPr>
          <w:p w:rsidR="00F57BCB" w:rsidRPr="007001F1" w:rsidRDefault="00F57BCB"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9303C4" w:rsidP="00154B4F">
            <w:pPr>
              <w:jc w:val="center"/>
              <w:rPr>
                <w:color w:val="000000"/>
              </w:rPr>
            </w:pPr>
            <w:r w:rsidRPr="007001F1">
              <w:rPr>
                <w:color w:val="000000"/>
                <w:sz w:val="22"/>
                <w:szCs w:val="22"/>
              </w:rPr>
              <w:t>1</w:t>
            </w:r>
            <w:r w:rsidR="00F57BCB" w:rsidRPr="007001F1">
              <w:rPr>
                <w:color w:val="000000"/>
                <w:sz w:val="22"/>
                <w:szCs w:val="22"/>
              </w:rPr>
              <w:t>3</w:t>
            </w:r>
          </w:p>
        </w:tc>
        <w:tc>
          <w:tcPr>
            <w:tcW w:w="4820" w:type="dxa"/>
            <w:gridSpan w:val="2"/>
            <w:shd w:val="clear" w:color="auto" w:fill="auto"/>
            <w:vAlign w:val="center"/>
          </w:tcPr>
          <w:p w:rsidR="00154B4F" w:rsidRPr="007001F1" w:rsidRDefault="00154B4F" w:rsidP="00154B4F">
            <w:pPr>
              <w:autoSpaceDE w:val="0"/>
              <w:autoSpaceDN w:val="0"/>
              <w:adjustRightInd w:val="0"/>
              <w:jc w:val="both"/>
              <w:rPr>
                <w:color w:val="000000"/>
              </w:rPr>
            </w:pPr>
            <w:r w:rsidRPr="007001F1">
              <w:rPr>
                <w:color w:val="000000"/>
                <w:sz w:val="22"/>
              </w:rPr>
              <w:t>Bol zamestnanec vykonávajúci kontrolu oboznámený s rizikovými indikátormi</w:t>
            </w:r>
            <w:r w:rsidR="00A128DC" w:rsidRPr="007001F1">
              <w:rPr>
                <w:color w:val="000000"/>
                <w:sz w:val="22"/>
              </w:rPr>
              <w:t>podľa Systému riadenia EŠIF</w:t>
            </w:r>
            <w:r w:rsidRPr="007001F1">
              <w:rPr>
                <w:color w:val="000000"/>
                <w:sz w:val="22"/>
              </w:rPr>
              <w:t>, v časti kontrola verejného obstarávania - spolupráca s PMÚ a spolupráca s OČTK?</w:t>
            </w:r>
            <w:r w:rsidR="00285BF3" w:rsidRPr="007001F1">
              <w:rPr>
                <w:color w:val="000000"/>
                <w:sz w:val="22"/>
              </w:rPr>
              <w:t xml:space="preserve"> Neboli identifikované rizikové indikátory, ktoré môžu iniciovať spoluprácu s PMÚ alebo OČTK?</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154B4F" w:rsidRPr="007001F1" w:rsidTr="007261E4">
        <w:trPr>
          <w:trHeight w:val="300"/>
        </w:trPr>
        <w:tc>
          <w:tcPr>
            <w:tcW w:w="9087" w:type="dxa"/>
            <w:gridSpan w:val="7"/>
            <w:shd w:val="clear" w:color="auto" w:fill="auto"/>
            <w:noWrap/>
            <w:vAlign w:val="center"/>
          </w:tcPr>
          <w:p w:rsidR="00154B4F" w:rsidRPr="007001F1" w:rsidRDefault="00154B4F" w:rsidP="00154B4F">
            <w:pPr>
              <w:jc w:val="both"/>
              <w:rPr>
                <w:b/>
                <w:sz w:val="20"/>
                <w:szCs w:val="20"/>
              </w:rPr>
            </w:pPr>
            <w:r w:rsidRPr="007001F1">
              <w:rPr>
                <w:b/>
                <w:sz w:val="20"/>
                <w:szCs w:val="20"/>
              </w:rPr>
              <w:t>VYJADRENIE</w:t>
            </w:r>
          </w:p>
          <w:p w:rsidR="00154B4F" w:rsidRPr="007001F1" w:rsidRDefault="00154B4F" w:rsidP="00154B4F">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24"/>
              <w:t>[1]</w:t>
            </w:r>
          </w:p>
          <w:p w:rsidR="00154B4F" w:rsidRPr="007001F1" w:rsidRDefault="00154B4F" w:rsidP="00154B4F">
            <w:pPr>
              <w:rPr>
                <w:b/>
                <w:bCs/>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b/>
                <w:bCs/>
              </w:rPr>
            </w:pPr>
            <w:r w:rsidRPr="007001F1">
              <w:rPr>
                <w:b/>
                <w:bCs/>
                <w:sz w:val="22"/>
                <w:szCs w:val="22"/>
              </w:rPr>
              <w:t>Kontrolu vykonal</w:t>
            </w:r>
            <w:r w:rsidR="00176686">
              <w:rPr>
                <w:rStyle w:val="Odkaznapoznmkupodiarou"/>
                <w:b/>
                <w:bCs/>
                <w:sz w:val="22"/>
                <w:szCs w:val="22"/>
              </w:rPr>
              <w:footnoteReference w:customMarkFollows="1" w:id="125"/>
              <w:t>2</w:t>
            </w:r>
            <w:r w:rsidRPr="007001F1">
              <w:rPr>
                <w:b/>
                <w:bCs/>
                <w:sz w:val="22"/>
                <w:szCs w:val="22"/>
              </w:rPr>
              <w:t>:</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b/>
                <w:bCs/>
              </w:rPr>
            </w:pPr>
            <w:r w:rsidRPr="007001F1">
              <w:rPr>
                <w:b/>
                <w:bCs/>
                <w:sz w:val="22"/>
                <w:szCs w:val="22"/>
              </w:rPr>
              <w:t>Dátum:</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9087" w:type="dxa"/>
            <w:gridSpan w:val="7"/>
            <w:shd w:val="clear" w:color="auto" w:fill="auto"/>
            <w:noWrap/>
            <w:vAlign w:val="bottom"/>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lastRenderedPageBreak/>
              <w:t xml:space="preserve">Kontrolu </w:t>
            </w:r>
            <w:r w:rsidR="00E3352C">
              <w:rPr>
                <w:b/>
                <w:bCs/>
                <w:sz w:val="22"/>
                <w:szCs w:val="22"/>
              </w:rPr>
              <w:t>schválil</w:t>
            </w:r>
            <w:r w:rsidR="00E3352C" w:rsidRPr="007001F1" w:rsidDel="00E3352C">
              <w:rPr>
                <w:b/>
                <w:bCs/>
                <w:sz w:val="22"/>
                <w:szCs w:val="22"/>
              </w:rPr>
              <w:t xml:space="preserve"> </w:t>
            </w:r>
            <w:r w:rsidR="00176686">
              <w:rPr>
                <w:rStyle w:val="Odkaznapoznmkupodiarou"/>
                <w:b/>
                <w:bCs/>
                <w:sz w:val="22"/>
                <w:szCs w:val="22"/>
              </w:rPr>
              <w:footnoteReference w:customMarkFollows="1" w:id="126"/>
              <w:t>3</w:t>
            </w:r>
            <w:r w:rsidRPr="007001F1">
              <w:rPr>
                <w:b/>
                <w:bCs/>
                <w:sz w:val="22"/>
                <w:szCs w:val="22"/>
              </w:rPr>
              <w:t>:</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 xml:space="preserve">Dátum: </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bl>
    <w:p w:rsidR="00DA30D4" w:rsidRDefault="00DA30D4">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C35F13" w:rsidRDefault="00C35F13">
      <w:pPr>
        <w:spacing w:after="160" w:line="259" w:lineRule="auto"/>
      </w:pP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A90F26" w:rsidRPr="007001F1" w:rsidTr="007261E4">
        <w:trPr>
          <w:trHeight w:val="645"/>
        </w:trPr>
        <w:tc>
          <w:tcPr>
            <w:tcW w:w="9087" w:type="dxa"/>
            <w:gridSpan w:val="7"/>
            <w:shd w:val="clear" w:color="000000" w:fill="60497A"/>
            <w:vAlign w:val="center"/>
            <w:hideMark/>
          </w:tcPr>
          <w:p w:rsidR="00A90F26" w:rsidRPr="007001F1" w:rsidRDefault="00A90F26" w:rsidP="00A90F26">
            <w:pPr>
              <w:jc w:val="center"/>
              <w:rPr>
                <w:b/>
                <w:bCs/>
                <w:color w:val="FFFFFF"/>
              </w:rPr>
            </w:pPr>
            <w:r w:rsidRPr="007001F1">
              <w:lastRenderedPageBreak/>
              <w:br w:type="page"/>
            </w:r>
            <w:r w:rsidRPr="007001F1">
              <w:rPr>
                <w:b/>
                <w:bCs/>
                <w:color w:val="FFFFFF"/>
              </w:rPr>
              <w:t>Kontrolný zoznam k finančnej kontrole VO</w:t>
            </w:r>
            <w:r w:rsidRPr="007001F1">
              <w:rPr>
                <w:b/>
                <w:bCs/>
                <w:color w:val="FFFFFF"/>
              </w:rPr>
              <w:br/>
            </w:r>
            <w:bookmarkStart w:id="46" w:name="KZ_43"/>
            <w:r w:rsidRPr="007001F1">
              <w:rPr>
                <w:b/>
                <w:bCs/>
                <w:color w:val="FFFFFF" w:themeColor="background1"/>
                <w:lang w:eastAsia="en-US"/>
              </w:rPr>
              <w:t xml:space="preserve">Zmena zmluvy, rámcovej dohody a koncesnej zmluvy počas ich trvania </w:t>
            </w:r>
            <w:r w:rsidRPr="007001F1">
              <w:rPr>
                <w:b/>
                <w:bCs/>
                <w:color w:val="FFFFFF"/>
              </w:rPr>
              <w:t>po podpise                      - štandardná ex</w:t>
            </w:r>
            <w:r w:rsidR="00176686">
              <w:rPr>
                <w:b/>
                <w:bCs/>
                <w:color w:val="FFFFFF"/>
              </w:rPr>
              <w:t xml:space="preserve"> </w:t>
            </w:r>
            <w:r w:rsidRPr="007001F1">
              <w:rPr>
                <w:b/>
                <w:bCs/>
                <w:color w:val="FFFFFF"/>
              </w:rPr>
              <w:t>post kontrola</w:t>
            </w:r>
            <w:bookmarkEnd w:id="46"/>
          </w:p>
        </w:tc>
      </w:tr>
      <w:tr w:rsidR="00A90F26" w:rsidRPr="007001F1" w:rsidTr="007261E4">
        <w:trPr>
          <w:trHeight w:val="330"/>
        </w:trPr>
        <w:tc>
          <w:tcPr>
            <w:tcW w:w="9087" w:type="dxa"/>
            <w:gridSpan w:val="7"/>
            <w:shd w:val="clear" w:color="auto" w:fill="auto"/>
            <w:vAlign w:val="center"/>
            <w:hideMark/>
          </w:tcPr>
          <w:p w:rsidR="00A90F26" w:rsidRPr="007001F1" w:rsidRDefault="00A90F26" w:rsidP="0023087C">
            <w:pPr>
              <w:jc w:val="center"/>
              <w:rPr>
                <w:b/>
                <w:bCs/>
                <w:color w:val="000000"/>
              </w:rPr>
            </w:pPr>
            <w:r w:rsidRPr="007001F1">
              <w:rPr>
                <w:b/>
                <w:bCs/>
                <w:color w:val="000000"/>
                <w:sz w:val="22"/>
                <w:szCs w:val="22"/>
              </w:rPr>
              <w:t>Identifikácia programu</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Názov programu</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66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30"/>
        </w:trPr>
        <w:tc>
          <w:tcPr>
            <w:tcW w:w="9087" w:type="dxa"/>
            <w:gridSpan w:val="7"/>
            <w:shd w:val="clear" w:color="auto" w:fill="auto"/>
            <w:vAlign w:val="center"/>
            <w:hideMark/>
          </w:tcPr>
          <w:p w:rsidR="00A90F26" w:rsidRPr="007001F1" w:rsidRDefault="00A90F26" w:rsidP="0023087C">
            <w:pPr>
              <w:jc w:val="center"/>
              <w:rPr>
                <w:b/>
                <w:bCs/>
                <w:color w:val="000000"/>
              </w:rPr>
            </w:pPr>
            <w:r w:rsidRPr="007001F1">
              <w:rPr>
                <w:b/>
                <w:bCs/>
                <w:color w:val="000000"/>
                <w:sz w:val="22"/>
                <w:szCs w:val="22"/>
              </w:rPr>
              <w:t>Identifikácia projektu a prijímateľa</w:t>
            </w:r>
          </w:p>
        </w:tc>
      </w:tr>
      <w:tr w:rsidR="00A90F26" w:rsidRPr="007001F1" w:rsidTr="007261E4">
        <w:trPr>
          <w:trHeight w:val="33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Názov projektu</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30"/>
        </w:trPr>
        <w:tc>
          <w:tcPr>
            <w:tcW w:w="9087" w:type="dxa"/>
            <w:gridSpan w:val="7"/>
            <w:shd w:val="clear" w:color="auto" w:fill="auto"/>
            <w:vAlign w:val="center"/>
            <w:hideMark/>
          </w:tcPr>
          <w:p w:rsidR="00A90F26" w:rsidRPr="007001F1" w:rsidRDefault="00A90F26" w:rsidP="0023087C">
            <w:pPr>
              <w:jc w:val="center"/>
              <w:rPr>
                <w:b/>
                <w:bCs/>
                <w:color w:val="000000"/>
              </w:rPr>
            </w:pPr>
            <w:r w:rsidRPr="007001F1">
              <w:rPr>
                <w:b/>
                <w:bCs/>
                <w:color w:val="000000"/>
                <w:sz w:val="22"/>
                <w:szCs w:val="22"/>
              </w:rPr>
              <w:t>Identifikácia zákazky</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Moment kontroly vykonania zmeny zmluvy, RD , KZ</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štandardná ex post kontrola - vykonanej zmeny, dodatku</w:t>
            </w:r>
          </w:p>
        </w:tc>
      </w:tr>
      <w:tr w:rsidR="00A90F26" w:rsidRPr="007001F1" w:rsidTr="007261E4">
        <w:trPr>
          <w:trHeight w:val="96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 xml:space="preserve">Bola zmena zmluvy vykonaná na základe priameho </w:t>
            </w:r>
          </w:p>
          <w:p w:rsidR="00A90F26" w:rsidRPr="007001F1" w:rsidRDefault="00A90F26" w:rsidP="0023087C">
            <w:pPr>
              <w:rPr>
                <w:color w:val="000000"/>
                <w:highlight w:val="yellow"/>
              </w:rPr>
            </w:pPr>
            <w:r w:rsidRPr="007001F1">
              <w:rPr>
                <w:color w:val="000000"/>
                <w:sz w:val="22"/>
                <w:szCs w:val="22"/>
              </w:rPr>
              <w:t>rokovacieho konania? (pozn. - ak áno, vyplní sa aj príslušný K. zoznam  pre rokovacie konanie)</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Áno/Nie</w:t>
            </w: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Bola zmena zmluvy vykonaná bez nového verejného obstarávania s využitím zákonnej možnosti podľa   § 18 ZVO ?</w:t>
            </w:r>
          </w:p>
        </w:tc>
        <w:tc>
          <w:tcPr>
            <w:tcW w:w="5528" w:type="dxa"/>
            <w:gridSpan w:val="5"/>
            <w:shd w:val="clear" w:color="auto" w:fill="auto"/>
            <w:vAlign w:val="center"/>
          </w:tcPr>
          <w:p w:rsidR="00A90F26" w:rsidRPr="007001F1" w:rsidRDefault="00A90F26" w:rsidP="0023087C">
            <w:pPr>
              <w:rPr>
                <w:color w:val="000000"/>
              </w:rPr>
            </w:pPr>
            <w:r w:rsidRPr="007001F1">
              <w:rPr>
                <w:color w:val="000000"/>
                <w:sz w:val="22"/>
                <w:szCs w:val="22"/>
              </w:rPr>
              <w:t>Áno/Nie</w:t>
            </w:r>
          </w:p>
        </w:tc>
      </w:tr>
      <w:tr w:rsidR="004D0B9F" w:rsidRPr="007001F1" w:rsidTr="007261E4">
        <w:trPr>
          <w:trHeight w:val="300"/>
        </w:trPr>
        <w:tc>
          <w:tcPr>
            <w:tcW w:w="3559" w:type="dxa"/>
            <w:gridSpan w:val="2"/>
            <w:shd w:val="clear" w:color="auto" w:fill="auto"/>
            <w:vAlign w:val="center"/>
          </w:tcPr>
          <w:p w:rsidR="004D0B9F" w:rsidRPr="007001F1" w:rsidRDefault="004D0B9F" w:rsidP="0023087C">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23087C">
            <w:pPr>
              <w:rPr>
                <w:color w:val="000000"/>
              </w:rPr>
            </w:pP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Názov zákazky</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Názov dodávateľa</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IČO dodávateľa</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Hodnota zákazky bez DPH</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Počet vykonaných zmien zmluvy, (dodatkov) k pôvodnej zmluve</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Poradové číslo vykonanej zmeny, resp. dodatku</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12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Stručný popis zmeny v rámci dodatku</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Týka sa zmena zmluvy RD, KZ  úpravy termínu plnenia zákazky?</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Áno/Nie</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Pôvodný termín plnenia zákazky</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Navrhovaný termín plnenia zákazky</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Týka sa zmena zmluvy úpravy pôvodnej ceny zákazky?</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Áno/Nie</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Navrhovaná hodnota zákazky bez DPH</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lastRenderedPageBreak/>
              <w:t>Navrhovaná hodnota zákazky s DPH</w:t>
            </w:r>
          </w:p>
        </w:tc>
        <w:tc>
          <w:tcPr>
            <w:tcW w:w="5528" w:type="dxa"/>
            <w:gridSpan w:val="5"/>
            <w:shd w:val="clear" w:color="auto" w:fill="auto"/>
            <w:vAlign w:val="center"/>
          </w:tcPr>
          <w:p w:rsidR="00A90F26" w:rsidRPr="007001F1" w:rsidRDefault="00A90F26" w:rsidP="0023087C">
            <w:pPr>
              <w:rPr>
                <w:color w:val="000000"/>
              </w:rPr>
            </w:pPr>
          </w:p>
        </w:tc>
      </w:tr>
      <w:tr w:rsidR="00A90F26" w:rsidRPr="007001F1" w:rsidTr="007261E4">
        <w:trPr>
          <w:trHeight w:val="529"/>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Týka sa zmena zmluvy úpravy pôvodného dodávateľa, koncesionára?</w:t>
            </w:r>
          </w:p>
        </w:tc>
        <w:tc>
          <w:tcPr>
            <w:tcW w:w="5528" w:type="dxa"/>
            <w:gridSpan w:val="5"/>
            <w:shd w:val="clear" w:color="auto" w:fill="auto"/>
            <w:vAlign w:val="center"/>
          </w:tcPr>
          <w:p w:rsidR="00A90F26" w:rsidRPr="007001F1" w:rsidRDefault="00A90F26" w:rsidP="0023087C">
            <w:pPr>
              <w:rPr>
                <w:color w:val="000000"/>
              </w:rPr>
            </w:pPr>
            <w:r w:rsidRPr="007001F1">
              <w:rPr>
                <w:color w:val="000000"/>
                <w:sz w:val="22"/>
                <w:szCs w:val="22"/>
              </w:rPr>
              <w:t>Áno/Nie</w:t>
            </w: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Pôvodný dodávateľ, koncesionár</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Navrhovaný dodávateľ, koncesionár</w:t>
            </w:r>
          </w:p>
        </w:tc>
        <w:tc>
          <w:tcPr>
            <w:tcW w:w="5528" w:type="dxa"/>
            <w:gridSpan w:val="5"/>
            <w:shd w:val="clear" w:color="auto" w:fill="auto"/>
            <w:vAlign w:val="center"/>
          </w:tcPr>
          <w:p w:rsidR="00A90F26" w:rsidRPr="007001F1" w:rsidRDefault="00A90F26" w:rsidP="0023087C">
            <w:pPr>
              <w:rPr>
                <w:color w:val="000000"/>
              </w:rPr>
            </w:pP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Týka sa zmena zmluvy úpravy predmetu pôvodnej zákazky?</w:t>
            </w:r>
          </w:p>
        </w:tc>
        <w:tc>
          <w:tcPr>
            <w:tcW w:w="5528" w:type="dxa"/>
            <w:gridSpan w:val="5"/>
            <w:shd w:val="clear" w:color="auto" w:fill="auto"/>
            <w:vAlign w:val="center"/>
          </w:tcPr>
          <w:p w:rsidR="00A90F26" w:rsidRPr="007001F1" w:rsidRDefault="00A90F26" w:rsidP="0023087C">
            <w:pPr>
              <w:rPr>
                <w:color w:val="000000"/>
              </w:rPr>
            </w:pPr>
            <w:r w:rsidRPr="007001F1">
              <w:rPr>
                <w:color w:val="000000"/>
                <w:sz w:val="22"/>
                <w:szCs w:val="22"/>
              </w:rPr>
              <w:t>Áno/Nie</w:t>
            </w: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Stručné odôvodnenie zmeny zmluvy</w:t>
            </w:r>
          </w:p>
        </w:tc>
        <w:tc>
          <w:tcPr>
            <w:tcW w:w="5528" w:type="dxa"/>
            <w:gridSpan w:val="5"/>
            <w:shd w:val="clear" w:color="auto" w:fill="auto"/>
            <w:vAlign w:val="center"/>
          </w:tcPr>
          <w:p w:rsidR="00A90F26" w:rsidRPr="007001F1" w:rsidRDefault="00A90F26" w:rsidP="0023087C">
            <w:pPr>
              <w:rPr>
                <w:color w:val="000000"/>
              </w:rPr>
            </w:pPr>
          </w:p>
        </w:tc>
      </w:tr>
      <w:tr w:rsidR="00A90F26" w:rsidRPr="007001F1" w:rsidTr="007261E4">
        <w:trPr>
          <w:trHeight w:val="315"/>
        </w:trPr>
        <w:tc>
          <w:tcPr>
            <w:tcW w:w="582" w:type="dxa"/>
            <w:shd w:val="clear" w:color="000000" w:fill="60497A"/>
            <w:vAlign w:val="center"/>
            <w:hideMark/>
          </w:tcPr>
          <w:p w:rsidR="00A90F26" w:rsidRPr="007001F1" w:rsidRDefault="00A90F26" w:rsidP="0023087C">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A90F26" w:rsidRPr="007001F1" w:rsidRDefault="00A90F26" w:rsidP="0023087C">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A90F26" w:rsidRPr="007001F1" w:rsidRDefault="00A90F26" w:rsidP="0023087C">
            <w:pPr>
              <w:jc w:val="center"/>
              <w:rPr>
                <w:b/>
                <w:bCs/>
                <w:color w:val="FFFFFF"/>
              </w:rPr>
            </w:pPr>
            <w:r w:rsidRPr="007001F1">
              <w:rPr>
                <w:b/>
                <w:bCs/>
                <w:color w:val="FFFFFF"/>
                <w:sz w:val="22"/>
                <w:szCs w:val="22"/>
              </w:rPr>
              <w:t>áno</w:t>
            </w:r>
          </w:p>
        </w:tc>
        <w:tc>
          <w:tcPr>
            <w:tcW w:w="567" w:type="dxa"/>
            <w:shd w:val="clear" w:color="000000" w:fill="60497A"/>
            <w:vAlign w:val="center"/>
            <w:hideMark/>
          </w:tcPr>
          <w:p w:rsidR="00A90F26" w:rsidRPr="007001F1" w:rsidRDefault="00A90F26" w:rsidP="0023087C">
            <w:pPr>
              <w:jc w:val="center"/>
              <w:rPr>
                <w:b/>
                <w:bCs/>
                <w:color w:val="FFFFFF"/>
              </w:rPr>
            </w:pPr>
            <w:r w:rsidRPr="007001F1">
              <w:rPr>
                <w:b/>
                <w:bCs/>
                <w:color w:val="FFFFFF"/>
                <w:sz w:val="22"/>
                <w:szCs w:val="22"/>
              </w:rPr>
              <w:t>nie</w:t>
            </w:r>
          </w:p>
        </w:tc>
        <w:tc>
          <w:tcPr>
            <w:tcW w:w="776" w:type="dxa"/>
            <w:shd w:val="clear" w:color="000000" w:fill="60497A"/>
            <w:vAlign w:val="center"/>
            <w:hideMark/>
          </w:tcPr>
          <w:p w:rsidR="00A90F26" w:rsidRPr="007001F1" w:rsidRDefault="00A90F26" w:rsidP="0023087C">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A90F26" w:rsidRPr="007001F1" w:rsidRDefault="00A90F26" w:rsidP="0023087C">
            <w:pPr>
              <w:jc w:val="center"/>
              <w:rPr>
                <w:b/>
                <w:bCs/>
                <w:color w:val="FFFFFF"/>
              </w:rPr>
            </w:pPr>
            <w:r w:rsidRPr="007001F1">
              <w:rPr>
                <w:b/>
                <w:bCs/>
                <w:color w:val="FFFFFF"/>
                <w:sz w:val="22"/>
                <w:szCs w:val="22"/>
              </w:rPr>
              <w:t>Poznámka</w:t>
            </w:r>
          </w:p>
        </w:tc>
      </w:tr>
      <w:tr w:rsidR="00A90F26" w:rsidRPr="007001F1" w:rsidTr="007261E4">
        <w:trPr>
          <w:trHeight w:val="20"/>
        </w:trPr>
        <w:tc>
          <w:tcPr>
            <w:tcW w:w="582" w:type="dxa"/>
            <w:shd w:val="clear" w:color="auto" w:fill="auto"/>
            <w:noWrap/>
            <w:vAlign w:val="center"/>
          </w:tcPr>
          <w:p w:rsidR="00A90F26" w:rsidRPr="007001F1" w:rsidRDefault="00D2171A" w:rsidP="0023087C">
            <w:pPr>
              <w:jc w:val="center"/>
              <w:rPr>
                <w:color w:val="000000"/>
              </w:rPr>
            </w:pPr>
            <w:r w:rsidRPr="007001F1">
              <w:rPr>
                <w:color w:val="000000"/>
                <w:sz w:val="22"/>
                <w:szCs w:val="22"/>
              </w:rPr>
              <w:t>1</w:t>
            </w:r>
          </w:p>
        </w:tc>
        <w:tc>
          <w:tcPr>
            <w:tcW w:w="4820" w:type="dxa"/>
            <w:gridSpan w:val="2"/>
            <w:shd w:val="clear" w:color="auto" w:fill="auto"/>
            <w:vAlign w:val="center"/>
          </w:tcPr>
          <w:p w:rsidR="00A90F26" w:rsidRPr="007001F1" w:rsidRDefault="00A90F26" w:rsidP="00A82686">
            <w:pPr>
              <w:autoSpaceDE w:val="0"/>
              <w:autoSpaceDN w:val="0"/>
              <w:adjustRightInd w:val="0"/>
              <w:jc w:val="both"/>
              <w:rPr>
                <w:lang w:eastAsia="en-US"/>
              </w:rPr>
            </w:pPr>
            <w:r w:rsidRPr="007001F1">
              <w:rPr>
                <w:sz w:val="22"/>
                <w:lang w:eastAsia="en-US"/>
              </w:rPr>
              <w:t>Spĺňa Prijímateľ preukázateľne podmienky pre zmenu zmluvy, rámcovej dohody alebo koncesnej zmluvy ustanovené v §18 ods. 1 alebo ods. 3 ZVO?</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530834" w:rsidRPr="007001F1" w:rsidTr="007261E4">
        <w:trPr>
          <w:trHeight w:val="1521"/>
        </w:trPr>
        <w:tc>
          <w:tcPr>
            <w:tcW w:w="582" w:type="dxa"/>
            <w:vMerge w:val="restart"/>
            <w:shd w:val="clear" w:color="auto" w:fill="auto"/>
            <w:noWrap/>
            <w:vAlign w:val="center"/>
          </w:tcPr>
          <w:p w:rsidR="00530834" w:rsidRPr="007001F1" w:rsidRDefault="00530834" w:rsidP="0023087C">
            <w:pPr>
              <w:jc w:val="center"/>
              <w:rPr>
                <w:color w:val="000000"/>
              </w:rPr>
            </w:pPr>
            <w:r w:rsidRPr="007001F1">
              <w:rPr>
                <w:color w:val="000000"/>
                <w:sz w:val="22"/>
                <w:szCs w:val="22"/>
              </w:rPr>
              <w:t>2</w:t>
            </w:r>
          </w:p>
        </w:tc>
        <w:tc>
          <w:tcPr>
            <w:tcW w:w="4820" w:type="dxa"/>
            <w:gridSpan w:val="2"/>
            <w:shd w:val="clear" w:color="auto" w:fill="auto"/>
            <w:vAlign w:val="center"/>
          </w:tcPr>
          <w:p w:rsidR="00A3755D" w:rsidRPr="007001F1" w:rsidRDefault="00530834" w:rsidP="0023087C">
            <w:pPr>
              <w:autoSpaceDE w:val="0"/>
              <w:autoSpaceDN w:val="0"/>
              <w:adjustRightInd w:val="0"/>
              <w:jc w:val="both"/>
              <w:rPr>
                <w:lang w:eastAsia="en-US"/>
              </w:rPr>
            </w:pPr>
            <w:r w:rsidRPr="007001F1">
              <w:rPr>
                <w:sz w:val="22"/>
                <w:lang w:eastAsia="en-US"/>
              </w:rPr>
              <w:t>Pokiaľ sa zmena uskutočňuje z dôvodu uvedeného v § 18 ods. 1 ZVO (platí pre všetky možnosti otázky č.2):</w:t>
            </w:r>
          </w:p>
          <w:p w:rsidR="00530834" w:rsidRPr="007001F1" w:rsidRDefault="00530834" w:rsidP="00574988">
            <w:pPr>
              <w:autoSpaceDE w:val="0"/>
              <w:autoSpaceDN w:val="0"/>
              <w:adjustRightInd w:val="0"/>
              <w:jc w:val="both"/>
              <w:rPr>
                <w:lang w:eastAsia="en-US"/>
              </w:rPr>
            </w:pPr>
            <w:r w:rsidRPr="007001F1">
              <w:rPr>
                <w:sz w:val="22"/>
                <w:lang w:eastAsia="en-US"/>
              </w:rPr>
              <w:t>a) Obsahovala pôvodná zmluva, RD, KZ jasné, presné a jednoznačné podmienky jej úpravy, vrátane úpravy ceny, opcie, rozsah, povahu možných úprav a opcií a podmienky ich uplatnenia, pričom nebola určená podmienka, ktorou by sa menil c</w:t>
            </w:r>
            <w:r w:rsidR="00A3755D" w:rsidRPr="007001F1">
              <w:rPr>
                <w:sz w:val="22"/>
                <w:lang w:eastAsia="en-US"/>
              </w:rPr>
              <w:t>harakter danej zmluvy, RD a KZ?</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530834" w:rsidRPr="007001F1" w:rsidTr="007261E4">
        <w:trPr>
          <w:trHeight w:val="1518"/>
        </w:trPr>
        <w:tc>
          <w:tcPr>
            <w:tcW w:w="582" w:type="dxa"/>
            <w:vMerge/>
            <w:shd w:val="clear" w:color="auto" w:fill="auto"/>
            <w:noWrap/>
            <w:vAlign w:val="center"/>
          </w:tcPr>
          <w:p w:rsidR="00530834" w:rsidRPr="007001F1" w:rsidRDefault="00530834" w:rsidP="0023087C">
            <w:pPr>
              <w:jc w:val="center"/>
              <w:rPr>
                <w:color w:val="000000"/>
              </w:rPr>
            </w:pPr>
          </w:p>
        </w:tc>
        <w:tc>
          <w:tcPr>
            <w:tcW w:w="4820" w:type="dxa"/>
            <w:gridSpan w:val="2"/>
            <w:shd w:val="clear" w:color="auto" w:fill="auto"/>
            <w:vAlign w:val="center"/>
          </w:tcPr>
          <w:p w:rsidR="00530834" w:rsidRPr="007001F1" w:rsidRDefault="00530834" w:rsidP="0023087C">
            <w:pPr>
              <w:autoSpaceDE w:val="0"/>
              <w:autoSpaceDN w:val="0"/>
              <w:adjustRightInd w:val="0"/>
              <w:jc w:val="both"/>
              <w:rPr>
                <w:lang w:eastAsia="en-US"/>
              </w:rPr>
            </w:pPr>
            <w:r w:rsidRPr="007001F1">
              <w:rPr>
                <w:sz w:val="22"/>
                <w:lang w:eastAsia="en-US"/>
              </w:rPr>
              <w:t xml:space="preserve">b) Ide o doplňujúce tovary, stavebné práce alebo služby, ktoré sú nevyhnutné, nie sú zahrnuté do pôvodnej zmluvy, RD, KZ, poskytuje ich pôvodný dodávateľ, koncesionár a jeho zmena nie je možná z dôvodov uvedených v § 18 ods. </w:t>
            </w:r>
            <w:r w:rsidR="00A3755D" w:rsidRPr="007001F1">
              <w:rPr>
                <w:sz w:val="22"/>
                <w:lang w:eastAsia="en-US"/>
              </w:rPr>
              <w:t>1 písm. b) ZVO pod bodom 1 a 2?</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530834" w:rsidRPr="007001F1" w:rsidTr="00DA30D4">
        <w:trPr>
          <w:trHeight w:val="1084"/>
        </w:trPr>
        <w:tc>
          <w:tcPr>
            <w:tcW w:w="582" w:type="dxa"/>
            <w:vMerge/>
            <w:shd w:val="clear" w:color="auto" w:fill="auto"/>
            <w:noWrap/>
            <w:vAlign w:val="center"/>
          </w:tcPr>
          <w:p w:rsidR="00530834" w:rsidRPr="007001F1" w:rsidRDefault="00530834" w:rsidP="0023087C">
            <w:pPr>
              <w:jc w:val="center"/>
              <w:rPr>
                <w:color w:val="000000"/>
              </w:rPr>
            </w:pPr>
          </w:p>
        </w:tc>
        <w:tc>
          <w:tcPr>
            <w:tcW w:w="4820" w:type="dxa"/>
            <w:gridSpan w:val="2"/>
            <w:shd w:val="clear" w:color="auto" w:fill="auto"/>
            <w:vAlign w:val="center"/>
          </w:tcPr>
          <w:p w:rsidR="00530834" w:rsidRPr="007001F1" w:rsidRDefault="00530834" w:rsidP="0023087C">
            <w:pPr>
              <w:autoSpaceDE w:val="0"/>
              <w:autoSpaceDN w:val="0"/>
              <w:adjustRightInd w:val="0"/>
              <w:jc w:val="both"/>
              <w:rPr>
                <w:lang w:eastAsia="en-US"/>
              </w:rPr>
            </w:pPr>
            <w:r w:rsidRPr="007001F1">
              <w:rPr>
                <w:sz w:val="22"/>
                <w:lang w:eastAsia="en-US"/>
              </w:rPr>
              <w:t>c) Vyplynula potreba zmeny zmluvy, RD, KZ,               z okolností, ktoré verejný obstarávateľ alebo obstarávateľ nemohol pri vynaložení náležitej starostlivosti predvídať a nemení s</w:t>
            </w:r>
            <w:r w:rsidR="00A3755D" w:rsidRPr="007001F1">
              <w:rPr>
                <w:sz w:val="22"/>
                <w:lang w:eastAsia="en-US"/>
              </w:rPr>
              <w:t>a ňou charakter zmluvy, RD, KZ?</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530834" w:rsidRPr="007001F1" w:rsidTr="00DA30D4">
        <w:trPr>
          <w:trHeight w:val="805"/>
        </w:trPr>
        <w:tc>
          <w:tcPr>
            <w:tcW w:w="582" w:type="dxa"/>
            <w:vMerge/>
            <w:shd w:val="clear" w:color="auto" w:fill="auto"/>
            <w:noWrap/>
            <w:vAlign w:val="center"/>
          </w:tcPr>
          <w:p w:rsidR="00530834" w:rsidRPr="007001F1" w:rsidRDefault="00530834" w:rsidP="0023087C">
            <w:pPr>
              <w:jc w:val="center"/>
              <w:rPr>
                <w:color w:val="000000"/>
              </w:rPr>
            </w:pPr>
          </w:p>
        </w:tc>
        <w:tc>
          <w:tcPr>
            <w:tcW w:w="4820" w:type="dxa"/>
            <w:gridSpan w:val="2"/>
            <w:shd w:val="clear" w:color="auto" w:fill="auto"/>
            <w:vAlign w:val="center"/>
          </w:tcPr>
          <w:p w:rsidR="00530834" w:rsidRPr="007001F1" w:rsidRDefault="00530834" w:rsidP="0023087C">
            <w:pPr>
              <w:autoSpaceDE w:val="0"/>
              <w:autoSpaceDN w:val="0"/>
              <w:adjustRightInd w:val="0"/>
              <w:jc w:val="both"/>
              <w:rPr>
                <w:lang w:eastAsia="en-US"/>
              </w:rPr>
            </w:pPr>
            <w:r w:rsidRPr="007001F1">
              <w:rPr>
                <w:sz w:val="22"/>
                <w:lang w:eastAsia="en-US"/>
              </w:rPr>
              <w:t>d) Spočíva zmena zmluvy v nahradení pôvodného dodávateľa, koncesionára novým na základe skutočnosti uvedených v § 18 ods. 1 písm. d) pod bodom 1, 2, 3 ZVO?</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3</w:t>
            </w:r>
          </w:p>
        </w:tc>
        <w:tc>
          <w:tcPr>
            <w:tcW w:w="4820" w:type="dxa"/>
            <w:gridSpan w:val="2"/>
            <w:shd w:val="clear" w:color="auto" w:fill="auto"/>
            <w:vAlign w:val="center"/>
          </w:tcPr>
          <w:p w:rsidR="00A90F26" w:rsidRPr="007001F1" w:rsidRDefault="00A90F26" w:rsidP="0023087C">
            <w:pPr>
              <w:jc w:val="both"/>
              <w:rPr>
                <w:color w:val="000000"/>
                <w:highlight w:val="yellow"/>
              </w:rPr>
            </w:pPr>
            <w:r w:rsidRPr="007001F1">
              <w:rPr>
                <w:color w:val="000000"/>
                <w:sz w:val="22"/>
                <w:szCs w:val="22"/>
              </w:rPr>
              <w:t>V prípade, ak ide o zmeny z dôvodov ustanovených v §18 ods. 1 písm. b) alebo c) ZVO</w:t>
            </w:r>
            <w:r w:rsidR="006D2CC8" w:rsidRPr="007B3CA2">
              <w:rPr>
                <w:color w:val="000000"/>
                <w:sz w:val="22"/>
              </w:rPr>
              <w:t xml:space="preserve"> nemôže dôjsť k navýšeniu hodnoty plnenia o viac</w:t>
            </w:r>
            <w:r w:rsidR="006D2CC8" w:rsidRPr="007001F1" w:rsidDel="006D2CC8">
              <w:rPr>
                <w:color w:val="000000"/>
                <w:sz w:val="22"/>
                <w:szCs w:val="22"/>
              </w:rPr>
              <w:t xml:space="preserve"> </w:t>
            </w:r>
            <w:r w:rsidRPr="007001F1">
              <w:rPr>
                <w:color w:val="000000"/>
                <w:sz w:val="22"/>
                <w:szCs w:val="22"/>
              </w:rPr>
              <w:t>ako 50% hodnoty pôvodnej zmluvy, rámcovej dohody alebo koncesnej zmluvy?</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4</w:t>
            </w:r>
          </w:p>
        </w:tc>
        <w:tc>
          <w:tcPr>
            <w:tcW w:w="4820" w:type="dxa"/>
            <w:gridSpan w:val="2"/>
            <w:shd w:val="clear" w:color="auto" w:fill="auto"/>
            <w:vAlign w:val="center"/>
          </w:tcPr>
          <w:p w:rsidR="00A90F26" w:rsidRPr="007001F1" w:rsidRDefault="00A90F26" w:rsidP="00176686">
            <w:pPr>
              <w:jc w:val="both"/>
              <w:rPr>
                <w:color w:val="000000"/>
              </w:rPr>
            </w:pPr>
            <w:r w:rsidRPr="007001F1">
              <w:rPr>
                <w:color w:val="000000"/>
                <w:sz w:val="22"/>
                <w:szCs w:val="22"/>
              </w:rPr>
              <w:t>V prípade, ak ide o iné dôvody zmeny, než sú uvedené v §18 ods. 1 písm. b) alebo c), je hodnota všetkých zmien nižšia ako 15% hodnoty pôvodnej zmluvy alebo rámcovej dohody pri zákazke na uskutočnenie stavebnej práce, 10% hodnoty pôvodnej zmluvy alebo rámcovej dohody , ak ide o zákazku na dodanie tovaru alebo poskytnutie služby, 10% hodnoty pôvodnej koncesnej zmluvy</w:t>
            </w:r>
            <w:r w:rsidR="00176686">
              <w:rPr>
                <w:color w:val="000000"/>
                <w:sz w:val="22"/>
                <w:szCs w:val="22"/>
              </w:rPr>
              <w:t>, ak ide o koncesiu,</w:t>
            </w:r>
            <w:r w:rsidRPr="007001F1">
              <w:rPr>
                <w:color w:val="000000"/>
                <w:sz w:val="22"/>
                <w:szCs w:val="22"/>
              </w:rPr>
              <w:t xml:space="preserve"> a nemení sa týmito zmenami charakter zmluvy, rámcovej dohody alebo koncesnej zmluvy?</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lastRenderedPageBreak/>
              <w:t>5</w:t>
            </w:r>
          </w:p>
        </w:tc>
        <w:tc>
          <w:tcPr>
            <w:tcW w:w="4820" w:type="dxa"/>
            <w:gridSpan w:val="2"/>
            <w:shd w:val="clear" w:color="auto" w:fill="auto"/>
            <w:vAlign w:val="center"/>
          </w:tcPr>
          <w:p w:rsidR="00A90F26" w:rsidRPr="007001F1" w:rsidRDefault="00A90F26" w:rsidP="00A3755D">
            <w:pPr>
              <w:jc w:val="both"/>
              <w:rPr>
                <w:color w:val="000000"/>
              </w:rPr>
            </w:pPr>
            <w:r w:rsidRPr="007001F1">
              <w:rPr>
                <w:color w:val="000000"/>
                <w:sz w:val="22"/>
                <w:szCs w:val="22"/>
              </w:rPr>
              <w:t xml:space="preserve">Nedochádza zmenou k prekročeniu finančného limitu podľa § 5 </w:t>
            </w:r>
            <w:r w:rsidR="00176686">
              <w:rPr>
                <w:color w:val="000000"/>
                <w:sz w:val="22"/>
              </w:rPr>
              <w:t>ods. 2 ZVO, ak ide o zmluvu a rámcovú dohodu, alebo podľa § 5 ods. 7 ZVO, ak ide o koncesnú zmluvu</w:t>
            </w:r>
            <w:r w:rsidRPr="007001F1">
              <w:rPr>
                <w:color w:val="000000"/>
                <w:sz w:val="22"/>
                <w:szCs w:val="22"/>
              </w:rPr>
              <w:t>?</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6</w:t>
            </w:r>
          </w:p>
        </w:tc>
        <w:tc>
          <w:tcPr>
            <w:tcW w:w="4820" w:type="dxa"/>
            <w:gridSpan w:val="2"/>
            <w:shd w:val="clear" w:color="auto" w:fill="auto"/>
            <w:vAlign w:val="center"/>
          </w:tcPr>
          <w:p w:rsidR="00A90F26" w:rsidRPr="007001F1" w:rsidRDefault="00A90F26" w:rsidP="00A3755D">
            <w:pPr>
              <w:jc w:val="both"/>
              <w:rPr>
                <w:color w:val="000000"/>
              </w:rPr>
            </w:pPr>
            <w:r w:rsidRPr="007001F1">
              <w:rPr>
                <w:color w:val="000000"/>
                <w:sz w:val="22"/>
                <w:szCs w:val="22"/>
              </w:rPr>
              <w:t>Bola zmena zmluvy, rámcovej dohody alebo koncesnej zmluvy vykonaná písomnou formou?</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7</w:t>
            </w:r>
          </w:p>
        </w:tc>
        <w:tc>
          <w:tcPr>
            <w:tcW w:w="4820" w:type="dxa"/>
            <w:gridSpan w:val="2"/>
            <w:shd w:val="clear" w:color="auto" w:fill="auto"/>
            <w:vAlign w:val="center"/>
          </w:tcPr>
          <w:p w:rsidR="00A90F26" w:rsidRPr="007001F1" w:rsidRDefault="00A90F26" w:rsidP="00A3755D">
            <w:pPr>
              <w:jc w:val="both"/>
              <w:rPr>
                <w:color w:val="000000"/>
              </w:rPr>
            </w:pPr>
            <w:r w:rsidRPr="007001F1">
              <w:rPr>
                <w:sz w:val="22"/>
                <w:lang w:eastAsia="en-US"/>
              </w:rPr>
              <w:t>Bolo dodržané,</w:t>
            </w:r>
            <w:r w:rsidR="00176686">
              <w:rPr>
                <w:sz w:val="22"/>
                <w:lang w:eastAsia="en-US"/>
              </w:rPr>
              <w:t xml:space="preserve"> </w:t>
            </w:r>
            <w:r w:rsidRPr="007001F1">
              <w:rPr>
                <w:sz w:val="22"/>
                <w:lang w:eastAsia="en-US"/>
              </w:rPr>
              <w:t>že opakovanými zmenami zmluvy, RD, KZ nedošlo k vyhnutiu sa použitiu postupov a pravidiel podľa tohto zákona?</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8</w:t>
            </w:r>
          </w:p>
        </w:tc>
        <w:tc>
          <w:tcPr>
            <w:tcW w:w="4820" w:type="dxa"/>
            <w:gridSpan w:val="2"/>
            <w:shd w:val="clear" w:color="auto" w:fill="auto"/>
            <w:vAlign w:val="center"/>
          </w:tcPr>
          <w:p w:rsidR="00A90F26" w:rsidRPr="007001F1" w:rsidRDefault="00A90F26" w:rsidP="00A3755D">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9</w:t>
            </w:r>
          </w:p>
        </w:tc>
        <w:tc>
          <w:tcPr>
            <w:tcW w:w="4820" w:type="dxa"/>
            <w:gridSpan w:val="2"/>
            <w:shd w:val="clear" w:color="auto" w:fill="auto"/>
            <w:vAlign w:val="center"/>
          </w:tcPr>
          <w:p w:rsidR="00A90F26" w:rsidRPr="007001F1" w:rsidRDefault="00A90F26" w:rsidP="00A3755D">
            <w:pPr>
              <w:autoSpaceDE w:val="0"/>
              <w:autoSpaceDN w:val="0"/>
              <w:adjustRightInd w:val="0"/>
              <w:jc w:val="both"/>
              <w:rPr>
                <w:color w:val="000000"/>
              </w:rPr>
            </w:pPr>
            <w:r w:rsidRPr="007001F1">
              <w:rPr>
                <w:sz w:val="22"/>
                <w:szCs w:val="22"/>
              </w:rPr>
              <w:t>Je zmena zmluvy, RD, KZ, resp. znenie dodatku                     z pohľadu kontroly predmetu zmien, vo vecnom súlade so schválenou žiadosťou o NFP a účinnou Zmluvou o poskytnutí NFP?</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530834" w:rsidRPr="007001F1" w:rsidTr="00DA30D4">
        <w:trPr>
          <w:trHeight w:val="299"/>
        </w:trPr>
        <w:tc>
          <w:tcPr>
            <w:tcW w:w="582" w:type="dxa"/>
            <w:vMerge w:val="restart"/>
            <w:shd w:val="clear" w:color="auto" w:fill="auto"/>
            <w:noWrap/>
            <w:vAlign w:val="center"/>
          </w:tcPr>
          <w:p w:rsidR="00530834" w:rsidRPr="007001F1" w:rsidRDefault="00530834" w:rsidP="0023087C">
            <w:pPr>
              <w:jc w:val="center"/>
              <w:rPr>
                <w:color w:val="000000"/>
              </w:rPr>
            </w:pPr>
            <w:r w:rsidRPr="007001F1">
              <w:rPr>
                <w:color w:val="000000"/>
                <w:sz w:val="22"/>
                <w:szCs w:val="22"/>
              </w:rPr>
              <w:t>10</w:t>
            </w:r>
          </w:p>
        </w:tc>
        <w:tc>
          <w:tcPr>
            <w:tcW w:w="4820" w:type="dxa"/>
            <w:gridSpan w:val="2"/>
            <w:shd w:val="clear" w:color="auto" w:fill="auto"/>
            <w:vAlign w:val="center"/>
          </w:tcPr>
          <w:p w:rsidR="00530834" w:rsidRPr="007001F1" w:rsidRDefault="00530834" w:rsidP="00A3755D">
            <w:pPr>
              <w:jc w:val="both"/>
              <w:rPr>
                <w:color w:val="000000"/>
              </w:rPr>
            </w:pPr>
            <w:r w:rsidRPr="007001F1">
              <w:rPr>
                <w:color w:val="000000"/>
                <w:sz w:val="22"/>
                <w:szCs w:val="22"/>
              </w:rPr>
              <w:t xml:space="preserve">a) Je zmena zmluvy podpísaná oprávnenými osobami? </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530834" w:rsidRPr="007001F1" w:rsidTr="007261E4">
        <w:trPr>
          <w:trHeight w:val="590"/>
        </w:trPr>
        <w:tc>
          <w:tcPr>
            <w:tcW w:w="582" w:type="dxa"/>
            <w:vMerge/>
            <w:shd w:val="clear" w:color="auto" w:fill="auto"/>
            <w:noWrap/>
            <w:vAlign w:val="center"/>
          </w:tcPr>
          <w:p w:rsidR="00530834" w:rsidRPr="007001F1" w:rsidRDefault="00530834" w:rsidP="0023087C">
            <w:pPr>
              <w:jc w:val="center"/>
              <w:rPr>
                <w:color w:val="000000"/>
              </w:rPr>
            </w:pPr>
          </w:p>
        </w:tc>
        <w:tc>
          <w:tcPr>
            <w:tcW w:w="4820" w:type="dxa"/>
            <w:gridSpan w:val="2"/>
            <w:shd w:val="clear" w:color="auto" w:fill="auto"/>
            <w:vAlign w:val="center"/>
          </w:tcPr>
          <w:p w:rsidR="00530834" w:rsidRPr="007001F1" w:rsidRDefault="00530834" w:rsidP="00A3755D">
            <w:pPr>
              <w:autoSpaceDE w:val="0"/>
              <w:autoSpaceDN w:val="0"/>
              <w:adjustRightInd w:val="0"/>
              <w:jc w:val="both"/>
            </w:pPr>
            <w:r w:rsidRPr="007001F1">
              <w:rPr>
                <w:sz w:val="22"/>
                <w:szCs w:val="22"/>
              </w:rPr>
              <w:t>b) Je zmena zmluvy, RD, KZ uverejnená v profile verejného obstarávateľa alebo obstarávateľa v súlade so ZVO?</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530834" w:rsidRPr="007001F1" w:rsidTr="007261E4">
        <w:trPr>
          <w:trHeight w:val="590"/>
        </w:trPr>
        <w:tc>
          <w:tcPr>
            <w:tcW w:w="582" w:type="dxa"/>
            <w:vMerge/>
            <w:shd w:val="clear" w:color="auto" w:fill="auto"/>
            <w:noWrap/>
            <w:vAlign w:val="center"/>
          </w:tcPr>
          <w:p w:rsidR="00530834" w:rsidRPr="007001F1" w:rsidRDefault="00530834" w:rsidP="0023087C">
            <w:pPr>
              <w:jc w:val="center"/>
              <w:rPr>
                <w:color w:val="000000"/>
              </w:rPr>
            </w:pPr>
          </w:p>
        </w:tc>
        <w:tc>
          <w:tcPr>
            <w:tcW w:w="4820" w:type="dxa"/>
            <w:gridSpan w:val="2"/>
            <w:shd w:val="clear" w:color="auto" w:fill="auto"/>
            <w:vAlign w:val="center"/>
          </w:tcPr>
          <w:p w:rsidR="00530834" w:rsidRPr="007001F1" w:rsidRDefault="00530834" w:rsidP="00A3755D">
            <w:pPr>
              <w:jc w:val="both"/>
              <w:rPr>
                <w:color w:val="000000"/>
              </w:rPr>
            </w:pPr>
            <w:r w:rsidRPr="007001F1">
              <w:rPr>
                <w:sz w:val="22"/>
                <w:szCs w:val="22"/>
              </w:rPr>
              <w:t>c) Je zmena zmluvy zverejnená v súlade so zákonom o slobodnom prístupe k informáciám?</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11</w:t>
            </w:r>
          </w:p>
        </w:tc>
        <w:tc>
          <w:tcPr>
            <w:tcW w:w="4820" w:type="dxa"/>
            <w:gridSpan w:val="2"/>
            <w:shd w:val="clear" w:color="auto" w:fill="auto"/>
            <w:vAlign w:val="center"/>
          </w:tcPr>
          <w:p w:rsidR="00A90F26" w:rsidRPr="007001F1" w:rsidRDefault="00A90F26" w:rsidP="00A82686">
            <w:pPr>
              <w:jc w:val="both"/>
              <w:rPr>
                <w:color w:val="000000"/>
              </w:rPr>
            </w:pPr>
            <w:r w:rsidRPr="007001F1">
              <w:rPr>
                <w:color w:val="000000"/>
                <w:sz w:val="22"/>
                <w:szCs w:val="22"/>
              </w:rPr>
              <w:t>Odoslal Prijímateľ oznámenie o zmene spôsobom a v lehotách uvedených v §26 ods. 4 ZVO, resp. 11</w:t>
            </w:r>
            <w:r w:rsidR="00176686">
              <w:rPr>
                <w:color w:val="000000"/>
                <w:sz w:val="22"/>
                <w:szCs w:val="22"/>
              </w:rPr>
              <w:t>6</w:t>
            </w:r>
            <w:r w:rsidRPr="007001F1">
              <w:rPr>
                <w:color w:val="000000"/>
                <w:sz w:val="22"/>
                <w:szCs w:val="22"/>
              </w:rPr>
              <w:t xml:space="preserve"> ods. </w:t>
            </w:r>
            <w:r w:rsidR="00176686">
              <w:rPr>
                <w:color w:val="000000"/>
                <w:sz w:val="22"/>
                <w:szCs w:val="22"/>
              </w:rPr>
              <w:t>4</w:t>
            </w:r>
            <w:r w:rsidRPr="007001F1">
              <w:rPr>
                <w:color w:val="000000"/>
                <w:sz w:val="22"/>
                <w:szCs w:val="22"/>
              </w:rPr>
              <w:t xml:space="preserve"> ZVO?</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F57BCB" w:rsidRPr="007001F1" w:rsidTr="007261E4">
        <w:trPr>
          <w:trHeight w:val="20"/>
        </w:trPr>
        <w:tc>
          <w:tcPr>
            <w:tcW w:w="582" w:type="dxa"/>
            <w:shd w:val="clear" w:color="auto" w:fill="auto"/>
            <w:noWrap/>
            <w:vAlign w:val="center"/>
          </w:tcPr>
          <w:p w:rsidR="00F57BCB" w:rsidRPr="007001F1" w:rsidRDefault="00F57BCB" w:rsidP="0023087C">
            <w:pPr>
              <w:jc w:val="center"/>
              <w:rPr>
                <w:color w:val="000000"/>
              </w:rPr>
            </w:pPr>
            <w:r w:rsidRPr="007001F1">
              <w:rPr>
                <w:color w:val="000000"/>
                <w:sz w:val="22"/>
                <w:szCs w:val="22"/>
              </w:rPr>
              <w:t>12</w:t>
            </w:r>
          </w:p>
        </w:tc>
        <w:tc>
          <w:tcPr>
            <w:tcW w:w="4820" w:type="dxa"/>
            <w:gridSpan w:val="2"/>
            <w:shd w:val="clear" w:color="auto" w:fill="auto"/>
            <w:vAlign w:val="center"/>
          </w:tcPr>
          <w:p w:rsidR="00F57BCB" w:rsidRPr="00A04031" w:rsidRDefault="00F57BCB" w:rsidP="00A3755D">
            <w:pPr>
              <w:autoSpaceDE w:val="0"/>
              <w:autoSpaceDN w:val="0"/>
              <w:adjustRightInd w:val="0"/>
              <w:jc w:val="both"/>
              <w:rPr>
                <w:color w:val="000000"/>
              </w:rPr>
            </w:pPr>
            <w:r w:rsidRPr="00A04031">
              <w:rPr>
                <w:color w:val="000000"/>
                <w:sz w:val="22"/>
                <w:szCs w:val="22"/>
              </w:rPr>
              <w:t xml:space="preserve">Boli pri zadávaní zákazky dodržané princípy v zmysle § 10 ods. 2 ZVO? </w:t>
            </w:r>
            <w:r w:rsidR="007001F1" w:rsidRPr="00A82686">
              <w:rPr>
                <w:color w:val="000000"/>
                <w:sz w:val="22"/>
                <w:szCs w:val="22"/>
              </w:rPr>
              <w:t>Dodržal verejný obstarávateľ pri zadávaní zákazky princíp hospodárnosti?</w:t>
            </w:r>
          </w:p>
        </w:tc>
        <w:tc>
          <w:tcPr>
            <w:tcW w:w="567" w:type="dxa"/>
            <w:shd w:val="clear" w:color="auto" w:fill="auto"/>
            <w:vAlign w:val="center"/>
          </w:tcPr>
          <w:p w:rsidR="00F57BCB" w:rsidRPr="007001F1" w:rsidRDefault="00F57BCB" w:rsidP="0023087C">
            <w:pPr>
              <w:jc w:val="center"/>
              <w:rPr>
                <w:color w:val="000000"/>
              </w:rPr>
            </w:pPr>
          </w:p>
        </w:tc>
        <w:tc>
          <w:tcPr>
            <w:tcW w:w="567" w:type="dxa"/>
            <w:shd w:val="clear" w:color="auto" w:fill="auto"/>
            <w:vAlign w:val="center"/>
          </w:tcPr>
          <w:p w:rsidR="00F57BCB" w:rsidRPr="007001F1" w:rsidRDefault="00F57BCB" w:rsidP="0023087C">
            <w:pPr>
              <w:jc w:val="center"/>
              <w:rPr>
                <w:color w:val="000000"/>
              </w:rPr>
            </w:pPr>
          </w:p>
        </w:tc>
        <w:tc>
          <w:tcPr>
            <w:tcW w:w="776" w:type="dxa"/>
            <w:shd w:val="clear" w:color="auto" w:fill="auto"/>
            <w:vAlign w:val="center"/>
          </w:tcPr>
          <w:p w:rsidR="00F57BCB" w:rsidRPr="007001F1" w:rsidRDefault="00F57BCB" w:rsidP="0023087C">
            <w:pPr>
              <w:jc w:val="center"/>
              <w:rPr>
                <w:color w:val="000000"/>
              </w:rPr>
            </w:pPr>
          </w:p>
        </w:tc>
        <w:tc>
          <w:tcPr>
            <w:tcW w:w="1775" w:type="dxa"/>
            <w:shd w:val="clear" w:color="auto" w:fill="auto"/>
            <w:vAlign w:val="center"/>
          </w:tcPr>
          <w:p w:rsidR="00F57BCB" w:rsidRPr="007001F1" w:rsidRDefault="00F57BCB"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1</w:t>
            </w:r>
            <w:r w:rsidR="00F57BCB" w:rsidRPr="007001F1">
              <w:rPr>
                <w:color w:val="000000"/>
                <w:sz w:val="22"/>
                <w:szCs w:val="22"/>
              </w:rPr>
              <w:t>3</w:t>
            </w:r>
          </w:p>
        </w:tc>
        <w:tc>
          <w:tcPr>
            <w:tcW w:w="4820" w:type="dxa"/>
            <w:gridSpan w:val="2"/>
            <w:shd w:val="clear" w:color="auto" w:fill="auto"/>
            <w:vAlign w:val="center"/>
          </w:tcPr>
          <w:p w:rsidR="00A90F26" w:rsidRPr="007001F1" w:rsidRDefault="00A90F26" w:rsidP="00A3755D">
            <w:pPr>
              <w:autoSpaceDE w:val="0"/>
              <w:autoSpaceDN w:val="0"/>
              <w:adjustRightInd w:val="0"/>
              <w:jc w:val="both"/>
              <w:rPr>
                <w:color w:val="000000"/>
              </w:rPr>
            </w:pPr>
            <w:r w:rsidRPr="007001F1">
              <w:rPr>
                <w:color w:val="000000"/>
                <w:sz w:val="22"/>
                <w:szCs w:val="22"/>
              </w:rPr>
              <w:t>Bol zamestnanec vykonávajúci kontrolu oboznámený s rizikovými indikátormi</w:t>
            </w:r>
            <w:r w:rsidR="00176686">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285BF3"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E94B70" w:rsidRPr="007001F1" w:rsidTr="00DA30D4">
        <w:trPr>
          <w:trHeight w:val="405"/>
        </w:trPr>
        <w:tc>
          <w:tcPr>
            <w:tcW w:w="582" w:type="dxa"/>
            <w:vMerge w:val="restart"/>
            <w:shd w:val="clear" w:color="auto" w:fill="auto"/>
            <w:noWrap/>
            <w:vAlign w:val="center"/>
          </w:tcPr>
          <w:p w:rsidR="00E94B70" w:rsidRPr="007001F1" w:rsidRDefault="00E94B70" w:rsidP="0023087C">
            <w:pPr>
              <w:jc w:val="center"/>
              <w:rPr>
                <w:color w:val="000000"/>
              </w:rPr>
            </w:pPr>
            <w:r w:rsidRPr="007001F1">
              <w:rPr>
                <w:color w:val="000000"/>
                <w:sz w:val="22"/>
                <w:szCs w:val="22"/>
              </w:rPr>
              <w:t>1</w:t>
            </w:r>
            <w:r w:rsidR="00F57BCB" w:rsidRPr="007001F1">
              <w:rPr>
                <w:color w:val="000000"/>
                <w:sz w:val="22"/>
                <w:szCs w:val="22"/>
              </w:rPr>
              <w:t>4</w:t>
            </w:r>
          </w:p>
        </w:tc>
        <w:tc>
          <w:tcPr>
            <w:tcW w:w="4820" w:type="dxa"/>
            <w:gridSpan w:val="2"/>
            <w:shd w:val="clear" w:color="auto" w:fill="auto"/>
            <w:vAlign w:val="center"/>
          </w:tcPr>
          <w:p w:rsidR="00E94B70" w:rsidRPr="007001F1" w:rsidRDefault="00E94B70" w:rsidP="00A3755D">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E94B70" w:rsidRPr="007001F1" w:rsidRDefault="00E94B70" w:rsidP="0023087C">
            <w:pPr>
              <w:jc w:val="center"/>
              <w:rPr>
                <w:color w:val="000000"/>
              </w:rPr>
            </w:pPr>
          </w:p>
        </w:tc>
        <w:tc>
          <w:tcPr>
            <w:tcW w:w="567" w:type="dxa"/>
            <w:shd w:val="clear" w:color="auto" w:fill="auto"/>
            <w:vAlign w:val="center"/>
          </w:tcPr>
          <w:p w:rsidR="00E94B70" w:rsidRPr="007001F1" w:rsidRDefault="00E94B70" w:rsidP="0023087C">
            <w:pPr>
              <w:jc w:val="center"/>
              <w:rPr>
                <w:color w:val="000000"/>
              </w:rPr>
            </w:pPr>
          </w:p>
        </w:tc>
        <w:tc>
          <w:tcPr>
            <w:tcW w:w="776" w:type="dxa"/>
            <w:shd w:val="clear" w:color="auto" w:fill="auto"/>
            <w:vAlign w:val="center"/>
          </w:tcPr>
          <w:p w:rsidR="00E94B70" w:rsidRPr="007001F1" w:rsidRDefault="00E94B70" w:rsidP="0023087C">
            <w:pPr>
              <w:jc w:val="center"/>
              <w:rPr>
                <w:color w:val="000000"/>
              </w:rPr>
            </w:pPr>
          </w:p>
        </w:tc>
        <w:tc>
          <w:tcPr>
            <w:tcW w:w="1775" w:type="dxa"/>
            <w:shd w:val="clear" w:color="auto" w:fill="auto"/>
            <w:vAlign w:val="center"/>
          </w:tcPr>
          <w:p w:rsidR="00E94B70" w:rsidRPr="007001F1" w:rsidRDefault="00E94B70" w:rsidP="0023087C">
            <w:pPr>
              <w:jc w:val="center"/>
              <w:rPr>
                <w:color w:val="000000"/>
              </w:rPr>
            </w:pPr>
          </w:p>
        </w:tc>
      </w:tr>
      <w:tr w:rsidR="00E94B70" w:rsidRPr="007001F1" w:rsidTr="007261E4">
        <w:trPr>
          <w:trHeight w:val="845"/>
        </w:trPr>
        <w:tc>
          <w:tcPr>
            <w:tcW w:w="582" w:type="dxa"/>
            <w:vMerge/>
            <w:shd w:val="clear" w:color="auto" w:fill="auto"/>
            <w:noWrap/>
            <w:vAlign w:val="center"/>
          </w:tcPr>
          <w:p w:rsidR="00E94B70" w:rsidRPr="007001F1" w:rsidRDefault="00E94B70" w:rsidP="0023087C">
            <w:pPr>
              <w:jc w:val="center"/>
              <w:rPr>
                <w:color w:val="000000"/>
              </w:rPr>
            </w:pPr>
          </w:p>
        </w:tc>
        <w:tc>
          <w:tcPr>
            <w:tcW w:w="4820" w:type="dxa"/>
            <w:gridSpan w:val="2"/>
            <w:shd w:val="clear" w:color="auto" w:fill="auto"/>
            <w:vAlign w:val="center"/>
          </w:tcPr>
          <w:p w:rsidR="00E94B70" w:rsidRPr="007001F1" w:rsidRDefault="00C50191" w:rsidP="00A3755D">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E94B70" w:rsidRPr="007001F1" w:rsidRDefault="00E94B70" w:rsidP="0023087C">
            <w:pPr>
              <w:jc w:val="center"/>
              <w:rPr>
                <w:color w:val="000000"/>
              </w:rPr>
            </w:pPr>
          </w:p>
        </w:tc>
        <w:tc>
          <w:tcPr>
            <w:tcW w:w="567" w:type="dxa"/>
            <w:shd w:val="clear" w:color="auto" w:fill="auto"/>
            <w:vAlign w:val="center"/>
          </w:tcPr>
          <w:p w:rsidR="00E94B70" w:rsidRPr="007001F1" w:rsidRDefault="00E94B70" w:rsidP="0023087C">
            <w:pPr>
              <w:jc w:val="center"/>
              <w:rPr>
                <w:color w:val="000000"/>
              </w:rPr>
            </w:pPr>
          </w:p>
        </w:tc>
        <w:tc>
          <w:tcPr>
            <w:tcW w:w="776" w:type="dxa"/>
            <w:shd w:val="clear" w:color="auto" w:fill="auto"/>
            <w:vAlign w:val="center"/>
          </w:tcPr>
          <w:p w:rsidR="00E94B70" w:rsidRPr="007001F1" w:rsidRDefault="00E94B70" w:rsidP="0023087C">
            <w:pPr>
              <w:jc w:val="center"/>
              <w:rPr>
                <w:color w:val="000000"/>
              </w:rPr>
            </w:pPr>
          </w:p>
        </w:tc>
        <w:tc>
          <w:tcPr>
            <w:tcW w:w="1775" w:type="dxa"/>
            <w:shd w:val="clear" w:color="auto" w:fill="auto"/>
            <w:vAlign w:val="center"/>
          </w:tcPr>
          <w:p w:rsidR="00E94B70" w:rsidRPr="007001F1" w:rsidRDefault="00E94B70" w:rsidP="0023087C">
            <w:pPr>
              <w:jc w:val="center"/>
              <w:rPr>
                <w:color w:val="000000"/>
              </w:rPr>
            </w:pPr>
          </w:p>
        </w:tc>
      </w:tr>
      <w:tr w:rsidR="00E70D44" w:rsidRPr="007001F1" w:rsidTr="007261E4">
        <w:trPr>
          <w:trHeight w:val="20"/>
        </w:trPr>
        <w:tc>
          <w:tcPr>
            <w:tcW w:w="582" w:type="dxa"/>
            <w:shd w:val="clear" w:color="auto" w:fill="auto"/>
            <w:noWrap/>
            <w:vAlign w:val="center"/>
          </w:tcPr>
          <w:p w:rsidR="00E70D44" w:rsidRPr="007001F1" w:rsidRDefault="009303C4" w:rsidP="0023087C">
            <w:pPr>
              <w:jc w:val="center"/>
              <w:rPr>
                <w:color w:val="000000"/>
              </w:rPr>
            </w:pPr>
            <w:r w:rsidRPr="007001F1">
              <w:rPr>
                <w:color w:val="000000"/>
                <w:sz w:val="22"/>
                <w:szCs w:val="22"/>
              </w:rPr>
              <w:t>1</w:t>
            </w:r>
            <w:r w:rsidR="00F57BCB" w:rsidRPr="007001F1">
              <w:rPr>
                <w:color w:val="000000"/>
                <w:sz w:val="22"/>
                <w:szCs w:val="22"/>
              </w:rPr>
              <w:t>5</w:t>
            </w:r>
          </w:p>
        </w:tc>
        <w:tc>
          <w:tcPr>
            <w:tcW w:w="4820" w:type="dxa"/>
            <w:gridSpan w:val="2"/>
            <w:shd w:val="clear" w:color="auto" w:fill="auto"/>
            <w:vAlign w:val="center"/>
          </w:tcPr>
          <w:p w:rsidR="00E70D44" w:rsidRPr="007001F1" w:rsidRDefault="00E70D44" w:rsidP="00A3755D">
            <w:pPr>
              <w:autoSpaceDE w:val="0"/>
              <w:autoSpaceDN w:val="0"/>
              <w:adjustRightInd w:val="0"/>
              <w:jc w:val="both"/>
              <w:rPr>
                <w:lang w:eastAsia="en-US"/>
              </w:rPr>
            </w:pPr>
            <w:r w:rsidRPr="007001F1">
              <w:rPr>
                <w:color w:val="000000"/>
                <w:sz w:val="22"/>
              </w:rPr>
              <w:t>Prišlo k podstatnému zníženiu rozsahu predmetu zákazky?</w:t>
            </w:r>
          </w:p>
        </w:tc>
        <w:tc>
          <w:tcPr>
            <w:tcW w:w="567" w:type="dxa"/>
            <w:shd w:val="clear" w:color="auto" w:fill="auto"/>
            <w:vAlign w:val="center"/>
          </w:tcPr>
          <w:p w:rsidR="00E70D44" w:rsidRPr="007001F1" w:rsidRDefault="00E70D44" w:rsidP="0023087C">
            <w:pPr>
              <w:jc w:val="center"/>
              <w:rPr>
                <w:color w:val="000000"/>
              </w:rPr>
            </w:pPr>
          </w:p>
        </w:tc>
        <w:tc>
          <w:tcPr>
            <w:tcW w:w="567" w:type="dxa"/>
            <w:shd w:val="clear" w:color="auto" w:fill="auto"/>
            <w:vAlign w:val="center"/>
          </w:tcPr>
          <w:p w:rsidR="00E70D44" w:rsidRPr="007001F1" w:rsidRDefault="00E70D44" w:rsidP="0023087C">
            <w:pPr>
              <w:jc w:val="center"/>
              <w:rPr>
                <w:color w:val="000000"/>
              </w:rPr>
            </w:pPr>
          </w:p>
        </w:tc>
        <w:tc>
          <w:tcPr>
            <w:tcW w:w="776" w:type="dxa"/>
            <w:shd w:val="clear" w:color="auto" w:fill="auto"/>
            <w:vAlign w:val="center"/>
          </w:tcPr>
          <w:p w:rsidR="00E70D44" w:rsidRPr="007001F1" w:rsidRDefault="00E70D44" w:rsidP="0023087C">
            <w:pPr>
              <w:jc w:val="center"/>
              <w:rPr>
                <w:color w:val="000000"/>
              </w:rPr>
            </w:pPr>
          </w:p>
        </w:tc>
        <w:tc>
          <w:tcPr>
            <w:tcW w:w="1775" w:type="dxa"/>
            <w:shd w:val="clear" w:color="auto" w:fill="auto"/>
            <w:vAlign w:val="center"/>
          </w:tcPr>
          <w:p w:rsidR="00E70D44" w:rsidRPr="007001F1" w:rsidRDefault="00E70D44" w:rsidP="0023087C">
            <w:pPr>
              <w:jc w:val="center"/>
              <w:rPr>
                <w:color w:val="000000"/>
              </w:rPr>
            </w:pPr>
          </w:p>
        </w:tc>
      </w:tr>
      <w:tr w:rsidR="00D2171A" w:rsidRPr="007001F1" w:rsidTr="007261E4">
        <w:trPr>
          <w:trHeight w:val="300"/>
        </w:trPr>
        <w:tc>
          <w:tcPr>
            <w:tcW w:w="9087" w:type="dxa"/>
            <w:gridSpan w:val="7"/>
            <w:shd w:val="clear" w:color="auto" w:fill="auto"/>
            <w:noWrap/>
            <w:vAlign w:val="center"/>
          </w:tcPr>
          <w:p w:rsidR="00D2171A" w:rsidRPr="007001F1" w:rsidRDefault="00D2171A" w:rsidP="00D2171A">
            <w:pPr>
              <w:jc w:val="both"/>
              <w:rPr>
                <w:b/>
                <w:sz w:val="20"/>
                <w:szCs w:val="20"/>
              </w:rPr>
            </w:pPr>
            <w:r w:rsidRPr="007001F1">
              <w:rPr>
                <w:b/>
                <w:sz w:val="20"/>
                <w:szCs w:val="20"/>
              </w:rPr>
              <w:t>VYJADRENIE</w:t>
            </w:r>
          </w:p>
          <w:p w:rsidR="00D2171A" w:rsidRPr="007001F1" w:rsidRDefault="00D2171A" w:rsidP="00D2171A">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27"/>
              <w:t>[1]</w:t>
            </w:r>
          </w:p>
          <w:p w:rsidR="00D2171A" w:rsidRPr="007001F1" w:rsidRDefault="00D2171A" w:rsidP="00D2171A">
            <w:pPr>
              <w:rPr>
                <w:b/>
                <w:bCs/>
                <w:color w:val="000000"/>
              </w:rPr>
            </w:pP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b/>
                <w:bCs/>
              </w:rPr>
            </w:pPr>
            <w:r w:rsidRPr="007001F1">
              <w:rPr>
                <w:b/>
                <w:bCs/>
                <w:sz w:val="22"/>
                <w:szCs w:val="22"/>
              </w:rPr>
              <w:lastRenderedPageBreak/>
              <w:t>Kontrolu vykonal</w:t>
            </w:r>
            <w:r w:rsidR="00176686">
              <w:rPr>
                <w:rStyle w:val="Odkaznapoznmkupodiarou"/>
                <w:b/>
                <w:bCs/>
                <w:sz w:val="22"/>
                <w:szCs w:val="22"/>
              </w:rPr>
              <w:footnoteReference w:customMarkFollows="1" w:id="128"/>
              <w:t>2</w:t>
            </w:r>
            <w:r w:rsidRPr="007001F1">
              <w:rPr>
                <w:b/>
                <w:bCs/>
                <w:sz w:val="22"/>
                <w:szCs w:val="22"/>
              </w:rPr>
              <w:t>:</w:t>
            </w:r>
          </w:p>
        </w:tc>
        <w:tc>
          <w:tcPr>
            <w:tcW w:w="5528"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b/>
                <w:bCs/>
              </w:rPr>
            </w:pPr>
            <w:r w:rsidRPr="007001F1">
              <w:rPr>
                <w:b/>
                <w:bCs/>
                <w:sz w:val="22"/>
                <w:szCs w:val="22"/>
              </w:rPr>
              <w:t>Dátum:</w:t>
            </w:r>
          </w:p>
        </w:tc>
        <w:tc>
          <w:tcPr>
            <w:tcW w:w="5528"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000000" w:fill="FFFFFF"/>
            <w:vAlign w:val="center"/>
            <w:hideMark/>
          </w:tcPr>
          <w:p w:rsidR="00D2171A" w:rsidRPr="007001F1" w:rsidRDefault="00D2171A" w:rsidP="00D2171A">
            <w:pPr>
              <w:rPr>
                <w:b/>
                <w:bCs/>
              </w:rPr>
            </w:pPr>
            <w:r w:rsidRPr="007001F1">
              <w:rPr>
                <w:b/>
                <w:bCs/>
                <w:sz w:val="22"/>
                <w:szCs w:val="22"/>
              </w:rPr>
              <w:t>Podpis:</w:t>
            </w:r>
          </w:p>
        </w:tc>
        <w:tc>
          <w:tcPr>
            <w:tcW w:w="5528"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9087" w:type="dxa"/>
            <w:gridSpan w:val="7"/>
            <w:shd w:val="clear" w:color="auto" w:fill="auto"/>
            <w:noWrap/>
            <w:vAlign w:val="bottom"/>
            <w:hideMark/>
          </w:tcPr>
          <w:p w:rsidR="00D2171A" w:rsidRPr="007001F1" w:rsidRDefault="00D2171A" w:rsidP="00D2171A">
            <w:pPr>
              <w:jc w:val="center"/>
              <w:rPr>
                <w:color w:val="000000"/>
              </w:rPr>
            </w:pPr>
            <w:r w:rsidRPr="007001F1">
              <w:rPr>
                <w:color w:val="000000"/>
                <w:sz w:val="22"/>
                <w:szCs w:val="22"/>
              </w:rPr>
              <w:t> </w:t>
            </w:r>
          </w:p>
        </w:tc>
      </w:tr>
      <w:tr w:rsidR="00D2171A" w:rsidRPr="007001F1" w:rsidTr="007261E4">
        <w:trPr>
          <w:trHeight w:val="300"/>
        </w:trPr>
        <w:tc>
          <w:tcPr>
            <w:tcW w:w="3559" w:type="dxa"/>
            <w:gridSpan w:val="2"/>
            <w:shd w:val="clear" w:color="000000" w:fill="FFFFFF"/>
            <w:vAlign w:val="center"/>
            <w:hideMark/>
          </w:tcPr>
          <w:p w:rsidR="00D2171A" w:rsidRPr="007001F1" w:rsidRDefault="00D2171A" w:rsidP="00D2171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176686">
              <w:rPr>
                <w:rStyle w:val="Odkaznapoznmkupodiarou"/>
                <w:b/>
                <w:bCs/>
                <w:sz w:val="22"/>
                <w:szCs w:val="22"/>
              </w:rPr>
              <w:footnoteReference w:customMarkFollows="1" w:id="129"/>
              <w:t>3</w:t>
            </w:r>
            <w:r w:rsidRPr="007001F1">
              <w:rPr>
                <w:b/>
                <w:bCs/>
                <w:sz w:val="22"/>
                <w:szCs w:val="22"/>
              </w:rPr>
              <w:t>:</w:t>
            </w:r>
          </w:p>
        </w:tc>
        <w:tc>
          <w:tcPr>
            <w:tcW w:w="5528"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000000" w:fill="FFFFFF"/>
            <w:vAlign w:val="center"/>
            <w:hideMark/>
          </w:tcPr>
          <w:p w:rsidR="00D2171A" w:rsidRPr="007001F1" w:rsidRDefault="00D2171A" w:rsidP="00D2171A">
            <w:pPr>
              <w:rPr>
                <w:b/>
                <w:bCs/>
              </w:rPr>
            </w:pPr>
            <w:r w:rsidRPr="007001F1">
              <w:rPr>
                <w:b/>
                <w:bCs/>
                <w:sz w:val="22"/>
                <w:szCs w:val="22"/>
              </w:rPr>
              <w:t xml:space="preserve">Dátum: </w:t>
            </w:r>
          </w:p>
        </w:tc>
        <w:tc>
          <w:tcPr>
            <w:tcW w:w="5528"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bl>
    <w:p w:rsidR="00617EE4" w:rsidRPr="007001F1" w:rsidRDefault="00617EE4"/>
    <w:p w:rsidR="00D2171A" w:rsidRPr="007001F1" w:rsidRDefault="00D2171A">
      <w:pPr>
        <w:spacing w:after="160" w:line="259" w:lineRule="auto"/>
      </w:pPr>
      <w:r w:rsidRPr="007001F1">
        <w:br w:type="page"/>
      </w: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398"/>
      </w:tblGrid>
      <w:tr w:rsidR="00D2171A" w:rsidRPr="007001F1" w:rsidTr="007261E4">
        <w:trPr>
          <w:trHeight w:val="645"/>
        </w:trPr>
        <w:tc>
          <w:tcPr>
            <w:tcW w:w="8710" w:type="dxa"/>
            <w:gridSpan w:val="7"/>
            <w:shd w:val="clear" w:color="000000" w:fill="60497A"/>
            <w:vAlign w:val="center"/>
            <w:hideMark/>
          </w:tcPr>
          <w:p w:rsidR="00D2171A" w:rsidRPr="007001F1" w:rsidRDefault="00D2171A" w:rsidP="00D2171A">
            <w:pPr>
              <w:jc w:val="center"/>
              <w:rPr>
                <w:b/>
                <w:bCs/>
                <w:color w:val="FFFFFF"/>
              </w:rPr>
            </w:pPr>
            <w:r w:rsidRPr="007001F1">
              <w:rPr>
                <w:b/>
                <w:bCs/>
                <w:color w:val="FFFFFF"/>
              </w:rPr>
              <w:lastRenderedPageBreak/>
              <w:t>Kontrolný zoznam k finančnej kontrole VO</w:t>
            </w:r>
            <w:r w:rsidRPr="007001F1">
              <w:rPr>
                <w:b/>
                <w:bCs/>
                <w:color w:val="FFFFFF"/>
              </w:rPr>
              <w:br/>
            </w:r>
            <w:bookmarkStart w:id="47" w:name="KZ_44"/>
            <w:r w:rsidRPr="007001F1">
              <w:rPr>
                <w:b/>
                <w:bCs/>
                <w:color w:val="FFFFFF" w:themeColor="background1"/>
                <w:lang w:eastAsia="en-US"/>
              </w:rPr>
              <w:t xml:space="preserve">Zmena zmluvy, rámcovej dohody a koncesnej zmluvy počas ich trvania </w:t>
            </w:r>
            <w:r w:rsidRPr="007001F1">
              <w:rPr>
                <w:b/>
                <w:bCs/>
                <w:color w:val="FFFFFF"/>
              </w:rPr>
              <w:t>po podpise                     - následná ex</w:t>
            </w:r>
            <w:r w:rsidR="00176686">
              <w:rPr>
                <w:b/>
                <w:bCs/>
                <w:color w:val="FFFFFF"/>
              </w:rPr>
              <w:t xml:space="preserve"> </w:t>
            </w:r>
            <w:r w:rsidRPr="007001F1">
              <w:rPr>
                <w:b/>
                <w:bCs/>
                <w:color w:val="FFFFFF"/>
              </w:rPr>
              <w:t>post kontrola</w:t>
            </w:r>
            <w:bookmarkEnd w:id="47"/>
          </w:p>
        </w:tc>
      </w:tr>
      <w:tr w:rsidR="00D2171A" w:rsidRPr="007001F1" w:rsidTr="007261E4">
        <w:trPr>
          <w:trHeight w:val="330"/>
        </w:trPr>
        <w:tc>
          <w:tcPr>
            <w:tcW w:w="8710" w:type="dxa"/>
            <w:gridSpan w:val="7"/>
            <w:shd w:val="clear" w:color="auto" w:fill="auto"/>
            <w:vAlign w:val="center"/>
            <w:hideMark/>
          </w:tcPr>
          <w:p w:rsidR="00D2171A" w:rsidRPr="007001F1" w:rsidRDefault="00D2171A" w:rsidP="00D2171A">
            <w:pPr>
              <w:jc w:val="center"/>
              <w:rPr>
                <w:b/>
                <w:bCs/>
                <w:color w:val="000000"/>
              </w:rPr>
            </w:pPr>
            <w:r w:rsidRPr="007001F1">
              <w:rPr>
                <w:b/>
                <w:bCs/>
                <w:color w:val="000000"/>
                <w:sz w:val="22"/>
                <w:szCs w:val="22"/>
              </w:rPr>
              <w:t>Identifikácia programu</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Názov programu</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66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30"/>
        </w:trPr>
        <w:tc>
          <w:tcPr>
            <w:tcW w:w="8710" w:type="dxa"/>
            <w:gridSpan w:val="7"/>
            <w:shd w:val="clear" w:color="auto" w:fill="auto"/>
            <w:vAlign w:val="center"/>
            <w:hideMark/>
          </w:tcPr>
          <w:p w:rsidR="00D2171A" w:rsidRPr="007001F1" w:rsidRDefault="00D2171A" w:rsidP="00D2171A">
            <w:pPr>
              <w:jc w:val="center"/>
              <w:rPr>
                <w:b/>
                <w:bCs/>
                <w:color w:val="000000"/>
              </w:rPr>
            </w:pPr>
            <w:r w:rsidRPr="007001F1">
              <w:rPr>
                <w:b/>
                <w:bCs/>
                <w:color w:val="000000"/>
                <w:sz w:val="22"/>
                <w:szCs w:val="22"/>
              </w:rPr>
              <w:t>Identifikácia projektu a prijímateľa</w:t>
            </w:r>
          </w:p>
        </w:tc>
      </w:tr>
      <w:tr w:rsidR="00D2171A" w:rsidRPr="007001F1" w:rsidTr="007261E4">
        <w:trPr>
          <w:trHeight w:val="33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Názov projektu</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Názov/Meno a adresa sídla prijímateľa</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Druh verejného obstarávateľa / obstarávateľa podľa ZVO</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30"/>
        </w:trPr>
        <w:tc>
          <w:tcPr>
            <w:tcW w:w="8710" w:type="dxa"/>
            <w:gridSpan w:val="7"/>
            <w:shd w:val="clear" w:color="auto" w:fill="auto"/>
            <w:vAlign w:val="center"/>
            <w:hideMark/>
          </w:tcPr>
          <w:p w:rsidR="00D2171A" w:rsidRPr="007001F1" w:rsidRDefault="00D2171A" w:rsidP="00D2171A">
            <w:pPr>
              <w:jc w:val="center"/>
              <w:rPr>
                <w:b/>
                <w:bCs/>
                <w:color w:val="000000"/>
              </w:rPr>
            </w:pPr>
            <w:r w:rsidRPr="007001F1">
              <w:rPr>
                <w:b/>
                <w:bCs/>
                <w:color w:val="000000"/>
                <w:sz w:val="22"/>
                <w:szCs w:val="22"/>
              </w:rPr>
              <w:t>Identifikácia zákazky</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Moment kontroly vykonania zmeny zmluvy, RD , KZ</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Následná ex post kontrola - vykonanej zmeny, dodatku</w:t>
            </w:r>
          </w:p>
        </w:tc>
      </w:tr>
      <w:tr w:rsidR="00D2171A" w:rsidRPr="007001F1" w:rsidTr="007261E4">
        <w:trPr>
          <w:trHeight w:val="96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 xml:space="preserve">Bola zmena zmluvy vykonaná na základe priameho </w:t>
            </w:r>
          </w:p>
          <w:p w:rsidR="00D2171A" w:rsidRPr="007001F1" w:rsidRDefault="00D2171A" w:rsidP="00D2171A">
            <w:pPr>
              <w:rPr>
                <w:color w:val="000000"/>
                <w:highlight w:val="yellow"/>
              </w:rPr>
            </w:pPr>
            <w:r w:rsidRPr="007001F1">
              <w:rPr>
                <w:color w:val="000000"/>
                <w:sz w:val="22"/>
                <w:szCs w:val="22"/>
              </w:rPr>
              <w:t>rokovacieho konania? (pozn. - ak áno, vyplní sa aj príslušný K. zoznam  pre rokovacie konanie)</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Áno/Nie</w:t>
            </w: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Bola zmena zmluvy vykonaná bez nového verejného obstarávania s využitím zákonnej možnosti podľa   § 18 ZVO ?</w:t>
            </w:r>
          </w:p>
        </w:tc>
        <w:tc>
          <w:tcPr>
            <w:tcW w:w="5151" w:type="dxa"/>
            <w:gridSpan w:val="5"/>
            <w:shd w:val="clear" w:color="auto" w:fill="auto"/>
            <w:vAlign w:val="center"/>
          </w:tcPr>
          <w:p w:rsidR="00D2171A" w:rsidRPr="007001F1" w:rsidRDefault="00D2171A" w:rsidP="00D2171A">
            <w:pPr>
              <w:rPr>
                <w:color w:val="000000"/>
              </w:rPr>
            </w:pPr>
            <w:r w:rsidRPr="007001F1">
              <w:rPr>
                <w:color w:val="000000"/>
                <w:sz w:val="22"/>
                <w:szCs w:val="22"/>
              </w:rPr>
              <w:t>Áno/Nie</w:t>
            </w:r>
          </w:p>
        </w:tc>
      </w:tr>
      <w:tr w:rsidR="004D0B9F" w:rsidRPr="007001F1" w:rsidTr="007261E4">
        <w:trPr>
          <w:trHeight w:val="300"/>
        </w:trPr>
        <w:tc>
          <w:tcPr>
            <w:tcW w:w="3559" w:type="dxa"/>
            <w:gridSpan w:val="2"/>
            <w:shd w:val="clear" w:color="auto" w:fill="auto"/>
            <w:vAlign w:val="center"/>
          </w:tcPr>
          <w:p w:rsidR="004D0B9F" w:rsidRPr="007001F1" w:rsidRDefault="004D0B9F" w:rsidP="00D2171A">
            <w:pPr>
              <w:rPr>
                <w:color w:val="000000"/>
              </w:rPr>
            </w:pPr>
            <w:r w:rsidRPr="007001F1">
              <w:rPr>
                <w:color w:val="000000"/>
                <w:sz w:val="22"/>
                <w:szCs w:val="22"/>
              </w:rPr>
              <w:t>Identifikátor zákazky v ITMS2014+</w:t>
            </w:r>
          </w:p>
        </w:tc>
        <w:tc>
          <w:tcPr>
            <w:tcW w:w="5151" w:type="dxa"/>
            <w:gridSpan w:val="5"/>
            <w:shd w:val="clear" w:color="auto" w:fill="auto"/>
            <w:vAlign w:val="center"/>
          </w:tcPr>
          <w:p w:rsidR="004D0B9F" w:rsidRPr="007001F1" w:rsidRDefault="004D0B9F" w:rsidP="00D2171A">
            <w:pPr>
              <w:rPr>
                <w:color w:val="000000"/>
              </w:rPr>
            </w:pP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Názov zákazky</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Názov dodávateľa</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IČO dodávateľa</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Hodnota zákazky bez DPH</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Počet vykonaných zmien zmluvy, (dodatkov) k pôvodnej zmluve</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Poradové číslo vykonanej zmeny, resp. dodatku</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12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Stručný popis zmeny v rámci dodatku</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Týka sa zmena zmluvy RD, KZ  úpravy termínu plnenia zákazky?</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Áno/Nie</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Pôvodný termín plnenia zákazky</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Navrhovaný termín plnenia zákazky</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Týka sa zmena zmluvy úpravy pôvodnej ceny zákazky?</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Áno/Nie</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Navrhovaná hodnota zákazky bez DPH</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lastRenderedPageBreak/>
              <w:t>Navrhovaná hodnota zákazky s DPH</w:t>
            </w:r>
          </w:p>
        </w:tc>
        <w:tc>
          <w:tcPr>
            <w:tcW w:w="5151" w:type="dxa"/>
            <w:gridSpan w:val="5"/>
            <w:shd w:val="clear" w:color="auto" w:fill="auto"/>
            <w:vAlign w:val="center"/>
          </w:tcPr>
          <w:p w:rsidR="00D2171A" w:rsidRPr="007001F1" w:rsidRDefault="00D2171A" w:rsidP="00D2171A">
            <w:pPr>
              <w:rPr>
                <w:color w:val="000000"/>
              </w:rPr>
            </w:pPr>
          </w:p>
        </w:tc>
      </w:tr>
      <w:tr w:rsidR="00D2171A" w:rsidRPr="007001F1" w:rsidTr="007261E4">
        <w:trPr>
          <w:trHeight w:val="529"/>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Týka sa zmena zmluvy úpravy pôvodného dodávateľa, koncesionára?</w:t>
            </w:r>
          </w:p>
        </w:tc>
        <w:tc>
          <w:tcPr>
            <w:tcW w:w="5151" w:type="dxa"/>
            <w:gridSpan w:val="5"/>
            <w:shd w:val="clear" w:color="auto" w:fill="auto"/>
            <w:vAlign w:val="center"/>
          </w:tcPr>
          <w:p w:rsidR="00D2171A" w:rsidRPr="007001F1" w:rsidRDefault="00D2171A" w:rsidP="00D2171A">
            <w:pPr>
              <w:rPr>
                <w:color w:val="000000"/>
              </w:rPr>
            </w:pPr>
            <w:r w:rsidRPr="007001F1">
              <w:rPr>
                <w:color w:val="000000"/>
                <w:sz w:val="22"/>
                <w:szCs w:val="22"/>
              </w:rPr>
              <w:t>Áno/Nie</w:t>
            </w: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Pôvodný dodávateľ, koncesionár</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Navrhovaný dodávateľ, koncesionár</w:t>
            </w:r>
          </w:p>
        </w:tc>
        <w:tc>
          <w:tcPr>
            <w:tcW w:w="5151" w:type="dxa"/>
            <w:gridSpan w:val="5"/>
            <w:shd w:val="clear" w:color="auto" w:fill="auto"/>
            <w:vAlign w:val="center"/>
          </w:tcPr>
          <w:p w:rsidR="00D2171A" w:rsidRPr="007001F1" w:rsidRDefault="00D2171A" w:rsidP="00D2171A">
            <w:pPr>
              <w:rPr>
                <w:color w:val="000000"/>
              </w:rPr>
            </w:pP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Týka sa zmena zmluvy úpravy predmetu pôvodnej zákazky?</w:t>
            </w:r>
          </w:p>
        </w:tc>
        <w:tc>
          <w:tcPr>
            <w:tcW w:w="5151" w:type="dxa"/>
            <w:gridSpan w:val="5"/>
            <w:shd w:val="clear" w:color="auto" w:fill="auto"/>
            <w:vAlign w:val="center"/>
          </w:tcPr>
          <w:p w:rsidR="00D2171A" w:rsidRPr="007001F1" w:rsidRDefault="00D2171A" w:rsidP="00D2171A">
            <w:pPr>
              <w:rPr>
                <w:color w:val="000000"/>
              </w:rPr>
            </w:pPr>
            <w:r w:rsidRPr="007001F1">
              <w:rPr>
                <w:color w:val="000000"/>
                <w:sz w:val="22"/>
                <w:szCs w:val="22"/>
              </w:rPr>
              <w:t>Áno/Nie</w:t>
            </w: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Stručné odôvodnenie zmeny zmluvy</w:t>
            </w:r>
          </w:p>
        </w:tc>
        <w:tc>
          <w:tcPr>
            <w:tcW w:w="5151" w:type="dxa"/>
            <w:gridSpan w:val="5"/>
            <w:shd w:val="clear" w:color="auto" w:fill="auto"/>
            <w:vAlign w:val="center"/>
          </w:tcPr>
          <w:p w:rsidR="00D2171A" w:rsidRPr="007001F1" w:rsidRDefault="00D2171A" w:rsidP="00D2171A">
            <w:pPr>
              <w:rPr>
                <w:color w:val="000000"/>
              </w:rPr>
            </w:pPr>
          </w:p>
        </w:tc>
      </w:tr>
      <w:tr w:rsidR="00D2171A" w:rsidRPr="007001F1" w:rsidTr="007261E4">
        <w:trPr>
          <w:trHeight w:val="315"/>
        </w:trPr>
        <w:tc>
          <w:tcPr>
            <w:tcW w:w="582" w:type="dxa"/>
            <w:shd w:val="clear" w:color="000000" w:fill="60497A"/>
            <w:vAlign w:val="center"/>
            <w:hideMark/>
          </w:tcPr>
          <w:p w:rsidR="00D2171A" w:rsidRPr="007001F1" w:rsidRDefault="00D2171A" w:rsidP="00D2171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D2171A" w:rsidRPr="007001F1" w:rsidRDefault="00D2171A" w:rsidP="00D2171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D2171A" w:rsidRPr="007001F1" w:rsidRDefault="00D2171A" w:rsidP="00D2171A">
            <w:pPr>
              <w:jc w:val="center"/>
              <w:rPr>
                <w:b/>
                <w:bCs/>
                <w:color w:val="FFFFFF"/>
              </w:rPr>
            </w:pPr>
            <w:r w:rsidRPr="007001F1">
              <w:rPr>
                <w:b/>
                <w:bCs/>
                <w:color w:val="FFFFFF"/>
                <w:sz w:val="22"/>
                <w:szCs w:val="22"/>
              </w:rPr>
              <w:t>áno</w:t>
            </w:r>
          </w:p>
        </w:tc>
        <w:tc>
          <w:tcPr>
            <w:tcW w:w="567" w:type="dxa"/>
            <w:shd w:val="clear" w:color="000000" w:fill="60497A"/>
            <w:vAlign w:val="center"/>
            <w:hideMark/>
          </w:tcPr>
          <w:p w:rsidR="00D2171A" w:rsidRPr="007001F1" w:rsidRDefault="00D2171A" w:rsidP="00D2171A">
            <w:pPr>
              <w:jc w:val="center"/>
              <w:rPr>
                <w:b/>
                <w:bCs/>
                <w:color w:val="FFFFFF"/>
              </w:rPr>
            </w:pPr>
            <w:r w:rsidRPr="007001F1">
              <w:rPr>
                <w:b/>
                <w:bCs/>
                <w:color w:val="FFFFFF"/>
                <w:sz w:val="22"/>
                <w:szCs w:val="22"/>
              </w:rPr>
              <w:t>nie</w:t>
            </w:r>
          </w:p>
        </w:tc>
        <w:tc>
          <w:tcPr>
            <w:tcW w:w="776" w:type="dxa"/>
            <w:shd w:val="clear" w:color="000000" w:fill="60497A"/>
            <w:vAlign w:val="center"/>
            <w:hideMark/>
          </w:tcPr>
          <w:p w:rsidR="00D2171A" w:rsidRPr="007001F1" w:rsidRDefault="00D2171A" w:rsidP="00D2171A">
            <w:pPr>
              <w:jc w:val="center"/>
              <w:rPr>
                <w:b/>
                <w:bCs/>
                <w:color w:val="FFFFFF"/>
              </w:rPr>
            </w:pPr>
            <w:r w:rsidRPr="007001F1">
              <w:rPr>
                <w:b/>
                <w:bCs/>
                <w:color w:val="FFFFFF"/>
                <w:sz w:val="22"/>
                <w:szCs w:val="22"/>
              </w:rPr>
              <w:t>netýka sa</w:t>
            </w:r>
          </w:p>
        </w:tc>
        <w:tc>
          <w:tcPr>
            <w:tcW w:w="1398" w:type="dxa"/>
            <w:shd w:val="clear" w:color="000000" w:fill="60497A"/>
            <w:vAlign w:val="center"/>
            <w:hideMark/>
          </w:tcPr>
          <w:p w:rsidR="00D2171A" w:rsidRPr="007001F1" w:rsidRDefault="00D2171A" w:rsidP="00D2171A">
            <w:pPr>
              <w:jc w:val="center"/>
              <w:rPr>
                <w:b/>
                <w:bCs/>
                <w:color w:val="FFFFFF"/>
              </w:rPr>
            </w:pPr>
            <w:r w:rsidRPr="007001F1">
              <w:rPr>
                <w:b/>
                <w:bCs/>
                <w:color w:val="FFFFFF"/>
                <w:sz w:val="22"/>
                <w:szCs w:val="22"/>
              </w:rPr>
              <w:t>Poznámka</w:t>
            </w:r>
          </w:p>
        </w:tc>
      </w:tr>
      <w:tr w:rsidR="00D2171A" w:rsidRPr="007001F1" w:rsidTr="007261E4">
        <w:trPr>
          <w:trHeight w:val="20"/>
        </w:trPr>
        <w:tc>
          <w:tcPr>
            <w:tcW w:w="582" w:type="dxa"/>
            <w:shd w:val="clear" w:color="auto" w:fill="auto"/>
            <w:noWrap/>
            <w:vAlign w:val="center"/>
          </w:tcPr>
          <w:p w:rsidR="00D2171A" w:rsidRPr="007001F1" w:rsidRDefault="00A32D2D" w:rsidP="00D2171A">
            <w:pPr>
              <w:jc w:val="center"/>
              <w:rPr>
                <w:color w:val="000000"/>
              </w:rPr>
            </w:pPr>
            <w:r>
              <w:rPr>
                <w:color w:val="000000"/>
                <w:sz w:val="22"/>
                <w:szCs w:val="22"/>
              </w:rPr>
              <w:t>1</w:t>
            </w:r>
          </w:p>
        </w:tc>
        <w:tc>
          <w:tcPr>
            <w:tcW w:w="4820" w:type="dxa"/>
            <w:gridSpan w:val="2"/>
            <w:shd w:val="clear" w:color="auto" w:fill="auto"/>
            <w:vAlign w:val="center"/>
          </w:tcPr>
          <w:p w:rsidR="00D2171A" w:rsidRPr="007001F1" w:rsidRDefault="00D2171A" w:rsidP="00D2171A">
            <w:pPr>
              <w:autoSpaceDE w:val="0"/>
              <w:autoSpaceDN w:val="0"/>
              <w:adjustRightInd w:val="0"/>
              <w:jc w:val="both"/>
              <w:rPr>
                <w:lang w:eastAsia="en-US"/>
              </w:rPr>
            </w:pPr>
            <w:r w:rsidRPr="007001F1">
              <w:rPr>
                <w:sz w:val="22"/>
                <w:lang w:eastAsia="en-US"/>
              </w:rPr>
              <w:t>Bola zmena zmluvy, rámcovej dohody alebo koncesnej zmluvy vykonaná plne v súlade so závermi ex</w:t>
            </w:r>
            <w:r w:rsidR="00176686">
              <w:rPr>
                <w:sz w:val="22"/>
                <w:lang w:eastAsia="en-US"/>
              </w:rPr>
              <w:t xml:space="preserve"> </w:t>
            </w:r>
            <w:r w:rsidRPr="007001F1">
              <w:rPr>
                <w:sz w:val="22"/>
                <w:lang w:eastAsia="en-US"/>
              </w:rPr>
              <w:t xml:space="preserve">ante kontroly? </w:t>
            </w:r>
          </w:p>
        </w:tc>
        <w:tc>
          <w:tcPr>
            <w:tcW w:w="567" w:type="dxa"/>
            <w:shd w:val="clear" w:color="auto" w:fill="auto"/>
            <w:vAlign w:val="center"/>
          </w:tcPr>
          <w:p w:rsidR="00D2171A" w:rsidRPr="007001F1" w:rsidRDefault="00D2171A" w:rsidP="00D2171A">
            <w:pPr>
              <w:jc w:val="center"/>
              <w:rPr>
                <w:color w:val="000000"/>
              </w:rPr>
            </w:pPr>
          </w:p>
        </w:tc>
        <w:tc>
          <w:tcPr>
            <w:tcW w:w="567" w:type="dxa"/>
            <w:shd w:val="clear" w:color="auto" w:fill="auto"/>
            <w:vAlign w:val="center"/>
          </w:tcPr>
          <w:p w:rsidR="00D2171A" w:rsidRPr="007001F1" w:rsidRDefault="00D2171A" w:rsidP="00D2171A">
            <w:pPr>
              <w:jc w:val="center"/>
              <w:rPr>
                <w:color w:val="000000"/>
              </w:rPr>
            </w:pPr>
          </w:p>
        </w:tc>
        <w:tc>
          <w:tcPr>
            <w:tcW w:w="776" w:type="dxa"/>
            <w:shd w:val="clear" w:color="auto" w:fill="auto"/>
            <w:vAlign w:val="center"/>
          </w:tcPr>
          <w:p w:rsidR="00D2171A" w:rsidRPr="007001F1" w:rsidRDefault="00D2171A" w:rsidP="00D2171A">
            <w:pPr>
              <w:jc w:val="center"/>
              <w:rPr>
                <w:color w:val="000000"/>
              </w:rPr>
            </w:pPr>
          </w:p>
        </w:tc>
        <w:tc>
          <w:tcPr>
            <w:tcW w:w="1398" w:type="dxa"/>
            <w:shd w:val="clear" w:color="auto" w:fill="auto"/>
            <w:vAlign w:val="center"/>
          </w:tcPr>
          <w:p w:rsidR="00D2171A" w:rsidRPr="007001F1" w:rsidRDefault="00D2171A" w:rsidP="00D2171A">
            <w:pPr>
              <w:jc w:val="center"/>
              <w:rPr>
                <w:color w:val="000000"/>
              </w:rPr>
            </w:pPr>
          </w:p>
        </w:tc>
      </w:tr>
      <w:tr w:rsidR="00D2171A" w:rsidRPr="007001F1" w:rsidTr="007261E4">
        <w:trPr>
          <w:trHeight w:val="20"/>
        </w:trPr>
        <w:tc>
          <w:tcPr>
            <w:tcW w:w="582" w:type="dxa"/>
            <w:shd w:val="clear" w:color="auto" w:fill="auto"/>
            <w:noWrap/>
            <w:vAlign w:val="center"/>
          </w:tcPr>
          <w:p w:rsidR="00D2171A" w:rsidRPr="007001F1" w:rsidRDefault="00D2171A" w:rsidP="00D2171A">
            <w:pPr>
              <w:jc w:val="center"/>
              <w:rPr>
                <w:color w:val="000000"/>
              </w:rPr>
            </w:pPr>
            <w:r w:rsidRPr="007001F1">
              <w:rPr>
                <w:color w:val="000000"/>
                <w:sz w:val="22"/>
                <w:szCs w:val="22"/>
              </w:rPr>
              <w:t>2</w:t>
            </w:r>
          </w:p>
        </w:tc>
        <w:tc>
          <w:tcPr>
            <w:tcW w:w="4820" w:type="dxa"/>
            <w:gridSpan w:val="2"/>
            <w:shd w:val="clear" w:color="auto" w:fill="auto"/>
            <w:vAlign w:val="center"/>
          </w:tcPr>
          <w:p w:rsidR="00D2171A" w:rsidRPr="007001F1" w:rsidRDefault="00D2171A" w:rsidP="00D2171A">
            <w:pPr>
              <w:jc w:val="both"/>
              <w:rPr>
                <w:color w:val="000000"/>
              </w:rPr>
            </w:pPr>
            <w:r w:rsidRPr="007001F1">
              <w:rPr>
                <w:color w:val="000000"/>
                <w:sz w:val="22"/>
                <w:szCs w:val="22"/>
              </w:rPr>
              <w:t>Bola zmena zmluvy, rámcovej dohody alebo koncesnej zmluvy vykonaná písomnou formou?</w:t>
            </w:r>
          </w:p>
        </w:tc>
        <w:tc>
          <w:tcPr>
            <w:tcW w:w="567" w:type="dxa"/>
            <w:shd w:val="clear" w:color="auto" w:fill="auto"/>
            <w:vAlign w:val="center"/>
          </w:tcPr>
          <w:p w:rsidR="00D2171A" w:rsidRPr="007001F1" w:rsidRDefault="00D2171A" w:rsidP="00D2171A">
            <w:pPr>
              <w:jc w:val="center"/>
              <w:rPr>
                <w:color w:val="000000"/>
              </w:rPr>
            </w:pPr>
          </w:p>
        </w:tc>
        <w:tc>
          <w:tcPr>
            <w:tcW w:w="567" w:type="dxa"/>
            <w:shd w:val="clear" w:color="auto" w:fill="auto"/>
            <w:vAlign w:val="center"/>
          </w:tcPr>
          <w:p w:rsidR="00D2171A" w:rsidRPr="007001F1" w:rsidRDefault="00D2171A" w:rsidP="00D2171A">
            <w:pPr>
              <w:jc w:val="center"/>
              <w:rPr>
                <w:color w:val="000000"/>
              </w:rPr>
            </w:pPr>
          </w:p>
        </w:tc>
        <w:tc>
          <w:tcPr>
            <w:tcW w:w="776" w:type="dxa"/>
            <w:shd w:val="clear" w:color="auto" w:fill="auto"/>
            <w:vAlign w:val="center"/>
          </w:tcPr>
          <w:p w:rsidR="00D2171A" w:rsidRPr="007001F1" w:rsidRDefault="00D2171A" w:rsidP="00D2171A">
            <w:pPr>
              <w:jc w:val="center"/>
              <w:rPr>
                <w:color w:val="000000"/>
              </w:rPr>
            </w:pPr>
          </w:p>
        </w:tc>
        <w:tc>
          <w:tcPr>
            <w:tcW w:w="1398" w:type="dxa"/>
            <w:shd w:val="clear" w:color="auto" w:fill="auto"/>
            <w:vAlign w:val="center"/>
          </w:tcPr>
          <w:p w:rsidR="00D2171A" w:rsidRPr="007001F1" w:rsidRDefault="00D2171A" w:rsidP="00D2171A">
            <w:pPr>
              <w:jc w:val="center"/>
              <w:rPr>
                <w:color w:val="000000"/>
              </w:rPr>
            </w:pPr>
          </w:p>
        </w:tc>
      </w:tr>
      <w:tr w:rsidR="00E94B70" w:rsidRPr="007001F1" w:rsidTr="00DA30D4">
        <w:trPr>
          <w:trHeight w:val="414"/>
        </w:trPr>
        <w:tc>
          <w:tcPr>
            <w:tcW w:w="582" w:type="dxa"/>
            <w:vMerge w:val="restart"/>
            <w:shd w:val="clear" w:color="auto" w:fill="auto"/>
            <w:noWrap/>
            <w:vAlign w:val="center"/>
          </w:tcPr>
          <w:p w:rsidR="00E94B70" w:rsidRPr="007001F1" w:rsidRDefault="00E94B70" w:rsidP="00D2171A">
            <w:pPr>
              <w:jc w:val="center"/>
              <w:rPr>
                <w:color w:val="000000"/>
              </w:rPr>
            </w:pPr>
            <w:r w:rsidRPr="007001F1">
              <w:rPr>
                <w:color w:val="000000"/>
                <w:sz w:val="22"/>
                <w:szCs w:val="22"/>
              </w:rPr>
              <w:t>3</w:t>
            </w:r>
          </w:p>
        </w:tc>
        <w:tc>
          <w:tcPr>
            <w:tcW w:w="4820" w:type="dxa"/>
            <w:gridSpan w:val="2"/>
            <w:shd w:val="clear" w:color="auto" w:fill="auto"/>
            <w:vAlign w:val="center"/>
          </w:tcPr>
          <w:p w:rsidR="00E94B70" w:rsidRPr="007001F1" w:rsidRDefault="00E94B70" w:rsidP="00A3755D">
            <w:pPr>
              <w:rPr>
                <w:color w:val="000000"/>
              </w:rPr>
            </w:pPr>
            <w:r w:rsidRPr="007001F1">
              <w:rPr>
                <w:color w:val="000000"/>
                <w:sz w:val="22"/>
                <w:szCs w:val="22"/>
              </w:rPr>
              <w:t>a) Je zmena zmluvy</w:t>
            </w:r>
            <w:r w:rsidR="00A3755D" w:rsidRPr="007001F1">
              <w:rPr>
                <w:color w:val="000000"/>
                <w:sz w:val="22"/>
                <w:szCs w:val="22"/>
              </w:rPr>
              <w:t xml:space="preserve"> podpísaná oprávnenými osobami?</w:t>
            </w:r>
          </w:p>
        </w:tc>
        <w:tc>
          <w:tcPr>
            <w:tcW w:w="567" w:type="dxa"/>
            <w:shd w:val="clear" w:color="auto" w:fill="auto"/>
            <w:vAlign w:val="center"/>
          </w:tcPr>
          <w:p w:rsidR="00E94B70" w:rsidRPr="007001F1" w:rsidRDefault="00E94B70" w:rsidP="00D2171A">
            <w:pPr>
              <w:jc w:val="center"/>
              <w:rPr>
                <w:color w:val="000000"/>
              </w:rPr>
            </w:pPr>
          </w:p>
        </w:tc>
        <w:tc>
          <w:tcPr>
            <w:tcW w:w="567" w:type="dxa"/>
            <w:shd w:val="clear" w:color="auto" w:fill="auto"/>
            <w:vAlign w:val="center"/>
          </w:tcPr>
          <w:p w:rsidR="00E94B70" w:rsidRPr="007001F1" w:rsidRDefault="00E94B70" w:rsidP="00D2171A">
            <w:pPr>
              <w:jc w:val="center"/>
              <w:rPr>
                <w:color w:val="000000"/>
              </w:rPr>
            </w:pPr>
          </w:p>
        </w:tc>
        <w:tc>
          <w:tcPr>
            <w:tcW w:w="776" w:type="dxa"/>
            <w:shd w:val="clear" w:color="auto" w:fill="auto"/>
            <w:vAlign w:val="center"/>
          </w:tcPr>
          <w:p w:rsidR="00E94B70" w:rsidRPr="007001F1" w:rsidRDefault="00E94B70" w:rsidP="00D2171A">
            <w:pPr>
              <w:jc w:val="center"/>
              <w:rPr>
                <w:color w:val="000000"/>
              </w:rPr>
            </w:pPr>
          </w:p>
        </w:tc>
        <w:tc>
          <w:tcPr>
            <w:tcW w:w="1398" w:type="dxa"/>
            <w:shd w:val="clear" w:color="auto" w:fill="auto"/>
            <w:vAlign w:val="center"/>
          </w:tcPr>
          <w:p w:rsidR="00E94B70" w:rsidRPr="007001F1" w:rsidRDefault="00E94B70" w:rsidP="00D2171A">
            <w:pPr>
              <w:jc w:val="center"/>
              <w:rPr>
                <w:color w:val="000000"/>
              </w:rPr>
            </w:pPr>
          </w:p>
        </w:tc>
      </w:tr>
      <w:tr w:rsidR="00E94B70" w:rsidRPr="007001F1" w:rsidTr="007261E4">
        <w:trPr>
          <w:trHeight w:val="590"/>
        </w:trPr>
        <w:tc>
          <w:tcPr>
            <w:tcW w:w="582" w:type="dxa"/>
            <w:vMerge/>
            <w:shd w:val="clear" w:color="auto" w:fill="auto"/>
            <w:noWrap/>
            <w:vAlign w:val="center"/>
          </w:tcPr>
          <w:p w:rsidR="00E94B70" w:rsidRPr="007001F1" w:rsidRDefault="00E94B70" w:rsidP="00D2171A">
            <w:pPr>
              <w:jc w:val="center"/>
              <w:rPr>
                <w:color w:val="000000"/>
              </w:rPr>
            </w:pPr>
          </w:p>
        </w:tc>
        <w:tc>
          <w:tcPr>
            <w:tcW w:w="4820" w:type="dxa"/>
            <w:gridSpan w:val="2"/>
            <w:shd w:val="clear" w:color="auto" w:fill="auto"/>
            <w:vAlign w:val="center"/>
          </w:tcPr>
          <w:p w:rsidR="00E94B70" w:rsidRPr="007001F1" w:rsidRDefault="00C50191" w:rsidP="00A3755D">
            <w:pPr>
              <w:autoSpaceDE w:val="0"/>
              <w:autoSpaceDN w:val="0"/>
              <w:adjustRightInd w:val="0"/>
              <w:jc w:val="both"/>
            </w:pPr>
            <w:r w:rsidRPr="007001F1">
              <w:rPr>
                <w:sz w:val="22"/>
                <w:szCs w:val="22"/>
              </w:rPr>
              <w:t>b) Je zmena zmluvy, RD, KZ uverejnená v profile verejného obstarávateľa alebo</w:t>
            </w:r>
            <w:r w:rsidR="00A3755D" w:rsidRPr="007001F1">
              <w:rPr>
                <w:sz w:val="22"/>
                <w:szCs w:val="22"/>
              </w:rPr>
              <w:t xml:space="preserve"> obstarávateľa v súlade so ZVO?</w:t>
            </w:r>
          </w:p>
        </w:tc>
        <w:tc>
          <w:tcPr>
            <w:tcW w:w="567" w:type="dxa"/>
            <w:shd w:val="clear" w:color="auto" w:fill="auto"/>
            <w:vAlign w:val="center"/>
          </w:tcPr>
          <w:p w:rsidR="00E94B70" w:rsidRPr="007001F1" w:rsidRDefault="00E94B70" w:rsidP="00D2171A">
            <w:pPr>
              <w:jc w:val="center"/>
              <w:rPr>
                <w:color w:val="000000"/>
              </w:rPr>
            </w:pPr>
          </w:p>
        </w:tc>
        <w:tc>
          <w:tcPr>
            <w:tcW w:w="567" w:type="dxa"/>
            <w:shd w:val="clear" w:color="auto" w:fill="auto"/>
            <w:vAlign w:val="center"/>
          </w:tcPr>
          <w:p w:rsidR="00E94B70" w:rsidRPr="007001F1" w:rsidRDefault="00E94B70" w:rsidP="00D2171A">
            <w:pPr>
              <w:jc w:val="center"/>
              <w:rPr>
                <w:color w:val="000000"/>
              </w:rPr>
            </w:pPr>
          </w:p>
        </w:tc>
        <w:tc>
          <w:tcPr>
            <w:tcW w:w="776" w:type="dxa"/>
            <w:shd w:val="clear" w:color="auto" w:fill="auto"/>
            <w:vAlign w:val="center"/>
          </w:tcPr>
          <w:p w:rsidR="00E94B70" w:rsidRPr="007001F1" w:rsidRDefault="00E94B70" w:rsidP="00D2171A">
            <w:pPr>
              <w:jc w:val="center"/>
              <w:rPr>
                <w:color w:val="000000"/>
              </w:rPr>
            </w:pPr>
          </w:p>
        </w:tc>
        <w:tc>
          <w:tcPr>
            <w:tcW w:w="1398" w:type="dxa"/>
            <w:shd w:val="clear" w:color="auto" w:fill="auto"/>
            <w:vAlign w:val="center"/>
          </w:tcPr>
          <w:p w:rsidR="00E94B70" w:rsidRPr="007001F1" w:rsidRDefault="00E94B70" w:rsidP="00D2171A">
            <w:pPr>
              <w:jc w:val="center"/>
              <w:rPr>
                <w:color w:val="000000"/>
              </w:rPr>
            </w:pPr>
          </w:p>
        </w:tc>
      </w:tr>
      <w:tr w:rsidR="00E94B70" w:rsidRPr="007001F1" w:rsidTr="007261E4">
        <w:trPr>
          <w:trHeight w:val="590"/>
        </w:trPr>
        <w:tc>
          <w:tcPr>
            <w:tcW w:w="582" w:type="dxa"/>
            <w:vMerge/>
            <w:shd w:val="clear" w:color="auto" w:fill="auto"/>
            <w:noWrap/>
            <w:vAlign w:val="center"/>
          </w:tcPr>
          <w:p w:rsidR="00E94B70" w:rsidRPr="007001F1" w:rsidRDefault="00E94B70" w:rsidP="00D2171A">
            <w:pPr>
              <w:jc w:val="center"/>
              <w:rPr>
                <w:color w:val="000000"/>
              </w:rPr>
            </w:pPr>
          </w:p>
        </w:tc>
        <w:tc>
          <w:tcPr>
            <w:tcW w:w="4820" w:type="dxa"/>
            <w:gridSpan w:val="2"/>
            <w:shd w:val="clear" w:color="auto" w:fill="auto"/>
            <w:vAlign w:val="center"/>
          </w:tcPr>
          <w:p w:rsidR="00E94B70" w:rsidRPr="007001F1" w:rsidRDefault="00C50191" w:rsidP="00D2171A">
            <w:pPr>
              <w:rPr>
                <w:color w:val="000000"/>
              </w:rPr>
            </w:pPr>
            <w:r w:rsidRPr="007001F1">
              <w:rPr>
                <w:sz w:val="22"/>
                <w:szCs w:val="22"/>
              </w:rPr>
              <w:t>c) Je zmena zmluvy zverejnená v súlade so zákonom o slobodnom prístupe k informáciám?</w:t>
            </w:r>
          </w:p>
        </w:tc>
        <w:tc>
          <w:tcPr>
            <w:tcW w:w="567" w:type="dxa"/>
            <w:shd w:val="clear" w:color="auto" w:fill="auto"/>
            <w:vAlign w:val="center"/>
          </w:tcPr>
          <w:p w:rsidR="00E94B70" w:rsidRPr="007001F1" w:rsidRDefault="00E94B70" w:rsidP="00D2171A">
            <w:pPr>
              <w:jc w:val="center"/>
              <w:rPr>
                <w:color w:val="000000"/>
              </w:rPr>
            </w:pPr>
          </w:p>
        </w:tc>
        <w:tc>
          <w:tcPr>
            <w:tcW w:w="567" w:type="dxa"/>
            <w:shd w:val="clear" w:color="auto" w:fill="auto"/>
            <w:vAlign w:val="center"/>
          </w:tcPr>
          <w:p w:rsidR="00E94B70" w:rsidRPr="007001F1" w:rsidRDefault="00E94B70" w:rsidP="00D2171A">
            <w:pPr>
              <w:jc w:val="center"/>
              <w:rPr>
                <w:color w:val="000000"/>
              </w:rPr>
            </w:pPr>
          </w:p>
        </w:tc>
        <w:tc>
          <w:tcPr>
            <w:tcW w:w="776" w:type="dxa"/>
            <w:shd w:val="clear" w:color="auto" w:fill="auto"/>
            <w:vAlign w:val="center"/>
          </w:tcPr>
          <w:p w:rsidR="00E94B70" w:rsidRPr="007001F1" w:rsidRDefault="00E94B70" w:rsidP="00D2171A">
            <w:pPr>
              <w:jc w:val="center"/>
              <w:rPr>
                <w:color w:val="000000"/>
              </w:rPr>
            </w:pPr>
          </w:p>
        </w:tc>
        <w:tc>
          <w:tcPr>
            <w:tcW w:w="1398" w:type="dxa"/>
            <w:shd w:val="clear" w:color="auto" w:fill="auto"/>
            <w:vAlign w:val="center"/>
          </w:tcPr>
          <w:p w:rsidR="00E94B70" w:rsidRPr="007001F1" w:rsidRDefault="00E94B70" w:rsidP="00D2171A">
            <w:pPr>
              <w:jc w:val="center"/>
              <w:rPr>
                <w:color w:val="000000"/>
              </w:rPr>
            </w:pPr>
          </w:p>
        </w:tc>
      </w:tr>
      <w:tr w:rsidR="00D2171A" w:rsidRPr="007001F1" w:rsidTr="007261E4">
        <w:trPr>
          <w:trHeight w:val="20"/>
        </w:trPr>
        <w:tc>
          <w:tcPr>
            <w:tcW w:w="582" w:type="dxa"/>
            <w:shd w:val="clear" w:color="auto" w:fill="auto"/>
            <w:noWrap/>
            <w:vAlign w:val="center"/>
          </w:tcPr>
          <w:p w:rsidR="00D2171A" w:rsidRPr="007001F1" w:rsidRDefault="00D2171A" w:rsidP="00D2171A">
            <w:pPr>
              <w:jc w:val="center"/>
              <w:rPr>
                <w:color w:val="000000"/>
              </w:rPr>
            </w:pPr>
            <w:r w:rsidRPr="007001F1">
              <w:rPr>
                <w:color w:val="000000"/>
                <w:sz w:val="22"/>
                <w:szCs w:val="22"/>
              </w:rPr>
              <w:t>4</w:t>
            </w:r>
          </w:p>
        </w:tc>
        <w:tc>
          <w:tcPr>
            <w:tcW w:w="4820" w:type="dxa"/>
            <w:gridSpan w:val="2"/>
            <w:shd w:val="clear" w:color="auto" w:fill="auto"/>
            <w:vAlign w:val="center"/>
          </w:tcPr>
          <w:p w:rsidR="00D2171A" w:rsidRPr="007001F1" w:rsidRDefault="00D2171A" w:rsidP="00176686">
            <w:pPr>
              <w:jc w:val="both"/>
              <w:rPr>
                <w:color w:val="000000"/>
              </w:rPr>
            </w:pPr>
            <w:r w:rsidRPr="007001F1">
              <w:rPr>
                <w:color w:val="000000"/>
                <w:sz w:val="22"/>
                <w:szCs w:val="22"/>
              </w:rPr>
              <w:t>Odoslal Prijímateľ oznámenie o zmene spôsobom a v lehotách uvedených v § 26 ods. 4 ZVO, resp. 11</w:t>
            </w:r>
            <w:r w:rsidR="00176686">
              <w:rPr>
                <w:color w:val="000000"/>
                <w:sz w:val="22"/>
                <w:szCs w:val="22"/>
              </w:rPr>
              <w:t>6</w:t>
            </w:r>
            <w:r w:rsidRPr="007001F1">
              <w:rPr>
                <w:color w:val="000000"/>
                <w:sz w:val="22"/>
                <w:szCs w:val="22"/>
              </w:rPr>
              <w:t xml:space="preserve"> ods. </w:t>
            </w:r>
            <w:r w:rsidR="00176686">
              <w:rPr>
                <w:color w:val="000000"/>
                <w:sz w:val="22"/>
                <w:szCs w:val="22"/>
              </w:rPr>
              <w:t>4</w:t>
            </w:r>
            <w:r w:rsidRPr="007001F1">
              <w:rPr>
                <w:color w:val="000000"/>
                <w:sz w:val="22"/>
                <w:szCs w:val="22"/>
              </w:rPr>
              <w:t xml:space="preserve"> ZVO?</w:t>
            </w:r>
          </w:p>
        </w:tc>
        <w:tc>
          <w:tcPr>
            <w:tcW w:w="567" w:type="dxa"/>
            <w:shd w:val="clear" w:color="auto" w:fill="auto"/>
            <w:vAlign w:val="center"/>
          </w:tcPr>
          <w:p w:rsidR="00D2171A" w:rsidRPr="007001F1" w:rsidRDefault="00D2171A" w:rsidP="00D2171A">
            <w:pPr>
              <w:jc w:val="center"/>
              <w:rPr>
                <w:color w:val="000000"/>
              </w:rPr>
            </w:pPr>
          </w:p>
        </w:tc>
        <w:tc>
          <w:tcPr>
            <w:tcW w:w="567" w:type="dxa"/>
            <w:shd w:val="clear" w:color="auto" w:fill="auto"/>
            <w:vAlign w:val="center"/>
          </w:tcPr>
          <w:p w:rsidR="00D2171A" w:rsidRPr="007001F1" w:rsidRDefault="00D2171A" w:rsidP="00D2171A">
            <w:pPr>
              <w:jc w:val="center"/>
              <w:rPr>
                <w:color w:val="000000"/>
              </w:rPr>
            </w:pPr>
          </w:p>
        </w:tc>
        <w:tc>
          <w:tcPr>
            <w:tcW w:w="776" w:type="dxa"/>
            <w:shd w:val="clear" w:color="auto" w:fill="auto"/>
            <w:vAlign w:val="center"/>
          </w:tcPr>
          <w:p w:rsidR="00D2171A" w:rsidRPr="007001F1" w:rsidRDefault="00D2171A" w:rsidP="00D2171A">
            <w:pPr>
              <w:jc w:val="center"/>
              <w:rPr>
                <w:color w:val="000000"/>
              </w:rPr>
            </w:pPr>
          </w:p>
        </w:tc>
        <w:tc>
          <w:tcPr>
            <w:tcW w:w="1398" w:type="dxa"/>
            <w:shd w:val="clear" w:color="auto" w:fill="auto"/>
            <w:vAlign w:val="center"/>
          </w:tcPr>
          <w:p w:rsidR="00D2171A" w:rsidRPr="007001F1" w:rsidRDefault="00D2171A" w:rsidP="00D2171A">
            <w:pPr>
              <w:jc w:val="center"/>
              <w:rPr>
                <w:color w:val="000000"/>
              </w:rPr>
            </w:pPr>
          </w:p>
        </w:tc>
      </w:tr>
      <w:tr w:rsidR="00E70D44" w:rsidRPr="007001F1" w:rsidTr="007261E4">
        <w:trPr>
          <w:trHeight w:val="20"/>
        </w:trPr>
        <w:tc>
          <w:tcPr>
            <w:tcW w:w="582" w:type="dxa"/>
            <w:shd w:val="clear" w:color="auto" w:fill="auto"/>
            <w:noWrap/>
            <w:vAlign w:val="center"/>
          </w:tcPr>
          <w:p w:rsidR="00E70D44" w:rsidRPr="007001F1" w:rsidRDefault="009303C4" w:rsidP="00D2171A">
            <w:pPr>
              <w:jc w:val="center"/>
              <w:rPr>
                <w:color w:val="000000"/>
              </w:rPr>
            </w:pPr>
            <w:r w:rsidRPr="007001F1">
              <w:rPr>
                <w:color w:val="000000"/>
                <w:sz w:val="22"/>
                <w:szCs w:val="22"/>
              </w:rPr>
              <w:t>5</w:t>
            </w:r>
          </w:p>
        </w:tc>
        <w:tc>
          <w:tcPr>
            <w:tcW w:w="4820" w:type="dxa"/>
            <w:gridSpan w:val="2"/>
            <w:shd w:val="clear" w:color="auto" w:fill="auto"/>
            <w:vAlign w:val="center"/>
          </w:tcPr>
          <w:p w:rsidR="00E70D44" w:rsidRPr="007001F1" w:rsidRDefault="007F62A7" w:rsidP="00D2171A">
            <w:pPr>
              <w:autoSpaceDE w:val="0"/>
              <w:autoSpaceDN w:val="0"/>
              <w:adjustRightInd w:val="0"/>
              <w:jc w:val="both"/>
              <w:rPr>
                <w:color w:val="000000"/>
              </w:rPr>
            </w:pPr>
            <w:r w:rsidRPr="007F62A7">
              <w:rPr>
                <w:color w:val="000000"/>
                <w:sz w:val="22"/>
              </w:rPr>
              <w:t>Neprišlo k podstatnému zníženiu rozsahu predmetu zákazky</w:t>
            </w:r>
            <w:r w:rsidR="00E70D44" w:rsidRPr="007001F1">
              <w:rPr>
                <w:color w:val="000000"/>
                <w:sz w:val="22"/>
              </w:rPr>
              <w:t>?</w:t>
            </w:r>
          </w:p>
        </w:tc>
        <w:tc>
          <w:tcPr>
            <w:tcW w:w="567" w:type="dxa"/>
            <w:shd w:val="clear" w:color="auto" w:fill="auto"/>
            <w:vAlign w:val="center"/>
          </w:tcPr>
          <w:p w:rsidR="00E70D44" w:rsidRPr="007001F1" w:rsidRDefault="00E70D44" w:rsidP="00D2171A">
            <w:pPr>
              <w:jc w:val="center"/>
              <w:rPr>
                <w:color w:val="000000"/>
              </w:rPr>
            </w:pPr>
          </w:p>
        </w:tc>
        <w:tc>
          <w:tcPr>
            <w:tcW w:w="567" w:type="dxa"/>
            <w:shd w:val="clear" w:color="auto" w:fill="auto"/>
            <w:vAlign w:val="center"/>
          </w:tcPr>
          <w:p w:rsidR="00E70D44" w:rsidRPr="007001F1" w:rsidRDefault="00E70D44" w:rsidP="00D2171A">
            <w:pPr>
              <w:jc w:val="center"/>
              <w:rPr>
                <w:color w:val="000000"/>
              </w:rPr>
            </w:pPr>
          </w:p>
        </w:tc>
        <w:tc>
          <w:tcPr>
            <w:tcW w:w="776" w:type="dxa"/>
            <w:shd w:val="clear" w:color="auto" w:fill="auto"/>
            <w:vAlign w:val="center"/>
          </w:tcPr>
          <w:p w:rsidR="00E70D44" w:rsidRPr="007001F1" w:rsidRDefault="00E70D44" w:rsidP="00D2171A">
            <w:pPr>
              <w:jc w:val="center"/>
              <w:rPr>
                <w:color w:val="000000"/>
              </w:rPr>
            </w:pPr>
          </w:p>
        </w:tc>
        <w:tc>
          <w:tcPr>
            <w:tcW w:w="1398" w:type="dxa"/>
            <w:shd w:val="clear" w:color="auto" w:fill="auto"/>
            <w:vAlign w:val="center"/>
          </w:tcPr>
          <w:p w:rsidR="00E70D44" w:rsidRPr="007001F1" w:rsidRDefault="00E70D44" w:rsidP="00D2171A">
            <w:pPr>
              <w:jc w:val="center"/>
              <w:rPr>
                <w:color w:val="000000"/>
              </w:rPr>
            </w:pPr>
          </w:p>
        </w:tc>
      </w:tr>
      <w:tr w:rsidR="00F57BCB" w:rsidRPr="007001F1" w:rsidTr="007261E4">
        <w:trPr>
          <w:trHeight w:val="20"/>
        </w:trPr>
        <w:tc>
          <w:tcPr>
            <w:tcW w:w="582" w:type="dxa"/>
            <w:shd w:val="clear" w:color="auto" w:fill="auto"/>
            <w:noWrap/>
            <w:vAlign w:val="center"/>
          </w:tcPr>
          <w:p w:rsidR="00F57BCB" w:rsidRPr="007001F1" w:rsidRDefault="00F57BCB" w:rsidP="00D2171A">
            <w:pPr>
              <w:jc w:val="center"/>
              <w:rPr>
                <w:color w:val="000000"/>
              </w:rPr>
            </w:pPr>
            <w:r w:rsidRPr="007001F1">
              <w:rPr>
                <w:color w:val="000000"/>
                <w:sz w:val="22"/>
                <w:szCs w:val="22"/>
              </w:rPr>
              <w:t>6</w:t>
            </w:r>
          </w:p>
        </w:tc>
        <w:tc>
          <w:tcPr>
            <w:tcW w:w="4820" w:type="dxa"/>
            <w:gridSpan w:val="2"/>
            <w:shd w:val="clear" w:color="auto" w:fill="auto"/>
            <w:vAlign w:val="center"/>
          </w:tcPr>
          <w:p w:rsidR="00F57BCB" w:rsidRPr="00A04031" w:rsidRDefault="00F57BCB" w:rsidP="00D2171A">
            <w:pPr>
              <w:autoSpaceDE w:val="0"/>
              <w:autoSpaceDN w:val="0"/>
              <w:adjustRightInd w:val="0"/>
              <w:jc w:val="both"/>
              <w:rPr>
                <w:color w:val="000000"/>
              </w:rPr>
            </w:pPr>
            <w:r w:rsidRPr="00A04031">
              <w:rPr>
                <w:color w:val="000000"/>
                <w:sz w:val="22"/>
                <w:szCs w:val="22"/>
              </w:rPr>
              <w:t xml:space="preserve">Boli pri zadávaní zákazky dodržané princípy v zmysle § 10 ods. 2 ZVO? </w:t>
            </w:r>
            <w:r w:rsidR="007001F1" w:rsidRPr="00C35F13">
              <w:rPr>
                <w:color w:val="000000"/>
                <w:sz w:val="22"/>
                <w:szCs w:val="22"/>
              </w:rPr>
              <w:t>Dodržal verejný obstarávateľ pri zadávaní zákazky princíp hospodárnosti?</w:t>
            </w:r>
          </w:p>
        </w:tc>
        <w:tc>
          <w:tcPr>
            <w:tcW w:w="567" w:type="dxa"/>
            <w:shd w:val="clear" w:color="auto" w:fill="auto"/>
            <w:vAlign w:val="center"/>
          </w:tcPr>
          <w:p w:rsidR="00F57BCB" w:rsidRPr="007001F1" w:rsidRDefault="00F57BCB" w:rsidP="00D2171A">
            <w:pPr>
              <w:jc w:val="center"/>
              <w:rPr>
                <w:color w:val="000000"/>
              </w:rPr>
            </w:pPr>
          </w:p>
        </w:tc>
        <w:tc>
          <w:tcPr>
            <w:tcW w:w="567" w:type="dxa"/>
            <w:shd w:val="clear" w:color="auto" w:fill="auto"/>
            <w:vAlign w:val="center"/>
          </w:tcPr>
          <w:p w:rsidR="00F57BCB" w:rsidRPr="007001F1" w:rsidRDefault="00F57BCB" w:rsidP="00D2171A">
            <w:pPr>
              <w:jc w:val="center"/>
              <w:rPr>
                <w:color w:val="000000"/>
              </w:rPr>
            </w:pPr>
          </w:p>
        </w:tc>
        <w:tc>
          <w:tcPr>
            <w:tcW w:w="776" w:type="dxa"/>
            <w:shd w:val="clear" w:color="auto" w:fill="auto"/>
            <w:vAlign w:val="center"/>
          </w:tcPr>
          <w:p w:rsidR="00F57BCB" w:rsidRPr="007001F1" w:rsidRDefault="00F57BCB" w:rsidP="00D2171A">
            <w:pPr>
              <w:jc w:val="center"/>
              <w:rPr>
                <w:color w:val="000000"/>
              </w:rPr>
            </w:pPr>
          </w:p>
        </w:tc>
        <w:tc>
          <w:tcPr>
            <w:tcW w:w="1398" w:type="dxa"/>
            <w:shd w:val="clear" w:color="auto" w:fill="auto"/>
            <w:vAlign w:val="center"/>
          </w:tcPr>
          <w:p w:rsidR="00F57BCB" w:rsidRPr="007001F1" w:rsidRDefault="00F57BCB" w:rsidP="00D2171A">
            <w:pPr>
              <w:jc w:val="center"/>
              <w:rPr>
                <w:color w:val="000000"/>
              </w:rPr>
            </w:pPr>
          </w:p>
        </w:tc>
      </w:tr>
      <w:tr w:rsidR="00D2171A" w:rsidRPr="007001F1" w:rsidTr="007261E4">
        <w:trPr>
          <w:trHeight w:val="20"/>
        </w:trPr>
        <w:tc>
          <w:tcPr>
            <w:tcW w:w="582" w:type="dxa"/>
            <w:shd w:val="clear" w:color="auto" w:fill="auto"/>
            <w:noWrap/>
            <w:vAlign w:val="center"/>
          </w:tcPr>
          <w:p w:rsidR="00D2171A" w:rsidRPr="007001F1" w:rsidRDefault="00F57BCB" w:rsidP="00D2171A">
            <w:pPr>
              <w:jc w:val="center"/>
              <w:rPr>
                <w:color w:val="000000"/>
              </w:rPr>
            </w:pPr>
            <w:r w:rsidRPr="007001F1">
              <w:rPr>
                <w:color w:val="000000"/>
                <w:sz w:val="22"/>
                <w:szCs w:val="22"/>
              </w:rPr>
              <w:t>7</w:t>
            </w:r>
          </w:p>
        </w:tc>
        <w:tc>
          <w:tcPr>
            <w:tcW w:w="4820" w:type="dxa"/>
            <w:gridSpan w:val="2"/>
            <w:shd w:val="clear" w:color="auto" w:fill="auto"/>
            <w:vAlign w:val="center"/>
          </w:tcPr>
          <w:p w:rsidR="00D2171A" w:rsidRPr="007001F1" w:rsidRDefault="00D2171A" w:rsidP="00D2171A">
            <w:pPr>
              <w:autoSpaceDE w:val="0"/>
              <w:autoSpaceDN w:val="0"/>
              <w:adjustRightInd w:val="0"/>
              <w:jc w:val="both"/>
              <w:rPr>
                <w:color w:val="000000"/>
              </w:rPr>
            </w:pPr>
            <w:r w:rsidRPr="007001F1">
              <w:rPr>
                <w:color w:val="000000"/>
                <w:sz w:val="22"/>
                <w:szCs w:val="22"/>
              </w:rPr>
              <w:t>Bol zamestnanec vykonávajúci kontrolu oboznámený s rizikovými indikátormi</w:t>
            </w:r>
            <w:r w:rsidR="00176686">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176686">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rsidR="00D2171A" w:rsidRPr="007001F1" w:rsidRDefault="00D2171A" w:rsidP="00D2171A">
            <w:pPr>
              <w:jc w:val="center"/>
              <w:rPr>
                <w:color w:val="000000"/>
              </w:rPr>
            </w:pPr>
          </w:p>
        </w:tc>
        <w:tc>
          <w:tcPr>
            <w:tcW w:w="567" w:type="dxa"/>
            <w:shd w:val="clear" w:color="auto" w:fill="auto"/>
            <w:vAlign w:val="center"/>
          </w:tcPr>
          <w:p w:rsidR="00D2171A" w:rsidRPr="007001F1" w:rsidRDefault="00D2171A" w:rsidP="00D2171A">
            <w:pPr>
              <w:jc w:val="center"/>
              <w:rPr>
                <w:color w:val="000000"/>
              </w:rPr>
            </w:pPr>
          </w:p>
        </w:tc>
        <w:tc>
          <w:tcPr>
            <w:tcW w:w="776" w:type="dxa"/>
            <w:shd w:val="clear" w:color="auto" w:fill="auto"/>
            <w:vAlign w:val="center"/>
          </w:tcPr>
          <w:p w:rsidR="00D2171A" w:rsidRPr="007001F1" w:rsidRDefault="00D2171A" w:rsidP="00D2171A">
            <w:pPr>
              <w:jc w:val="center"/>
              <w:rPr>
                <w:color w:val="000000"/>
              </w:rPr>
            </w:pPr>
          </w:p>
        </w:tc>
        <w:tc>
          <w:tcPr>
            <w:tcW w:w="1398" w:type="dxa"/>
            <w:shd w:val="clear" w:color="auto" w:fill="auto"/>
            <w:vAlign w:val="center"/>
          </w:tcPr>
          <w:p w:rsidR="00D2171A" w:rsidRPr="007001F1" w:rsidRDefault="00D2171A" w:rsidP="00D2171A">
            <w:pPr>
              <w:jc w:val="center"/>
              <w:rPr>
                <w:color w:val="000000"/>
              </w:rPr>
            </w:pPr>
          </w:p>
        </w:tc>
      </w:tr>
      <w:tr w:rsidR="00D2171A" w:rsidRPr="007001F1" w:rsidTr="007261E4">
        <w:trPr>
          <w:trHeight w:val="300"/>
        </w:trPr>
        <w:tc>
          <w:tcPr>
            <w:tcW w:w="8710" w:type="dxa"/>
            <w:gridSpan w:val="7"/>
            <w:shd w:val="clear" w:color="auto" w:fill="auto"/>
            <w:noWrap/>
            <w:vAlign w:val="center"/>
          </w:tcPr>
          <w:p w:rsidR="00D2171A" w:rsidRPr="007001F1" w:rsidRDefault="00027816" w:rsidP="00D2171A">
            <w:pPr>
              <w:jc w:val="both"/>
              <w:rPr>
                <w:b/>
                <w:sz w:val="20"/>
                <w:szCs w:val="20"/>
              </w:rPr>
            </w:pPr>
            <w:r w:rsidRPr="007001F1">
              <w:rPr>
                <w:b/>
                <w:sz w:val="20"/>
                <w:szCs w:val="20"/>
              </w:rPr>
              <w:t>VYJADRENIE</w:t>
            </w: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30"/>
              <w:t>[1]</w:t>
            </w:r>
          </w:p>
          <w:p w:rsidR="00D2171A" w:rsidRPr="007001F1" w:rsidRDefault="00D2171A" w:rsidP="00D2171A">
            <w:pPr>
              <w:rPr>
                <w:sz w:val="20"/>
                <w:szCs w:val="20"/>
              </w:rPr>
            </w:pP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b/>
                <w:bCs/>
              </w:rPr>
            </w:pPr>
            <w:r w:rsidRPr="007001F1">
              <w:rPr>
                <w:b/>
                <w:bCs/>
                <w:sz w:val="22"/>
                <w:szCs w:val="22"/>
              </w:rPr>
              <w:t>Kontrolu vykonal</w:t>
            </w:r>
            <w:r w:rsidR="00DC4DA1">
              <w:rPr>
                <w:rStyle w:val="Odkaznapoznmkupodiarou"/>
                <w:b/>
                <w:bCs/>
                <w:sz w:val="22"/>
                <w:szCs w:val="22"/>
              </w:rPr>
              <w:footnoteReference w:customMarkFollows="1" w:id="131"/>
              <w:t>2</w:t>
            </w:r>
            <w:r w:rsidRPr="007001F1">
              <w:rPr>
                <w:b/>
                <w:bCs/>
                <w:sz w:val="22"/>
                <w:szCs w:val="22"/>
              </w:rPr>
              <w:t>:</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b/>
                <w:bCs/>
              </w:rPr>
            </w:pPr>
            <w:r w:rsidRPr="007001F1">
              <w:rPr>
                <w:b/>
                <w:bCs/>
                <w:sz w:val="22"/>
                <w:szCs w:val="22"/>
              </w:rPr>
              <w:t>Dátum:</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000000" w:fill="FFFFFF"/>
            <w:vAlign w:val="center"/>
            <w:hideMark/>
          </w:tcPr>
          <w:p w:rsidR="00D2171A" w:rsidRPr="007001F1" w:rsidRDefault="00D2171A" w:rsidP="00D2171A">
            <w:pPr>
              <w:rPr>
                <w:b/>
                <w:bCs/>
              </w:rPr>
            </w:pPr>
            <w:r w:rsidRPr="007001F1">
              <w:rPr>
                <w:b/>
                <w:bCs/>
                <w:sz w:val="22"/>
                <w:szCs w:val="22"/>
              </w:rPr>
              <w:t>Podpis:</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8710" w:type="dxa"/>
            <w:gridSpan w:val="7"/>
            <w:shd w:val="clear" w:color="auto" w:fill="auto"/>
            <w:noWrap/>
            <w:vAlign w:val="bottom"/>
            <w:hideMark/>
          </w:tcPr>
          <w:p w:rsidR="00D2171A" w:rsidRPr="007001F1" w:rsidRDefault="00D2171A" w:rsidP="00D2171A">
            <w:pPr>
              <w:jc w:val="center"/>
              <w:rPr>
                <w:color w:val="000000"/>
              </w:rPr>
            </w:pPr>
            <w:r w:rsidRPr="007001F1">
              <w:rPr>
                <w:color w:val="000000"/>
                <w:sz w:val="22"/>
                <w:szCs w:val="22"/>
              </w:rPr>
              <w:lastRenderedPageBreak/>
              <w:t> </w:t>
            </w:r>
          </w:p>
        </w:tc>
      </w:tr>
      <w:tr w:rsidR="00D2171A" w:rsidRPr="007001F1" w:rsidTr="007261E4">
        <w:trPr>
          <w:trHeight w:val="300"/>
        </w:trPr>
        <w:tc>
          <w:tcPr>
            <w:tcW w:w="3559" w:type="dxa"/>
            <w:gridSpan w:val="2"/>
            <w:shd w:val="clear" w:color="000000" w:fill="FFFFFF"/>
            <w:vAlign w:val="center"/>
            <w:hideMark/>
          </w:tcPr>
          <w:p w:rsidR="00D2171A" w:rsidRPr="007001F1" w:rsidRDefault="00D2171A" w:rsidP="00D2171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DC4DA1">
              <w:rPr>
                <w:rStyle w:val="Odkaznapoznmkupodiarou"/>
                <w:b/>
                <w:bCs/>
                <w:sz w:val="22"/>
                <w:szCs w:val="22"/>
              </w:rPr>
              <w:footnoteReference w:customMarkFollows="1" w:id="132"/>
              <w:t>3</w:t>
            </w:r>
            <w:r w:rsidRPr="007001F1">
              <w:rPr>
                <w:b/>
                <w:bCs/>
                <w:sz w:val="22"/>
                <w:szCs w:val="22"/>
              </w:rPr>
              <w:t>:</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000000" w:fill="FFFFFF"/>
            <w:vAlign w:val="center"/>
            <w:hideMark/>
          </w:tcPr>
          <w:p w:rsidR="00D2171A" w:rsidRPr="007001F1" w:rsidRDefault="00D2171A" w:rsidP="00D2171A">
            <w:pPr>
              <w:rPr>
                <w:b/>
                <w:bCs/>
              </w:rPr>
            </w:pPr>
            <w:r w:rsidRPr="007001F1">
              <w:rPr>
                <w:b/>
                <w:bCs/>
                <w:sz w:val="22"/>
                <w:szCs w:val="22"/>
              </w:rPr>
              <w:t xml:space="preserve">Dátum: </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bl>
    <w:p w:rsidR="00D2171A" w:rsidRDefault="00D2171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56F1" w:rsidRDefault="006D56F1"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6D56F1" w:rsidRPr="007001F1" w:rsidTr="00634A35">
        <w:trPr>
          <w:trHeight w:val="645"/>
        </w:trPr>
        <w:tc>
          <w:tcPr>
            <w:tcW w:w="9087" w:type="dxa"/>
            <w:gridSpan w:val="7"/>
            <w:shd w:val="clear" w:color="000000" w:fill="60497A"/>
            <w:vAlign w:val="center"/>
            <w:hideMark/>
          </w:tcPr>
          <w:p w:rsidR="006D56F1" w:rsidRPr="007001F1" w:rsidRDefault="006D56F1" w:rsidP="00021036">
            <w:pPr>
              <w:jc w:val="center"/>
              <w:rPr>
                <w:b/>
                <w:bCs/>
                <w:color w:val="FFFFFF"/>
              </w:rPr>
            </w:pPr>
            <w:bookmarkStart w:id="48" w:name="KZ_45" w:colFirst="0" w:colLast="2"/>
            <w:r w:rsidRPr="007001F1">
              <w:rPr>
                <w:b/>
                <w:bCs/>
                <w:color w:val="FFFFFF"/>
              </w:rPr>
              <w:lastRenderedPageBreak/>
              <w:t xml:space="preserve">Kontrolný zoznam k finančnej kontrole </w:t>
            </w:r>
            <w:r>
              <w:rPr>
                <w:b/>
                <w:bCs/>
                <w:color w:val="FFFFFF"/>
              </w:rPr>
              <w:t xml:space="preserve">zákazky vyhlásenej osobou, ktorej verejný obstarávateľ poskytne 50% a menej finančných prostriedkov z NFP </w:t>
            </w:r>
            <w:r w:rsidRPr="007001F1">
              <w:rPr>
                <w:b/>
                <w:bCs/>
                <w:color w:val="FFFFFF"/>
              </w:rPr>
              <w:br/>
            </w:r>
            <w:r>
              <w:rPr>
                <w:b/>
                <w:bCs/>
                <w:color w:val="FFFFFF"/>
              </w:rPr>
              <w:t xml:space="preserve">-zákazka nad </w:t>
            </w:r>
            <w:r w:rsidR="00B1766E" w:rsidRPr="00B1766E">
              <w:rPr>
                <w:b/>
                <w:bCs/>
                <w:color w:val="FFFFFF"/>
              </w:rPr>
              <w:t>100</w:t>
            </w:r>
            <w:r>
              <w:rPr>
                <w:b/>
                <w:bCs/>
                <w:color w:val="FFFFFF"/>
              </w:rPr>
              <w:t xml:space="preserve"> tisíc EUR</w:t>
            </w:r>
            <w:r w:rsidRPr="007001F1">
              <w:rPr>
                <w:b/>
                <w:bCs/>
                <w:color w:val="FFFFFF"/>
              </w:rPr>
              <w:t>- štandardná ex</w:t>
            </w:r>
            <w:r w:rsidR="00DC4DA1">
              <w:rPr>
                <w:b/>
                <w:bCs/>
                <w:color w:val="FFFFFF"/>
              </w:rPr>
              <w:t xml:space="preserve"> </w:t>
            </w:r>
            <w:r w:rsidRPr="007001F1">
              <w:rPr>
                <w:b/>
                <w:bCs/>
                <w:color w:val="FFFFFF"/>
              </w:rPr>
              <w:t>post kontrola</w:t>
            </w:r>
          </w:p>
        </w:tc>
      </w:tr>
      <w:tr w:rsidR="006D56F1" w:rsidRPr="007001F1" w:rsidTr="00634A35">
        <w:trPr>
          <w:trHeight w:val="330"/>
        </w:trPr>
        <w:tc>
          <w:tcPr>
            <w:tcW w:w="9087" w:type="dxa"/>
            <w:gridSpan w:val="7"/>
            <w:shd w:val="clear" w:color="auto" w:fill="auto"/>
            <w:vAlign w:val="center"/>
            <w:hideMark/>
          </w:tcPr>
          <w:p w:rsidR="006D56F1" w:rsidRPr="007001F1" w:rsidRDefault="006D56F1" w:rsidP="00634A35">
            <w:pPr>
              <w:jc w:val="center"/>
              <w:rPr>
                <w:b/>
                <w:bCs/>
                <w:color w:val="000000"/>
              </w:rPr>
            </w:pPr>
            <w:r w:rsidRPr="007001F1">
              <w:rPr>
                <w:b/>
                <w:bCs/>
                <w:color w:val="000000"/>
                <w:sz w:val="22"/>
                <w:szCs w:val="22"/>
              </w:rPr>
              <w:t>Identifikácia programu</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Názov programu</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66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 xml:space="preserve">Názov </w:t>
            </w:r>
            <w:r>
              <w:rPr>
                <w:color w:val="000000"/>
                <w:sz w:val="22"/>
                <w:szCs w:val="22"/>
              </w:rPr>
              <w:t>prioritnej osi/</w:t>
            </w:r>
            <w:r w:rsidRPr="007001F1">
              <w:rPr>
                <w:color w:val="000000"/>
                <w:sz w:val="22"/>
                <w:szCs w:val="22"/>
              </w:rPr>
              <w:t>opatrenia</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30"/>
        </w:trPr>
        <w:tc>
          <w:tcPr>
            <w:tcW w:w="9087" w:type="dxa"/>
            <w:gridSpan w:val="7"/>
            <w:shd w:val="clear" w:color="auto" w:fill="auto"/>
            <w:vAlign w:val="center"/>
            <w:hideMark/>
          </w:tcPr>
          <w:p w:rsidR="006D56F1" w:rsidRPr="007001F1" w:rsidRDefault="006D56F1" w:rsidP="00634A35">
            <w:pPr>
              <w:jc w:val="center"/>
              <w:rPr>
                <w:b/>
                <w:bCs/>
                <w:color w:val="000000"/>
              </w:rPr>
            </w:pPr>
            <w:r w:rsidRPr="007001F1">
              <w:rPr>
                <w:b/>
                <w:bCs/>
                <w:color w:val="000000"/>
                <w:sz w:val="22"/>
                <w:szCs w:val="22"/>
              </w:rPr>
              <w:t>Identifikácia projektu a prijímateľa</w:t>
            </w:r>
          </w:p>
        </w:tc>
      </w:tr>
      <w:tr w:rsidR="006D56F1" w:rsidRPr="007001F1" w:rsidTr="00634A35">
        <w:trPr>
          <w:trHeight w:val="33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Kód projektu v ITMS2014+</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Názov projektu</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30"/>
        </w:trPr>
        <w:tc>
          <w:tcPr>
            <w:tcW w:w="9087" w:type="dxa"/>
            <w:gridSpan w:val="7"/>
            <w:shd w:val="clear" w:color="auto" w:fill="auto"/>
            <w:vAlign w:val="center"/>
            <w:hideMark/>
          </w:tcPr>
          <w:p w:rsidR="006D56F1" w:rsidRPr="007001F1" w:rsidRDefault="006D56F1" w:rsidP="00634A35">
            <w:pPr>
              <w:jc w:val="center"/>
              <w:rPr>
                <w:b/>
                <w:bCs/>
                <w:color w:val="000000"/>
              </w:rPr>
            </w:pPr>
            <w:r w:rsidRPr="007001F1">
              <w:rPr>
                <w:b/>
                <w:bCs/>
                <w:color w:val="000000"/>
                <w:sz w:val="22"/>
                <w:szCs w:val="22"/>
              </w:rPr>
              <w:t>Identifikácia zákazky</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 xml:space="preserve">Druh zákazky </w:t>
            </w:r>
            <w:r>
              <w:rPr>
                <w:color w:val="000000"/>
                <w:sz w:val="22"/>
                <w:szCs w:val="22"/>
              </w:rPr>
              <w:t>podľa výslednej sumy zákazky</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xml:space="preserve">Zákazka </w:t>
            </w:r>
            <w:r>
              <w:rPr>
                <w:color w:val="000000"/>
                <w:sz w:val="22"/>
                <w:szCs w:val="22"/>
              </w:rPr>
              <w:t xml:space="preserve">nad </w:t>
            </w:r>
            <w:r w:rsidR="00B97099">
              <w:rPr>
                <w:color w:val="000000"/>
                <w:sz w:val="22"/>
                <w:szCs w:val="22"/>
              </w:rPr>
              <w:t>10</w:t>
            </w:r>
            <w:r>
              <w:rPr>
                <w:color w:val="000000"/>
                <w:sz w:val="22"/>
                <w:szCs w:val="22"/>
              </w:rPr>
              <w:t>0 000 EUR s DPH</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Druh zákazky podľa postupu</w:t>
            </w:r>
          </w:p>
        </w:tc>
        <w:tc>
          <w:tcPr>
            <w:tcW w:w="5336" w:type="dxa"/>
            <w:gridSpan w:val="5"/>
            <w:shd w:val="clear" w:color="auto" w:fill="auto"/>
            <w:vAlign w:val="center"/>
            <w:hideMark/>
          </w:tcPr>
          <w:p w:rsidR="006D56F1" w:rsidRPr="007001F1" w:rsidRDefault="006D56F1" w:rsidP="00634A35">
            <w:pPr>
              <w:rPr>
                <w:color w:val="000000"/>
              </w:rPr>
            </w:pPr>
            <w:r w:rsidRPr="00776DCA">
              <w:rPr>
                <w:color w:val="000000"/>
                <w:sz w:val="22"/>
                <w:szCs w:val="22"/>
              </w:rPr>
              <w:t>Zákazka vyhlásená osobou, ktorej verejný obstarávateľ poskytne 50% a menej finančných prostriedkov z NFP</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rsidR="006D56F1" w:rsidRPr="007001F1" w:rsidRDefault="006D56F1" w:rsidP="00634A35">
            <w:pPr>
              <w:rPr>
                <w:color w:val="000000"/>
              </w:rPr>
            </w:pPr>
          </w:p>
        </w:tc>
      </w:tr>
      <w:tr w:rsidR="006D56F1" w:rsidRPr="007001F1" w:rsidTr="00634A35">
        <w:trPr>
          <w:trHeight w:val="300"/>
        </w:trPr>
        <w:tc>
          <w:tcPr>
            <w:tcW w:w="3751" w:type="dxa"/>
            <w:gridSpan w:val="2"/>
            <w:shd w:val="clear" w:color="auto" w:fill="auto"/>
            <w:vAlign w:val="center"/>
          </w:tcPr>
          <w:p w:rsidR="006D56F1" w:rsidRPr="007001F1" w:rsidRDefault="006D56F1" w:rsidP="00634A35">
            <w:pPr>
              <w:rPr>
                <w:color w:val="000000"/>
              </w:rPr>
            </w:pPr>
            <w:r w:rsidRPr="007001F1">
              <w:rPr>
                <w:color w:val="000000"/>
                <w:sz w:val="22"/>
                <w:szCs w:val="22"/>
              </w:rPr>
              <w:t>Identifikátor zákazky v ITMS2014+</w:t>
            </w:r>
          </w:p>
        </w:tc>
        <w:tc>
          <w:tcPr>
            <w:tcW w:w="5336" w:type="dxa"/>
            <w:gridSpan w:val="5"/>
            <w:shd w:val="clear" w:color="auto" w:fill="auto"/>
            <w:vAlign w:val="center"/>
          </w:tcPr>
          <w:p w:rsidR="006D56F1" w:rsidRPr="007001F1" w:rsidRDefault="006D56F1" w:rsidP="00634A35">
            <w:pPr>
              <w:rPr>
                <w:color w:val="000000"/>
              </w:rPr>
            </w:pP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Typ kontroly</w:t>
            </w:r>
          </w:p>
        </w:tc>
        <w:tc>
          <w:tcPr>
            <w:tcW w:w="5336" w:type="dxa"/>
            <w:gridSpan w:val="5"/>
            <w:shd w:val="clear" w:color="auto" w:fill="auto"/>
            <w:vAlign w:val="center"/>
            <w:hideMark/>
          </w:tcPr>
          <w:p w:rsidR="006D56F1" w:rsidRPr="007001F1" w:rsidRDefault="006D56F1" w:rsidP="00021036">
            <w:pPr>
              <w:rPr>
                <w:color w:val="000000"/>
              </w:rPr>
            </w:pPr>
            <w:r w:rsidRPr="007001F1">
              <w:rPr>
                <w:color w:val="000000"/>
                <w:sz w:val="22"/>
                <w:szCs w:val="22"/>
              </w:rPr>
              <w:t>Štandardná ex</w:t>
            </w:r>
            <w:r w:rsidR="00DC4DA1">
              <w:rPr>
                <w:color w:val="000000"/>
                <w:sz w:val="22"/>
                <w:szCs w:val="22"/>
              </w:rPr>
              <w:t xml:space="preserve"> </w:t>
            </w:r>
            <w:r w:rsidRPr="007001F1">
              <w:rPr>
                <w:color w:val="000000"/>
                <w:sz w:val="22"/>
                <w:szCs w:val="22"/>
              </w:rPr>
              <w:t>post kontrola</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Názov zákazky</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Názov dodávateľa</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IČO dodávateľa</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Predpokladaná hodnota zákazky</w:t>
            </w:r>
          </w:p>
        </w:tc>
        <w:tc>
          <w:tcPr>
            <w:tcW w:w="5336" w:type="dxa"/>
            <w:gridSpan w:val="5"/>
            <w:shd w:val="clear" w:color="auto" w:fill="auto"/>
            <w:vAlign w:val="center"/>
            <w:hideMark/>
          </w:tcPr>
          <w:p w:rsidR="006D56F1" w:rsidRPr="007001F1" w:rsidRDefault="006D56F1" w:rsidP="00634A35">
            <w:pPr>
              <w:rPr>
                <w:color w:val="000000"/>
              </w:rPr>
            </w:pP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Hodnota zákazky bez DPH</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Hodnota zákazky s DPH</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Link na CRZ, prípadne webové sídlo</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15"/>
        </w:trPr>
        <w:tc>
          <w:tcPr>
            <w:tcW w:w="774" w:type="dxa"/>
            <w:shd w:val="clear" w:color="000000" w:fill="60497A"/>
            <w:vAlign w:val="center"/>
            <w:hideMark/>
          </w:tcPr>
          <w:p w:rsidR="006D56F1" w:rsidRPr="007001F1" w:rsidRDefault="006D56F1" w:rsidP="00634A35">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rsidR="006D56F1" w:rsidRPr="007001F1" w:rsidRDefault="006D56F1" w:rsidP="00634A3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D56F1" w:rsidRPr="007001F1" w:rsidRDefault="006D56F1" w:rsidP="00634A35">
            <w:pPr>
              <w:jc w:val="center"/>
              <w:rPr>
                <w:b/>
                <w:bCs/>
                <w:color w:val="FFFFFF"/>
              </w:rPr>
            </w:pPr>
            <w:r w:rsidRPr="007001F1">
              <w:rPr>
                <w:b/>
                <w:bCs/>
                <w:color w:val="FFFFFF"/>
                <w:sz w:val="22"/>
                <w:szCs w:val="22"/>
              </w:rPr>
              <w:t>áno</w:t>
            </w:r>
          </w:p>
        </w:tc>
        <w:tc>
          <w:tcPr>
            <w:tcW w:w="567" w:type="dxa"/>
            <w:shd w:val="clear" w:color="000000" w:fill="60497A"/>
            <w:vAlign w:val="center"/>
            <w:hideMark/>
          </w:tcPr>
          <w:p w:rsidR="006D56F1" w:rsidRPr="007001F1" w:rsidRDefault="006D56F1" w:rsidP="00634A35">
            <w:pPr>
              <w:jc w:val="center"/>
              <w:rPr>
                <w:b/>
                <w:bCs/>
                <w:color w:val="FFFFFF"/>
              </w:rPr>
            </w:pPr>
            <w:r w:rsidRPr="007001F1">
              <w:rPr>
                <w:b/>
                <w:bCs/>
                <w:color w:val="FFFFFF"/>
                <w:sz w:val="22"/>
                <w:szCs w:val="22"/>
              </w:rPr>
              <w:t>nie</w:t>
            </w:r>
          </w:p>
        </w:tc>
        <w:tc>
          <w:tcPr>
            <w:tcW w:w="776" w:type="dxa"/>
            <w:shd w:val="clear" w:color="000000" w:fill="60497A"/>
            <w:vAlign w:val="center"/>
            <w:hideMark/>
          </w:tcPr>
          <w:p w:rsidR="006D56F1" w:rsidRPr="007001F1" w:rsidRDefault="006D56F1" w:rsidP="00634A35">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D56F1" w:rsidRPr="007001F1" w:rsidRDefault="006D56F1" w:rsidP="00634A35">
            <w:pPr>
              <w:jc w:val="center"/>
              <w:rPr>
                <w:b/>
                <w:bCs/>
                <w:color w:val="FFFFFF"/>
              </w:rPr>
            </w:pPr>
            <w:r w:rsidRPr="007001F1">
              <w:rPr>
                <w:b/>
                <w:bCs/>
                <w:color w:val="FFFFFF"/>
                <w:sz w:val="22"/>
                <w:szCs w:val="22"/>
              </w:rPr>
              <w:t>Poznámka</w:t>
            </w:r>
          </w:p>
        </w:tc>
      </w:tr>
      <w:tr w:rsidR="006D56F1" w:rsidRPr="007001F1" w:rsidTr="00634A35">
        <w:trPr>
          <w:trHeight w:val="20"/>
        </w:trPr>
        <w:tc>
          <w:tcPr>
            <w:tcW w:w="774" w:type="dxa"/>
            <w:shd w:val="clear" w:color="auto" w:fill="auto"/>
            <w:noWrap/>
            <w:vAlign w:val="center"/>
          </w:tcPr>
          <w:p w:rsidR="006D56F1" w:rsidRPr="007001F1" w:rsidRDefault="006D56F1" w:rsidP="00634A35">
            <w:pPr>
              <w:jc w:val="center"/>
              <w:rPr>
                <w:color w:val="000000"/>
              </w:rPr>
            </w:pPr>
            <w:r>
              <w:rPr>
                <w:color w:val="000000"/>
                <w:sz w:val="22"/>
                <w:szCs w:val="22"/>
              </w:rPr>
              <w:t>1</w:t>
            </w:r>
          </w:p>
        </w:tc>
        <w:tc>
          <w:tcPr>
            <w:tcW w:w="4628" w:type="dxa"/>
            <w:gridSpan w:val="2"/>
            <w:shd w:val="clear" w:color="auto" w:fill="auto"/>
            <w:vAlign w:val="center"/>
          </w:tcPr>
          <w:p w:rsidR="006D56F1" w:rsidRPr="00776DCA" w:rsidRDefault="006D56F1" w:rsidP="00634A35">
            <w:pPr>
              <w:jc w:val="both"/>
              <w:rPr>
                <w:color w:val="000000"/>
              </w:rPr>
            </w:pPr>
            <w:r w:rsidRPr="00776DCA">
              <w:rPr>
                <w:color w:val="000000"/>
                <w:sz w:val="22"/>
                <w:szCs w:val="22"/>
              </w:rPr>
              <w:t>Je zmluva, ktorá bola uzavretá s úspešným uchádzačom, spojená s mo</w:t>
            </w:r>
            <w:r w:rsidRPr="00BC461E">
              <w:rPr>
                <w:color w:val="000000"/>
                <w:sz w:val="22"/>
                <w:szCs w:val="22"/>
              </w:rPr>
              <w:t xml:space="preserve">žnosťou uplatnenia postupu </w:t>
            </w:r>
            <w:r w:rsidRPr="002D20F9">
              <w:rPr>
                <w:sz w:val="22"/>
                <w:szCs w:val="22"/>
              </w:rPr>
              <w:t>pre</w:t>
            </w:r>
            <w:r w:rsidR="00CF7FB2">
              <w:rPr>
                <w:sz w:val="22"/>
                <w:szCs w:val="22"/>
              </w:rPr>
              <w:t xml:space="preserve"> </w:t>
            </w:r>
            <w:r w:rsidRPr="002D20F9">
              <w:rPr>
                <w:bCs/>
                <w:sz w:val="22"/>
                <w:szCs w:val="22"/>
              </w:rPr>
              <w:t>zákazky vyhlásené osobou, ktorej verejný obstarávateľ poskytne 50% a menej finančných prostriedkov z NFP?</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776DCA">
        <w:trPr>
          <w:trHeight w:val="20"/>
        </w:trPr>
        <w:tc>
          <w:tcPr>
            <w:tcW w:w="774" w:type="dxa"/>
            <w:shd w:val="clear" w:color="auto" w:fill="auto"/>
            <w:noWrap/>
            <w:vAlign w:val="center"/>
            <w:hideMark/>
          </w:tcPr>
          <w:p w:rsidR="006D56F1" w:rsidRPr="007001F1" w:rsidRDefault="006D56F1" w:rsidP="00634A35">
            <w:pPr>
              <w:jc w:val="center"/>
              <w:rPr>
                <w:color w:val="000000"/>
              </w:rPr>
            </w:pPr>
            <w:r>
              <w:rPr>
                <w:color w:val="000000"/>
                <w:sz w:val="22"/>
                <w:szCs w:val="22"/>
              </w:rPr>
              <w:t>2</w:t>
            </w:r>
          </w:p>
        </w:tc>
        <w:tc>
          <w:tcPr>
            <w:tcW w:w="4628" w:type="dxa"/>
            <w:gridSpan w:val="2"/>
            <w:shd w:val="clear" w:color="auto" w:fill="auto"/>
            <w:vAlign w:val="center"/>
            <w:hideMark/>
          </w:tcPr>
          <w:p w:rsidR="006D56F1" w:rsidRPr="00776DCA" w:rsidRDefault="006D56F1" w:rsidP="00634A35">
            <w:pPr>
              <w:jc w:val="both"/>
              <w:rPr>
                <w:color w:val="000000"/>
              </w:rPr>
            </w:pPr>
            <w:r w:rsidRPr="00776DCA">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6D56F1" w:rsidP="00EF6B03">
            <w:pPr>
              <w:jc w:val="center"/>
              <w:rPr>
                <w:color w:val="000000"/>
              </w:rPr>
            </w:pPr>
            <w:r>
              <w:rPr>
                <w:color w:val="000000"/>
                <w:sz w:val="22"/>
                <w:szCs w:val="22"/>
              </w:rPr>
              <w:t>3</w:t>
            </w:r>
          </w:p>
        </w:tc>
        <w:tc>
          <w:tcPr>
            <w:tcW w:w="4628" w:type="dxa"/>
            <w:gridSpan w:val="2"/>
            <w:shd w:val="clear" w:color="auto" w:fill="auto"/>
            <w:vAlign w:val="center"/>
          </w:tcPr>
          <w:p w:rsidR="006D56F1" w:rsidRPr="00BC461E" w:rsidRDefault="006D56F1" w:rsidP="00634A35">
            <w:pPr>
              <w:jc w:val="both"/>
              <w:rPr>
                <w:color w:val="000000"/>
              </w:rPr>
            </w:pPr>
            <w:r w:rsidRPr="00776DCA">
              <w:rPr>
                <w:color w:val="000000"/>
                <w:sz w:val="22"/>
                <w:szCs w:val="22"/>
              </w:rPr>
              <w:t xml:space="preserve">Je uzavretá zmluva  z pohľadu kontroly predmetu, návrhu zmluvných podmienok a iných údajov vo vecnom súlade so </w:t>
            </w:r>
            <w:r w:rsidRPr="00BC461E">
              <w:rPr>
                <w:color w:val="000000"/>
                <w:sz w:val="22"/>
                <w:szCs w:val="22"/>
              </w:rPr>
              <w:t>schválenou žiadosťou o  NFP a účinnou Zmluvou o poskytnutí NFP?</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EF6B03">
        <w:trPr>
          <w:trHeight w:val="2081"/>
        </w:trPr>
        <w:tc>
          <w:tcPr>
            <w:tcW w:w="774" w:type="dxa"/>
            <w:shd w:val="clear" w:color="auto" w:fill="auto"/>
            <w:noWrap/>
            <w:vAlign w:val="center"/>
          </w:tcPr>
          <w:p w:rsidR="006D56F1" w:rsidRPr="007001F1" w:rsidRDefault="009C31E1" w:rsidP="00EF6B03">
            <w:pPr>
              <w:jc w:val="center"/>
              <w:rPr>
                <w:color w:val="000000"/>
              </w:rPr>
            </w:pPr>
            <w:r>
              <w:rPr>
                <w:color w:val="000000"/>
                <w:sz w:val="22"/>
                <w:szCs w:val="22"/>
              </w:rPr>
              <w:lastRenderedPageBreak/>
              <w:t>4</w:t>
            </w:r>
          </w:p>
        </w:tc>
        <w:tc>
          <w:tcPr>
            <w:tcW w:w="4628" w:type="dxa"/>
            <w:gridSpan w:val="2"/>
            <w:shd w:val="clear" w:color="auto" w:fill="auto"/>
            <w:vAlign w:val="center"/>
          </w:tcPr>
          <w:p w:rsidR="006D56F1" w:rsidRPr="00776DCA" w:rsidRDefault="006D56F1" w:rsidP="00EF6B03">
            <w:pPr>
              <w:pStyle w:val="Textkomentra"/>
              <w:jc w:val="both"/>
            </w:pPr>
            <w:r w:rsidRPr="00776DCA">
              <w:rPr>
                <w:sz w:val="22"/>
                <w:szCs w:val="22"/>
              </w:rPr>
              <w:t>Zverejnil prijímateľ výzvu na predkladanie ponúk na svojom alebo inom vhodnom webovom sídle v súlade s</w:t>
            </w:r>
            <w:r w:rsidR="00762865">
              <w:rPr>
                <w:sz w:val="22"/>
                <w:szCs w:val="22"/>
              </w:rPr>
              <w:t> </w:t>
            </w:r>
            <w:r w:rsidRPr="009A167E">
              <w:rPr>
                <w:sz w:val="22"/>
                <w:szCs w:val="22"/>
              </w:rPr>
              <w:t>Metodi</w:t>
            </w:r>
            <w:r w:rsidR="00762865" w:rsidRPr="009A167E">
              <w:rPr>
                <w:sz w:val="22"/>
                <w:szCs w:val="22"/>
              </w:rPr>
              <w:t>ckým pokynom č. 12,  v rámci ktorého je upravený spôsob</w:t>
            </w:r>
            <w:r w:rsidRPr="009A167E">
              <w:rPr>
                <w:sz w:val="22"/>
                <w:szCs w:val="22"/>
              </w:rPr>
              <w:t xml:space="preserve"> zadávania zákaziek a kontroly zákaziek vyhlásených osobou, ktorej verejný obstarávateľ poskytne 50% a menej finančných prostriedkov z nenávratného finančného príspevku (NFP)</w:t>
            </w:r>
            <w:r w:rsidR="00EF6B03" w:rsidRPr="009A167E">
              <w:rPr>
                <w:sz w:val="22"/>
                <w:szCs w:val="22"/>
              </w:rPr>
              <w:t>?</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BC461E"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EF6B03">
        <w:trPr>
          <w:trHeight w:val="2651"/>
        </w:trPr>
        <w:tc>
          <w:tcPr>
            <w:tcW w:w="774" w:type="dxa"/>
            <w:shd w:val="clear" w:color="auto" w:fill="auto"/>
            <w:noWrap/>
            <w:vAlign w:val="center"/>
          </w:tcPr>
          <w:p w:rsidR="006D56F1" w:rsidRPr="007001F1" w:rsidRDefault="009C31E1" w:rsidP="00EF6B03">
            <w:pPr>
              <w:jc w:val="center"/>
              <w:rPr>
                <w:color w:val="000000"/>
              </w:rPr>
            </w:pPr>
            <w:r>
              <w:rPr>
                <w:color w:val="000000"/>
                <w:sz w:val="22"/>
                <w:szCs w:val="22"/>
              </w:rPr>
              <w:t>5</w:t>
            </w:r>
          </w:p>
        </w:tc>
        <w:tc>
          <w:tcPr>
            <w:tcW w:w="4628" w:type="dxa"/>
            <w:gridSpan w:val="2"/>
            <w:shd w:val="clear" w:color="auto" w:fill="auto"/>
            <w:vAlign w:val="center"/>
          </w:tcPr>
          <w:p w:rsidR="006D56F1" w:rsidRPr="00776DCA" w:rsidRDefault="006D56F1" w:rsidP="00634A35">
            <w:pPr>
              <w:jc w:val="both"/>
              <w:rPr>
                <w:color w:val="000000"/>
              </w:rPr>
            </w:pPr>
            <w:r w:rsidRPr="00776DCA">
              <w:rPr>
                <w:sz w:val="22"/>
                <w:szCs w:val="22"/>
              </w:rPr>
              <w:t xml:space="preserve">Zaslal prijímateľ v deň ako zverejnil výzvu na predkladanie ponúk na svojom alebo inom vhodnom webovom sídle aj informáciu o tomto zverejnení v štruktúre </w:t>
            </w:r>
            <w:r w:rsidRPr="009A167E">
              <w:rPr>
                <w:sz w:val="22"/>
                <w:szCs w:val="22"/>
              </w:rPr>
              <w:t xml:space="preserve">požadovanej </w:t>
            </w:r>
            <w:r w:rsidR="00762865" w:rsidRPr="009A167E">
              <w:rPr>
                <w:sz w:val="22"/>
                <w:szCs w:val="22"/>
              </w:rPr>
              <w:t xml:space="preserve">Metodickým pokynom č. 12,  v rámci ktorého je upravený spôsob </w:t>
            </w:r>
            <w:r w:rsidRPr="009A167E">
              <w:rPr>
                <w:sz w:val="22"/>
                <w:szCs w:val="22"/>
              </w:rPr>
              <w:t>zadávania zákaziek a kontroly zákaziek vyhlásených osobou, ktorej verejný obstarávateľ poskytne 50% a menej finančných prostriedkov z nenávratného finančného príspevku (NFP)</w:t>
            </w:r>
            <w:r w:rsidRPr="00776DCA">
              <w:rPr>
                <w:sz w:val="22"/>
                <w:szCs w:val="22"/>
              </w:rPr>
              <w:t xml:space="preserve"> na </w:t>
            </w:r>
            <w:r w:rsidR="00CF468C">
              <w:rPr>
                <w:sz w:val="22"/>
                <w:szCs w:val="22"/>
              </w:rPr>
              <w:t>e-</w:t>
            </w:r>
            <w:r w:rsidRPr="00776DCA">
              <w:rPr>
                <w:sz w:val="22"/>
                <w:szCs w:val="22"/>
              </w:rPr>
              <w:t xml:space="preserve">mailový kontakt </w:t>
            </w:r>
            <w:hyperlink r:id="rId15" w:history="1">
              <w:r w:rsidRPr="009A167E">
                <w:rPr>
                  <w:rStyle w:val="Hypertextovprepojenie"/>
                  <w:sz w:val="22"/>
                  <w:szCs w:val="22"/>
                </w:rPr>
                <w:t>zakazkycko@vlada.gov.sk</w:t>
              </w:r>
            </w:hyperlink>
            <w:r w:rsidRPr="00776DCA">
              <w:rPr>
                <w:sz w:val="22"/>
                <w:szCs w:val="22"/>
              </w:rPr>
              <w:t xml:space="preserve">? </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9C31E1" w:rsidP="00EF6B03">
            <w:pPr>
              <w:jc w:val="center"/>
              <w:rPr>
                <w:color w:val="000000"/>
              </w:rPr>
            </w:pPr>
            <w:r>
              <w:rPr>
                <w:color w:val="000000"/>
                <w:sz w:val="22"/>
                <w:szCs w:val="22"/>
              </w:rPr>
              <w:t>6</w:t>
            </w:r>
          </w:p>
        </w:tc>
        <w:tc>
          <w:tcPr>
            <w:tcW w:w="4628" w:type="dxa"/>
            <w:gridSpan w:val="2"/>
            <w:shd w:val="clear" w:color="auto" w:fill="auto"/>
            <w:vAlign w:val="center"/>
          </w:tcPr>
          <w:p w:rsidR="006D56F1" w:rsidRPr="00776DCA" w:rsidRDefault="006D56F1" w:rsidP="00634A35">
            <w:pPr>
              <w:jc w:val="both"/>
              <w:rPr>
                <w:color w:val="000000"/>
              </w:rPr>
            </w:pPr>
            <w:r w:rsidRPr="00776DCA">
              <w:rPr>
                <w:sz w:val="22"/>
                <w:szCs w:val="22"/>
              </w:rPr>
              <w:t>Zaslal prijímateľ výzvu na predkladanie ponúk v rovnaký deň minimálne trom vybraným záu</w:t>
            </w:r>
            <w:r w:rsidRPr="00BC461E">
              <w:rPr>
                <w:sz w:val="22"/>
                <w:szCs w:val="22"/>
              </w:rPr>
              <w:t>jemcom, ktorí sú oprávnení dodávať tovar, uskutočňovať stavebné práce alebo poskytovať služby v rozsahu predmetu zákazky?</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762865" w:rsidRPr="007001F1" w:rsidTr="00634A35">
        <w:trPr>
          <w:trHeight w:val="20"/>
        </w:trPr>
        <w:tc>
          <w:tcPr>
            <w:tcW w:w="774" w:type="dxa"/>
            <w:shd w:val="clear" w:color="auto" w:fill="auto"/>
            <w:noWrap/>
            <w:vAlign w:val="center"/>
          </w:tcPr>
          <w:p w:rsidR="00762865" w:rsidRDefault="009C31E1" w:rsidP="00EF6B03">
            <w:pPr>
              <w:jc w:val="center"/>
              <w:rPr>
                <w:color w:val="000000"/>
              </w:rPr>
            </w:pPr>
            <w:r>
              <w:rPr>
                <w:color w:val="000000"/>
                <w:sz w:val="22"/>
                <w:szCs w:val="22"/>
              </w:rPr>
              <w:t>7</w:t>
            </w:r>
          </w:p>
        </w:tc>
        <w:tc>
          <w:tcPr>
            <w:tcW w:w="4628" w:type="dxa"/>
            <w:gridSpan w:val="2"/>
            <w:shd w:val="clear" w:color="auto" w:fill="auto"/>
            <w:vAlign w:val="center"/>
          </w:tcPr>
          <w:p w:rsidR="00762865" w:rsidRPr="00776DCA" w:rsidRDefault="00762865" w:rsidP="00634A35">
            <w:pPr>
              <w:jc w:val="both"/>
            </w:pPr>
            <w:r>
              <w:rPr>
                <w:sz w:val="22"/>
                <w:szCs w:val="22"/>
              </w:rPr>
              <w:t xml:space="preserve">V prípade, ak bola výzva </w:t>
            </w:r>
            <w:r w:rsidRPr="00776DCA">
              <w:rPr>
                <w:sz w:val="22"/>
                <w:szCs w:val="22"/>
              </w:rPr>
              <w:t>na predkladanie ponúk</w:t>
            </w:r>
            <w:r>
              <w:rPr>
                <w:sz w:val="22"/>
                <w:szCs w:val="22"/>
              </w:rPr>
              <w:t xml:space="preserve"> zaslaná menej ako trom záujemcom, bola výnimka zo strany prijímateľa riadne zdôvodnená a podložená relevantnými dôkazmi, že na trhu neexistuje viac ako 1 alebo 2 dodávatelia súvisiaci s predmetom zákazky? </w:t>
            </w:r>
          </w:p>
        </w:tc>
        <w:tc>
          <w:tcPr>
            <w:tcW w:w="567" w:type="dxa"/>
            <w:shd w:val="clear" w:color="auto" w:fill="auto"/>
            <w:vAlign w:val="center"/>
          </w:tcPr>
          <w:p w:rsidR="00762865" w:rsidRPr="00776DCA" w:rsidRDefault="00762865" w:rsidP="00634A35">
            <w:pPr>
              <w:jc w:val="center"/>
              <w:rPr>
                <w:color w:val="000000"/>
              </w:rPr>
            </w:pPr>
          </w:p>
        </w:tc>
        <w:tc>
          <w:tcPr>
            <w:tcW w:w="567" w:type="dxa"/>
            <w:shd w:val="clear" w:color="auto" w:fill="auto"/>
            <w:vAlign w:val="center"/>
          </w:tcPr>
          <w:p w:rsidR="00762865" w:rsidRPr="00776DCA" w:rsidRDefault="00762865" w:rsidP="00634A35">
            <w:pPr>
              <w:jc w:val="center"/>
              <w:rPr>
                <w:color w:val="000000"/>
              </w:rPr>
            </w:pPr>
          </w:p>
        </w:tc>
        <w:tc>
          <w:tcPr>
            <w:tcW w:w="776" w:type="dxa"/>
            <w:shd w:val="clear" w:color="auto" w:fill="auto"/>
            <w:vAlign w:val="center"/>
          </w:tcPr>
          <w:p w:rsidR="00762865" w:rsidRPr="00776DCA" w:rsidRDefault="00762865" w:rsidP="00634A35">
            <w:pPr>
              <w:jc w:val="center"/>
              <w:rPr>
                <w:color w:val="000000"/>
              </w:rPr>
            </w:pPr>
          </w:p>
        </w:tc>
        <w:tc>
          <w:tcPr>
            <w:tcW w:w="1775" w:type="dxa"/>
            <w:shd w:val="clear" w:color="auto" w:fill="auto"/>
            <w:vAlign w:val="center"/>
          </w:tcPr>
          <w:p w:rsidR="00762865" w:rsidRPr="00776DCA" w:rsidRDefault="00762865"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9C31E1" w:rsidP="00EF6B03">
            <w:pPr>
              <w:jc w:val="center"/>
              <w:rPr>
                <w:color w:val="000000"/>
              </w:rPr>
            </w:pPr>
            <w:r>
              <w:rPr>
                <w:color w:val="000000"/>
                <w:sz w:val="22"/>
                <w:szCs w:val="22"/>
              </w:rPr>
              <w:t>8</w:t>
            </w:r>
          </w:p>
        </w:tc>
        <w:tc>
          <w:tcPr>
            <w:tcW w:w="4628" w:type="dxa"/>
            <w:gridSpan w:val="2"/>
            <w:shd w:val="clear" w:color="auto" w:fill="auto"/>
            <w:vAlign w:val="center"/>
          </w:tcPr>
          <w:p w:rsidR="006D56F1" w:rsidRPr="00776DCA" w:rsidRDefault="006D56F1" w:rsidP="00634A35">
            <w:pPr>
              <w:pStyle w:val="Textkomentra"/>
              <w:jc w:val="both"/>
              <w:rPr>
                <w:sz w:val="22"/>
                <w:szCs w:val="22"/>
              </w:rPr>
            </w:pPr>
            <w:r w:rsidRPr="00776DCA">
              <w:rPr>
                <w:sz w:val="22"/>
                <w:szCs w:val="22"/>
              </w:rPr>
              <w:t>Bol predmet zákazky popísaný jednoznačne, jasne a určito?</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762865" w:rsidRPr="007001F1" w:rsidTr="00634A35">
        <w:trPr>
          <w:trHeight w:val="20"/>
        </w:trPr>
        <w:tc>
          <w:tcPr>
            <w:tcW w:w="774" w:type="dxa"/>
            <w:shd w:val="clear" w:color="auto" w:fill="auto"/>
            <w:noWrap/>
            <w:vAlign w:val="center"/>
          </w:tcPr>
          <w:p w:rsidR="00762865" w:rsidRDefault="009C31E1" w:rsidP="00EF6B03">
            <w:pPr>
              <w:jc w:val="center"/>
              <w:rPr>
                <w:color w:val="000000"/>
              </w:rPr>
            </w:pPr>
            <w:r>
              <w:rPr>
                <w:color w:val="000000"/>
                <w:sz w:val="22"/>
                <w:szCs w:val="22"/>
              </w:rPr>
              <w:t>9</w:t>
            </w:r>
          </w:p>
        </w:tc>
        <w:tc>
          <w:tcPr>
            <w:tcW w:w="4628" w:type="dxa"/>
            <w:gridSpan w:val="2"/>
            <w:shd w:val="clear" w:color="auto" w:fill="auto"/>
            <w:vAlign w:val="center"/>
          </w:tcPr>
          <w:p w:rsidR="00762865" w:rsidRPr="00776DCA" w:rsidRDefault="00762865" w:rsidP="00762865">
            <w:pPr>
              <w:pStyle w:val="Textkomentra"/>
              <w:jc w:val="both"/>
              <w:rPr>
                <w:sz w:val="22"/>
                <w:szCs w:val="22"/>
              </w:rPr>
            </w:pPr>
            <w:r>
              <w:rPr>
                <w:sz w:val="22"/>
                <w:szCs w:val="22"/>
              </w:rPr>
              <w:t>Bola lehota na predkladanie ponúk stanovená minimálne na 7 pracovných dní odo dňa zverejnenia výzvy na predkladanie ponúk v prípade zákaziek na tovary alebo služby, resp. 12 pracovných dní odo dňa zverejnenia výzvy na predkladanie ponúk v prípade zákaziek na stavebné práce?</w:t>
            </w:r>
          </w:p>
        </w:tc>
        <w:tc>
          <w:tcPr>
            <w:tcW w:w="567" w:type="dxa"/>
            <w:shd w:val="clear" w:color="auto" w:fill="auto"/>
            <w:vAlign w:val="center"/>
          </w:tcPr>
          <w:p w:rsidR="00762865" w:rsidRPr="00BC461E" w:rsidRDefault="00762865" w:rsidP="00634A35">
            <w:pPr>
              <w:jc w:val="center"/>
              <w:rPr>
                <w:color w:val="000000"/>
              </w:rPr>
            </w:pPr>
          </w:p>
        </w:tc>
        <w:tc>
          <w:tcPr>
            <w:tcW w:w="567" w:type="dxa"/>
            <w:shd w:val="clear" w:color="auto" w:fill="auto"/>
            <w:vAlign w:val="center"/>
          </w:tcPr>
          <w:p w:rsidR="00762865" w:rsidRPr="00776DCA" w:rsidRDefault="00762865" w:rsidP="00634A35">
            <w:pPr>
              <w:jc w:val="center"/>
              <w:rPr>
                <w:color w:val="000000"/>
              </w:rPr>
            </w:pPr>
          </w:p>
        </w:tc>
        <w:tc>
          <w:tcPr>
            <w:tcW w:w="776" w:type="dxa"/>
            <w:shd w:val="clear" w:color="auto" w:fill="auto"/>
            <w:vAlign w:val="center"/>
          </w:tcPr>
          <w:p w:rsidR="00762865" w:rsidRPr="00776DCA" w:rsidRDefault="00762865" w:rsidP="00634A35">
            <w:pPr>
              <w:jc w:val="center"/>
              <w:rPr>
                <w:color w:val="000000"/>
              </w:rPr>
            </w:pPr>
          </w:p>
        </w:tc>
        <w:tc>
          <w:tcPr>
            <w:tcW w:w="1775" w:type="dxa"/>
            <w:shd w:val="clear" w:color="auto" w:fill="auto"/>
            <w:vAlign w:val="center"/>
          </w:tcPr>
          <w:p w:rsidR="00762865" w:rsidRPr="00776DCA" w:rsidRDefault="00762865"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FE3D48" w:rsidP="009C31E1">
            <w:pPr>
              <w:jc w:val="center"/>
              <w:rPr>
                <w:color w:val="000000"/>
              </w:rPr>
            </w:pPr>
            <w:r>
              <w:rPr>
                <w:color w:val="000000"/>
                <w:sz w:val="22"/>
                <w:szCs w:val="22"/>
              </w:rPr>
              <w:t>1</w:t>
            </w:r>
            <w:r w:rsidR="009C31E1">
              <w:rPr>
                <w:color w:val="000000"/>
                <w:sz w:val="22"/>
                <w:szCs w:val="22"/>
              </w:rPr>
              <w:t>0</w:t>
            </w:r>
          </w:p>
        </w:tc>
        <w:tc>
          <w:tcPr>
            <w:tcW w:w="4628" w:type="dxa"/>
            <w:gridSpan w:val="2"/>
            <w:shd w:val="clear" w:color="auto" w:fill="auto"/>
            <w:vAlign w:val="center"/>
          </w:tcPr>
          <w:p w:rsidR="006D56F1" w:rsidRPr="00BC461E" w:rsidRDefault="006D56F1" w:rsidP="00BC461E">
            <w:pPr>
              <w:pStyle w:val="Textkomentra"/>
              <w:jc w:val="both"/>
              <w:rPr>
                <w:sz w:val="22"/>
                <w:szCs w:val="22"/>
              </w:rPr>
            </w:pPr>
            <w:r w:rsidRPr="00776DCA">
              <w:rPr>
                <w:sz w:val="22"/>
                <w:szCs w:val="22"/>
              </w:rPr>
              <w:t xml:space="preserve">Určil </w:t>
            </w:r>
            <w:r w:rsidR="00BC461E">
              <w:rPr>
                <w:sz w:val="22"/>
                <w:szCs w:val="22"/>
              </w:rPr>
              <w:t>p</w:t>
            </w:r>
            <w:r w:rsidRPr="00776DCA">
              <w:rPr>
                <w:sz w:val="22"/>
                <w:szCs w:val="22"/>
              </w:rPr>
              <w:t>rijímateľ technické požiadavky v opise predmetu zákazky</w:t>
            </w:r>
            <w:r w:rsidRPr="00BC461E">
              <w:rPr>
                <w:sz w:val="22"/>
                <w:szCs w:val="22"/>
              </w:rPr>
              <w:t xml:space="preserve"> nediskriminačne a tak. že sa neodvolával najmä na konkrétneho výrobcu alebo značku? Umožnil predkladanie ekvivalentných produktov?</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6D56F1" w:rsidP="00EF6B03">
            <w:pPr>
              <w:jc w:val="center"/>
              <w:rPr>
                <w:color w:val="000000"/>
              </w:rPr>
            </w:pPr>
            <w:r>
              <w:rPr>
                <w:color w:val="000000"/>
                <w:sz w:val="22"/>
                <w:szCs w:val="22"/>
              </w:rPr>
              <w:t>1</w:t>
            </w:r>
            <w:r w:rsidR="009C31E1">
              <w:rPr>
                <w:color w:val="000000"/>
                <w:sz w:val="22"/>
                <w:szCs w:val="22"/>
              </w:rPr>
              <w:t>1</w:t>
            </w:r>
          </w:p>
        </w:tc>
        <w:tc>
          <w:tcPr>
            <w:tcW w:w="4628" w:type="dxa"/>
            <w:gridSpan w:val="2"/>
            <w:shd w:val="clear" w:color="auto" w:fill="auto"/>
            <w:vAlign w:val="center"/>
          </w:tcPr>
          <w:p w:rsidR="006D56F1" w:rsidRPr="00776DCA" w:rsidRDefault="006D56F1" w:rsidP="00634A35">
            <w:pPr>
              <w:jc w:val="both"/>
              <w:rPr>
                <w:color w:val="000000"/>
              </w:rPr>
            </w:pPr>
            <w:r w:rsidRPr="00776DCA">
              <w:rPr>
                <w:sz w:val="22"/>
                <w:szCs w:val="22"/>
              </w:rPr>
              <w:t xml:space="preserve">Ak si </w:t>
            </w:r>
            <w:r w:rsidR="00BC461E">
              <w:rPr>
                <w:sz w:val="22"/>
                <w:szCs w:val="22"/>
              </w:rPr>
              <w:t>p</w:t>
            </w:r>
            <w:r w:rsidRPr="00776DCA">
              <w:rPr>
                <w:sz w:val="22"/>
                <w:szCs w:val="22"/>
              </w:rPr>
              <w:t>rijímateľ určil podmienky účasti týkajúce sa finančného a ekonomického postavenia a technickej alebo odborne</w:t>
            </w:r>
            <w:r w:rsidRPr="00BC461E">
              <w:rPr>
                <w:sz w:val="22"/>
                <w:szCs w:val="22"/>
              </w:rPr>
              <w:t>j spôsobilosti, boli tieto nastavené nediskriminačne?</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6D56F1" w:rsidP="00EF6B03">
            <w:pPr>
              <w:jc w:val="center"/>
              <w:rPr>
                <w:color w:val="000000"/>
              </w:rPr>
            </w:pPr>
            <w:r>
              <w:rPr>
                <w:color w:val="000000"/>
                <w:sz w:val="22"/>
                <w:szCs w:val="22"/>
              </w:rPr>
              <w:t>1</w:t>
            </w:r>
            <w:r w:rsidR="009C31E1">
              <w:rPr>
                <w:color w:val="000000"/>
                <w:sz w:val="22"/>
                <w:szCs w:val="22"/>
              </w:rPr>
              <w:t>2</w:t>
            </w:r>
          </w:p>
        </w:tc>
        <w:tc>
          <w:tcPr>
            <w:tcW w:w="4628" w:type="dxa"/>
            <w:gridSpan w:val="2"/>
            <w:shd w:val="clear" w:color="auto" w:fill="auto"/>
            <w:vAlign w:val="center"/>
          </w:tcPr>
          <w:p w:rsidR="006D56F1" w:rsidRPr="00BC461E" w:rsidRDefault="006D56F1" w:rsidP="00634A35">
            <w:pPr>
              <w:jc w:val="both"/>
              <w:rPr>
                <w:color w:val="000000"/>
              </w:rPr>
            </w:pPr>
            <w:r w:rsidRPr="00776DCA">
              <w:rPr>
                <w:sz w:val="22"/>
                <w:szCs w:val="22"/>
              </w:rPr>
              <w:t xml:space="preserve">Ak si </w:t>
            </w:r>
            <w:r w:rsidR="00BC461E">
              <w:rPr>
                <w:sz w:val="22"/>
                <w:szCs w:val="22"/>
              </w:rPr>
              <w:t>p</w:t>
            </w:r>
            <w:r w:rsidRPr="00776DCA">
              <w:rPr>
                <w:sz w:val="22"/>
                <w:szCs w:val="22"/>
              </w:rPr>
              <w:t>rijímateľ určil podmienky účasti týkajúce sa finančného a ekonomického postavenia a technickej alebo odbornej spôsobilosti, vyhodnotil ich prijímateľ v súlade s tým, ako ich určil?</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04690F" w:rsidRPr="007001F1" w:rsidTr="00634A35">
        <w:trPr>
          <w:trHeight w:val="20"/>
        </w:trPr>
        <w:tc>
          <w:tcPr>
            <w:tcW w:w="774" w:type="dxa"/>
            <w:shd w:val="clear" w:color="auto" w:fill="auto"/>
            <w:noWrap/>
            <w:vAlign w:val="center"/>
          </w:tcPr>
          <w:p w:rsidR="0004690F" w:rsidRDefault="00FE3D48" w:rsidP="00EF6B03">
            <w:pPr>
              <w:jc w:val="center"/>
              <w:rPr>
                <w:color w:val="000000"/>
              </w:rPr>
            </w:pPr>
            <w:r>
              <w:rPr>
                <w:color w:val="000000"/>
                <w:sz w:val="22"/>
                <w:szCs w:val="22"/>
              </w:rPr>
              <w:lastRenderedPageBreak/>
              <w:t>1</w:t>
            </w:r>
            <w:r w:rsidR="009C31E1">
              <w:rPr>
                <w:color w:val="000000"/>
                <w:sz w:val="22"/>
                <w:szCs w:val="22"/>
              </w:rPr>
              <w:t>3</w:t>
            </w:r>
          </w:p>
        </w:tc>
        <w:tc>
          <w:tcPr>
            <w:tcW w:w="4628" w:type="dxa"/>
            <w:gridSpan w:val="2"/>
            <w:shd w:val="clear" w:color="auto" w:fill="auto"/>
            <w:vAlign w:val="center"/>
          </w:tcPr>
          <w:p w:rsidR="0004690F" w:rsidRPr="00776DCA" w:rsidRDefault="0004690F" w:rsidP="00634A35">
            <w:pPr>
              <w:jc w:val="both"/>
            </w:pPr>
            <w:r w:rsidRPr="007001F1">
              <w:rPr>
                <w:sz w:val="22"/>
                <w:szCs w:val="22"/>
              </w:rPr>
              <w:t>Postupoval prijímateľ pri vyhodnocovaní predložených ponúk v súlade s výzvou na súťaž</w:t>
            </w:r>
            <w:r>
              <w:rPr>
                <w:sz w:val="22"/>
                <w:szCs w:val="22"/>
              </w:rPr>
              <w:t>?</w:t>
            </w:r>
          </w:p>
        </w:tc>
        <w:tc>
          <w:tcPr>
            <w:tcW w:w="567" w:type="dxa"/>
            <w:shd w:val="clear" w:color="auto" w:fill="auto"/>
            <w:vAlign w:val="center"/>
          </w:tcPr>
          <w:p w:rsidR="0004690F" w:rsidRPr="00776DCA" w:rsidRDefault="0004690F" w:rsidP="00634A35">
            <w:pPr>
              <w:jc w:val="center"/>
              <w:rPr>
                <w:color w:val="000000"/>
              </w:rPr>
            </w:pPr>
          </w:p>
        </w:tc>
        <w:tc>
          <w:tcPr>
            <w:tcW w:w="567" w:type="dxa"/>
            <w:shd w:val="clear" w:color="auto" w:fill="auto"/>
            <w:vAlign w:val="center"/>
          </w:tcPr>
          <w:p w:rsidR="0004690F" w:rsidRPr="00776DCA" w:rsidRDefault="0004690F" w:rsidP="00634A35">
            <w:pPr>
              <w:jc w:val="center"/>
              <w:rPr>
                <w:color w:val="000000"/>
              </w:rPr>
            </w:pPr>
          </w:p>
        </w:tc>
        <w:tc>
          <w:tcPr>
            <w:tcW w:w="776" w:type="dxa"/>
            <w:shd w:val="clear" w:color="auto" w:fill="auto"/>
            <w:vAlign w:val="center"/>
          </w:tcPr>
          <w:p w:rsidR="0004690F" w:rsidRPr="00776DCA" w:rsidRDefault="0004690F" w:rsidP="00634A35">
            <w:pPr>
              <w:jc w:val="center"/>
              <w:rPr>
                <w:color w:val="000000"/>
              </w:rPr>
            </w:pPr>
          </w:p>
        </w:tc>
        <w:tc>
          <w:tcPr>
            <w:tcW w:w="1775" w:type="dxa"/>
            <w:shd w:val="clear" w:color="auto" w:fill="auto"/>
            <w:vAlign w:val="center"/>
          </w:tcPr>
          <w:p w:rsidR="0004690F" w:rsidRPr="00776DCA" w:rsidRDefault="0004690F"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6D56F1" w:rsidP="00EF6B03">
            <w:pPr>
              <w:jc w:val="center"/>
              <w:rPr>
                <w:color w:val="000000"/>
              </w:rPr>
            </w:pPr>
            <w:r>
              <w:rPr>
                <w:color w:val="000000"/>
                <w:sz w:val="22"/>
                <w:szCs w:val="22"/>
              </w:rPr>
              <w:t>1</w:t>
            </w:r>
            <w:r w:rsidR="009C31E1">
              <w:rPr>
                <w:color w:val="000000"/>
                <w:sz w:val="22"/>
                <w:szCs w:val="22"/>
              </w:rPr>
              <w:t>4</w:t>
            </w:r>
          </w:p>
        </w:tc>
        <w:tc>
          <w:tcPr>
            <w:tcW w:w="4628" w:type="dxa"/>
            <w:gridSpan w:val="2"/>
            <w:shd w:val="clear" w:color="auto" w:fill="auto"/>
            <w:vAlign w:val="center"/>
          </w:tcPr>
          <w:p w:rsidR="006D56F1" w:rsidRPr="00776DCA" w:rsidRDefault="006D56F1" w:rsidP="00634A35">
            <w:pPr>
              <w:jc w:val="both"/>
            </w:pPr>
            <w:r w:rsidRPr="00776DCA">
              <w:rPr>
                <w:sz w:val="22"/>
                <w:szCs w:val="22"/>
              </w:rPr>
              <w:t>Doručil úspešný uchádzač v stanovenej lehote doklady preukazujúce splnenie podmienok účasti týkajúce sa finančného a ekonomického postavenia a technickej alebo odbornej spôsobilosti?</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6D56F1" w:rsidP="00EF6B03">
            <w:pPr>
              <w:jc w:val="center"/>
              <w:rPr>
                <w:color w:val="000000"/>
              </w:rPr>
            </w:pPr>
            <w:r>
              <w:rPr>
                <w:color w:val="000000"/>
                <w:sz w:val="22"/>
                <w:szCs w:val="22"/>
              </w:rPr>
              <w:t>1</w:t>
            </w:r>
            <w:r w:rsidR="009C31E1">
              <w:rPr>
                <w:color w:val="000000"/>
                <w:sz w:val="22"/>
                <w:szCs w:val="22"/>
              </w:rPr>
              <w:t>5</w:t>
            </w:r>
          </w:p>
        </w:tc>
        <w:tc>
          <w:tcPr>
            <w:tcW w:w="4628" w:type="dxa"/>
            <w:gridSpan w:val="2"/>
            <w:shd w:val="clear" w:color="auto" w:fill="auto"/>
            <w:vAlign w:val="center"/>
          </w:tcPr>
          <w:p w:rsidR="006D56F1" w:rsidRPr="00776DCA" w:rsidRDefault="006D56F1" w:rsidP="00901DE9">
            <w:pPr>
              <w:jc w:val="both"/>
            </w:pPr>
            <w:r w:rsidRPr="00776DCA">
              <w:rPr>
                <w:sz w:val="22"/>
                <w:szCs w:val="22"/>
              </w:rPr>
              <w:t>Vyhotovil prijímateľ z priebehu zadávania zákazky záznam z prie</w:t>
            </w:r>
            <w:r w:rsidRPr="00BC461E">
              <w:rPr>
                <w:sz w:val="22"/>
                <w:szCs w:val="22"/>
              </w:rPr>
              <w:t>skumu trhu, so všetkými požadovanými náležitosťami</w:t>
            </w:r>
            <w:r w:rsidRPr="00776DCA">
              <w:rPr>
                <w:sz w:val="22"/>
                <w:szCs w:val="22"/>
              </w:rPr>
              <w:t xml:space="preserve"> podľa </w:t>
            </w:r>
            <w:r w:rsidR="00901DE9" w:rsidRPr="009A167E">
              <w:rPr>
                <w:sz w:val="22"/>
                <w:szCs w:val="22"/>
              </w:rPr>
              <w:t>Metodického pokynu č. 12,  v rámci ktorého je upravený spôsob</w:t>
            </w:r>
            <w:r w:rsidRPr="009A167E">
              <w:rPr>
                <w:sz w:val="22"/>
                <w:szCs w:val="22"/>
              </w:rPr>
              <w:t xml:space="preserve"> zadávania zákaziek a kontroly zákaziek vyhlásených osobou, ktorej verejný obstarávateľ poskytne 50% a menej finančných prostriedkov z nenávratného finančného príspevku (NFP)</w:t>
            </w:r>
            <w:r w:rsidRPr="00776DCA">
              <w:rPr>
                <w:sz w:val="22"/>
                <w:szCs w:val="22"/>
              </w:rPr>
              <w:t>?</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901DE9" w:rsidRPr="007001F1" w:rsidTr="00634A35">
        <w:trPr>
          <w:trHeight w:val="20"/>
        </w:trPr>
        <w:tc>
          <w:tcPr>
            <w:tcW w:w="774" w:type="dxa"/>
            <w:shd w:val="clear" w:color="auto" w:fill="auto"/>
            <w:noWrap/>
            <w:vAlign w:val="center"/>
          </w:tcPr>
          <w:p w:rsidR="00901DE9" w:rsidRDefault="00FE3D48" w:rsidP="00EF6B03">
            <w:pPr>
              <w:jc w:val="center"/>
              <w:rPr>
                <w:color w:val="000000"/>
              </w:rPr>
            </w:pPr>
            <w:r>
              <w:rPr>
                <w:color w:val="000000"/>
                <w:sz w:val="22"/>
                <w:szCs w:val="22"/>
              </w:rPr>
              <w:t>1</w:t>
            </w:r>
            <w:r w:rsidR="009C31E1">
              <w:rPr>
                <w:color w:val="000000"/>
                <w:sz w:val="22"/>
                <w:szCs w:val="22"/>
              </w:rPr>
              <w:t>6</w:t>
            </w:r>
          </w:p>
        </w:tc>
        <w:tc>
          <w:tcPr>
            <w:tcW w:w="4628" w:type="dxa"/>
            <w:gridSpan w:val="2"/>
            <w:shd w:val="clear" w:color="auto" w:fill="auto"/>
            <w:vAlign w:val="center"/>
          </w:tcPr>
          <w:p w:rsidR="00901DE9" w:rsidRPr="00776DCA" w:rsidRDefault="00901DE9" w:rsidP="00901DE9">
            <w:pPr>
              <w:jc w:val="both"/>
            </w:pPr>
            <w:r>
              <w:rPr>
                <w:sz w:val="22"/>
                <w:szCs w:val="22"/>
              </w:rPr>
              <w:t>Bol záznam z prieskumu trhu zverejnený na webovom sídle prijímateľa do 5 dní od dátumu vyhodnotenia ponúk?</w:t>
            </w:r>
          </w:p>
        </w:tc>
        <w:tc>
          <w:tcPr>
            <w:tcW w:w="567" w:type="dxa"/>
            <w:shd w:val="clear" w:color="auto" w:fill="auto"/>
            <w:vAlign w:val="center"/>
          </w:tcPr>
          <w:p w:rsidR="00901DE9" w:rsidRPr="00BC461E" w:rsidRDefault="00901DE9" w:rsidP="00634A35">
            <w:pPr>
              <w:jc w:val="center"/>
              <w:rPr>
                <w:color w:val="000000"/>
              </w:rPr>
            </w:pPr>
          </w:p>
        </w:tc>
        <w:tc>
          <w:tcPr>
            <w:tcW w:w="567" w:type="dxa"/>
            <w:shd w:val="clear" w:color="auto" w:fill="auto"/>
            <w:vAlign w:val="center"/>
          </w:tcPr>
          <w:p w:rsidR="00901DE9" w:rsidRPr="00776DCA" w:rsidRDefault="00901DE9" w:rsidP="00634A35">
            <w:pPr>
              <w:jc w:val="center"/>
              <w:rPr>
                <w:color w:val="000000"/>
              </w:rPr>
            </w:pPr>
          </w:p>
        </w:tc>
        <w:tc>
          <w:tcPr>
            <w:tcW w:w="776" w:type="dxa"/>
            <w:shd w:val="clear" w:color="auto" w:fill="auto"/>
            <w:vAlign w:val="center"/>
          </w:tcPr>
          <w:p w:rsidR="00901DE9" w:rsidRPr="00776DCA" w:rsidRDefault="00901DE9" w:rsidP="00634A35">
            <w:pPr>
              <w:jc w:val="center"/>
              <w:rPr>
                <w:color w:val="000000"/>
              </w:rPr>
            </w:pPr>
          </w:p>
        </w:tc>
        <w:tc>
          <w:tcPr>
            <w:tcW w:w="1775" w:type="dxa"/>
            <w:shd w:val="clear" w:color="auto" w:fill="auto"/>
            <w:vAlign w:val="center"/>
          </w:tcPr>
          <w:p w:rsidR="00901DE9" w:rsidRPr="00776DCA" w:rsidRDefault="00901DE9"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6D56F1" w:rsidP="00EF6B03">
            <w:pPr>
              <w:jc w:val="center"/>
              <w:rPr>
                <w:color w:val="000000"/>
              </w:rPr>
            </w:pPr>
            <w:r>
              <w:rPr>
                <w:color w:val="000000"/>
                <w:sz w:val="22"/>
                <w:szCs w:val="22"/>
              </w:rPr>
              <w:t>1</w:t>
            </w:r>
            <w:r w:rsidR="009C31E1">
              <w:rPr>
                <w:color w:val="000000"/>
                <w:sz w:val="22"/>
                <w:szCs w:val="22"/>
              </w:rPr>
              <w:t>7</w:t>
            </w:r>
          </w:p>
        </w:tc>
        <w:tc>
          <w:tcPr>
            <w:tcW w:w="4628" w:type="dxa"/>
            <w:gridSpan w:val="2"/>
            <w:shd w:val="clear" w:color="auto" w:fill="auto"/>
            <w:vAlign w:val="center"/>
          </w:tcPr>
          <w:p w:rsidR="006D56F1" w:rsidRPr="00776DCA" w:rsidRDefault="006D56F1" w:rsidP="00634A35">
            <w:pPr>
              <w:pStyle w:val="Textkomentra"/>
              <w:jc w:val="both"/>
              <w:rPr>
                <w:sz w:val="22"/>
                <w:szCs w:val="22"/>
              </w:rPr>
            </w:pPr>
            <w:r w:rsidRPr="00776DCA">
              <w:rPr>
                <w:sz w:val="22"/>
                <w:szCs w:val="22"/>
              </w:rPr>
              <w:t>Boli kritériá na vyhodnotenie ponúk stanovené nediskriminačne?</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BE605A" w:rsidRPr="007001F1" w:rsidTr="00634A35">
        <w:trPr>
          <w:trHeight w:val="20"/>
        </w:trPr>
        <w:tc>
          <w:tcPr>
            <w:tcW w:w="774" w:type="dxa"/>
            <w:shd w:val="clear" w:color="auto" w:fill="auto"/>
            <w:noWrap/>
            <w:vAlign w:val="center"/>
          </w:tcPr>
          <w:p w:rsidR="00BE605A" w:rsidRDefault="00FE3D48" w:rsidP="00EF6B03">
            <w:pPr>
              <w:jc w:val="center"/>
              <w:rPr>
                <w:color w:val="000000"/>
              </w:rPr>
            </w:pPr>
            <w:r>
              <w:rPr>
                <w:color w:val="000000"/>
                <w:sz w:val="22"/>
                <w:szCs w:val="22"/>
              </w:rPr>
              <w:t>1</w:t>
            </w:r>
            <w:r w:rsidR="009C31E1">
              <w:rPr>
                <w:color w:val="000000"/>
                <w:sz w:val="22"/>
                <w:szCs w:val="22"/>
              </w:rPr>
              <w:t>8</w:t>
            </w:r>
          </w:p>
        </w:tc>
        <w:tc>
          <w:tcPr>
            <w:tcW w:w="4628" w:type="dxa"/>
            <w:gridSpan w:val="2"/>
            <w:shd w:val="clear" w:color="auto" w:fill="auto"/>
            <w:vAlign w:val="center"/>
          </w:tcPr>
          <w:p w:rsidR="00BE605A" w:rsidRPr="00776DCA" w:rsidRDefault="00BE605A" w:rsidP="00634A35">
            <w:pPr>
              <w:pStyle w:val="Textkomentra"/>
              <w:jc w:val="both"/>
              <w:rPr>
                <w:sz w:val="22"/>
                <w:szCs w:val="22"/>
              </w:rPr>
            </w:pPr>
            <w:r w:rsidRPr="007001F1">
              <w:rPr>
                <w:sz w:val="22"/>
                <w:szCs w:val="22"/>
              </w:rPr>
              <w:t>V prípade, že prijímateľovi nebola predložená ani jedna ponuka a následne došlo k rokovaniu s jedným alebo viacerými záujemcami</w:t>
            </w:r>
            <w:r>
              <w:rPr>
                <w:sz w:val="22"/>
                <w:szCs w:val="22"/>
              </w:rPr>
              <w:t>,</w:t>
            </w:r>
            <w:r w:rsidRPr="007001F1">
              <w:rPr>
                <w:sz w:val="22"/>
                <w:szCs w:val="22"/>
              </w:rPr>
              <w:t xml:space="preserve"> boli splnené podmienky pre toto rokovanie v zmysle </w:t>
            </w:r>
            <w:r w:rsidR="00510AB5" w:rsidRPr="009A167E">
              <w:rPr>
                <w:sz w:val="22"/>
                <w:szCs w:val="22"/>
              </w:rPr>
              <w:t>Metodického pokynu č. 12</w:t>
            </w:r>
            <w:r w:rsidRPr="007001F1">
              <w:rPr>
                <w:sz w:val="22"/>
                <w:szCs w:val="22"/>
              </w:rPr>
              <w:t>?</w:t>
            </w:r>
          </w:p>
        </w:tc>
        <w:tc>
          <w:tcPr>
            <w:tcW w:w="567" w:type="dxa"/>
            <w:shd w:val="clear" w:color="auto" w:fill="auto"/>
            <w:vAlign w:val="center"/>
          </w:tcPr>
          <w:p w:rsidR="00BE605A" w:rsidRPr="00BC461E" w:rsidRDefault="00BE605A" w:rsidP="00634A35">
            <w:pPr>
              <w:jc w:val="center"/>
              <w:rPr>
                <w:color w:val="000000"/>
              </w:rPr>
            </w:pPr>
          </w:p>
        </w:tc>
        <w:tc>
          <w:tcPr>
            <w:tcW w:w="567" w:type="dxa"/>
            <w:shd w:val="clear" w:color="auto" w:fill="auto"/>
            <w:vAlign w:val="center"/>
          </w:tcPr>
          <w:p w:rsidR="00BE605A" w:rsidRPr="00776DCA" w:rsidRDefault="00BE605A" w:rsidP="00634A35">
            <w:pPr>
              <w:jc w:val="center"/>
              <w:rPr>
                <w:color w:val="000000"/>
              </w:rPr>
            </w:pPr>
          </w:p>
        </w:tc>
        <w:tc>
          <w:tcPr>
            <w:tcW w:w="776" w:type="dxa"/>
            <w:shd w:val="clear" w:color="auto" w:fill="auto"/>
            <w:vAlign w:val="center"/>
          </w:tcPr>
          <w:p w:rsidR="00BE605A" w:rsidRPr="00776DCA" w:rsidRDefault="00BE605A" w:rsidP="00634A35">
            <w:pPr>
              <w:jc w:val="center"/>
              <w:rPr>
                <w:color w:val="000000"/>
              </w:rPr>
            </w:pPr>
          </w:p>
        </w:tc>
        <w:tc>
          <w:tcPr>
            <w:tcW w:w="1775" w:type="dxa"/>
            <w:shd w:val="clear" w:color="auto" w:fill="auto"/>
            <w:vAlign w:val="center"/>
          </w:tcPr>
          <w:p w:rsidR="00BE605A" w:rsidRPr="00776DCA" w:rsidRDefault="00BE605A"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9C31E1" w:rsidP="00634A35">
            <w:pPr>
              <w:jc w:val="center"/>
              <w:rPr>
                <w:color w:val="000000"/>
              </w:rPr>
            </w:pPr>
            <w:r>
              <w:rPr>
                <w:color w:val="000000"/>
                <w:sz w:val="22"/>
                <w:szCs w:val="22"/>
              </w:rPr>
              <w:t>19</w:t>
            </w:r>
          </w:p>
        </w:tc>
        <w:tc>
          <w:tcPr>
            <w:tcW w:w="4628" w:type="dxa"/>
            <w:gridSpan w:val="2"/>
            <w:shd w:val="clear" w:color="auto" w:fill="auto"/>
            <w:vAlign w:val="center"/>
          </w:tcPr>
          <w:p w:rsidR="006D56F1" w:rsidRPr="00BC461E" w:rsidRDefault="006D56F1" w:rsidP="00634A35">
            <w:pPr>
              <w:pStyle w:val="Textkomentra"/>
              <w:jc w:val="both"/>
              <w:rPr>
                <w:sz w:val="22"/>
                <w:szCs w:val="22"/>
              </w:rPr>
            </w:pPr>
            <w:r w:rsidRPr="00776DCA">
              <w:rPr>
                <w:sz w:val="22"/>
                <w:szCs w:val="22"/>
              </w:rPr>
              <w:t xml:space="preserve">Nebol pri zadávaní zákazky identifikovaný konflikt záujmov (posudzuje sa analogicky podľa § 23 ZVO)?  </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FE3D48" w:rsidP="00634A35">
            <w:pPr>
              <w:jc w:val="center"/>
              <w:rPr>
                <w:color w:val="000000"/>
              </w:rPr>
            </w:pPr>
            <w:r>
              <w:rPr>
                <w:color w:val="000000"/>
                <w:sz w:val="22"/>
                <w:szCs w:val="22"/>
              </w:rPr>
              <w:t>2</w:t>
            </w:r>
            <w:r w:rsidR="009C31E1">
              <w:rPr>
                <w:color w:val="000000"/>
                <w:sz w:val="22"/>
                <w:szCs w:val="22"/>
              </w:rPr>
              <w:t>0</w:t>
            </w:r>
          </w:p>
        </w:tc>
        <w:tc>
          <w:tcPr>
            <w:tcW w:w="4628" w:type="dxa"/>
            <w:gridSpan w:val="2"/>
            <w:shd w:val="clear" w:color="auto" w:fill="auto"/>
            <w:vAlign w:val="center"/>
          </w:tcPr>
          <w:p w:rsidR="006D56F1" w:rsidRPr="00BC461E" w:rsidRDefault="006D56F1" w:rsidP="00634A35">
            <w:pPr>
              <w:pStyle w:val="Textkomentra"/>
              <w:jc w:val="both"/>
              <w:rPr>
                <w:sz w:val="22"/>
                <w:szCs w:val="22"/>
              </w:rPr>
            </w:pPr>
            <w:r w:rsidRPr="00776DCA">
              <w:rPr>
                <w:sz w:val="22"/>
                <w:szCs w:val="22"/>
              </w:rPr>
              <w:t>Boli v prípade konfliktu záujmov prijaté primerané opatrenia a vykonaná náprav</w:t>
            </w:r>
            <w:r w:rsidRPr="00BC461E">
              <w:rPr>
                <w:sz w:val="22"/>
                <w:szCs w:val="22"/>
              </w:rPr>
              <w:t>a?</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FE3D48" w:rsidP="00634A35">
            <w:pPr>
              <w:jc w:val="center"/>
              <w:rPr>
                <w:color w:val="000000"/>
              </w:rPr>
            </w:pPr>
            <w:r>
              <w:rPr>
                <w:color w:val="000000"/>
                <w:sz w:val="22"/>
                <w:szCs w:val="22"/>
              </w:rPr>
              <w:t>2</w:t>
            </w:r>
            <w:r w:rsidR="009C31E1">
              <w:rPr>
                <w:color w:val="000000"/>
                <w:sz w:val="22"/>
                <w:szCs w:val="22"/>
              </w:rPr>
              <w:t>1</w:t>
            </w:r>
          </w:p>
        </w:tc>
        <w:tc>
          <w:tcPr>
            <w:tcW w:w="4628" w:type="dxa"/>
            <w:gridSpan w:val="2"/>
            <w:shd w:val="clear" w:color="auto" w:fill="auto"/>
            <w:vAlign w:val="center"/>
          </w:tcPr>
          <w:p w:rsidR="006D56F1" w:rsidRPr="00776DCA" w:rsidRDefault="006D56F1" w:rsidP="00634A35">
            <w:pPr>
              <w:jc w:val="both"/>
            </w:pPr>
            <w:r w:rsidRPr="00776DCA">
              <w:rPr>
                <w:sz w:val="22"/>
                <w:szCs w:val="22"/>
              </w:rPr>
              <w:t>Je zmluva uzavretá v súlade s výzvou na predkladanie ponúk a s ponukou úspešného uchádzača?</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FE3D48" w:rsidP="00634A35">
            <w:pPr>
              <w:jc w:val="center"/>
              <w:rPr>
                <w:color w:val="000000"/>
              </w:rPr>
            </w:pPr>
            <w:r>
              <w:rPr>
                <w:color w:val="000000"/>
                <w:sz w:val="22"/>
                <w:szCs w:val="22"/>
              </w:rPr>
              <w:t>2</w:t>
            </w:r>
            <w:r w:rsidR="009C31E1">
              <w:rPr>
                <w:color w:val="000000"/>
                <w:sz w:val="22"/>
                <w:szCs w:val="22"/>
              </w:rPr>
              <w:t>2</w:t>
            </w:r>
          </w:p>
        </w:tc>
        <w:tc>
          <w:tcPr>
            <w:tcW w:w="4628" w:type="dxa"/>
            <w:gridSpan w:val="2"/>
            <w:shd w:val="clear" w:color="auto" w:fill="auto"/>
            <w:vAlign w:val="center"/>
          </w:tcPr>
          <w:p w:rsidR="006D56F1" w:rsidRPr="00776DCA" w:rsidRDefault="006D56F1" w:rsidP="00634A35">
            <w:pPr>
              <w:jc w:val="both"/>
            </w:pPr>
            <w:r w:rsidRPr="00776DCA">
              <w:rPr>
                <w:sz w:val="22"/>
                <w:szCs w:val="22"/>
              </w:rPr>
              <w:t>Má výsledná zmluva všetky požadované náležitosti</w:t>
            </w:r>
            <w:r w:rsidRPr="00BC461E">
              <w:rPr>
                <w:sz w:val="22"/>
                <w:szCs w:val="22"/>
              </w:rPr>
              <w:t xml:space="preserve"> podľa </w:t>
            </w:r>
            <w:r w:rsidR="00901DE9" w:rsidRPr="009A167E">
              <w:rPr>
                <w:sz w:val="22"/>
                <w:szCs w:val="22"/>
              </w:rPr>
              <w:t>Metodického pokynu č. 12,  v rámci ktorého je upravený spôsob</w:t>
            </w:r>
            <w:r w:rsidRPr="009A167E">
              <w:rPr>
                <w:sz w:val="22"/>
                <w:szCs w:val="22"/>
              </w:rPr>
              <w:t xml:space="preserve"> zadávania zákaziek a kontroly zákaziek vyhlásených osobou, ktorej verejný obstarávateľ poskytne 50% a menej finančných prostriedkov z nenávratného finančného príspevku (NFP)</w:t>
            </w:r>
            <w:r w:rsidRPr="00776DCA">
              <w:rPr>
                <w:sz w:val="22"/>
                <w:szCs w:val="22"/>
              </w:rPr>
              <w:t>?</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04690F" w:rsidRPr="007001F1" w:rsidTr="00634A35">
        <w:trPr>
          <w:trHeight w:val="20"/>
        </w:trPr>
        <w:tc>
          <w:tcPr>
            <w:tcW w:w="774" w:type="dxa"/>
            <w:vMerge w:val="restart"/>
            <w:shd w:val="clear" w:color="auto" w:fill="auto"/>
            <w:noWrap/>
            <w:vAlign w:val="center"/>
          </w:tcPr>
          <w:p w:rsidR="0004690F" w:rsidRDefault="00FE3D48" w:rsidP="00634A35">
            <w:pPr>
              <w:jc w:val="center"/>
              <w:rPr>
                <w:color w:val="000000"/>
              </w:rPr>
            </w:pPr>
            <w:r>
              <w:rPr>
                <w:color w:val="000000"/>
                <w:sz w:val="22"/>
                <w:szCs w:val="22"/>
              </w:rPr>
              <w:t>2</w:t>
            </w:r>
            <w:r w:rsidR="009C31E1">
              <w:rPr>
                <w:color w:val="000000"/>
                <w:sz w:val="22"/>
                <w:szCs w:val="22"/>
              </w:rPr>
              <w:t>3</w:t>
            </w:r>
          </w:p>
        </w:tc>
        <w:tc>
          <w:tcPr>
            <w:tcW w:w="4628" w:type="dxa"/>
            <w:gridSpan w:val="2"/>
            <w:shd w:val="clear" w:color="auto" w:fill="auto"/>
            <w:vAlign w:val="center"/>
          </w:tcPr>
          <w:p w:rsidR="0004690F" w:rsidRPr="00776DCA" w:rsidRDefault="0004690F" w:rsidP="00634A35">
            <w:pPr>
              <w:jc w:val="both"/>
            </w:pPr>
            <w:r w:rsidRPr="007001F1">
              <w:rPr>
                <w:sz w:val="22"/>
                <w:szCs w:val="22"/>
              </w:rPr>
              <w:t>a) Je úspešný uchádzač zapísaný v registri partnerov verejného sektora?</w:t>
            </w:r>
          </w:p>
        </w:tc>
        <w:tc>
          <w:tcPr>
            <w:tcW w:w="567" w:type="dxa"/>
            <w:shd w:val="clear" w:color="auto" w:fill="auto"/>
            <w:vAlign w:val="center"/>
          </w:tcPr>
          <w:p w:rsidR="0004690F" w:rsidRPr="00BC461E" w:rsidRDefault="0004690F" w:rsidP="00634A35">
            <w:pPr>
              <w:jc w:val="center"/>
              <w:rPr>
                <w:color w:val="000000"/>
              </w:rPr>
            </w:pPr>
          </w:p>
        </w:tc>
        <w:tc>
          <w:tcPr>
            <w:tcW w:w="567" w:type="dxa"/>
            <w:shd w:val="clear" w:color="auto" w:fill="auto"/>
            <w:vAlign w:val="center"/>
          </w:tcPr>
          <w:p w:rsidR="0004690F" w:rsidRPr="00776DCA" w:rsidRDefault="0004690F" w:rsidP="00634A35">
            <w:pPr>
              <w:jc w:val="center"/>
              <w:rPr>
                <w:color w:val="000000"/>
              </w:rPr>
            </w:pPr>
          </w:p>
        </w:tc>
        <w:tc>
          <w:tcPr>
            <w:tcW w:w="776" w:type="dxa"/>
            <w:shd w:val="clear" w:color="auto" w:fill="auto"/>
            <w:vAlign w:val="center"/>
          </w:tcPr>
          <w:p w:rsidR="0004690F" w:rsidRPr="00776DCA" w:rsidRDefault="0004690F" w:rsidP="00634A35">
            <w:pPr>
              <w:jc w:val="center"/>
              <w:rPr>
                <w:color w:val="000000"/>
              </w:rPr>
            </w:pPr>
          </w:p>
        </w:tc>
        <w:tc>
          <w:tcPr>
            <w:tcW w:w="1775" w:type="dxa"/>
            <w:shd w:val="clear" w:color="auto" w:fill="auto"/>
            <w:vAlign w:val="center"/>
          </w:tcPr>
          <w:p w:rsidR="0004690F" w:rsidRPr="00776DCA" w:rsidRDefault="0004690F" w:rsidP="00634A35">
            <w:pPr>
              <w:jc w:val="center"/>
              <w:rPr>
                <w:color w:val="000000"/>
              </w:rPr>
            </w:pPr>
          </w:p>
        </w:tc>
      </w:tr>
      <w:tr w:rsidR="0004690F" w:rsidRPr="007001F1" w:rsidTr="00634A35">
        <w:trPr>
          <w:trHeight w:val="20"/>
        </w:trPr>
        <w:tc>
          <w:tcPr>
            <w:tcW w:w="774" w:type="dxa"/>
            <w:vMerge/>
            <w:shd w:val="clear" w:color="auto" w:fill="auto"/>
            <w:noWrap/>
            <w:vAlign w:val="center"/>
          </w:tcPr>
          <w:p w:rsidR="0004690F" w:rsidRDefault="0004690F" w:rsidP="00634A35">
            <w:pPr>
              <w:jc w:val="center"/>
              <w:rPr>
                <w:color w:val="000000"/>
              </w:rPr>
            </w:pPr>
          </w:p>
        </w:tc>
        <w:tc>
          <w:tcPr>
            <w:tcW w:w="4628" w:type="dxa"/>
            <w:gridSpan w:val="2"/>
            <w:shd w:val="clear" w:color="auto" w:fill="auto"/>
            <w:vAlign w:val="center"/>
          </w:tcPr>
          <w:p w:rsidR="0004690F" w:rsidRPr="00776DCA" w:rsidRDefault="0004690F" w:rsidP="00634A35">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rsidR="0004690F" w:rsidRPr="00BC461E" w:rsidRDefault="0004690F" w:rsidP="00634A35">
            <w:pPr>
              <w:jc w:val="center"/>
              <w:rPr>
                <w:color w:val="000000"/>
              </w:rPr>
            </w:pPr>
          </w:p>
        </w:tc>
        <w:tc>
          <w:tcPr>
            <w:tcW w:w="567" w:type="dxa"/>
            <w:shd w:val="clear" w:color="auto" w:fill="auto"/>
            <w:vAlign w:val="center"/>
          </w:tcPr>
          <w:p w:rsidR="0004690F" w:rsidRPr="00776DCA" w:rsidRDefault="0004690F" w:rsidP="00634A35">
            <w:pPr>
              <w:jc w:val="center"/>
              <w:rPr>
                <w:color w:val="000000"/>
              </w:rPr>
            </w:pPr>
          </w:p>
        </w:tc>
        <w:tc>
          <w:tcPr>
            <w:tcW w:w="776" w:type="dxa"/>
            <w:shd w:val="clear" w:color="auto" w:fill="auto"/>
            <w:vAlign w:val="center"/>
          </w:tcPr>
          <w:p w:rsidR="0004690F" w:rsidRPr="00776DCA" w:rsidRDefault="0004690F" w:rsidP="00634A35">
            <w:pPr>
              <w:jc w:val="center"/>
              <w:rPr>
                <w:color w:val="000000"/>
              </w:rPr>
            </w:pPr>
          </w:p>
        </w:tc>
        <w:tc>
          <w:tcPr>
            <w:tcW w:w="1775" w:type="dxa"/>
            <w:shd w:val="clear" w:color="auto" w:fill="auto"/>
            <w:vAlign w:val="center"/>
          </w:tcPr>
          <w:p w:rsidR="0004690F" w:rsidRPr="00776DCA" w:rsidRDefault="0004690F"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FE3D48" w:rsidP="00634A35">
            <w:pPr>
              <w:jc w:val="center"/>
              <w:rPr>
                <w:color w:val="000000"/>
              </w:rPr>
            </w:pPr>
            <w:r>
              <w:rPr>
                <w:color w:val="000000"/>
                <w:sz w:val="22"/>
                <w:szCs w:val="22"/>
              </w:rPr>
              <w:t>2</w:t>
            </w:r>
            <w:r w:rsidR="009C31E1">
              <w:rPr>
                <w:color w:val="000000"/>
                <w:sz w:val="22"/>
                <w:szCs w:val="22"/>
              </w:rPr>
              <w:t>4</w:t>
            </w:r>
          </w:p>
        </w:tc>
        <w:tc>
          <w:tcPr>
            <w:tcW w:w="4628" w:type="dxa"/>
            <w:gridSpan w:val="2"/>
            <w:shd w:val="clear" w:color="auto" w:fill="auto"/>
            <w:vAlign w:val="center"/>
          </w:tcPr>
          <w:p w:rsidR="006D56F1" w:rsidRPr="00776DCA" w:rsidRDefault="006D56F1" w:rsidP="00634A35">
            <w:pPr>
              <w:pStyle w:val="Textkomentra"/>
              <w:jc w:val="both"/>
              <w:rPr>
                <w:sz w:val="22"/>
                <w:szCs w:val="22"/>
              </w:rPr>
            </w:pPr>
            <w:r w:rsidRPr="00776DCA">
              <w:rPr>
                <w:color w:val="000000"/>
                <w:sz w:val="22"/>
                <w:szCs w:val="22"/>
              </w:rPr>
              <w:t>Bol zamestnanec vykonávajúci kontrolu oboznámený s rizikovými indikátormi podľa Systému riadenia EŠIF, v časti kontrola verejného obstarávania - spolupráca s</w:t>
            </w:r>
            <w:r w:rsidRPr="00BC461E">
              <w:rPr>
                <w:color w:val="000000"/>
                <w:sz w:val="22"/>
                <w:szCs w:val="22"/>
              </w:rPr>
              <w:t xml:space="preserve"> PMÚ a spolupráca s OČTK? Neboli identifikované rizikové indikátory, ktoré môžu iniciovať spoluprácu s PMÚ alebo OČTK?</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2D06E6" w:rsidP="00634A35">
            <w:pPr>
              <w:jc w:val="center"/>
              <w:rPr>
                <w:color w:val="000000"/>
              </w:rPr>
            </w:pPr>
            <w:r>
              <w:rPr>
                <w:color w:val="000000"/>
                <w:sz w:val="22"/>
                <w:szCs w:val="22"/>
              </w:rPr>
              <w:lastRenderedPageBreak/>
              <w:t>2</w:t>
            </w:r>
            <w:r w:rsidR="009C31E1">
              <w:rPr>
                <w:color w:val="000000"/>
                <w:sz w:val="22"/>
                <w:szCs w:val="22"/>
              </w:rPr>
              <w:t>5</w:t>
            </w:r>
          </w:p>
        </w:tc>
        <w:tc>
          <w:tcPr>
            <w:tcW w:w="4628" w:type="dxa"/>
            <w:gridSpan w:val="2"/>
            <w:shd w:val="clear" w:color="auto" w:fill="auto"/>
            <w:vAlign w:val="center"/>
          </w:tcPr>
          <w:p w:rsidR="006D56F1" w:rsidRPr="00BC461E" w:rsidRDefault="006D56F1" w:rsidP="00634A35">
            <w:pPr>
              <w:pStyle w:val="Textkomentra"/>
              <w:jc w:val="both"/>
              <w:rPr>
                <w:sz w:val="22"/>
                <w:szCs w:val="22"/>
              </w:rPr>
            </w:pPr>
            <w:r w:rsidRPr="00776DCA">
              <w:rPr>
                <w:color w:val="000000"/>
                <w:sz w:val="22"/>
                <w:szCs w:val="22"/>
              </w:rPr>
              <w:t>Neboli identifikované iné porušenia pravidiel a postupov zadávania zákazky?</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2D06E6" w:rsidP="00634A35">
            <w:pPr>
              <w:jc w:val="center"/>
              <w:rPr>
                <w:color w:val="000000"/>
              </w:rPr>
            </w:pPr>
            <w:r>
              <w:rPr>
                <w:color w:val="000000"/>
                <w:sz w:val="22"/>
                <w:szCs w:val="22"/>
              </w:rPr>
              <w:t>2</w:t>
            </w:r>
            <w:r w:rsidR="009C31E1">
              <w:rPr>
                <w:color w:val="000000"/>
                <w:sz w:val="22"/>
                <w:szCs w:val="22"/>
              </w:rPr>
              <w:t>6</w:t>
            </w:r>
          </w:p>
        </w:tc>
        <w:tc>
          <w:tcPr>
            <w:tcW w:w="4628" w:type="dxa"/>
            <w:gridSpan w:val="2"/>
            <w:shd w:val="clear" w:color="auto" w:fill="auto"/>
            <w:vAlign w:val="center"/>
          </w:tcPr>
          <w:p w:rsidR="006D56F1" w:rsidRPr="00776DCA" w:rsidRDefault="006D56F1" w:rsidP="00634A35">
            <w:pPr>
              <w:pStyle w:val="Textkomentra"/>
              <w:jc w:val="both"/>
              <w:rPr>
                <w:color w:val="000000"/>
                <w:sz w:val="22"/>
                <w:szCs w:val="22"/>
              </w:rPr>
            </w:pPr>
            <w:r w:rsidRPr="00776DCA">
              <w:rPr>
                <w:color w:val="000000"/>
                <w:sz w:val="22"/>
                <w:szCs w:val="22"/>
              </w:rPr>
              <w:t xml:space="preserve">Je výber úspešného uchádzača odôvodnený vykonaním a riadnym zdokumentovaním prieskumu trhu a </w:t>
            </w:r>
            <w:r w:rsidRPr="00BC461E">
              <w:rPr>
                <w:sz w:val="22"/>
                <w:szCs w:val="22"/>
              </w:rPr>
              <w:t>boli vo výzve na predkladanie ponúk definované všetky požadované náležitosti</w:t>
            </w:r>
            <w:r w:rsidR="00DC4DA1">
              <w:rPr>
                <w:sz w:val="22"/>
                <w:szCs w:val="22"/>
              </w:rPr>
              <w:t xml:space="preserve"> </w:t>
            </w:r>
            <w:r w:rsidRPr="009A167E">
              <w:rPr>
                <w:color w:val="000000"/>
                <w:sz w:val="22"/>
                <w:szCs w:val="22"/>
              </w:rPr>
              <w:t xml:space="preserve">podľa </w:t>
            </w:r>
            <w:r w:rsidR="00901DE9" w:rsidRPr="009A167E">
              <w:rPr>
                <w:color w:val="000000"/>
                <w:sz w:val="22"/>
                <w:szCs w:val="22"/>
              </w:rPr>
              <w:t>Metodického pokynu č. 12,  v rámci ktorého je upravený spôsob</w:t>
            </w:r>
            <w:r w:rsidR="00DC4DA1">
              <w:rPr>
                <w:color w:val="000000"/>
                <w:sz w:val="22"/>
                <w:szCs w:val="22"/>
              </w:rPr>
              <w:t xml:space="preserve"> </w:t>
            </w:r>
            <w:r w:rsidRPr="009A167E">
              <w:rPr>
                <w:color w:val="000000"/>
                <w:sz w:val="22"/>
                <w:szCs w:val="22"/>
              </w:rPr>
              <w:t>zadávania zákaziek a kontroly zákaziek vyhlásených osobou, ktorej verejný obstarávateľ poskytne 50% a menej finančných prostriedkov z nenávratného finančného príspevku (NFP)?</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300"/>
        </w:trPr>
        <w:tc>
          <w:tcPr>
            <w:tcW w:w="9087" w:type="dxa"/>
            <w:gridSpan w:val="7"/>
            <w:shd w:val="clear" w:color="auto" w:fill="auto"/>
            <w:noWrap/>
            <w:vAlign w:val="center"/>
          </w:tcPr>
          <w:p w:rsidR="006D56F1" w:rsidRPr="007001F1" w:rsidRDefault="006D56F1" w:rsidP="00634A35">
            <w:pPr>
              <w:jc w:val="both"/>
              <w:rPr>
                <w:b/>
                <w:sz w:val="20"/>
                <w:szCs w:val="20"/>
              </w:rPr>
            </w:pPr>
            <w:r w:rsidRPr="007001F1">
              <w:rPr>
                <w:b/>
                <w:sz w:val="20"/>
                <w:szCs w:val="20"/>
              </w:rPr>
              <w:t>VYJADRENIE</w:t>
            </w:r>
          </w:p>
          <w:p w:rsidR="006D56F1" w:rsidRPr="007001F1" w:rsidRDefault="006D56F1" w:rsidP="00634A35">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33"/>
              <w:t>[1]</w:t>
            </w:r>
          </w:p>
          <w:p w:rsidR="006D56F1" w:rsidRPr="007001F1" w:rsidRDefault="006D56F1" w:rsidP="00021036">
            <w:pPr>
              <w:rPr>
                <w:b/>
                <w:bCs/>
                <w:color w:val="000000"/>
              </w:rPr>
            </w:pP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b/>
                <w:bCs/>
              </w:rPr>
            </w:pPr>
            <w:r w:rsidRPr="007001F1">
              <w:rPr>
                <w:b/>
                <w:bCs/>
                <w:sz w:val="22"/>
                <w:szCs w:val="22"/>
              </w:rPr>
              <w:t>Kontrolu vykonal</w:t>
            </w:r>
            <w:r w:rsidR="00DC4DA1">
              <w:rPr>
                <w:rStyle w:val="Odkaznapoznmkupodiarou"/>
                <w:b/>
                <w:bCs/>
                <w:sz w:val="22"/>
                <w:szCs w:val="22"/>
              </w:rPr>
              <w:footnoteReference w:customMarkFollows="1" w:id="134"/>
              <w:t>2</w:t>
            </w:r>
            <w:r w:rsidRPr="007001F1">
              <w:rPr>
                <w:b/>
                <w:bCs/>
                <w:sz w:val="22"/>
                <w:szCs w:val="22"/>
              </w:rPr>
              <w:t>:</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b/>
                <w:bCs/>
              </w:rPr>
            </w:pPr>
            <w:r w:rsidRPr="007001F1">
              <w:rPr>
                <w:b/>
                <w:bCs/>
                <w:sz w:val="22"/>
                <w:szCs w:val="22"/>
              </w:rPr>
              <w:t>Dátum:</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000000" w:fill="FFFFFF"/>
            <w:vAlign w:val="center"/>
            <w:hideMark/>
          </w:tcPr>
          <w:p w:rsidR="006D56F1" w:rsidRPr="007001F1" w:rsidRDefault="006D56F1" w:rsidP="00634A35">
            <w:pPr>
              <w:rPr>
                <w:b/>
                <w:bCs/>
              </w:rPr>
            </w:pPr>
            <w:r w:rsidRPr="007001F1">
              <w:rPr>
                <w:b/>
                <w:bCs/>
                <w:sz w:val="22"/>
                <w:szCs w:val="22"/>
              </w:rPr>
              <w:t>Podpis:</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9087" w:type="dxa"/>
            <w:gridSpan w:val="7"/>
            <w:shd w:val="clear" w:color="auto" w:fill="auto"/>
            <w:noWrap/>
            <w:vAlign w:val="bottom"/>
            <w:hideMark/>
          </w:tcPr>
          <w:p w:rsidR="006D56F1" w:rsidRPr="007001F1" w:rsidRDefault="006D56F1" w:rsidP="00634A35">
            <w:pPr>
              <w:jc w:val="center"/>
              <w:rPr>
                <w:color w:val="000000"/>
              </w:rPr>
            </w:pPr>
            <w:r w:rsidRPr="007001F1">
              <w:rPr>
                <w:color w:val="000000"/>
                <w:sz w:val="22"/>
                <w:szCs w:val="22"/>
              </w:rPr>
              <w:t> </w:t>
            </w:r>
          </w:p>
        </w:tc>
      </w:tr>
      <w:tr w:rsidR="006D56F1" w:rsidRPr="007001F1" w:rsidTr="00634A35">
        <w:trPr>
          <w:trHeight w:val="300"/>
        </w:trPr>
        <w:tc>
          <w:tcPr>
            <w:tcW w:w="3751" w:type="dxa"/>
            <w:gridSpan w:val="2"/>
            <w:shd w:val="clear" w:color="000000" w:fill="FFFFFF"/>
            <w:vAlign w:val="center"/>
            <w:hideMark/>
          </w:tcPr>
          <w:p w:rsidR="006D56F1" w:rsidRPr="007001F1" w:rsidRDefault="006D56F1" w:rsidP="00634A35">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DC4DA1">
              <w:rPr>
                <w:rStyle w:val="Odkaznapoznmkupodiarou"/>
                <w:b/>
                <w:bCs/>
                <w:sz w:val="22"/>
                <w:szCs w:val="22"/>
              </w:rPr>
              <w:footnoteReference w:customMarkFollows="1" w:id="135"/>
              <w:t>3</w:t>
            </w:r>
            <w:r w:rsidRPr="007001F1">
              <w:rPr>
                <w:b/>
                <w:bCs/>
                <w:sz w:val="22"/>
                <w:szCs w:val="22"/>
              </w:rPr>
              <w:t>:</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000000" w:fill="FFFFFF"/>
            <w:vAlign w:val="center"/>
            <w:hideMark/>
          </w:tcPr>
          <w:p w:rsidR="006D56F1" w:rsidRPr="007001F1" w:rsidRDefault="006D56F1" w:rsidP="00634A35">
            <w:pPr>
              <w:rPr>
                <w:b/>
                <w:bCs/>
              </w:rPr>
            </w:pPr>
            <w:r w:rsidRPr="007001F1">
              <w:rPr>
                <w:b/>
                <w:bCs/>
                <w:sz w:val="22"/>
                <w:szCs w:val="22"/>
              </w:rPr>
              <w:t xml:space="preserve">Dátum: </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000000" w:fill="FFFFFF"/>
            <w:vAlign w:val="center"/>
            <w:hideMark/>
          </w:tcPr>
          <w:p w:rsidR="006D56F1" w:rsidRPr="007001F1" w:rsidRDefault="006D56F1" w:rsidP="00634A35">
            <w:pPr>
              <w:rPr>
                <w:b/>
                <w:bCs/>
              </w:rPr>
            </w:pPr>
            <w:r w:rsidRPr="007001F1">
              <w:rPr>
                <w:b/>
                <w:bCs/>
                <w:sz w:val="22"/>
                <w:szCs w:val="22"/>
              </w:rPr>
              <w:t>Podpis:</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bookmarkEnd w:id="48"/>
    </w:tbl>
    <w:p w:rsidR="006D56F1" w:rsidRDefault="006D56F1" w:rsidP="00D2171A"/>
    <w:p w:rsidR="00231620" w:rsidRDefault="003408E8" w:rsidP="00B97099">
      <w:pPr>
        <w:tabs>
          <w:tab w:val="left" w:pos="8205"/>
        </w:tabs>
      </w:pPr>
      <w:r>
        <w:tab/>
      </w:r>
    </w:p>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A32D2D" w:rsidRDefault="00A32D2D" w:rsidP="00D2171A"/>
    <w:p w:rsidR="00231620" w:rsidRDefault="00231620"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4D4533" w:rsidRPr="007001F1" w:rsidTr="00634A35">
        <w:trPr>
          <w:trHeight w:val="645"/>
        </w:trPr>
        <w:tc>
          <w:tcPr>
            <w:tcW w:w="9087" w:type="dxa"/>
            <w:gridSpan w:val="7"/>
            <w:shd w:val="clear" w:color="000000" w:fill="60497A"/>
            <w:vAlign w:val="center"/>
            <w:hideMark/>
          </w:tcPr>
          <w:p w:rsidR="004D4533" w:rsidRPr="007001F1" w:rsidRDefault="004D4533" w:rsidP="004D4533">
            <w:pPr>
              <w:jc w:val="center"/>
              <w:rPr>
                <w:b/>
                <w:bCs/>
                <w:color w:val="FFFFFF"/>
              </w:rPr>
            </w:pPr>
            <w:bookmarkStart w:id="49" w:name="KZ_46"/>
            <w:r w:rsidRPr="007001F1">
              <w:rPr>
                <w:b/>
                <w:bCs/>
                <w:color w:val="FFFFFF"/>
              </w:rPr>
              <w:lastRenderedPageBreak/>
              <w:t xml:space="preserve">Kontrolný zoznam k finančnej kontrole </w:t>
            </w:r>
            <w:r>
              <w:rPr>
                <w:b/>
                <w:bCs/>
                <w:color w:val="FFFFFF"/>
              </w:rPr>
              <w:t xml:space="preserve">zákazky vyhlásenej osobou, ktorej verejný obstarávateľ poskytne 50% a menej finančných prostriedkov z NFP </w:t>
            </w:r>
            <w:r w:rsidRPr="007001F1">
              <w:rPr>
                <w:b/>
                <w:bCs/>
                <w:color w:val="FFFFFF"/>
              </w:rPr>
              <w:br/>
            </w:r>
            <w:r>
              <w:rPr>
                <w:b/>
                <w:bCs/>
                <w:color w:val="FFFFFF"/>
              </w:rPr>
              <w:t xml:space="preserve">-zákazka nad </w:t>
            </w:r>
            <w:r w:rsidR="00901DE9" w:rsidRPr="00FE3D48">
              <w:rPr>
                <w:b/>
                <w:bCs/>
                <w:color w:val="FFFFFF"/>
              </w:rPr>
              <w:t>10</w:t>
            </w:r>
            <w:r w:rsidRPr="00FE3D48">
              <w:rPr>
                <w:b/>
                <w:bCs/>
                <w:color w:val="FFFFFF"/>
              </w:rPr>
              <w:t>0</w:t>
            </w:r>
            <w:r>
              <w:rPr>
                <w:b/>
                <w:bCs/>
                <w:color w:val="FFFFFF"/>
              </w:rPr>
              <w:t xml:space="preserve"> tisíc EUR</w:t>
            </w:r>
            <w:r w:rsidRPr="007001F1">
              <w:rPr>
                <w:b/>
                <w:bCs/>
                <w:color w:val="FFFFFF"/>
              </w:rPr>
              <w:t xml:space="preserve">- </w:t>
            </w:r>
            <w:r>
              <w:rPr>
                <w:b/>
                <w:bCs/>
                <w:color w:val="FFFFFF"/>
              </w:rPr>
              <w:t>druhá ex ante kontrola</w:t>
            </w:r>
          </w:p>
        </w:tc>
      </w:tr>
      <w:tr w:rsidR="004D4533" w:rsidRPr="007001F1" w:rsidTr="00634A35">
        <w:trPr>
          <w:trHeight w:val="330"/>
        </w:trPr>
        <w:tc>
          <w:tcPr>
            <w:tcW w:w="9087" w:type="dxa"/>
            <w:gridSpan w:val="7"/>
            <w:shd w:val="clear" w:color="auto" w:fill="auto"/>
            <w:vAlign w:val="center"/>
            <w:hideMark/>
          </w:tcPr>
          <w:p w:rsidR="004D4533" w:rsidRPr="007001F1" w:rsidRDefault="004D4533" w:rsidP="00634A35">
            <w:pPr>
              <w:jc w:val="center"/>
              <w:rPr>
                <w:b/>
                <w:bCs/>
                <w:color w:val="000000"/>
              </w:rPr>
            </w:pPr>
            <w:r w:rsidRPr="007001F1">
              <w:rPr>
                <w:b/>
                <w:bCs/>
                <w:color w:val="000000"/>
                <w:sz w:val="22"/>
                <w:szCs w:val="22"/>
              </w:rPr>
              <w:t>Identifikácia programu</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programu</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66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 xml:space="preserve">Názov </w:t>
            </w:r>
            <w:r>
              <w:rPr>
                <w:color w:val="000000"/>
                <w:sz w:val="22"/>
                <w:szCs w:val="22"/>
              </w:rPr>
              <w:t>prioritnej osi/</w:t>
            </w:r>
            <w:r w:rsidRPr="007001F1">
              <w:rPr>
                <w:color w:val="000000"/>
                <w:sz w:val="22"/>
                <w:szCs w:val="22"/>
              </w:rPr>
              <w:t>opatrenia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30"/>
        </w:trPr>
        <w:tc>
          <w:tcPr>
            <w:tcW w:w="9087" w:type="dxa"/>
            <w:gridSpan w:val="7"/>
            <w:shd w:val="clear" w:color="auto" w:fill="auto"/>
            <w:vAlign w:val="center"/>
            <w:hideMark/>
          </w:tcPr>
          <w:p w:rsidR="004D4533" w:rsidRPr="007001F1" w:rsidRDefault="004D4533" w:rsidP="00634A35">
            <w:pPr>
              <w:jc w:val="center"/>
              <w:rPr>
                <w:b/>
                <w:bCs/>
                <w:color w:val="000000"/>
              </w:rPr>
            </w:pPr>
            <w:r w:rsidRPr="007001F1">
              <w:rPr>
                <w:b/>
                <w:bCs/>
                <w:color w:val="000000"/>
                <w:sz w:val="22"/>
                <w:szCs w:val="22"/>
              </w:rPr>
              <w:t>Identifikácia projektu a prijímateľa</w:t>
            </w:r>
          </w:p>
        </w:tc>
      </w:tr>
      <w:tr w:rsidR="004D4533" w:rsidRPr="007001F1" w:rsidTr="00634A35">
        <w:trPr>
          <w:trHeight w:val="33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Kód projektu v ITMS2014+</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projektu</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30"/>
        </w:trPr>
        <w:tc>
          <w:tcPr>
            <w:tcW w:w="9087" w:type="dxa"/>
            <w:gridSpan w:val="7"/>
            <w:shd w:val="clear" w:color="auto" w:fill="auto"/>
            <w:vAlign w:val="center"/>
            <w:hideMark/>
          </w:tcPr>
          <w:p w:rsidR="004D4533" w:rsidRPr="007001F1" w:rsidRDefault="004D4533" w:rsidP="00634A35">
            <w:pPr>
              <w:jc w:val="center"/>
              <w:rPr>
                <w:b/>
                <w:bCs/>
                <w:color w:val="000000"/>
              </w:rPr>
            </w:pPr>
            <w:r w:rsidRPr="007001F1">
              <w:rPr>
                <w:b/>
                <w:bCs/>
                <w:color w:val="000000"/>
                <w:sz w:val="22"/>
                <w:szCs w:val="22"/>
              </w:rPr>
              <w:t>Identifikácia zákazky</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 xml:space="preserve">Druh zákazky </w:t>
            </w:r>
            <w:r>
              <w:rPr>
                <w:color w:val="000000"/>
                <w:sz w:val="22"/>
                <w:szCs w:val="22"/>
              </w:rPr>
              <w:t>podľa výslednej sumy zákazky</w:t>
            </w:r>
          </w:p>
        </w:tc>
        <w:tc>
          <w:tcPr>
            <w:tcW w:w="5336" w:type="dxa"/>
            <w:gridSpan w:val="5"/>
            <w:shd w:val="clear" w:color="auto" w:fill="auto"/>
            <w:vAlign w:val="center"/>
            <w:hideMark/>
          </w:tcPr>
          <w:p w:rsidR="004D4533" w:rsidRPr="00BC461E" w:rsidRDefault="004D4533" w:rsidP="00634A35">
            <w:pPr>
              <w:rPr>
                <w:color w:val="000000"/>
              </w:rPr>
            </w:pPr>
            <w:r w:rsidRPr="00BC461E">
              <w:rPr>
                <w:color w:val="000000"/>
                <w:sz w:val="22"/>
                <w:szCs w:val="22"/>
              </w:rPr>
              <w:t xml:space="preserve">Zákazka nad </w:t>
            </w:r>
            <w:r w:rsidR="00901DE9" w:rsidRPr="0098254D">
              <w:rPr>
                <w:color w:val="000000"/>
                <w:sz w:val="22"/>
                <w:szCs w:val="22"/>
              </w:rPr>
              <w:t>10</w:t>
            </w:r>
            <w:r w:rsidRPr="0098254D">
              <w:rPr>
                <w:color w:val="000000"/>
                <w:sz w:val="22"/>
                <w:szCs w:val="22"/>
              </w:rPr>
              <w:t>0 000 EUR s D</w:t>
            </w:r>
            <w:r w:rsidRPr="00BC461E">
              <w:rPr>
                <w:color w:val="000000"/>
                <w:sz w:val="22"/>
                <w:szCs w:val="22"/>
              </w:rPr>
              <w:t>PH</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Druh zákazky podľa postupu</w:t>
            </w:r>
          </w:p>
        </w:tc>
        <w:tc>
          <w:tcPr>
            <w:tcW w:w="5336" w:type="dxa"/>
            <w:gridSpan w:val="5"/>
            <w:shd w:val="clear" w:color="auto" w:fill="auto"/>
            <w:vAlign w:val="center"/>
            <w:hideMark/>
          </w:tcPr>
          <w:p w:rsidR="004D4533" w:rsidRPr="00BC461E" w:rsidRDefault="004D4533" w:rsidP="00634A35">
            <w:pPr>
              <w:rPr>
                <w:color w:val="000000"/>
              </w:rPr>
            </w:pPr>
            <w:r w:rsidRPr="00BC461E">
              <w:rPr>
                <w:bCs/>
                <w:color w:val="FFFFFF"/>
                <w:sz w:val="22"/>
                <w:szCs w:val="22"/>
              </w:rPr>
              <w:t>Zákazka vyhlásená osobou, ktorej verejný obstarávateľ poskytne 50% a menej finančných prostriedkov z NFP</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rsidR="004D4533" w:rsidRPr="007001F1" w:rsidRDefault="004D4533" w:rsidP="00634A35">
            <w:pPr>
              <w:rPr>
                <w:color w:val="000000"/>
              </w:rPr>
            </w:pPr>
          </w:p>
        </w:tc>
      </w:tr>
      <w:tr w:rsidR="004D4533" w:rsidRPr="007001F1" w:rsidTr="00634A35">
        <w:trPr>
          <w:trHeight w:val="300"/>
        </w:trPr>
        <w:tc>
          <w:tcPr>
            <w:tcW w:w="3751" w:type="dxa"/>
            <w:gridSpan w:val="2"/>
            <w:shd w:val="clear" w:color="auto" w:fill="auto"/>
            <w:vAlign w:val="center"/>
          </w:tcPr>
          <w:p w:rsidR="004D4533" w:rsidRPr="007001F1" w:rsidRDefault="004D4533" w:rsidP="00634A35">
            <w:pPr>
              <w:rPr>
                <w:color w:val="000000"/>
              </w:rPr>
            </w:pPr>
            <w:r w:rsidRPr="007001F1">
              <w:rPr>
                <w:color w:val="000000"/>
                <w:sz w:val="22"/>
                <w:szCs w:val="22"/>
              </w:rPr>
              <w:t>Identifikátor zákazky v ITMS2014+</w:t>
            </w:r>
          </w:p>
        </w:tc>
        <w:tc>
          <w:tcPr>
            <w:tcW w:w="5336" w:type="dxa"/>
            <w:gridSpan w:val="5"/>
            <w:shd w:val="clear" w:color="auto" w:fill="auto"/>
            <w:vAlign w:val="center"/>
          </w:tcPr>
          <w:p w:rsidR="004D4533" w:rsidRPr="007001F1" w:rsidRDefault="004D4533" w:rsidP="00634A35">
            <w:pPr>
              <w:rPr>
                <w:color w:val="000000"/>
              </w:rPr>
            </w:pP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Typ kontroly</w:t>
            </w:r>
          </w:p>
        </w:tc>
        <w:tc>
          <w:tcPr>
            <w:tcW w:w="5336" w:type="dxa"/>
            <w:gridSpan w:val="5"/>
            <w:shd w:val="clear" w:color="auto" w:fill="auto"/>
            <w:vAlign w:val="center"/>
            <w:hideMark/>
          </w:tcPr>
          <w:p w:rsidR="004D4533" w:rsidRPr="007001F1" w:rsidRDefault="004D4533" w:rsidP="00021036">
            <w:pPr>
              <w:rPr>
                <w:color w:val="000000"/>
              </w:rPr>
            </w:pPr>
            <w:r>
              <w:rPr>
                <w:color w:val="000000"/>
                <w:sz w:val="22"/>
                <w:szCs w:val="22"/>
              </w:rPr>
              <w:t>Druhá ex</w:t>
            </w:r>
            <w:r w:rsidR="00DC4DA1">
              <w:rPr>
                <w:color w:val="000000"/>
                <w:sz w:val="22"/>
                <w:szCs w:val="22"/>
              </w:rPr>
              <w:t xml:space="preserve"> </w:t>
            </w:r>
            <w:r>
              <w:rPr>
                <w:color w:val="000000"/>
                <w:sz w:val="22"/>
                <w:szCs w:val="22"/>
              </w:rPr>
              <w:t>ante</w:t>
            </w:r>
            <w:r w:rsidRPr="007001F1">
              <w:rPr>
                <w:color w:val="000000"/>
                <w:sz w:val="22"/>
                <w:szCs w:val="22"/>
              </w:rPr>
              <w:t xml:space="preserve"> kontrola</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zákazky</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dodávateľa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IČO dodávateľa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Predpokladaná hodnota zákazky</w:t>
            </w:r>
          </w:p>
        </w:tc>
        <w:tc>
          <w:tcPr>
            <w:tcW w:w="5336" w:type="dxa"/>
            <w:gridSpan w:val="5"/>
            <w:shd w:val="clear" w:color="auto" w:fill="auto"/>
            <w:vAlign w:val="center"/>
            <w:hideMark/>
          </w:tcPr>
          <w:p w:rsidR="004D4533" w:rsidRPr="007001F1" w:rsidRDefault="004D4533" w:rsidP="00634A35">
            <w:pPr>
              <w:rPr>
                <w:color w:val="000000"/>
              </w:rPr>
            </w:pP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Hodnota zákazky bez DPH</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Hodnota zákazky s DPH</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Link na CRZ, prípadne webové sídlo</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15"/>
        </w:trPr>
        <w:tc>
          <w:tcPr>
            <w:tcW w:w="774"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áno</w:t>
            </w:r>
          </w:p>
        </w:tc>
        <w:tc>
          <w:tcPr>
            <w:tcW w:w="567"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nie</w:t>
            </w:r>
          </w:p>
        </w:tc>
        <w:tc>
          <w:tcPr>
            <w:tcW w:w="776"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Poznámka</w:t>
            </w:r>
          </w:p>
        </w:tc>
      </w:tr>
      <w:tr w:rsidR="004D4533" w:rsidRPr="007001F1" w:rsidTr="00A32D2D">
        <w:trPr>
          <w:trHeight w:val="858"/>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1</w:t>
            </w:r>
          </w:p>
        </w:tc>
        <w:tc>
          <w:tcPr>
            <w:tcW w:w="4628" w:type="dxa"/>
            <w:gridSpan w:val="2"/>
            <w:shd w:val="clear" w:color="auto" w:fill="auto"/>
            <w:vAlign w:val="center"/>
          </w:tcPr>
          <w:p w:rsidR="004D4533" w:rsidRPr="00BC461E" w:rsidRDefault="004D4533" w:rsidP="004D4533">
            <w:pPr>
              <w:jc w:val="both"/>
              <w:rPr>
                <w:color w:val="000000"/>
              </w:rPr>
            </w:pPr>
            <w:r w:rsidRPr="00BC461E">
              <w:rPr>
                <w:color w:val="000000"/>
                <w:sz w:val="22"/>
                <w:szCs w:val="22"/>
              </w:rPr>
              <w:t xml:space="preserve">Je zvolený postup smerujúci k uzavretiu zmluvy s úspešným uchádzačom spojený s možnosťou </w:t>
            </w:r>
            <w:r w:rsidRPr="00A32D2D">
              <w:rPr>
                <w:sz w:val="22"/>
                <w:szCs w:val="22"/>
              </w:rPr>
              <w:t xml:space="preserve">uplatnenia postupu pre </w:t>
            </w:r>
            <w:r w:rsidRPr="00A32D2D">
              <w:rPr>
                <w:bCs/>
                <w:sz w:val="22"/>
                <w:szCs w:val="22"/>
              </w:rPr>
              <w:t>zákazky vyhlásené osobou, ktorej verejný obstarávateľ poskytne 50% a menej finančných prostriedkov z NFP?</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hideMark/>
          </w:tcPr>
          <w:p w:rsidR="004D4533" w:rsidRPr="007001F1" w:rsidRDefault="004D4533" w:rsidP="00634A35">
            <w:pPr>
              <w:jc w:val="center"/>
              <w:rPr>
                <w:color w:val="000000"/>
              </w:rPr>
            </w:pPr>
            <w:r>
              <w:rPr>
                <w:color w:val="000000"/>
                <w:sz w:val="22"/>
                <w:szCs w:val="22"/>
              </w:rPr>
              <w:t>2</w:t>
            </w:r>
          </w:p>
        </w:tc>
        <w:tc>
          <w:tcPr>
            <w:tcW w:w="4628" w:type="dxa"/>
            <w:gridSpan w:val="2"/>
            <w:shd w:val="clear" w:color="auto" w:fill="auto"/>
            <w:vAlign w:val="center"/>
            <w:hideMark/>
          </w:tcPr>
          <w:p w:rsidR="004D4533" w:rsidRPr="00BC461E" w:rsidRDefault="004D4533" w:rsidP="00634A35">
            <w:pPr>
              <w:jc w:val="both"/>
              <w:rPr>
                <w:color w:val="000000"/>
              </w:rPr>
            </w:pPr>
            <w:r w:rsidRPr="00BC461E">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p>
        </w:tc>
        <w:tc>
          <w:tcPr>
            <w:tcW w:w="567" w:type="dxa"/>
            <w:shd w:val="clear" w:color="auto" w:fill="auto"/>
            <w:vAlign w:val="center"/>
            <w:hideMark/>
          </w:tcPr>
          <w:p w:rsidR="004D4533" w:rsidRPr="00BC461E" w:rsidRDefault="004D4533" w:rsidP="00634A35">
            <w:pPr>
              <w:jc w:val="center"/>
              <w:rPr>
                <w:color w:val="000000"/>
              </w:rPr>
            </w:pPr>
            <w:r w:rsidRPr="00BC461E">
              <w:rPr>
                <w:color w:val="000000"/>
                <w:sz w:val="22"/>
                <w:szCs w:val="22"/>
              </w:rPr>
              <w:t> </w:t>
            </w:r>
          </w:p>
        </w:tc>
        <w:tc>
          <w:tcPr>
            <w:tcW w:w="567" w:type="dxa"/>
            <w:shd w:val="clear" w:color="auto" w:fill="auto"/>
            <w:vAlign w:val="center"/>
            <w:hideMark/>
          </w:tcPr>
          <w:p w:rsidR="004D4533" w:rsidRPr="00BC461E" w:rsidRDefault="004D4533" w:rsidP="00634A35">
            <w:pPr>
              <w:jc w:val="center"/>
              <w:rPr>
                <w:color w:val="000000"/>
              </w:rPr>
            </w:pPr>
            <w:r w:rsidRPr="00BC461E">
              <w:rPr>
                <w:color w:val="000000"/>
                <w:sz w:val="22"/>
                <w:szCs w:val="22"/>
              </w:rPr>
              <w:t> </w:t>
            </w:r>
          </w:p>
        </w:tc>
        <w:tc>
          <w:tcPr>
            <w:tcW w:w="776" w:type="dxa"/>
            <w:shd w:val="clear" w:color="auto" w:fill="auto"/>
            <w:vAlign w:val="center"/>
            <w:hideMark/>
          </w:tcPr>
          <w:p w:rsidR="004D4533" w:rsidRPr="00BC461E" w:rsidRDefault="004D4533" w:rsidP="00634A35">
            <w:pPr>
              <w:jc w:val="center"/>
              <w:rPr>
                <w:color w:val="000000"/>
              </w:rPr>
            </w:pPr>
            <w:r w:rsidRPr="00BC461E">
              <w:rPr>
                <w:color w:val="000000"/>
                <w:sz w:val="22"/>
                <w:szCs w:val="22"/>
              </w:rPr>
              <w:t> </w:t>
            </w:r>
          </w:p>
        </w:tc>
        <w:tc>
          <w:tcPr>
            <w:tcW w:w="1775" w:type="dxa"/>
            <w:shd w:val="clear" w:color="auto" w:fill="auto"/>
            <w:vAlign w:val="center"/>
            <w:hideMark/>
          </w:tcPr>
          <w:p w:rsidR="004D4533" w:rsidRPr="00BC461E" w:rsidRDefault="004D4533" w:rsidP="00634A35">
            <w:pPr>
              <w:jc w:val="center"/>
              <w:rPr>
                <w:color w:val="000000"/>
              </w:rPr>
            </w:pPr>
            <w:r w:rsidRPr="00BC461E">
              <w:rPr>
                <w:color w:val="000000"/>
                <w:sz w:val="22"/>
                <w:szCs w:val="22"/>
              </w:rPr>
              <w:t> </w:t>
            </w:r>
          </w:p>
        </w:tc>
      </w:tr>
      <w:tr w:rsidR="004D4533" w:rsidRPr="007001F1" w:rsidTr="00634A35">
        <w:trPr>
          <w:trHeight w:val="20"/>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3</w:t>
            </w:r>
          </w:p>
        </w:tc>
        <w:tc>
          <w:tcPr>
            <w:tcW w:w="4628" w:type="dxa"/>
            <w:gridSpan w:val="2"/>
            <w:shd w:val="clear" w:color="auto" w:fill="auto"/>
            <w:vAlign w:val="center"/>
          </w:tcPr>
          <w:p w:rsidR="004D4533" w:rsidRPr="00BC461E" w:rsidRDefault="004D4533" w:rsidP="004D4533">
            <w:pPr>
              <w:jc w:val="both"/>
              <w:rPr>
                <w:color w:val="000000"/>
              </w:rPr>
            </w:pPr>
            <w:r w:rsidRPr="00BC461E">
              <w:rPr>
                <w:color w:val="000000"/>
                <w:sz w:val="22"/>
                <w:szCs w:val="22"/>
              </w:rPr>
              <w:t>Je výsledok postupu prijímateľa smerujúci k uzavretiu zmluvy z pohľadu kontroly predmetu, návrhu zmluvných podmienok a iných údajov vo vecnom súlade so schválenou žiadosťou o  NFP a účinnou Zmluvou o poskytnutí NFP?</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9A6419">
        <w:trPr>
          <w:trHeight w:val="2150"/>
        </w:trPr>
        <w:tc>
          <w:tcPr>
            <w:tcW w:w="774" w:type="dxa"/>
            <w:shd w:val="clear" w:color="auto" w:fill="auto"/>
            <w:noWrap/>
            <w:vAlign w:val="center"/>
          </w:tcPr>
          <w:p w:rsidR="004D4533" w:rsidRPr="007001F1" w:rsidRDefault="009C31E1" w:rsidP="00634A35">
            <w:pPr>
              <w:jc w:val="center"/>
              <w:rPr>
                <w:color w:val="000000"/>
              </w:rPr>
            </w:pPr>
            <w:r>
              <w:rPr>
                <w:color w:val="000000"/>
                <w:sz w:val="22"/>
                <w:szCs w:val="22"/>
              </w:rPr>
              <w:lastRenderedPageBreak/>
              <w:t>4</w:t>
            </w:r>
          </w:p>
        </w:tc>
        <w:tc>
          <w:tcPr>
            <w:tcW w:w="4628" w:type="dxa"/>
            <w:gridSpan w:val="2"/>
            <w:shd w:val="clear" w:color="auto" w:fill="auto"/>
            <w:vAlign w:val="center"/>
          </w:tcPr>
          <w:p w:rsidR="004D4533" w:rsidRPr="00BC461E" w:rsidRDefault="004D4533" w:rsidP="009A6419">
            <w:pPr>
              <w:pStyle w:val="Textkomentra"/>
              <w:jc w:val="both"/>
              <w:rPr>
                <w:color w:val="000000"/>
                <w:sz w:val="22"/>
                <w:szCs w:val="22"/>
              </w:rPr>
            </w:pPr>
            <w:r w:rsidRPr="00BC461E">
              <w:rPr>
                <w:sz w:val="22"/>
                <w:szCs w:val="22"/>
              </w:rPr>
              <w:t>Zverejnil prijímateľ výzvu na predkladanie ponúk na svojom alebo inom vhodnom webovom sídle v súlade s </w:t>
            </w:r>
            <w:r w:rsidR="0098254D" w:rsidRPr="009A167E">
              <w:rPr>
                <w:sz w:val="22"/>
                <w:szCs w:val="22"/>
              </w:rPr>
              <w:t>Metodickým pokynom č. 12,  v rámci ktorého je upravený spôsob</w:t>
            </w:r>
            <w:r w:rsidRPr="009A167E">
              <w:rPr>
                <w:sz w:val="22"/>
                <w:szCs w:val="22"/>
              </w:rPr>
              <w:t xml:space="preserve"> zadávania zákaziek a kontroly zákaziek vyhlásených osobou, ktorej verejný obstarávateľ poskytne 50% a menej finančných prostriedkov z nenávratného finančného príspevku (NFP)</w:t>
            </w:r>
            <w:r w:rsidR="0098254D" w:rsidRPr="009A167E">
              <w:rPr>
                <w:sz w:val="22"/>
                <w:szCs w:val="22"/>
              </w:rPr>
              <w:t>?</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2C35CA">
        <w:trPr>
          <w:trHeight w:val="2573"/>
        </w:trPr>
        <w:tc>
          <w:tcPr>
            <w:tcW w:w="774" w:type="dxa"/>
            <w:shd w:val="clear" w:color="auto" w:fill="auto"/>
            <w:noWrap/>
            <w:vAlign w:val="center"/>
          </w:tcPr>
          <w:p w:rsidR="004D4533" w:rsidRPr="007001F1" w:rsidRDefault="009C31E1" w:rsidP="00634A35">
            <w:pPr>
              <w:jc w:val="center"/>
              <w:rPr>
                <w:color w:val="000000"/>
              </w:rPr>
            </w:pPr>
            <w:r>
              <w:rPr>
                <w:color w:val="000000"/>
                <w:sz w:val="22"/>
                <w:szCs w:val="22"/>
              </w:rPr>
              <w:t>5</w:t>
            </w:r>
          </w:p>
        </w:tc>
        <w:tc>
          <w:tcPr>
            <w:tcW w:w="4628" w:type="dxa"/>
            <w:gridSpan w:val="2"/>
            <w:shd w:val="clear" w:color="auto" w:fill="auto"/>
            <w:vAlign w:val="center"/>
          </w:tcPr>
          <w:p w:rsidR="004D4533" w:rsidRPr="00BC461E" w:rsidRDefault="004D4533" w:rsidP="00634A35">
            <w:pPr>
              <w:jc w:val="both"/>
              <w:rPr>
                <w:color w:val="000000"/>
              </w:rPr>
            </w:pPr>
            <w:r w:rsidRPr="00BC461E">
              <w:rPr>
                <w:sz w:val="22"/>
                <w:szCs w:val="22"/>
              </w:rPr>
              <w:t xml:space="preserve">Zaslal prijímateľ v deň ako zverejnil výzvu na predkladanie ponúk na svojom alebo inom vhodnom webovom sídle aj informáciu o tomto zverejnení v štruktúre </w:t>
            </w:r>
            <w:r w:rsidRPr="009A167E">
              <w:rPr>
                <w:sz w:val="22"/>
                <w:szCs w:val="22"/>
              </w:rPr>
              <w:t xml:space="preserve">požadovanej </w:t>
            </w:r>
            <w:r w:rsidR="0098254D" w:rsidRPr="009A167E">
              <w:rPr>
                <w:sz w:val="22"/>
                <w:szCs w:val="22"/>
              </w:rPr>
              <w:t>v Metodickom pokyne č. 12,  v rámci ktorého je upravený spôsob</w:t>
            </w:r>
            <w:r w:rsidRPr="009A167E">
              <w:rPr>
                <w:sz w:val="22"/>
                <w:szCs w:val="22"/>
              </w:rPr>
              <w:t xml:space="preserve"> zadávania zákaziek a kontroly zákaziek vyhlásených osobou, ktorej verejný obstarávateľ poskytne 50% a menej finančných prostriedkov z nenávratného finančného príspevku (NFP)</w:t>
            </w:r>
            <w:r w:rsidRPr="00BC461E">
              <w:rPr>
                <w:sz w:val="22"/>
                <w:szCs w:val="22"/>
              </w:rPr>
              <w:t xml:space="preserve"> na </w:t>
            </w:r>
            <w:r w:rsidR="00F04AB0">
              <w:rPr>
                <w:sz w:val="22"/>
                <w:szCs w:val="22"/>
              </w:rPr>
              <w:t>e-</w:t>
            </w:r>
            <w:r w:rsidRPr="00BC461E">
              <w:rPr>
                <w:sz w:val="22"/>
                <w:szCs w:val="22"/>
              </w:rPr>
              <w:t xml:space="preserve">mailový kontakt </w:t>
            </w:r>
            <w:hyperlink r:id="rId16" w:history="1">
              <w:r w:rsidRPr="00BC461E">
                <w:rPr>
                  <w:rStyle w:val="Hypertextovprepojenie"/>
                  <w:sz w:val="22"/>
                  <w:szCs w:val="22"/>
                </w:rPr>
                <w:t>zakazkycko@vlada.gov.sk</w:t>
              </w:r>
            </w:hyperlink>
            <w:r w:rsidRPr="00BC461E">
              <w:rPr>
                <w:sz w:val="22"/>
                <w:szCs w:val="22"/>
              </w:rPr>
              <w:t>?</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9C31E1" w:rsidP="00634A35">
            <w:pPr>
              <w:jc w:val="center"/>
              <w:rPr>
                <w:color w:val="000000"/>
              </w:rPr>
            </w:pPr>
            <w:r>
              <w:rPr>
                <w:color w:val="000000"/>
                <w:sz w:val="22"/>
                <w:szCs w:val="22"/>
              </w:rPr>
              <w:t>6</w:t>
            </w:r>
          </w:p>
        </w:tc>
        <w:tc>
          <w:tcPr>
            <w:tcW w:w="4628" w:type="dxa"/>
            <w:gridSpan w:val="2"/>
            <w:shd w:val="clear" w:color="auto" w:fill="auto"/>
            <w:vAlign w:val="center"/>
          </w:tcPr>
          <w:p w:rsidR="004D4533" w:rsidRPr="00BC461E" w:rsidRDefault="004D4533" w:rsidP="00634A35">
            <w:pPr>
              <w:jc w:val="both"/>
              <w:rPr>
                <w:color w:val="000000"/>
              </w:rPr>
            </w:pPr>
            <w:r w:rsidRPr="00BC461E">
              <w:rPr>
                <w:sz w:val="22"/>
                <w:szCs w:val="22"/>
              </w:rPr>
              <w:t>Zaslal prijímateľ výzvu na predkladanie ponúk v rovnaký deň minimálne trom vybraným záujemcom, ktorí sú oprávnení dodávať tovar, uskutočňovať stavebné práce alebo poskytovať služby v rozsahu predmetu zákazky?</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98254D" w:rsidRPr="007001F1" w:rsidTr="00634A35">
        <w:trPr>
          <w:trHeight w:val="20"/>
        </w:trPr>
        <w:tc>
          <w:tcPr>
            <w:tcW w:w="774" w:type="dxa"/>
            <w:shd w:val="clear" w:color="auto" w:fill="auto"/>
            <w:noWrap/>
            <w:vAlign w:val="center"/>
          </w:tcPr>
          <w:p w:rsidR="0098254D" w:rsidRDefault="009C31E1" w:rsidP="00634A35">
            <w:pPr>
              <w:jc w:val="center"/>
              <w:rPr>
                <w:color w:val="000000"/>
              </w:rPr>
            </w:pPr>
            <w:r>
              <w:rPr>
                <w:color w:val="000000"/>
                <w:sz w:val="22"/>
                <w:szCs w:val="22"/>
              </w:rPr>
              <w:t>7</w:t>
            </w:r>
          </w:p>
        </w:tc>
        <w:tc>
          <w:tcPr>
            <w:tcW w:w="4628" w:type="dxa"/>
            <w:gridSpan w:val="2"/>
            <w:shd w:val="clear" w:color="auto" w:fill="auto"/>
            <w:vAlign w:val="center"/>
          </w:tcPr>
          <w:p w:rsidR="0098254D" w:rsidRPr="00BC461E" w:rsidRDefault="0098254D" w:rsidP="00634A35">
            <w:pPr>
              <w:jc w:val="both"/>
            </w:pPr>
            <w:r>
              <w:rPr>
                <w:sz w:val="22"/>
                <w:szCs w:val="22"/>
              </w:rPr>
              <w:t xml:space="preserve">V prípade, ak bola výzva </w:t>
            </w:r>
            <w:r w:rsidRPr="00776DCA">
              <w:rPr>
                <w:sz w:val="22"/>
                <w:szCs w:val="22"/>
              </w:rPr>
              <w:t>na predkladanie ponúk</w:t>
            </w:r>
            <w:r>
              <w:rPr>
                <w:sz w:val="22"/>
                <w:szCs w:val="22"/>
              </w:rPr>
              <w:t xml:space="preserve"> zaslaná menej ako trom záujemcom, bola výnimka zo strany prijímateľa riadne zdôvodnená a podložená relevantnými dôkazmi, že na trhu neexistuje viac ako 1 alebo 2 dodávatelia súvisiaci s predmetom zákazky?</w:t>
            </w:r>
          </w:p>
        </w:tc>
        <w:tc>
          <w:tcPr>
            <w:tcW w:w="567" w:type="dxa"/>
            <w:shd w:val="clear" w:color="auto" w:fill="auto"/>
            <w:vAlign w:val="center"/>
          </w:tcPr>
          <w:p w:rsidR="0098254D" w:rsidRPr="00BC461E" w:rsidRDefault="0098254D" w:rsidP="00634A35">
            <w:pPr>
              <w:jc w:val="center"/>
              <w:rPr>
                <w:color w:val="000000"/>
              </w:rPr>
            </w:pPr>
          </w:p>
        </w:tc>
        <w:tc>
          <w:tcPr>
            <w:tcW w:w="567" w:type="dxa"/>
            <w:shd w:val="clear" w:color="auto" w:fill="auto"/>
            <w:vAlign w:val="center"/>
          </w:tcPr>
          <w:p w:rsidR="0098254D" w:rsidRPr="00BC461E" w:rsidRDefault="0098254D" w:rsidP="00634A35">
            <w:pPr>
              <w:jc w:val="center"/>
              <w:rPr>
                <w:color w:val="000000"/>
              </w:rPr>
            </w:pPr>
          </w:p>
        </w:tc>
        <w:tc>
          <w:tcPr>
            <w:tcW w:w="776" w:type="dxa"/>
            <w:shd w:val="clear" w:color="auto" w:fill="auto"/>
            <w:vAlign w:val="center"/>
          </w:tcPr>
          <w:p w:rsidR="0098254D" w:rsidRPr="00BC461E" w:rsidRDefault="0098254D" w:rsidP="00634A35">
            <w:pPr>
              <w:jc w:val="center"/>
              <w:rPr>
                <w:color w:val="000000"/>
              </w:rPr>
            </w:pPr>
          </w:p>
        </w:tc>
        <w:tc>
          <w:tcPr>
            <w:tcW w:w="1775" w:type="dxa"/>
            <w:shd w:val="clear" w:color="auto" w:fill="auto"/>
            <w:vAlign w:val="center"/>
          </w:tcPr>
          <w:p w:rsidR="0098254D" w:rsidRPr="00BC461E" w:rsidRDefault="0098254D"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9C31E1" w:rsidP="00634A35">
            <w:pPr>
              <w:jc w:val="center"/>
              <w:rPr>
                <w:color w:val="000000"/>
              </w:rPr>
            </w:pPr>
            <w:r>
              <w:rPr>
                <w:color w:val="000000"/>
                <w:sz w:val="22"/>
                <w:szCs w:val="22"/>
              </w:rPr>
              <w:t>8</w:t>
            </w:r>
          </w:p>
        </w:tc>
        <w:tc>
          <w:tcPr>
            <w:tcW w:w="4628" w:type="dxa"/>
            <w:gridSpan w:val="2"/>
            <w:shd w:val="clear" w:color="auto" w:fill="auto"/>
            <w:vAlign w:val="center"/>
          </w:tcPr>
          <w:p w:rsidR="004D4533" w:rsidRPr="00BC461E" w:rsidRDefault="004D4533" w:rsidP="00634A35">
            <w:pPr>
              <w:pStyle w:val="Textkomentra"/>
              <w:jc w:val="both"/>
              <w:rPr>
                <w:sz w:val="22"/>
                <w:szCs w:val="22"/>
              </w:rPr>
            </w:pPr>
            <w:r w:rsidRPr="00BC461E">
              <w:rPr>
                <w:sz w:val="22"/>
                <w:szCs w:val="22"/>
              </w:rPr>
              <w:t>Bol predmet zákazky popísaný jednoznačne, jasne a určito?</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98254D" w:rsidRPr="007001F1" w:rsidTr="00634A35">
        <w:trPr>
          <w:trHeight w:val="20"/>
        </w:trPr>
        <w:tc>
          <w:tcPr>
            <w:tcW w:w="774" w:type="dxa"/>
            <w:shd w:val="clear" w:color="auto" w:fill="auto"/>
            <w:noWrap/>
            <w:vAlign w:val="center"/>
          </w:tcPr>
          <w:p w:rsidR="0098254D" w:rsidRDefault="009C31E1" w:rsidP="00634A35">
            <w:pPr>
              <w:jc w:val="center"/>
              <w:rPr>
                <w:color w:val="000000"/>
              </w:rPr>
            </w:pPr>
            <w:r>
              <w:rPr>
                <w:color w:val="000000"/>
                <w:sz w:val="22"/>
                <w:szCs w:val="22"/>
              </w:rPr>
              <w:t>9</w:t>
            </w:r>
          </w:p>
        </w:tc>
        <w:tc>
          <w:tcPr>
            <w:tcW w:w="4628" w:type="dxa"/>
            <w:gridSpan w:val="2"/>
            <w:shd w:val="clear" w:color="auto" w:fill="auto"/>
            <w:vAlign w:val="center"/>
          </w:tcPr>
          <w:p w:rsidR="0098254D" w:rsidRPr="00BC461E" w:rsidRDefault="0098254D" w:rsidP="00634A35">
            <w:pPr>
              <w:pStyle w:val="Textkomentra"/>
              <w:jc w:val="both"/>
              <w:rPr>
                <w:sz w:val="22"/>
                <w:szCs w:val="22"/>
              </w:rPr>
            </w:pPr>
            <w:r>
              <w:rPr>
                <w:sz w:val="22"/>
                <w:szCs w:val="22"/>
              </w:rPr>
              <w:t>Bola lehota na predkladanie ponúk stanovená minimálne na 7 pracovných dní odo dňa zverejnenia výzvy na predkladanie ponúk v prípade zákaziek na tovary alebo služby, resp. 12 pracovných dní odo dňa zverejnenia výzvy na predkladanie ponúk v prípade zákaziek na stavebné práce?</w:t>
            </w:r>
          </w:p>
        </w:tc>
        <w:tc>
          <w:tcPr>
            <w:tcW w:w="567" w:type="dxa"/>
            <w:shd w:val="clear" w:color="auto" w:fill="auto"/>
            <w:vAlign w:val="center"/>
          </w:tcPr>
          <w:p w:rsidR="0098254D" w:rsidRPr="00BC461E" w:rsidRDefault="0098254D" w:rsidP="00634A35">
            <w:pPr>
              <w:jc w:val="center"/>
              <w:rPr>
                <w:color w:val="000000"/>
              </w:rPr>
            </w:pPr>
          </w:p>
        </w:tc>
        <w:tc>
          <w:tcPr>
            <w:tcW w:w="567" w:type="dxa"/>
            <w:shd w:val="clear" w:color="auto" w:fill="auto"/>
            <w:vAlign w:val="center"/>
          </w:tcPr>
          <w:p w:rsidR="0098254D" w:rsidRPr="00BC461E" w:rsidRDefault="0098254D" w:rsidP="00634A35">
            <w:pPr>
              <w:jc w:val="center"/>
              <w:rPr>
                <w:color w:val="000000"/>
              </w:rPr>
            </w:pPr>
          </w:p>
        </w:tc>
        <w:tc>
          <w:tcPr>
            <w:tcW w:w="776" w:type="dxa"/>
            <w:shd w:val="clear" w:color="auto" w:fill="auto"/>
            <w:vAlign w:val="center"/>
          </w:tcPr>
          <w:p w:rsidR="0098254D" w:rsidRPr="00BC461E" w:rsidRDefault="0098254D" w:rsidP="00634A35">
            <w:pPr>
              <w:jc w:val="center"/>
              <w:rPr>
                <w:color w:val="000000"/>
              </w:rPr>
            </w:pPr>
          </w:p>
        </w:tc>
        <w:tc>
          <w:tcPr>
            <w:tcW w:w="1775" w:type="dxa"/>
            <w:shd w:val="clear" w:color="auto" w:fill="auto"/>
            <w:vAlign w:val="center"/>
          </w:tcPr>
          <w:p w:rsidR="0098254D" w:rsidRPr="00BC461E" w:rsidRDefault="0098254D"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2C35CA" w:rsidP="009C31E1">
            <w:pPr>
              <w:jc w:val="center"/>
              <w:rPr>
                <w:color w:val="000000"/>
              </w:rPr>
            </w:pPr>
            <w:r>
              <w:rPr>
                <w:color w:val="000000"/>
                <w:sz w:val="22"/>
                <w:szCs w:val="22"/>
              </w:rPr>
              <w:t>1</w:t>
            </w:r>
            <w:r w:rsidR="009C31E1">
              <w:rPr>
                <w:color w:val="000000"/>
                <w:sz w:val="22"/>
                <w:szCs w:val="22"/>
              </w:rPr>
              <w:t>0</w:t>
            </w:r>
          </w:p>
        </w:tc>
        <w:tc>
          <w:tcPr>
            <w:tcW w:w="4628" w:type="dxa"/>
            <w:gridSpan w:val="2"/>
            <w:shd w:val="clear" w:color="auto" w:fill="auto"/>
            <w:vAlign w:val="center"/>
          </w:tcPr>
          <w:p w:rsidR="004D4533" w:rsidRPr="00BC461E" w:rsidRDefault="004D4533" w:rsidP="00BC461E">
            <w:pPr>
              <w:pStyle w:val="Textkomentra"/>
              <w:jc w:val="both"/>
              <w:rPr>
                <w:sz w:val="22"/>
                <w:szCs w:val="22"/>
              </w:rPr>
            </w:pPr>
            <w:r w:rsidRPr="00BC461E">
              <w:rPr>
                <w:sz w:val="22"/>
                <w:szCs w:val="22"/>
              </w:rPr>
              <w:t xml:space="preserve">Určil </w:t>
            </w:r>
            <w:r w:rsidR="00BC461E">
              <w:rPr>
                <w:sz w:val="22"/>
                <w:szCs w:val="22"/>
              </w:rPr>
              <w:t>p</w:t>
            </w:r>
            <w:r w:rsidRPr="00BC461E">
              <w:rPr>
                <w:sz w:val="22"/>
                <w:szCs w:val="22"/>
              </w:rPr>
              <w:t>rijímateľ technické požiadavky v opise predmetu zákazky nediskriminačne a tak. že sa neodvolával najmä na konkrétneho výrobcu alebo značku? Umožnil predkladanie ekvivalentných produktov?</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1</w:t>
            </w:r>
            <w:r w:rsidR="009C31E1">
              <w:rPr>
                <w:color w:val="000000"/>
                <w:sz w:val="22"/>
                <w:szCs w:val="22"/>
              </w:rPr>
              <w:t>1</w:t>
            </w:r>
          </w:p>
        </w:tc>
        <w:tc>
          <w:tcPr>
            <w:tcW w:w="4628" w:type="dxa"/>
            <w:gridSpan w:val="2"/>
            <w:shd w:val="clear" w:color="auto" w:fill="auto"/>
            <w:vAlign w:val="center"/>
          </w:tcPr>
          <w:p w:rsidR="004D4533" w:rsidRPr="00BC461E" w:rsidRDefault="004D4533" w:rsidP="00634A35">
            <w:pPr>
              <w:jc w:val="both"/>
              <w:rPr>
                <w:color w:val="000000"/>
              </w:rPr>
            </w:pPr>
            <w:r w:rsidRPr="00BC461E">
              <w:rPr>
                <w:sz w:val="22"/>
                <w:szCs w:val="22"/>
              </w:rPr>
              <w:t xml:space="preserve">Ak si </w:t>
            </w:r>
            <w:r w:rsidR="00BC461E">
              <w:rPr>
                <w:sz w:val="22"/>
                <w:szCs w:val="22"/>
              </w:rPr>
              <w:t>p</w:t>
            </w:r>
            <w:r w:rsidRPr="00BC461E">
              <w:rPr>
                <w:sz w:val="22"/>
                <w:szCs w:val="22"/>
              </w:rPr>
              <w:t>rijímateľ určil podmienky účasti týkajúce sa finančného a ekonomického postavenia a technickej alebo odbornej spôsobilosti, boli tieto nastavené nediskriminačne?</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1</w:t>
            </w:r>
            <w:r w:rsidR="009C31E1">
              <w:rPr>
                <w:color w:val="000000"/>
                <w:sz w:val="22"/>
                <w:szCs w:val="22"/>
              </w:rPr>
              <w:t>2</w:t>
            </w:r>
          </w:p>
        </w:tc>
        <w:tc>
          <w:tcPr>
            <w:tcW w:w="4628" w:type="dxa"/>
            <w:gridSpan w:val="2"/>
            <w:shd w:val="clear" w:color="auto" w:fill="auto"/>
            <w:vAlign w:val="center"/>
          </w:tcPr>
          <w:p w:rsidR="004D4533" w:rsidRPr="00BC461E" w:rsidRDefault="004D4533" w:rsidP="00634A35">
            <w:pPr>
              <w:jc w:val="both"/>
              <w:rPr>
                <w:color w:val="000000"/>
              </w:rPr>
            </w:pPr>
            <w:r w:rsidRPr="00BC461E">
              <w:rPr>
                <w:sz w:val="22"/>
                <w:szCs w:val="22"/>
              </w:rPr>
              <w:t xml:space="preserve">Ak si </w:t>
            </w:r>
            <w:r w:rsidR="00BC461E">
              <w:rPr>
                <w:sz w:val="22"/>
                <w:szCs w:val="22"/>
              </w:rPr>
              <w:t>p</w:t>
            </w:r>
            <w:r w:rsidRPr="00BC461E">
              <w:rPr>
                <w:sz w:val="22"/>
                <w:szCs w:val="22"/>
              </w:rPr>
              <w:t>rijímateľ určil podmienky účasti týkajúce sa finančného a ekonomického postavenia a technickej alebo odbornej spôsobilosti, vyhodnotil ich prijímateľ v súlade s tým, ako ich určil?</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lastRenderedPageBreak/>
              <w:t>1</w:t>
            </w:r>
            <w:r w:rsidR="009C31E1">
              <w:rPr>
                <w:color w:val="000000"/>
                <w:sz w:val="22"/>
                <w:szCs w:val="22"/>
              </w:rPr>
              <w:t>3</w:t>
            </w:r>
          </w:p>
        </w:tc>
        <w:tc>
          <w:tcPr>
            <w:tcW w:w="4628" w:type="dxa"/>
            <w:gridSpan w:val="2"/>
            <w:shd w:val="clear" w:color="auto" w:fill="auto"/>
            <w:vAlign w:val="center"/>
          </w:tcPr>
          <w:p w:rsidR="004D4533" w:rsidRPr="00BC461E" w:rsidRDefault="004D4533" w:rsidP="00634A35">
            <w:pPr>
              <w:jc w:val="both"/>
            </w:pPr>
            <w:r w:rsidRPr="00BC461E">
              <w:rPr>
                <w:sz w:val="22"/>
                <w:szCs w:val="22"/>
              </w:rPr>
              <w:t>Doručil úspešný uchádzač v stanovenej lehote doklady preukazujúce splnenie podmienok účasti týkajúce sa finančného a ekonomického postavenia a technickej alebo odbornej spôsobilosti?</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BE605A" w:rsidRPr="007001F1" w:rsidTr="00634A35">
        <w:trPr>
          <w:trHeight w:val="20"/>
        </w:trPr>
        <w:tc>
          <w:tcPr>
            <w:tcW w:w="774" w:type="dxa"/>
            <w:shd w:val="clear" w:color="auto" w:fill="auto"/>
            <w:noWrap/>
            <w:vAlign w:val="center"/>
          </w:tcPr>
          <w:p w:rsidR="00BE605A" w:rsidRDefault="001D19EF" w:rsidP="00634A35">
            <w:pPr>
              <w:jc w:val="center"/>
              <w:rPr>
                <w:color w:val="000000"/>
              </w:rPr>
            </w:pPr>
            <w:r>
              <w:rPr>
                <w:color w:val="000000"/>
                <w:sz w:val="22"/>
                <w:szCs w:val="22"/>
              </w:rPr>
              <w:t>1</w:t>
            </w:r>
            <w:r w:rsidR="009C31E1">
              <w:rPr>
                <w:color w:val="000000"/>
                <w:sz w:val="22"/>
                <w:szCs w:val="22"/>
              </w:rPr>
              <w:t>4</w:t>
            </w:r>
          </w:p>
        </w:tc>
        <w:tc>
          <w:tcPr>
            <w:tcW w:w="4628" w:type="dxa"/>
            <w:gridSpan w:val="2"/>
            <w:shd w:val="clear" w:color="auto" w:fill="auto"/>
            <w:vAlign w:val="center"/>
          </w:tcPr>
          <w:p w:rsidR="00BE605A" w:rsidRPr="00BC461E" w:rsidRDefault="00BE605A" w:rsidP="00634A35">
            <w:pPr>
              <w:jc w:val="both"/>
            </w:pPr>
            <w:r w:rsidRPr="007001F1">
              <w:rPr>
                <w:sz w:val="22"/>
                <w:szCs w:val="22"/>
              </w:rPr>
              <w:t>Postupoval prijímateľ pri vyhodnocovaní predložených ponúk v súlade s výzvou na súťaž?</w:t>
            </w:r>
          </w:p>
        </w:tc>
        <w:tc>
          <w:tcPr>
            <w:tcW w:w="567" w:type="dxa"/>
            <w:shd w:val="clear" w:color="auto" w:fill="auto"/>
            <w:vAlign w:val="center"/>
          </w:tcPr>
          <w:p w:rsidR="00BE605A" w:rsidRPr="00BC461E" w:rsidRDefault="00BE605A" w:rsidP="00634A35">
            <w:pPr>
              <w:jc w:val="center"/>
              <w:rPr>
                <w:color w:val="000000"/>
              </w:rPr>
            </w:pPr>
          </w:p>
        </w:tc>
        <w:tc>
          <w:tcPr>
            <w:tcW w:w="567" w:type="dxa"/>
            <w:shd w:val="clear" w:color="auto" w:fill="auto"/>
            <w:vAlign w:val="center"/>
          </w:tcPr>
          <w:p w:rsidR="00BE605A" w:rsidRPr="00BC461E" w:rsidRDefault="00BE605A" w:rsidP="00634A35">
            <w:pPr>
              <w:jc w:val="center"/>
              <w:rPr>
                <w:color w:val="000000"/>
              </w:rPr>
            </w:pPr>
          </w:p>
        </w:tc>
        <w:tc>
          <w:tcPr>
            <w:tcW w:w="776" w:type="dxa"/>
            <w:shd w:val="clear" w:color="auto" w:fill="auto"/>
            <w:vAlign w:val="center"/>
          </w:tcPr>
          <w:p w:rsidR="00BE605A" w:rsidRPr="00BC461E" w:rsidRDefault="00BE605A" w:rsidP="00634A35">
            <w:pPr>
              <w:jc w:val="center"/>
              <w:rPr>
                <w:color w:val="000000"/>
              </w:rPr>
            </w:pPr>
          </w:p>
        </w:tc>
        <w:tc>
          <w:tcPr>
            <w:tcW w:w="1775" w:type="dxa"/>
            <w:shd w:val="clear" w:color="auto" w:fill="auto"/>
            <w:vAlign w:val="center"/>
          </w:tcPr>
          <w:p w:rsidR="00BE605A" w:rsidRPr="00BC461E" w:rsidRDefault="00BE605A"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1</w:t>
            </w:r>
            <w:r w:rsidR="009C31E1">
              <w:rPr>
                <w:color w:val="000000"/>
                <w:sz w:val="22"/>
                <w:szCs w:val="22"/>
              </w:rPr>
              <w:t>5</w:t>
            </w:r>
          </w:p>
        </w:tc>
        <w:tc>
          <w:tcPr>
            <w:tcW w:w="4628" w:type="dxa"/>
            <w:gridSpan w:val="2"/>
            <w:shd w:val="clear" w:color="auto" w:fill="auto"/>
            <w:vAlign w:val="center"/>
          </w:tcPr>
          <w:p w:rsidR="004D4533" w:rsidRPr="00BC461E" w:rsidRDefault="004D4533" w:rsidP="00634A35">
            <w:pPr>
              <w:jc w:val="both"/>
            </w:pPr>
            <w:r w:rsidRPr="00BC461E">
              <w:rPr>
                <w:sz w:val="22"/>
                <w:szCs w:val="22"/>
              </w:rPr>
              <w:t xml:space="preserve">Vyhotovil prijímateľ z priebehu zadávania zákazky záznam z prieskumu trhu, so všetkými požadovanými náležitosťami podľa </w:t>
            </w:r>
            <w:r w:rsidR="00BE605A" w:rsidRPr="00286190">
              <w:rPr>
                <w:sz w:val="22"/>
                <w:szCs w:val="22"/>
              </w:rPr>
              <w:t>Metodického pokynu č. 12,  v rámci ktorého je upravený spôsob</w:t>
            </w:r>
            <w:r w:rsidRPr="00286190">
              <w:rPr>
                <w:sz w:val="22"/>
                <w:szCs w:val="22"/>
              </w:rPr>
              <w:t xml:space="preserve"> zadávania zákaziek a kontroly zákaziek vyhlásených osobou, ktorej verejný obstarávateľ poskytne 50% a menej finančných prostriedkov z nenávratného finančného príspevku (NFP)</w:t>
            </w:r>
            <w:r w:rsidRPr="00BC461E">
              <w:rPr>
                <w:sz w:val="22"/>
                <w:szCs w:val="22"/>
              </w:rPr>
              <w:t>?</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BE605A" w:rsidRPr="007001F1" w:rsidTr="00634A35">
        <w:trPr>
          <w:trHeight w:val="20"/>
        </w:trPr>
        <w:tc>
          <w:tcPr>
            <w:tcW w:w="774" w:type="dxa"/>
            <w:shd w:val="clear" w:color="auto" w:fill="auto"/>
            <w:noWrap/>
            <w:vAlign w:val="center"/>
          </w:tcPr>
          <w:p w:rsidR="00BE605A" w:rsidRDefault="001D19EF" w:rsidP="00634A35">
            <w:pPr>
              <w:jc w:val="center"/>
              <w:rPr>
                <w:color w:val="000000"/>
              </w:rPr>
            </w:pPr>
            <w:r>
              <w:rPr>
                <w:color w:val="000000"/>
                <w:sz w:val="22"/>
                <w:szCs w:val="22"/>
              </w:rPr>
              <w:t>1</w:t>
            </w:r>
            <w:r w:rsidR="009C31E1">
              <w:rPr>
                <w:color w:val="000000"/>
                <w:sz w:val="22"/>
                <w:szCs w:val="22"/>
              </w:rPr>
              <w:t>6</w:t>
            </w:r>
          </w:p>
        </w:tc>
        <w:tc>
          <w:tcPr>
            <w:tcW w:w="4628" w:type="dxa"/>
            <w:gridSpan w:val="2"/>
            <w:shd w:val="clear" w:color="auto" w:fill="auto"/>
            <w:vAlign w:val="center"/>
          </w:tcPr>
          <w:p w:rsidR="00BE605A" w:rsidRPr="00BC461E" w:rsidRDefault="00BE605A" w:rsidP="00634A35">
            <w:pPr>
              <w:jc w:val="both"/>
            </w:pPr>
            <w:r>
              <w:rPr>
                <w:sz w:val="22"/>
                <w:szCs w:val="22"/>
              </w:rPr>
              <w:t>Bol záznam z prieskumu trhu zverejnený na webovom sídle prijímateľa do 5 dní od dátumu vyhodnotenia ponúk?</w:t>
            </w:r>
          </w:p>
        </w:tc>
        <w:tc>
          <w:tcPr>
            <w:tcW w:w="567" w:type="dxa"/>
            <w:shd w:val="clear" w:color="auto" w:fill="auto"/>
            <w:vAlign w:val="center"/>
          </w:tcPr>
          <w:p w:rsidR="00BE605A" w:rsidRPr="00BC461E" w:rsidRDefault="00BE605A" w:rsidP="00634A35">
            <w:pPr>
              <w:jc w:val="center"/>
              <w:rPr>
                <w:color w:val="000000"/>
              </w:rPr>
            </w:pPr>
          </w:p>
        </w:tc>
        <w:tc>
          <w:tcPr>
            <w:tcW w:w="567" w:type="dxa"/>
            <w:shd w:val="clear" w:color="auto" w:fill="auto"/>
            <w:vAlign w:val="center"/>
          </w:tcPr>
          <w:p w:rsidR="00BE605A" w:rsidRPr="00BC461E" w:rsidRDefault="00BE605A" w:rsidP="00634A35">
            <w:pPr>
              <w:jc w:val="center"/>
              <w:rPr>
                <w:color w:val="000000"/>
              </w:rPr>
            </w:pPr>
          </w:p>
        </w:tc>
        <w:tc>
          <w:tcPr>
            <w:tcW w:w="776" w:type="dxa"/>
            <w:shd w:val="clear" w:color="auto" w:fill="auto"/>
            <w:vAlign w:val="center"/>
          </w:tcPr>
          <w:p w:rsidR="00BE605A" w:rsidRPr="00BC461E" w:rsidRDefault="00BE605A" w:rsidP="00634A35">
            <w:pPr>
              <w:jc w:val="center"/>
              <w:rPr>
                <w:color w:val="000000"/>
              </w:rPr>
            </w:pPr>
          </w:p>
        </w:tc>
        <w:tc>
          <w:tcPr>
            <w:tcW w:w="1775" w:type="dxa"/>
            <w:shd w:val="clear" w:color="auto" w:fill="auto"/>
            <w:vAlign w:val="center"/>
          </w:tcPr>
          <w:p w:rsidR="00BE605A" w:rsidRPr="00BC461E" w:rsidRDefault="00BE605A" w:rsidP="00634A35">
            <w:pPr>
              <w:jc w:val="center"/>
              <w:rPr>
                <w:color w:val="000000"/>
              </w:rPr>
            </w:pPr>
          </w:p>
        </w:tc>
      </w:tr>
      <w:tr w:rsidR="00DC46C6" w:rsidRPr="007001F1" w:rsidTr="00634A35">
        <w:trPr>
          <w:trHeight w:val="20"/>
        </w:trPr>
        <w:tc>
          <w:tcPr>
            <w:tcW w:w="774" w:type="dxa"/>
            <w:shd w:val="clear" w:color="auto" w:fill="auto"/>
            <w:noWrap/>
            <w:vAlign w:val="center"/>
          </w:tcPr>
          <w:p w:rsidR="00DC46C6" w:rsidRDefault="001D19EF" w:rsidP="00634A35">
            <w:pPr>
              <w:jc w:val="center"/>
              <w:rPr>
                <w:color w:val="000000"/>
              </w:rPr>
            </w:pPr>
            <w:r>
              <w:rPr>
                <w:color w:val="000000"/>
                <w:sz w:val="22"/>
                <w:szCs w:val="22"/>
              </w:rPr>
              <w:t>1</w:t>
            </w:r>
            <w:r w:rsidR="009C31E1">
              <w:rPr>
                <w:color w:val="000000"/>
                <w:sz w:val="22"/>
                <w:szCs w:val="22"/>
              </w:rPr>
              <w:t>7</w:t>
            </w:r>
          </w:p>
        </w:tc>
        <w:tc>
          <w:tcPr>
            <w:tcW w:w="4628" w:type="dxa"/>
            <w:gridSpan w:val="2"/>
            <w:shd w:val="clear" w:color="auto" w:fill="auto"/>
            <w:vAlign w:val="center"/>
          </w:tcPr>
          <w:p w:rsidR="00DC46C6" w:rsidRDefault="00DC46C6" w:rsidP="00634A35">
            <w:pPr>
              <w:jc w:val="both"/>
            </w:pPr>
            <w:r w:rsidRPr="007001F1">
              <w:rPr>
                <w:sz w:val="22"/>
                <w:szCs w:val="22"/>
              </w:rPr>
              <w:t>V prípade, že prijímateľovi nebola predložená ani jedna ponuka a následne došlo k rokovaniu s jedným alebo viacerými záujemcami</w:t>
            </w:r>
            <w:r>
              <w:rPr>
                <w:sz w:val="22"/>
                <w:szCs w:val="22"/>
              </w:rPr>
              <w:t>,</w:t>
            </w:r>
            <w:r w:rsidRPr="007001F1">
              <w:rPr>
                <w:sz w:val="22"/>
                <w:szCs w:val="22"/>
              </w:rPr>
              <w:t xml:space="preserve"> boli splnené podmienky pre toto rokovanie v zmysle </w:t>
            </w:r>
            <w:r w:rsidR="00510AB5" w:rsidRPr="009A167E">
              <w:rPr>
                <w:sz w:val="22"/>
                <w:szCs w:val="22"/>
              </w:rPr>
              <w:t>Metodického pokynu č. 12</w:t>
            </w:r>
            <w:r w:rsidRPr="007001F1">
              <w:rPr>
                <w:sz w:val="22"/>
                <w:szCs w:val="22"/>
              </w:rPr>
              <w:t>?</w:t>
            </w:r>
          </w:p>
        </w:tc>
        <w:tc>
          <w:tcPr>
            <w:tcW w:w="567" w:type="dxa"/>
            <w:shd w:val="clear" w:color="auto" w:fill="auto"/>
            <w:vAlign w:val="center"/>
          </w:tcPr>
          <w:p w:rsidR="00DC46C6" w:rsidRPr="00BC461E" w:rsidRDefault="00DC46C6" w:rsidP="00634A35">
            <w:pPr>
              <w:jc w:val="center"/>
              <w:rPr>
                <w:color w:val="000000"/>
              </w:rPr>
            </w:pPr>
          </w:p>
        </w:tc>
        <w:tc>
          <w:tcPr>
            <w:tcW w:w="567" w:type="dxa"/>
            <w:shd w:val="clear" w:color="auto" w:fill="auto"/>
            <w:vAlign w:val="center"/>
          </w:tcPr>
          <w:p w:rsidR="00DC46C6" w:rsidRPr="00BC461E" w:rsidRDefault="00DC46C6" w:rsidP="00634A35">
            <w:pPr>
              <w:jc w:val="center"/>
              <w:rPr>
                <w:color w:val="000000"/>
              </w:rPr>
            </w:pPr>
          </w:p>
        </w:tc>
        <w:tc>
          <w:tcPr>
            <w:tcW w:w="776" w:type="dxa"/>
            <w:shd w:val="clear" w:color="auto" w:fill="auto"/>
            <w:vAlign w:val="center"/>
          </w:tcPr>
          <w:p w:rsidR="00DC46C6" w:rsidRPr="00BC461E" w:rsidRDefault="00DC46C6" w:rsidP="00634A35">
            <w:pPr>
              <w:jc w:val="center"/>
              <w:rPr>
                <w:color w:val="000000"/>
              </w:rPr>
            </w:pPr>
          </w:p>
        </w:tc>
        <w:tc>
          <w:tcPr>
            <w:tcW w:w="1775" w:type="dxa"/>
            <w:shd w:val="clear" w:color="auto" w:fill="auto"/>
            <w:vAlign w:val="center"/>
          </w:tcPr>
          <w:p w:rsidR="00DC46C6" w:rsidRPr="00BC461E" w:rsidRDefault="00DC46C6"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1</w:t>
            </w:r>
            <w:r w:rsidR="009C31E1">
              <w:rPr>
                <w:color w:val="000000"/>
                <w:sz w:val="22"/>
                <w:szCs w:val="22"/>
              </w:rPr>
              <w:t>8</w:t>
            </w:r>
          </w:p>
        </w:tc>
        <w:tc>
          <w:tcPr>
            <w:tcW w:w="4628" w:type="dxa"/>
            <w:gridSpan w:val="2"/>
            <w:shd w:val="clear" w:color="auto" w:fill="auto"/>
            <w:vAlign w:val="center"/>
          </w:tcPr>
          <w:p w:rsidR="004D4533" w:rsidRPr="00BC461E" w:rsidRDefault="004D4533" w:rsidP="00634A35">
            <w:pPr>
              <w:pStyle w:val="Textkomentra"/>
              <w:jc w:val="both"/>
              <w:rPr>
                <w:sz w:val="22"/>
                <w:szCs w:val="22"/>
              </w:rPr>
            </w:pPr>
            <w:r w:rsidRPr="00BC461E">
              <w:rPr>
                <w:sz w:val="22"/>
                <w:szCs w:val="22"/>
              </w:rPr>
              <w:t>Boli kritériá na vyhodnotenie ponúk stanovené nediskriminačne?</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9C31E1" w:rsidP="00634A35">
            <w:pPr>
              <w:jc w:val="center"/>
              <w:rPr>
                <w:color w:val="000000"/>
              </w:rPr>
            </w:pPr>
            <w:r>
              <w:rPr>
                <w:color w:val="000000"/>
                <w:sz w:val="22"/>
                <w:szCs w:val="22"/>
              </w:rPr>
              <w:t>19</w:t>
            </w:r>
          </w:p>
        </w:tc>
        <w:tc>
          <w:tcPr>
            <w:tcW w:w="4628" w:type="dxa"/>
            <w:gridSpan w:val="2"/>
            <w:shd w:val="clear" w:color="auto" w:fill="auto"/>
            <w:vAlign w:val="center"/>
          </w:tcPr>
          <w:p w:rsidR="004D4533" w:rsidRPr="00BC461E" w:rsidRDefault="004D4533" w:rsidP="00634A35">
            <w:pPr>
              <w:pStyle w:val="Textkomentra"/>
              <w:jc w:val="both"/>
              <w:rPr>
                <w:sz w:val="22"/>
                <w:szCs w:val="22"/>
              </w:rPr>
            </w:pPr>
            <w:r w:rsidRPr="00BC461E">
              <w:rPr>
                <w:sz w:val="22"/>
                <w:szCs w:val="22"/>
              </w:rPr>
              <w:t xml:space="preserve">Nebol pri zadávaní zákazky identifikovaný konflikt záujmov (posudzuje sa analogicky podľa § 23 ZVO)?  </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1D19EF" w:rsidP="009C31E1">
            <w:pPr>
              <w:jc w:val="center"/>
              <w:rPr>
                <w:color w:val="000000"/>
              </w:rPr>
            </w:pPr>
            <w:r>
              <w:rPr>
                <w:color w:val="000000"/>
                <w:sz w:val="22"/>
                <w:szCs w:val="22"/>
              </w:rPr>
              <w:t>2</w:t>
            </w:r>
            <w:r w:rsidR="009C31E1">
              <w:rPr>
                <w:color w:val="000000"/>
                <w:sz w:val="22"/>
                <w:szCs w:val="22"/>
              </w:rPr>
              <w:t>0</w:t>
            </w:r>
          </w:p>
        </w:tc>
        <w:tc>
          <w:tcPr>
            <w:tcW w:w="4628" w:type="dxa"/>
            <w:gridSpan w:val="2"/>
            <w:shd w:val="clear" w:color="auto" w:fill="auto"/>
            <w:vAlign w:val="center"/>
          </w:tcPr>
          <w:p w:rsidR="004D4533" w:rsidRPr="00BC461E" w:rsidRDefault="004D4533" w:rsidP="00634A35">
            <w:pPr>
              <w:pStyle w:val="Textkomentra"/>
              <w:jc w:val="both"/>
              <w:rPr>
                <w:sz w:val="22"/>
                <w:szCs w:val="22"/>
              </w:rPr>
            </w:pPr>
            <w:r w:rsidRPr="00BC461E">
              <w:rPr>
                <w:sz w:val="22"/>
                <w:szCs w:val="22"/>
              </w:rPr>
              <w:t>Boli v prípade konfliktu záujmov prijaté primerané opatrenia a vykonaná náprava?</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E4470E" w:rsidRPr="007001F1" w:rsidTr="00634A35">
        <w:trPr>
          <w:trHeight w:val="20"/>
        </w:trPr>
        <w:tc>
          <w:tcPr>
            <w:tcW w:w="774" w:type="dxa"/>
            <w:shd w:val="clear" w:color="auto" w:fill="auto"/>
            <w:noWrap/>
            <w:vAlign w:val="center"/>
          </w:tcPr>
          <w:p w:rsidR="00E4470E" w:rsidRPr="007001F1" w:rsidRDefault="001D19EF" w:rsidP="00E4470E">
            <w:pPr>
              <w:jc w:val="center"/>
              <w:rPr>
                <w:color w:val="000000"/>
              </w:rPr>
            </w:pPr>
            <w:r>
              <w:rPr>
                <w:color w:val="000000"/>
                <w:sz w:val="22"/>
                <w:szCs w:val="22"/>
              </w:rPr>
              <w:t>2</w:t>
            </w:r>
            <w:r w:rsidR="009C31E1">
              <w:rPr>
                <w:color w:val="000000"/>
                <w:sz w:val="22"/>
                <w:szCs w:val="22"/>
              </w:rPr>
              <w:t>1</w:t>
            </w:r>
          </w:p>
        </w:tc>
        <w:tc>
          <w:tcPr>
            <w:tcW w:w="4628" w:type="dxa"/>
            <w:gridSpan w:val="2"/>
            <w:shd w:val="clear" w:color="auto" w:fill="auto"/>
            <w:vAlign w:val="center"/>
          </w:tcPr>
          <w:p w:rsidR="00E4470E" w:rsidRPr="00BC461E" w:rsidRDefault="00E4470E" w:rsidP="00E4470E">
            <w:pPr>
              <w:pStyle w:val="Textkomentra"/>
              <w:jc w:val="both"/>
              <w:rPr>
                <w:sz w:val="22"/>
                <w:szCs w:val="22"/>
              </w:rPr>
            </w:pPr>
            <w:r w:rsidRPr="00BC461E">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tcPr>
          <w:p w:rsidR="00E4470E" w:rsidRPr="00BC461E" w:rsidRDefault="00E4470E" w:rsidP="00E4470E">
            <w:pPr>
              <w:jc w:val="center"/>
              <w:rPr>
                <w:color w:val="000000"/>
              </w:rPr>
            </w:pPr>
          </w:p>
        </w:tc>
        <w:tc>
          <w:tcPr>
            <w:tcW w:w="567" w:type="dxa"/>
            <w:shd w:val="clear" w:color="auto" w:fill="auto"/>
            <w:vAlign w:val="center"/>
          </w:tcPr>
          <w:p w:rsidR="00E4470E" w:rsidRPr="00BC461E" w:rsidRDefault="00E4470E" w:rsidP="00E4470E">
            <w:pPr>
              <w:jc w:val="center"/>
              <w:rPr>
                <w:color w:val="000000"/>
              </w:rPr>
            </w:pPr>
          </w:p>
        </w:tc>
        <w:tc>
          <w:tcPr>
            <w:tcW w:w="776" w:type="dxa"/>
            <w:shd w:val="clear" w:color="auto" w:fill="auto"/>
            <w:vAlign w:val="center"/>
          </w:tcPr>
          <w:p w:rsidR="00E4470E" w:rsidRPr="00BC461E" w:rsidRDefault="00E4470E" w:rsidP="00E4470E">
            <w:pPr>
              <w:jc w:val="center"/>
              <w:rPr>
                <w:color w:val="000000"/>
              </w:rPr>
            </w:pPr>
          </w:p>
        </w:tc>
        <w:tc>
          <w:tcPr>
            <w:tcW w:w="1775" w:type="dxa"/>
            <w:shd w:val="clear" w:color="auto" w:fill="auto"/>
            <w:vAlign w:val="center"/>
          </w:tcPr>
          <w:p w:rsidR="00E4470E" w:rsidRPr="00BC461E" w:rsidRDefault="00E4470E" w:rsidP="00E4470E">
            <w:pPr>
              <w:jc w:val="center"/>
              <w:rPr>
                <w:color w:val="000000"/>
              </w:rPr>
            </w:pPr>
          </w:p>
        </w:tc>
      </w:tr>
      <w:tr w:rsidR="00E4470E" w:rsidRPr="007001F1" w:rsidTr="00634A35">
        <w:trPr>
          <w:trHeight w:val="20"/>
        </w:trPr>
        <w:tc>
          <w:tcPr>
            <w:tcW w:w="774" w:type="dxa"/>
            <w:shd w:val="clear" w:color="auto" w:fill="auto"/>
            <w:noWrap/>
            <w:vAlign w:val="center"/>
          </w:tcPr>
          <w:p w:rsidR="00E4470E" w:rsidRPr="007001F1" w:rsidRDefault="001D19EF" w:rsidP="00E4470E">
            <w:pPr>
              <w:jc w:val="center"/>
              <w:rPr>
                <w:color w:val="000000"/>
              </w:rPr>
            </w:pPr>
            <w:r>
              <w:rPr>
                <w:color w:val="000000"/>
                <w:sz w:val="22"/>
                <w:szCs w:val="22"/>
              </w:rPr>
              <w:t>2</w:t>
            </w:r>
            <w:r w:rsidR="009C31E1">
              <w:rPr>
                <w:color w:val="000000"/>
                <w:sz w:val="22"/>
                <w:szCs w:val="22"/>
              </w:rPr>
              <w:t>2</w:t>
            </w:r>
          </w:p>
        </w:tc>
        <w:tc>
          <w:tcPr>
            <w:tcW w:w="4628" w:type="dxa"/>
            <w:gridSpan w:val="2"/>
            <w:shd w:val="clear" w:color="auto" w:fill="auto"/>
            <w:vAlign w:val="center"/>
          </w:tcPr>
          <w:p w:rsidR="00E4470E" w:rsidRPr="00BC461E" w:rsidRDefault="00E4470E" w:rsidP="00E4470E">
            <w:pPr>
              <w:pStyle w:val="Textkomentra"/>
              <w:jc w:val="both"/>
              <w:rPr>
                <w:sz w:val="22"/>
                <w:szCs w:val="22"/>
              </w:rPr>
            </w:pPr>
            <w:r w:rsidRPr="00BC461E">
              <w:rPr>
                <w:color w:val="000000"/>
                <w:sz w:val="22"/>
                <w:szCs w:val="22"/>
              </w:rPr>
              <w:t>Neboli identifikované iné porušenia pravidiel a postupov zadávania zákazky?</w:t>
            </w:r>
          </w:p>
        </w:tc>
        <w:tc>
          <w:tcPr>
            <w:tcW w:w="567" w:type="dxa"/>
            <w:shd w:val="clear" w:color="auto" w:fill="auto"/>
            <w:vAlign w:val="center"/>
          </w:tcPr>
          <w:p w:rsidR="00E4470E" w:rsidRPr="00BC461E" w:rsidRDefault="00E4470E" w:rsidP="00E4470E">
            <w:pPr>
              <w:jc w:val="center"/>
              <w:rPr>
                <w:color w:val="000000"/>
              </w:rPr>
            </w:pPr>
          </w:p>
        </w:tc>
        <w:tc>
          <w:tcPr>
            <w:tcW w:w="567" w:type="dxa"/>
            <w:shd w:val="clear" w:color="auto" w:fill="auto"/>
            <w:vAlign w:val="center"/>
          </w:tcPr>
          <w:p w:rsidR="00E4470E" w:rsidRPr="00BC461E" w:rsidRDefault="00E4470E" w:rsidP="00E4470E">
            <w:pPr>
              <w:jc w:val="center"/>
              <w:rPr>
                <w:color w:val="000000"/>
              </w:rPr>
            </w:pPr>
          </w:p>
        </w:tc>
        <w:tc>
          <w:tcPr>
            <w:tcW w:w="776" w:type="dxa"/>
            <w:shd w:val="clear" w:color="auto" w:fill="auto"/>
            <w:vAlign w:val="center"/>
          </w:tcPr>
          <w:p w:rsidR="00E4470E" w:rsidRPr="00BC461E" w:rsidRDefault="00E4470E" w:rsidP="00E4470E">
            <w:pPr>
              <w:jc w:val="center"/>
              <w:rPr>
                <w:color w:val="000000"/>
              </w:rPr>
            </w:pPr>
          </w:p>
        </w:tc>
        <w:tc>
          <w:tcPr>
            <w:tcW w:w="1775" w:type="dxa"/>
            <w:shd w:val="clear" w:color="auto" w:fill="auto"/>
            <w:vAlign w:val="center"/>
          </w:tcPr>
          <w:p w:rsidR="00E4470E" w:rsidRPr="00BC461E" w:rsidRDefault="00E4470E" w:rsidP="00E4470E">
            <w:pPr>
              <w:jc w:val="center"/>
              <w:rPr>
                <w:color w:val="000000"/>
              </w:rPr>
            </w:pPr>
          </w:p>
        </w:tc>
      </w:tr>
      <w:tr w:rsidR="00E4470E" w:rsidRPr="007001F1" w:rsidTr="00634A35">
        <w:trPr>
          <w:trHeight w:val="20"/>
        </w:trPr>
        <w:tc>
          <w:tcPr>
            <w:tcW w:w="774" w:type="dxa"/>
            <w:shd w:val="clear" w:color="auto" w:fill="auto"/>
            <w:noWrap/>
            <w:vAlign w:val="center"/>
          </w:tcPr>
          <w:p w:rsidR="00E4470E" w:rsidRPr="007001F1" w:rsidRDefault="001D19EF" w:rsidP="00E4470E">
            <w:pPr>
              <w:jc w:val="center"/>
              <w:rPr>
                <w:color w:val="000000"/>
              </w:rPr>
            </w:pPr>
            <w:r>
              <w:rPr>
                <w:color w:val="000000"/>
                <w:sz w:val="22"/>
                <w:szCs w:val="22"/>
              </w:rPr>
              <w:t>2</w:t>
            </w:r>
            <w:r w:rsidR="009C31E1">
              <w:rPr>
                <w:color w:val="000000"/>
                <w:sz w:val="22"/>
                <w:szCs w:val="22"/>
              </w:rPr>
              <w:t>3</w:t>
            </w:r>
          </w:p>
        </w:tc>
        <w:tc>
          <w:tcPr>
            <w:tcW w:w="4628" w:type="dxa"/>
            <w:gridSpan w:val="2"/>
            <w:shd w:val="clear" w:color="auto" w:fill="auto"/>
            <w:vAlign w:val="center"/>
          </w:tcPr>
          <w:p w:rsidR="00E4470E" w:rsidRPr="00BC461E" w:rsidRDefault="00E4470E" w:rsidP="00E4470E">
            <w:pPr>
              <w:pStyle w:val="Textkomentra"/>
              <w:jc w:val="both"/>
              <w:rPr>
                <w:color w:val="000000"/>
                <w:sz w:val="22"/>
                <w:szCs w:val="22"/>
              </w:rPr>
            </w:pPr>
            <w:r w:rsidRPr="00BC461E">
              <w:rPr>
                <w:color w:val="000000"/>
                <w:sz w:val="22"/>
                <w:szCs w:val="22"/>
              </w:rPr>
              <w:t xml:space="preserve">Je výber úspešného uchádzača odôvodnený vykonaním a riadnym zdokumentovaním prieskumu trhu a </w:t>
            </w:r>
            <w:r w:rsidRPr="00BC461E">
              <w:rPr>
                <w:sz w:val="22"/>
                <w:szCs w:val="22"/>
              </w:rPr>
              <w:t xml:space="preserve">boli vo výzve na predkladanie ponúk </w:t>
            </w:r>
            <w:r w:rsidRPr="00286190">
              <w:rPr>
                <w:color w:val="000000"/>
                <w:sz w:val="22"/>
                <w:szCs w:val="22"/>
              </w:rPr>
              <w:t xml:space="preserve">definované všetky požadované náležitosti podľa </w:t>
            </w:r>
            <w:r w:rsidR="00DC46C6" w:rsidRPr="00286190">
              <w:rPr>
                <w:color w:val="000000"/>
                <w:sz w:val="22"/>
                <w:szCs w:val="22"/>
              </w:rPr>
              <w:t>Metodického pokynu č. 12,  v rámci ktorého je upravený spôsob</w:t>
            </w:r>
            <w:r w:rsidRPr="00286190">
              <w:rPr>
                <w:color w:val="000000"/>
                <w:sz w:val="22"/>
                <w:szCs w:val="22"/>
              </w:rPr>
              <w:t xml:space="preserve"> zadávania zákaziek a kontroly zákaziek vyhlásených osobou, ktorej verejný obstarávateľ poskytne 50% a menej finančných prostriedkov z nenávratného finančného príspevku (NFP)?</w:t>
            </w:r>
          </w:p>
        </w:tc>
        <w:tc>
          <w:tcPr>
            <w:tcW w:w="567" w:type="dxa"/>
            <w:shd w:val="clear" w:color="auto" w:fill="auto"/>
            <w:vAlign w:val="center"/>
          </w:tcPr>
          <w:p w:rsidR="00E4470E" w:rsidRPr="00BC461E" w:rsidRDefault="00E4470E" w:rsidP="00E4470E">
            <w:pPr>
              <w:jc w:val="center"/>
              <w:rPr>
                <w:color w:val="000000"/>
              </w:rPr>
            </w:pPr>
          </w:p>
        </w:tc>
        <w:tc>
          <w:tcPr>
            <w:tcW w:w="567" w:type="dxa"/>
            <w:shd w:val="clear" w:color="auto" w:fill="auto"/>
            <w:vAlign w:val="center"/>
          </w:tcPr>
          <w:p w:rsidR="00E4470E" w:rsidRPr="00BC461E" w:rsidRDefault="00E4470E" w:rsidP="00E4470E">
            <w:pPr>
              <w:jc w:val="center"/>
              <w:rPr>
                <w:color w:val="000000"/>
              </w:rPr>
            </w:pPr>
          </w:p>
        </w:tc>
        <w:tc>
          <w:tcPr>
            <w:tcW w:w="776" w:type="dxa"/>
            <w:shd w:val="clear" w:color="auto" w:fill="auto"/>
            <w:vAlign w:val="center"/>
          </w:tcPr>
          <w:p w:rsidR="00E4470E" w:rsidRPr="00BC461E" w:rsidRDefault="00E4470E" w:rsidP="00E4470E">
            <w:pPr>
              <w:jc w:val="center"/>
              <w:rPr>
                <w:color w:val="000000"/>
              </w:rPr>
            </w:pPr>
          </w:p>
        </w:tc>
        <w:tc>
          <w:tcPr>
            <w:tcW w:w="1775" w:type="dxa"/>
            <w:shd w:val="clear" w:color="auto" w:fill="auto"/>
            <w:vAlign w:val="center"/>
          </w:tcPr>
          <w:p w:rsidR="00E4470E" w:rsidRPr="00BC461E" w:rsidRDefault="00E4470E" w:rsidP="00E4470E">
            <w:pPr>
              <w:jc w:val="center"/>
              <w:rPr>
                <w:color w:val="000000"/>
              </w:rPr>
            </w:pPr>
          </w:p>
        </w:tc>
      </w:tr>
      <w:tr w:rsidR="00E4470E" w:rsidRPr="007001F1" w:rsidTr="00634A35">
        <w:trPr>
          <w:trHeight w:val="300"/>
        </w:trPr>
        <w:tc>
          <w:tcPr>
            <w:tcW w:w="9087" w:type="dxa"/>
            <w:gridSpan w:val="7"/>
            <w:shd w:val="clear" w:color="auto" w:fill="auto"/>
            <w:noWrap/>
            <w:vAlign w:val="center"/>
          </w:tcPr>
          <w:p w:rsidR="00E4470E" w:rsidRPr="007001F1" w:rsidRDefault="00E4470E" w:rsidP="00E4470E">
            <w:pPr>
              <w:jc w:val="both"/>
              <w:rPr>
                <w:b/>
                <w:sz w:val="20"/>
                <w:szCs w:val="20"/>
              </w:rPr>
            </w:pPr>
            <w:r w:rsidRPr="007001F1">
              <w:rPr>
                <w:b/>
                <w:sz w:val="20"/>
                <w:szCs w:val="20"/>
              </w:rPr>
              <w:t>VYJADRENIE</w:t>
            </w:r>
          </w:p>
          <w:p w:rsidR="00E4470E" w:rsidRPr="007001F1" w:rsidRDefault="00E4470E" w:rsidP="00E4470E">
            <w:pPr>
              <w:jc w:val="both"/>
              <w:rPr>
                <w:sz w:val="20"/>
                <w:szCs w:val="20"/>
              </w:rPr>
            </w:pPr>
          </w:p>
          <w:p w:rsidR="006605DD" w:rsidRPr="00A20234" w:rsidRDefault="006605DD" w:rsidP="006605DD">
            <w:pPr>
              <w:jc w:val="both"/>
              <w:rPr>
                <w:sz w:val="20"/>
                <w:szCs w:val="20"/>
              </w:rPr>
            </w:pPr>
            <w:r w:rsidRPr="00A20234">
              <w:rPr>
                <w:sz w:val="20"/>
                <w:szCs w:val="20"/>
              </w:rPr>
              <w:lastRenderedPageBreak/>
              <w:t>Na základe overených skutočností potvrdzujem, že (uveďte jednu z možností v súlade s ustanovením § 7 ods. 3 zákona o finančnej kontrole).</w:t>
            </w:r>
            <w:r w:rsidRPr="00A20234">
              <w:rPr>
                <w:sz w:val="20"/>
                <w:szCs w:val="20"/>
              </w:rPr>
              <w:footnoteReference w:customMarkFollows="1" w:id="136"/>
              <w:t>[1]</w:t>
            </w:r>
          </w:p>
          <w:p w:rsidR="00E4470E" w:rsidRPr="007001F1" w:rsidRDefault="00E4470E" w:rsidP="001D19EF">
            <w:pPr>
              <w:rPr>
                <w:b/>
                <w:bCs/>
                <w:color w:val="000000"/>
              </w:rPr>
            </w:pPr>
          </w:p>
        </w:tc>
      </w:tr>
      <w:tr w:rsidR="00E4470E" w:rsidRPr="007001F1" w:rsidTr="00634A35">
        <w:trPr>
          <w:trHeight w:val="300"/>
        </w:trPr>
        <w:tc>
          <w:tcPr>
            <w:tcW w:w="3751" w:type="dxa"/>
            <w:gridSpan w:val="2"/>
            <w:shd w:val="clear" w:color="auto" w:fill="auto"/>
            <w:vAlign w:val="center"/>
            <w:hideMark/>
          </w:tcPr>
          <w:p w:rsidR="00E4470E" w:rsidRPr="007001F1" w:rsidRDefault="00E4470E" w:rsidP="00E4470E">
            <w:pPr>
              <w:rPr>
                <w:b/>
                <w:bCs/>
              </w:rPr>
            </w:pPr>
            <w:r w:rsidRPr="007001F1">
              <w:rPr>
                <w:b/>
                <w:bCs/>
                <w:sz w:val="22"/>
                <w:szCs w:val="22"/>
              </w:rPr>
              <w:lastRenderedPageBreak/>
              <w:t>Kontrolu vykonal</w:t>
            </w:r>
            <w:r w:rsidR="00DC4DA1">
              <w:rPr>
                <w:rStyle w:val="Odkaznapoznmkupodiarou"/>
                <w:b/>
                <w:bCs/>
                <w:sz w:val="22"/>
                <w:szCs w:val="22"/>
              </w:rPr>
              <w:footnoteReference w:customMarkFollows="1" w:id="137"/>
              <w:t>2</w:t>
            </w:r>
            <w:r w:rsidRPr="007001F1">
              <w:rPr>
                <w:b/>
                <w:bCs/>
                <w:sz w:val="22"/>
                <w:szCs w:val="22"/>
              </w:rPr>
              <w:t>:</w:t>
            </w:r>
          </w:p>
        </w:tc>
        <w:tc>
          <w:tcPr>
            <w:tcW w:w="5336" w:type="dxa"/>
            <w:gridSpan w:val="5"/>
            <w:shd w:val="clear" w:color="auto" w:fill="auto"/>
            <w:vAlign w:val="center"/>
            <w:hideMark/>
          </w:tcPr>
          <w:p w:rsidR="00E4470E" w:rsidRPr="007001F1" w:rsidRDefault="00E4470E" w:rsidP="00E4470E">
            <w:pPr>
              <w:rPr>
                <w:color w:val="000000"/>
              </w:rPr>
            </w:pPr>
            <w:r w:rsidRPr="007001F1">
              <w:rPr>
                <w:color w:val="000000"/>
                <w:sz w:val="22"/>
                <w:szCs w:val="22"/>
              </w:rPr>
              <w:t> </w:t>
            </w:r>
          </w:p>
        </w:tc>
      </w:tr>
      <w:tr w:rsidR="00E4470E" w:rsidRPr="007001F1" w:rsidTr="00634A35">
        <w:trPr>
          <w:trHeight w:val="300"/>
        </w:trPr>
        <w:tc>
          <w:tcPr>
            <w:tcW w:w="3751" w:type="dxa"/>
            <w:gridSpan w:val="2"/>
            <w:shd w:val="clear" w:color="auto" w:fill="auto"/>
            <w:vAlign w:val="center"/>
            <w:hideMark/>
          </w:tcPr>
          <w:p w:rsidR="00E4470E" w:rsidRPr="007001F1" w:rsidRDefault="00E4470E" w:rsidP="00E4470E">
            <w:pPr>
              <w:rPr>
                <w:b/>
                <w:bCs/>
              </w:rPr>
            </w:pPr>
            <w:r w:rsidRPr="007001F1">
              <w:rPr>
                <w:b/>
                <w:bCs/>
                <w:sz w:val="22"/>
                <w:szCs w:val="22"/>
              </w:rPr>
              <w:t>Dátum:</w:t>
            </w:r>
          </w:p>
        </w:tc>
        <w:tc>
          <w:tcPr>
            <w:tcW w:w="5336" w:type="dxa"/>
            <w:gridSpan w:val="5"/>
            <w:shd w:val="clear" w:color="auto" w:fill="auto"/>
            <w:vAlign w:val="center"/>
            <w:hideMark/>
          </w:tcPr>
          <w:p w:rsidR="00E4470E" w:rsidRPr="007001F1" w:rsidRDefault="00E4470E" w:rsidP="00E4470E">
            <w:pPr>
              <w:rPr>
                <w:color w:val="000000"/>
              </w:rPr>
            </w:pPr>
            <w:r w:rsidRPr="007001F1">
              <w:rPr>
                <w:color w:val="000000"/>
                <w:sz w:val="22"/>
                <w:szCs w:val="22"/>
              </w:rPr>
              <w:t> </w:t>
            </w:r>
          </w:p>
        </w:tc>
      </w:tr>
      <w:tr w:rsidR="00E4470E" w:rsidRPr="007001F1" w:rsidTr="00634A35">
        <w:trPr>
          <w:trHeight w:val="300"/>
        </w:trPr>
        <w:tc>
          <w:tcPr>
            <w:tcW w:w="3751" w:type="dxa"/>
            <w:gridSpan w:val="2"/>
            <w:shd w:val="clear" w:color="000000" w:fill="FFFFFF"/>
            <w:vAlign w:val="center"/>
            <w:hideMark/>
          </w:tcPr>
          <w:p w:rsidR="00E4470E" w:rsidRPr="007001F1" w:rsidRDefault="00E4470E" w:rsidP="00E4470E">
            <w:pPr>
              <w:rPr>
                <w:b/>
                <w:bCs/>
              </w:rPr>
            </w:pPr>
            <w:r w:rsidRPr="007001F1">
              <w:rPr>
                <w:b/>
                <w:bCs/>
                <w:sz w:val="22"/>
                <w:szCs w:val="22"/>
              </w:rPr>
              <w:t>Podpis:</w:t>
            </w:r>
          </w:p>
        </w:tc>
        <w:tc>
          <w:tcPr>
            <w:tcW w:w="5336" w:type="dxa"/>
            <w:gridSpan w:val="5"/>
            <w:shd w:val="clear" w:color="auto" w:fill="auto"/>
            <w:vAlign w:val="center"/>
            <w:hideMark/>
          </w:tcPr>
          <w:p w:rsidR="00E4470E" w:rsidRPr="007001F1" w:rsidRDefault="00E4470E" w:rsidP="00E4470E">
            <w:pPr>
              <w:rPr>
                <w:color w:val="000000"/>
              </w:rPr>
            </w:pPr>
            <w:r w:rsidRPr="007001F1">
              <w:rPr>
                <w:color w:val="000000"/>
                <w:sz w:val="22"/>
                <w:szCs w:val="22"/>
              </w:rPr>
              <w:t> </w:t>
            </w:r>
          </w:p>
        </w:tc>
      </w:tr>
      <w:tr w:rsidR="00E4470E" w:rsidRPr="007001F1" w:rsidTr="00634A35">
        <w:trPr>
          <w:trHeight w:val="300"/>
        </w:trPr>
        <w:tc>
          <w:tcPr>
            <w:tcW w:w="9087" w:type="dxa"/>
            <w:gridSpan w:val="7"/>
            <w:shd w:val="clear" w:color="auto" w:fill="auto"/>
            <w:noWrap/>
            <w:vAlign w:val="bottom"/>
            <w:hideMark/>
          </w:tcPr>
          <w:p w:rsidR="00E4470E" w:rsidRPr="007001F1" w:rsidRDefault="00E4470E" w:rsidP="00E4470E">
            <w:pPr>
              <w:jc w:val="center"/>
              <w:rPr>
                <w:color w:val="000000"/>
              </w:rPr>
            </w:pPr>
            <w:r w:rsidRPr="007001F1">
              <w:rPr>
                <w:color w:val="000000"/>
                <w:sz w:val="22"/>
                <w:szCs w:val="22"/>
              </w:rPr>
              <w:t> </w:t>
            </w:r>
          </w:p>
        </w:tc>
      </w:tr>
      <w:tr w:rsidR="00E4470E" w:rsidRPr="007001F1" w:rsidTr="00634A35">
        <w:trPr>
          <w:trHeight w:val="300"/>
        </w:trPr>
        <w:tc>
          <w:tcPr>
            <w:tcW w:w="3751" w:type="dxa"/>
            <w:gridSpan w:val="2"/>
            <w:shd w:val="clear" w:color="000000" w:fill="FFFFFF"/>
            <w:vAlign w:val="center"/>
            <w:hideMark/>
          </w:tcPr>
          <w:p w:rsidR="00E4470E" w:rsidRPr="007001F1" w:rsidRDefault="00E4470E" w:rsidP="00E4470E">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DC4DA1">
              <w:rPr>
                <w:rStyle w:val="Odkaznapoznmkupodiarou"/>
                <w:b/>
                <w:bCs/>
                <w:sz w:val="22"/>
                <w:szCs w:val="22"/>
              </w:rPr>
              <w:footnoteReference w:customMarkFollows="1" w:id="138"/>
              <w:t>3</w:t>
            </w:r>
            <w:r w:rsidRPr="007001F1">
              <w:rPr>
                <w:b/>
                <w:bCs/>
                <w:sz w:val="22"/>
                <w:szCs w:val="22"/>
              </w:rPr>
              <w:t>:</w:t>
            </w:r>
          </w:p>
        </w:tc>
        <w:tc>
          <w:tcPr>
            <w:tcW w:w="5336" w:type="dxa"/>
            <w:gridSpan w:val="5"/>
            <w:shd w:val="clear" w:color="auto" w:fill="auto"/>
            <w:vAlign w:val="center"/>
            <w:hideMark/>
          </w:tcPr>
          <w:p w:rsidR="00E4470E" w:rsidRPr="007001F1" w:rsidRDefault="00E4470E" w:rsidP="00E4470E">
            <w:pPr>
              <w:rPr>
                <w:color w:val="000000"/>
              </w:rPr>
            </w:pPr>
            <w:r w:rsidRPr="007001F1">
              <w:rPr>
                <w:color w:val="000000"/>
                <w:sz w:val="22"/>
                <w:szCs w:val="22"/>
              </w:rPr>
              <w:t> </w:t>
            </w:r>
          </w:p>
        </w:tc>
      </w:tr>
      <w:tr w:rsidR="00E4470E" w:rsidRPr="007001F1" w:rsidTr="00634A35">
        <w:trPr>
          <w:trHeight w:val="300"/>
        </w:trPr>
        <w:tc>
          <w:tcPr>
            <w:tcW w:w="3751" w:type="dxa"/>
            <w:gridSpan w:val="2"/>
            <w:shd w:val="clear" w:color="000000" w:fill="FFFFFF"/>
            <w:vAlign w:val="center"/>
            <w:hideMark/>
          </w:tcPr>
          <w:p w:rsidR="00E4470E" w:rsidRPr="007001F1" w:rsidRDefault="00E4470E" w:rsidP="00E4470E">
            <w:pPr>
              <w:rPr>
                <w:b/>
                <w:bCs/>
              </w:rPr>
            </w:pPr>
            <w:r w:rsidRPr="007001F1">
              <w:rPr>
                <w:b/>
                <w:bCs/>
                <w:sz w:val="22"/>
                <w:szCs w:val="22"/>
              </w:rPr>
              <w:t xml:space="preserve">Dátum: </w:t>
            </w:r>
          </w:p>
        </w:tc>
        <w:tc>
          <w:tcPr>
            <w:tcW w:w="5336" w:type="dxa"/>
            <w:gridSpan w:val="5"/>
            <w:shd w:val="clear" w:color="auto" w:fill="auto"/>
            <w:vAlign w:val="center"/>
            <w:hideMark/>
          </w:tcPr>
          <w:p w:rsidR="00E4470E" w:rsidRPr="007001F1" w:rsidRDefault="00E4470E" w:rsidP="00E4470E">
            <w:pPr>
              <w:rPr>
                <w:color w:val="000000"/>
              </w:rPr>
            </w:pPr>
            <w:r w:rsidRPr="007001F1">
              <w:rPr>
                <w:color w:val="000000"/>
                <w:sz w:val="22"/>
                <w:szCs w:val="22"/>
              </w:rPr>
              <w:t> </w:t>
            </w:r>
          </w:p>
        </w:tc>
      </w:tr>
      <w:tr w:rsidR="00E4470E" w:rsidRPr="007001F1" w:rsidTr="00634A35">
        <w:trPr>
          <w:trHeight w:val="300"/>
        </w:trPr>
        <w:tc>
          <w:tcPr>
            <w:tcW w:w="3751" w:type="dxa"/>
            <w:gridSpan w:val="2"/>
            <w:shd w:val="clear" w:color="000000" w:fill="FFFFFF"/>
            <w:vAlign w:val="center"/>
            <w:hideMark/>
          </w:tcPr>
          <w:p w:rsidR="00E4470E" w:rsidRPr="007001F1" w:rsidRDefault="00E4470E" w:rsidP="00E4470E">
            <w:pPr>
              <w:rPr>
                <w:b/>
                <w:bCs/>
              </w:rPr>
            </w:pPr>
            <w:r w:rsidRPr="007001F1">
              <w:rPr>
                <w:b/>
                <w:bCs/>
                <w:sz w:val="22"/>
                <w:szCs w:val="22"/>
              </w:rPr>
              <w:t>Podpis:</w:t>
            </w:r>
          </w:p>
        </w:tc>
        <w:tc>
          <w:tcPr>
            <w:tcW w:w="5336" w:type="dxa"/>
            <w:gridSpan w:val="5"/>
            <w:shd w:val="clear" w:color="auto" w:fill="auto"/>
            <w:vAlign w:val="center"/>
            <w:hideMark/>
          </w:tcPr>
          <w:p w:rsidR="00E4470E" w:rsidRPr="007001F1" w:rsidRDefault="00E4470E" w:rsidP="00E4470E">
            <w:pPr>
              <w:rPr>
                <w:color w:val="000000"/>
              </w:rPr>
            </w:pPr>
            <w:r w:rsidRPr="007001F1">
              <w:rPr>
                <w:color w:val="000000"/>
                <w:sz w:val="22"/>
                <w:szCs w:val="22"/>
              </w:rPr>
              <w:t> </w:t>
            </w:r>
          </w:p>
        </w:tc>
      </w:tr>
    </w:tbl>
    <w:p w:rsidR="00231620" w:rsidRDefault="00231620" w:rsidP="00D2171A"/>
    <w:bookmarkEnd w:id="49"/>
    <w:p w:rsidR="00231620" w:rsidRDefault="00231620"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231620" w:rsidRDefault="00231620"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4D4533" w:rsidRPr="007001F1" w:rsidTr="00634A35">
        <w:trPr>
          <w:trHeight w:val="645"/>
        </w:trPr>
        <w:tc>
          <w:tcPr>
            <w:tcW w:w="9087" w:type="dxa"/>
            <w:gridSpan w:val="7"/>
            <w:shd w:val="clear" w:color="000000" w:fill="60497A"/>
            <w:vAlign w:val="center"/>
            <w:hideMark/>
          </w:tcPr>
          <w:p w:rsidR="004D4533" w:rsidRPr="007001F1" w:rsidRDefault="004D4533" w:rsidP="00021036">
            <w:pPr>
              <w:jc w:val="center"/>
              <w:rPr>
                <w:b/>
                <w:bCs/>
                <w:color w:val="FFFFFF"/>
              </w:rPr>
            </w:pPr>
            <w:bookmarkStart w:id="50" w:name="KZ_47"/>
            <w:r w:rsidRPr="007001F1">
              <w:rPr>
                <w:b/>
                <w:bCs/>
                <w:color w:val="FFFFFF"/>
              </w:rPr>
              <w:lastRenderedPageBreak/>
              <w:t xml:space="preserve">Kontrolný zoznam k finančnej kontrole </w:t>
            </w:r>
            <w:r>
              <w:rPr>
                <w:b/>
                <w:bCs/>
                <w:color w:val="FFFFFF"/>
              </w:rPr>
              <w:t xml:space="preserve">zákazky vyhlásenej osobou, ktorej verejný obstarávateľ poskytne 50% a menej finančných prostriedkov z NFP </w:t>
            </w:r>
            <w:r w:rsidRPr="007001F1">
              <w:rPr>
                <w:b/>
                <w:bCs/>
                <w:color w:val="FFFFFF"/>
              </w:rPr>
              <w:br/>
            </w:r>
            <w:r>
              <w:rPr>
                <w:b/>
                <w:bCs/>
                <w:color w:val="FFFFFF"/>
              </w:rPr>
              <w:t xml:space="preserve">-zákazka nad </w:t>
            </w:r>
            <w:r w:rsidR="00DC46C6">
              <w:rPr>
                <w:b/>
                <w:bCs/>
                <w:color w:val="FFFFFF"/>
              </w:rPr>
              <w:t>10</w:t>
            </w:r>
            <w:r>
              <w:rPr>
                <w:b/>
                <w:bCs/>
                <w:color w:val="FFFFFF"/>
              </w:rPr>
              <w:t>0 tisíc EUR</w:t>
            </w:r>
            <w:r w:rsidRPr="007001F1">
              <w:rPr>
                <w:b/>
                <w:bCs/>
                <w:color w:val="FFFFFF"/>
              </w:rPr>
              <w:t xml:space="preserve">- </w:t>
            </w:r>
            <w:r>
              <w:rPr>
                <w:b/>
                <w:bCs/>
                <w:color w:val="FFFFFF"/>
              </w:rPr>
              <w:t>následná ex</w:t>
            </w:r>
            <w:r w:rsidR="00DC4DA1">
              <w:rPr>
                <w:b/>
                <w:bCs/>
                <w:color w:val="FFFFFF"/>
              </w:rPr>
              <w:t xml:space="preserve"> </w:t>
            </w:r>
            <w:r>
              <w:rPr>
                <w:b/>
                <w:bCs/>
                <w:color w:val="FFFFFF"/>
              </w:rPr>
              <w:t>post kontrola</w:t>
            </w:r>
          </w:p>
        </w:tc>
      </w:tr>
      <w:tr w:rsidR="004D4533" w:rsidRPr="007001F1" w:rsidTr="00634A35">
        <w:trPr>
          <w:trHeight w:val="330"/>
        </w:trPr>
        <w:tc>
          <w:tcPr>
            <w:tcW w:w="9087" w:type="dxa"/>
            <w:gridSpan w:val="7"/>
            <w:shd w:val="clear" w:color="auto" w:fill="auto"/>
            <w:vAlign w:val="center"/>
            <w:hideMark/>
          </w:tcPr>
          <w:p w:rsidR="004D4533" w:rsidRPr="007001F1" w:rsidRDefault="004D4533" w:rsidP="00634A35">
            <w:pPr>
              <w:jc w:val="center"/>
              <w:rPr>
                <w:b/>
                <w:bCs/>
                <w:color w:val="000000"/>
              </w:rPr>
            </w:pPr>
            <w:r w:rsidRPr="007001F1">
              <w:rPr>
                <w:b/>
                <w:bCs/>
                <w:color w:val="000000"/>
                <w:sz w:val="22"/>
                <w:szCs w:val="22"/>
              </w:rPr>
              <w:t>Identifikácia programu</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programu</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66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 xml:space="preserve">Názov </w:t>
            </w:r>
            <w:r>
              <w:rPr>
                <w:color w:val="000000"/>
                <w:sz w:val="22"/>
                <w:szCs w:val="22"/>
              </w:rPr>
              <w:t>prioritnej osi/</w:t>
            </w:r>
            <w:r w:rsidRPr="007001F1">
              <w:rPr>
                <w:color w:val="000000"/>
                <w:sz w:val="22"/>
                <w:szCs w:val="22"/>
              </w:rPr>
              <w:t>opatrenia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30"/>
        </w:trPr>
        <w:tc>
          <w:tcPr>
            <w:tcW w:w="9087" w:type="dxa"/>
            <w:gridSpan w:val="7"/>
            <w:shd w:val="clear" w:color="auto" w:fill="auto"/>
            <w:vAlign w:val="center"/>
            <w:hideMark/>
          </w:tcPr>
          <w:p w:rsidR="004D4533" w:rsidRPr="007001F1" w:rsidRDefault="004D4533" w:rsidP="00634A35">
            <w:pPr>
              <w:jc w:val="center"/>
              <w:rPr>
                <w:b/>
                <w:bCs/>
                <w:color w:val="000000"/>
              </w:rPr>
            </w:pPr>
            <w:r w:rsidRPr="007001F1">
              <w:rPr>
                <w:b/>
                <w:bCs/>
                <w:color w:val="000000"/>
                <w:sz w:val="22"/>
                <w:szCs w:val="22"/>
              </w:rPr>
              <w:t>Identifikácia projektu a prijímateľa</w:t>
            </w:r>
          </w:p>
        </w:tc>
      </w:tr>
      <w:tr w:rsidR="004D4533" w:rsidRPr="007001F1" w:rsidTr="00634A35">
        <w:trPr>
          <w:trHeight w:val="33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Kód projektu v ITMS2014+</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projektu</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30"/>
        </w:trPr>
        <w:tc>
          <w:tcPr>
            <w:tcW w:w="9087" w:type="dxa"/>
            <w:gridSpan w:val="7"/>
            <w:shd w:val="clear" w:color="auto" w:fill="auto"/>
            <w:vAlign w:val="center"/>
            <w:hideMark/>
          </w:tcPr>
          <w:p w:rsidR="004D4533" w:rsidRPr="007001F1" w:rsidRDefault="004D4533" w:rsidP="00634A35">
            <w:pPr>
              <w:jc w:val="center"/>
              <w:rPr>
                <w:b/>
                <w:bCs/>
                <w:color w:val="000000"/>
              </w:rPr>
            </w:pPr>
            <w:r w:rsidRPr="007001F1">
              <w:rPr>
                <w:b/>
                <w:bCs/>
                <w:color w:val="000000"/>
                <w:sz w:val="22"/>
                <w:szCs w:val="22"/>
              </w:rPr>
              <w:t>Identifikácia zákazky</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 xml:space="preserve">Druh zákazky </w:t>
            </w:r>
            <w:r>
              <w:rPr>
                <w:color w:val="000000"/>
                <w:sz w:val="22"/>
                <w:szCs w:val="22"/>
              </w:rPr>
              <w:t>podľa výslednej sumy zákazky</w:t>
            </w:r>
          </w:p>
        </w:tc>
        <w:tc>
          <w:tcPr>
            <w:tcW w:w="5336" w:type="dxa"/>
            <w:gridSpan w:val="5"/>
            <w:shd w:val="clear" w:color="auto" w:fill="auto"/>
            <w:vAlign w:val="center"/>
            <w:hideMark/>
          </w:tcPr>
          <w:p w:rsidR="004D4533" w:rsidRPr="00E70DCC" w:rsidRDefault="004D4533" w:rsidP="00634A35">
            <w:pPr>
              <w:rPr>
                <w:color w:val="000000"/>
              </w:rPr>
            </w:pPr>
            <w:r w:rsidRPr="00E70DCC">
              <w:rPr>
                <w:color w:val="000000"/>
                <w:sz w:val="22"/>
                <w:szCs w:val="22"/>
              </w:rPr>
              <w:t xml:space="preserve">Zákazka nad </w:t>
            </w:r>
            <w:r w:rsidR="00DC46C6">
              <w:rPr>
                <w:color w:val="000000"/>
                <w:sz w:val="22"/>
                <w:szCs w:val="22"/>
              </w:rPr>
              <w:t>10</w:t>
            </w:r>
            <w:r w:rsidRPr="00E70DCC">
              <w:rPr>
                <w:color w:val="000000"/>
                <w:sz w:val="22"/>
                <w:szCs w:val="22"/>
              </w:rPr>
              <w:t>0 000 EUR s DPH</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Druh zákazky podľa postupu</w:t>
            </w:r>
          </w:p>
        </w:tc>
        <w:tc>
          <w:tcPr>
            <w:tcW w:w="5336" w:type="dxa"/>
            <w:gridSpan w:val="5"/>
            <w:shd w:val="clear" w:color="auto" w:fill="auto"/>
            <w:vAlign w:val="center"/>
            <w:hideMark/>
          </w:tcPr>
          <w:p w:rsidR="004D4533" w:rsidRPr="00E70DCC" w:rsidRDefault="004D4533" w:rsidP="00634A35">
            <w:pPr>
              <w:rPr>
                <w:color w:val="000000"/>
              </w:rPr>
            </w:pPr>
            <w:r w:rsidRPr="00E70DCC">
              <w:rPr>
                <w:bCs/>
                <w:color w:val="FFFFFF"/>
                <w:sz w:val="22"/>
                <w:szCs w:val="22"/>
              </w:rPr>
              <w:t>Zákazka vyhlásená osobou, ktorej verejný obstarávateľ poskytne 50% a menej finančných prostriedkov z NFP</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rsidR="004D4533" w:rsidRPr="00E70DCC" w:rsidRDefault="004D4533" w:rsidP="00634A35">
            <w:pPr>
              <w:rPr>
                <w:color w:val="000000"/>
              </w:rPr>
            </w:pPr>
          </w:p>
        </w:tc>
      </w:tr>
      <w:tr w:rsidR="004D4533" w:rsidRPr="007001F1" w:rsidTr="00634A35">
        <w:trPr>
          <w:trHeight w:val="300"/>
        </w:trPr>
        <w:tc>
          <w:tcPr>
            <w:tcW w:w="3751" w:type="dxa"/>
            <w:gridSpan w:val="2"/>
            <w:shd w:val="clear" w:color="auto" w:fill="auto"/>
            <w:vAlign w:val="center"/>
          </w:tcPr>
          <w:p w:rsidR="004D4533" w:rsidRPr="007001F1" w:rsidRDefault="004D4533" w:rsidP="00634A35">
            <w:pPr>
              <w:rPr>
                <w:color w:val="000000"/>
              </w:rPr>
            </w:pPr>
            <w:r w:rsidRPr="007001F1">
              <w:rPr>
                <w:color w:val="000000"/>
                <w:sz w:val="22"/>
                <w:szCs w:val="22"/>
              </w:rPr>
              <w:t>Identifikátor zákazky v ITMS2014+</w:t>
            </w:r>
          </w:p>
        </w:tc>
        <w:tc>
          <w:tcPr>
            <w:tcW w:w="5336" w:type="dxa"/>
            <w:gridSpan w:val="5"/>
            <w:shd w:val="clear" w:color="auto" w:fill="auto"/>
            <w:vAlign w:val="center"/>
          </w:tcPr>
          <w:p w:rsidR="004D4533" w:rsidRPr="00E70DCC" w:rsidRDefault="004D4533" w:rsidP="00634A35">
            <w:pPr>
              <w:rPr>
                <w:color w:val="000000"/>
              </w:rPr>
            </w:pP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Typ kontroly</w:t>
            </w:r>
          </w:p>
        </w:tc>
        <w:tc>
          <w:tcPr>
            <w:tcW w:w="5336" w:type="dxa"/>
            <w:gridSpan w:val="5"/>
            <w:shd w:val="clear" w:color="auto" w:fill="auto"/>
            <w:vAlign w:val="center"/>
            <w:hideMark/>
          </w:tcPr>
          <w:p w:rsidR="004D4533" w:rsidRPr="00E70DCC" w:rsidRDefault="004D4533" w:rsidP="00021036">
            <w:pPr>
              <w:rPr>
                <w:color w:val="000000"/>
              </w:rPr>
            </w:pPr>
            <w:r w:rsidRPr="00E70DCC">
              <w:rPr>
                <w:color w:val="000000"/>
                <w:sz w:val="22"/>
                <w:szCs w:val="22"/>
              </w:rPr>
              <w:t>Následná ex</w:t>
            </w:r>
            <w:r w:rsidR="00DC4DA1">
              <w:rPr>
                <w:color w:val="000000"/>
                <w:sz w:val="22"/>
                <w:szCs w:val="22"/>
              </w:rPr>
              <w:t xml:space="preserve"> </w:t>
            </w:r>
            <w:r w:rsidRPr="00E70DCC">
              <w:rPr>
                <w:color w:val="000000"/>
                <w:sz w:val="22"/>
                <w:szCs w:val="22"/>
              </w:rPr>
              <w:t>post kontrola</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zákazky</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dodávateľa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IČO dodávateľa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Predpokladaná hodnota zákazky</w:t>
            </w:r>
          </w:p>
        </w:tc>
        <w:tc>
          <w:tcPr>
            <w:tcW w:w="5336" w:type="dxa"/>
            <w:gridSpan w:val="5"/>
            <w:shd w:val="clear" w:color="auto" w:fill="auto"/>
            <w:vAlign w:val="center"/>
            <w:hideMark/>
          </w:tcPr>
          <w:p w:rsidR="004D4533" w:rsidRPr="007001F1" w:rsidRDefault="004D4533" w:rsidP="00634A35">
            <w:pPr>
              <w:rPr>
                <w:color w:val="000000"/>
              </w:rPr>
            </w:pP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Hodnota zákazky bez DPH</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Hodnota zákazky s DPH</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Link na CRZ, prípadne webové sídlo</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15"/>
        </w:trPr>
        <w:tc>
          <w:tcPr>
            <w:tcW w:w="774"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áno</w:t>
            </w:r>
          </w:p>
        </w:tc>
        <w:tc>
          <w:tcPr>
            <w:tcW w:w="567"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nie</w:t>
            </w:r>
          </w:p>
        </w:tc>
        <w:tc>
          <w:tcPr>
            <w:tcW w:w="776"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Poznámka</w:t>
            </w:r>
          </w:p>
        </w:tc>
      </w:tr>
      <w:tr w:rsidR="004D4533" w:rsidRPr="007001F1" w:rsidTr="00634A35">
        <w:trPr>
          <w:trHeight w:val="20"/>
        </w:trPr>
        <w:tc>
          <w:tcPr>
            <w:tcW w:w="774" w:type="dxa"/>
            <w:shd w:val="clear" w:color="auto" w:fill="auto"/>
            <w:noWrap/>
            <w:vAlign w:val="center"/>
            <w:hideMark/>
          </w:tcPr>
          <w:p w:rsidR="004D4533" w:rsidRPr="007001F1" w:rsidRDefault="00C23DE1" w:rsidP="001D19EF">
            <w:pPr>
              <w:jc w:val="center"/>
              <w:rPr>
                <w:color w:val="000000"/>
              </w:rPr>
            </w:pPr>
            <w:r>
              <w:rPr>
                <w:color w:val="000000"/>
                <w:sz w:val="22"/>
                <w:szCs w:val="22"/>
              </w:rPr>
              <w:t>1</w:t>
            </w:r>
          </w:p>
        </w:tc>
        <w:tc>
          <w:tcPr>
            <w:tcW w:w="4628" w:type="dxa"/>
            <w:gridSpan w:val="2"/>
            <w:shd w:val="clear" w:color="auto" w:fill="auto"/>
            <w:vAlign w:val="center"/>
            <w:hideMark/>
          </w:tcPr>
          <w:p w:rsidR="004D4533" w:rsidRPr="00E70DCC" w:rsidRDefault="004D4533" w:rsidP="00634A35">
            <w:pPr>
              <w:jc w:val="both"/>
              <w:rPr>
                <w:color w:val="000000"/>
              </w:rPr>
            </w:pPr>
            <w:r w:rsidRPr="00E70DCC">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p>
        </w:tc>
        <w:tc>
          <w:tcPr>
            <w:tcW w:w="567" w:type="dxa"/>
            <w:shd w:val="clear" w:color="auto" w:fill="auto"/>
            <w:vAlign w:val="center"/>
            <w:hideMark/>
          </w:tcPr>
          <w:p w:rsidR="004D4533" w:rsidRPr="00E70DCC" w:rsidRDefault="004D4533" w:rsidP="00634A35">
            <w:pPr>
              <w:jc w:val="center"/>
              <w:rPr>
                <w:color w:val="000000"/>
              </w:rPr>
            </w:pPr>
            <w:r w:rsidRPr="00E70DCC">
              <w:rPr>
                <w:color w:val="000000"/>
                <w:sz w:val="22"/>
                <w:szCs w:val="22"/>
              </w:rPr>
              <w:t> </w:t>
            </w:r>
          </w:p>
        </w:tc>
        <w:tc>
          <w:tcPr>
            <w:tcW w:w="567" w:type="dxa"/>
            <w:shd w:val="clear" w:color="auto" w:fill="auto"/>
            <w:vAlign w:val="center"/>
            <w:hideMark/>
          </w:tcPr>
          <w:p w:rsidR="004D4533" w:rsidRPr="00E70DCC" w:rsidRDefault="004D4533" w:rsidP="00634A35">
            <w:pPr>
              <w:jc w:val="center"/>
              <w:rPr>
                <w:color w:val="000000"/>
              </w:rPr>
            </w:pPr>
            <w:r w:rsidRPr="00E70DCC">
              <w:rPr>
                <w:color w:val="000000"/>
                <w:sz w:val="22"/>
                <w:szCs w:val="22"/>
              </w:rPr>
              <w:t> </w:t>
            </w:r>
          </w:p>
        </w:tc>
        <w:tc>
          <w:tcPr>
            <w:tcW w:w="776" w:type="dxa"/>
            <w:shd w:val="clear" w:color="auto" w:fill="auto"/>
            <w:vAlign w:val="center"/>
            <w:hideMark/>
          </w:tcPr>
          <w:p w:rsidR="004D4533" w:rsidRPr="00E70DCC" w:rsidRDefault="004D4533" w:rsidP="00634A35">
            <w:pPr>
              <w:jc w:val="center"/>
              <w:rPr>
                <w:color w:val="000000"/>
              </w:rPr>
            </w:pPr>
            <w:r w:rsidRPr="00E70DCC">
              <w:rPr>
                <w:color w:val="000000"/>
                <w:sz w:val="22"/>
                <w:szCs w:val="22"/>
              </w:rPr>
              <w:t> </w:t>
            </w:r>
          </w:p>
        </w:tc>
        <w:tc>
          <w:tcPr>
            <w:tcW w:w="1775" w:type="dxa"/>
            <w:shd w:val="clear" w:color="auto" w:fill="auto"/>
            <w:vAlign w:val="center"/>
            <w:hideMark/>
          </w:tcPr>
          <w:p w:rsidR="004D4533" w:rsidRPr="00E70DCC" w:rsidRDefault="004D4533" w:rsidP="00634A35">
            <w:pPr>
              <w:jc w:val="center"/>
              <w:rPr>
                <w:color w:val="000000"/>
              </w:rPr>
            </w:pPr>
            <w:r w:rsidRPr="00E70DCC">
              <w:rPr>
                <w:color w:val="000000"/>
                <w:sz w:val="22"/>
                <w:szCs w:val="22"/>
              </w:rPr>
              <w:t> </w:t>
            </w:r>
          </w:p>
        </w:tc>
      </w:tr>
      <w:tr w:rsidR="00C23DE1" w:rsidRPr="007001F1" w:rsidTr="00634A35">
        <w:trPr>
          <w:trHeight w:val="20"/>
        </w:trPr>
        <w:tc>
          <w:tcPr>
            <w:tcW w:w="774" w:type="dxa"/>
            <w:shd w:val="clear" w:color="auto" w:fill="auto"/>
            <w:noWrap/>
            <w:vAlign w:val="center"/>
          </w:tcPr>
          <w:p w:rsidR="00C23DE1" w:rsidRDefault="00C23DE1" w:rsidP="001D19EF">
            <w:pPr>
              <w:jc w:val="center"/>
              <w:rPr>
                <w:color w:val="000000"/>
              </w:rPr>
            </w:pPr>
            <w:r>
              <w:rPr>
                <w:color w:val="000000"/>
                <w:sz w:val="22"/>
                <w:szCs w:val="22"/>
              </w:rPr>
              <w:t>2</w:t>
            </w:r>
          </w:p>
        </w:tc>
        <w:tc>
          <w:tcPr>
            <w:tcW w:w="4628" w:type="dxa"/>
            <w:gridSpan w:val="2"/>
            <w:shd w:val="clear" w:color="auto" w:fill="auto"/>
            <w:vAlign w:val="center"/>
          </w:tcPr>
          <w:p w:rsidR="00C23DE1" w:rsidRPr="00E70DCC" w:rsidRDefault="00C23DE1" w:rsidP="00C23DE1">
            <w:pPr>
              <w:jc w:val="both"/>
              <w:rPr>
                <w:color w:val="000000"/>
              </w:rPr>
            </w:pPr>
            <w:r w:rsidRPr="00E70DCC">
              <w:rPr>
                <w:color w:val="000000"/>
                <w:sz w:val="22"/>
                <w:szCs w:val="22"/>
              </w:rPr>
              <w:t>Je zmluva, ktorá bola uzatvorená, v súlade so závermi vykonanej druhej ex</w:t>
            </w:r>
            <w:r w:rsidR="00DC4DA1">
              <w:rPr>
                <w:color w:val="000000"/>
                <w:sz w:val="22"/>
                <w:szCs w:val="22"/>
              </w:rPr>
              <w:t xml:space="preserve"> </w:t>
            </w:r>
            <w:r w:rsidRPr="00E70DCC">
              <w:rPr>
                <w:color w:val="000000"/>
                <w:sz w:val="22"/>
                <w:szCs w:val="22"/>
              </w:rPr>
              <w:t xml:space="preserve">ante kontroly a dokumentáciou v rámci nej schválenou? </w:t>
            </w:r>
          </w:p>
        </w:tc>
        <w:tc>
          <w:tcPr>
            <w:tcW w:w="567" w:type="dxa"/>
            <w:shd w:val="clear" w:color="auto" w:fill="auto"/>
            <w:vAlign w:val="center"/>
          </w:tcPr>
          <w:p w:rsidR="00C23DE1" w:rsidRPr="00E70DCC" w:rsidRDefault="00C23DE1" w:rsidP="00634A35">
            <w:pPr>
              <w:jc w:val="center"/>
              <w:rPr>
                <w:color w:val="000000"/>
              </w:rPr>
            </w:pPr>
          </w:p>
        </w:tc>
        <w:tc>
          <w:tcPr>
            <w:tcW w:w="567" w:type="dxa"/>
            <w:shd w:val="clear" w:color="auto" w:fill="auto"/>
            <w:vAlign w:val="center"/>
          </w:tcPr>
          <w:p w:rsidR="00C23DE1" w:rsidRPr="00E70DCC" w:rsidRDefault="00C23DE1" w:rsidP="00634A35">
            <w:pPr>
              <w:jc w:val="center"/>
              <w:rPr>
                <w:color w:val="000000"/>
              </w:rPr>
            </w:pPr>
          </w:p>
        </w:tc>
        <w:tc>
          <w:tcPr>
            <w:tcW w:w="776" w:type="dxa"/>
            <w:shd w:val="clear" w:color="auto" w:fill="auto"/>
            <w:vAlign w:val="center"/>
          </w:tcPr>
          <w:p w:rsidR="00C23DE1" w:rsidRPr="00E70DCC" w:rsidRDefault="00C23DE1" w:rsidP="00634A35">
            <w:pPr>
              <w:jc w:val="center"/>
              <w:rPr>
                <w:color w:val="000000"/>
              </w:rPr>
            </w:pPr>
          </w:p>
        </w:tc>
        <w:tc>
          <w:tcPr>
            <w:tcW w:w="1775" w:type="dxa"/>
            <w:shd w:val="clear" w:color="auto" w:fill="auto"/>
            <w:vAlign w:val="center"/>
          </w:tcPr>
          <w:p w:rsidR="00C23DE1" w:rsidRPr="00E70DCC" w:rsidRDefault="00C23DE1" w:rsidP="00634A35">
            <w:pPr>
              <w:jc w:val="center"/>
              <w:rPr>
                <w:color w:val="000000"/>
              </w:rPr>
            </w:pPr>
          </w:p>
        </w:tc>
      </w:tr>
      <w:tr w:rsidR="00C23DE1" w:rsidRPr="007001F1" w:rsidTr="00634A35">
        <w:trPr>
          <w:trHeight w:val="20"/>
        </w:trPr>
        <w:tc>
          <w:tcPr>
            <w:tcW w:w="774" w:type="dxa"/>
            <w:shd w:val="clear" w:color="auto" w:fill="auto"/>
            <w:noWrap/>
            <w:vAlign w:val="center"/>
          </w:tcPr>
          <w:p w:rsidR="00C23DE1" w:rsidRDefault="00C23DE1" w:rsidP="001D19EF">
            <w:pPr>
              <w:jc w:val="center"/>
              <w:rPr>
                <w:color w:val="000000"/>
              </w:rPr>
            </w:pPr>
            <w:r>
              <w:rPr>
                <w:color w:val="000000"/>
                <w:sz w:val="22"/>
                <w:szCs w:val="22"/>
              </w:rPr>
              <w:t>3</w:t>
            </w:r>
          </w:p>
        </w:tc>
        <w:tc>
          <w:tcPr>
            <w:tcW w:w="4628" w:type="dxa"/>
            <w:gridSpan w:val="2"/>
            <w:shd w:val="clear" w:color="auto" w:fill="auto"/>
            <w:vAlign w:val="center"/>
          </w:tcPr>
          <w:p w:rsidR="00C23DE1" w:rsidRPr="00E70DCC" w:rsidRDefault="00C23DE1" w:rsidP="00C23DE1">
            <w:pPr>
              <w:jc w:val="both"/>
              <w:rPr>
                <w:color w:val="000000"/>
              </w:rPr>
            </w:pPr>
            <w:r w:rsidRPr="00E70DCC">
              <w:rPr>
                <w:sz w:val="22"/>
                <w:szCs w:val="22"/>
              </w:rPr>
              <w:t>Je zmluva uzavretá v súlade s výzvou na predkladanie ponúk a s ponukou úspešného uchádzača?</w:t>
            </w:r>
          </w:p>
        </w:tc>
        <w:tc>
          <w:tcPr>
            <w:tcW w:w="567" w:type="dxa"/>
            <w:shd w:val="clear" w:color="auto" w:fill="auto"/>
            <w:vAlign w:val="center"/>
          </w:tcPr>
          <w:p w:rsidR="00C23DE1" w:rsidRPr="00E70DCC" w:rsidRDefault="00C23DE1" w:rsidP="00634A35">
            <w:pPr>
              <w:jc w:val="center"/>
              <w:rPr>
                <w:color w:val="000000"/>
              </w:rPr>
            </w:pPr>
          </w:p>
        </w:tc>
        <w:tc>
          <w:tcPr>
            <w:tcW w:w="567" w:type="dxa"/>
            <w:shd w:val="clear" w:color="auto" w:fill="auto"/>
            <w:vAlign w:val="center"/>
          </w:tcPr>
          <w:p w:rsidR="00C23DE1" w:rsidRPr="00E70DCC" w:rsidRDefault="00C23DE1" w:rsidP="00634A35">
            <w:pPr>
              <w:jc w:val="center"/>
              <w:rPr>
                <w:color w:val="000000"/>
              </w:rPr>
            </w:pPr>
          </w:p>
        </w:tc>
        <w:tc>
          <w:tcPr>
            <w:tcW w:w="776" w:type="dxa"/>
            <w:shd w:val="clear" w:color="auto" w:fill="auto"/>
            <w:vAlign w:val="center"/>
          </w:tcPr>
          <w:p w:rsidR="00C23DE1" w:rsidRPr="00E70DCC" w:rsidRDefault="00C23DE1" w:rsidP="00634A35">
            <w:pPr>
              <w:jc w:val="center"/>
              <w:rPr>
                <w:color w:val="000000"/>
              </w:rPr>
            </w:pPr>
          </w:p>
        </w:tc>
        <w:tc>
          <w:tcPr>
            <w:tcW w:w="1775" w:type="dxa"/>
            <w:shd w:val="clear" w:color="auto" w:fill="auto"/>
            <w:vAlign w:val="center"/>
          </w:tcPr>
          <w:p w:rsidR="00C23DE1" w:rsidRPr="00E70DCC" w:rsidRDefault="00C23DE1"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C23DE1" w:rsidP="001D19EF">
            <w:pPr>
              <w:jc w:val="center"/>
              <w:rPr>
                <w:color w:val="000000"/>
              </w:rPr>
            </w:pPr>
            <w:r>
              <w:rPr>
                <w:color w:val="000000"/>
                <w:sz w:val="22"/>
                <w:szCs w:val="22"/>
              </w:rPr>
              <w:t>4</w:t>
            </w:r>
          </w:p>
        </w:tc>
        <w:tc>
          <w:tcPr>
            <w:tcW w:w="4628" w:type="dxa"/>
            <w:gridSpan w:val="2"/>
            <w:shd w:val="clear" w:color="auto" w:fill="auto"/>
            <w:vAlign w:val="center"/>
          </w:tcPr>
          <w:p w:rsidR="004D4533" w:rsidRPr="00E70DCC" w:rsidRDefault="004D4533" w:rsidP="00634A35">
            <w:pPr>
              <w:pStyle w:val="Textkomentra"/>
              <w:jc w:val="both"/>
              <w:rPr>
                <w:sz w:val="22"/>
                <w:szCs w:val="22"/>
              </w:rPr>
            </w:pPr>
            <w:r w:rsidRPr="00E70DCC">
              <w:rPr>
                <w:sz w:val="22"/>
                <w:szCs w:val="22"/>
              </w:rPr>
              <w:t xml:space="preserve">Nebol pri zadávaní zákazky identifikovaný konflikt záujmov (posudzuje sa analogicky podľa § 23 ZVO)?  </w:t>
            </w:r>
          </w:p>
        </w:tc>
        <w:tc>
          <w:tcPr>
            <w:tcW w:w="567" w:type="dxa"/>
            <w:shd w:val="clear" w:color="auto" w:fill="auto"/>
            <w:vAlign w:val="center"/>
          </w:tcPr>
          <w:p w:rsidR="004D4533" w:rsidRPr="00E70DCC" w:rsidRDefault="004D4533" w:rsidP="00634A35">
            <w:pPr>
              <w:jc w:val="center"/>
              <w:rPr>
                <w:color w:val="000000"/>
              </w:rPr>
            </w:pPr>
          </w:p>
        </w:tc>
        <w:tc>
          <w:tcPr>
            <w:tcW w:w="567" w:type="dxa"/>
            <w:shd w:val="clear" w:color="auto" w:fill="auto"/>
            <w:vAlign w:val="center"/>
          </w:tcPr>
          <w:p w:rsidR="004D4533" w:rsidRPr="00E70DCC" w:rsidRDefault="004D4533" w:rsidP="00634A35">
            <w:pPr>
              <w:jc w:val="center"/>
              <w:rPr>
                <w:color w:val="000000"/>
              </w:rPr>
            </w:pPr>
          </w:p>
        </w:tc>
        <w:tc>
          <w:tcPr>
            <w:tcW w:w="776" w:type="dxa"/>
            <w:shd w:val="clear" w:color="auto" w:fill="auto"/>
            <w:vAlign w:val="center"/>
          </w:tcPr>
          <w:p w:rsidR="004D4533" w:rsidRPr="00E70DCC" w:rsidRDefault="004D4533" w:rsidP="00634A35">
            <w:pPr>
              <w:jc w:val="center"/>
              <w:rPr>
                <w:color w:val="000000"/>
              </w:rPr>
            </w:pPr>
          </w:p>
        </w:tc>
        <w:tc>
          <w:tcPr>
            <w:tcW w:w="1775" w:type="dxa"/>
            <w:shd w:val="clear" w:color="auto" w:fill="auto"/>
            <w:vAlign w:val="center"/>
          </w:tcPr>
          <w:p w:rsidR="004D4533" w:rsidRPr="00E70DCC"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C23DE1" w:rsidP="001D19EF">
            <w:pPr>
              <w:jc w:val="center"/>
              <w:rPr>
                <w:color w:val="000000"/>
              </w:rPr>
            </w:pPr>
            <w:r>
              <w:rPr>
                <w:color w:val="000000"/>
                <w:sz w:val="22"/>
                <w:szCs w:val="22"/>
              </w:rPr>
              <w:lastRenderedPageBreak/>
              <w:t>5</w:t>
            </w:r>
          </w:p>
        </w:tc>
        <w:tc>
          <w:tcPr>
            <w:tcW w:w="4628" w:type="dxa"/>
            <w:gridSpan w:val="2"/>
            <w:shd w:val="clear" w:color="auto" w:fill="auto"/>
            <w:vAlign w:val="center"/>
          </w:tcPr>
          <w:p w:rsidR="004D4533" w:rsidRPr="00E70DCC" w:rsidRDefault="004D4533" w:rsidP="00634A35">
            <w:pPr>
              <w:pStyle w:val="Textkomentra"/>
              <w:jc w:val="both"/>
              <w:rPr>
                <w:sz w:val="22"/>
                <w:szCs w:val="22"/>
              </w:rPr>
            </w:pPr>
            <w:r w:rsidRPr="00E70DCC">
              <w:rPr>
                <w:sz w:val="22"/>
                <w:szCs w:val="22"/>
              </w:rPr>
              <w:t>Boli v prípade konfliktu záujmov prijaté primerané opatrenia a vykonaná náprava?</w:t>
            </w:r>
          </w:p>
        </w:tc>
        <w:tc>
          <w:tcPr>
            <w:tcW w:w="567" w:type="dxa"/>
            <w:shd w:val="clear" w:color="auto" w:fill="auto"/>
            <w:vAlign w:val="center"/>
          </w:tcPr>
          <w:p w:rsidR="004D4533" w:rsidRPr="00E70DCC" w:rsidRDefault="004D4533" w:rsidP="00634A35">
            <w:pPr>
              <w:jc w:val="center"/>
              <w:rPr>
                <w:color w:val="000000"/>
              </w:rPr>
            </w:pPr>
          </w:p>
        </w:tc>
        <w:tc>
          <w:tcPr>
            <w:tcW w:w="567" w:type="dxa"/>
            <w:shd w:val="clear" w:color="auto" w:fill="auto"/>
            <w:vAlign w:val="center"/>
          </w:tcPr>
          <w:p w:rsidR="004D4533" w:rsidRPr="00E70DCC" w:rsidRDefault="004D4533" w:rsidP="00634A35">
            <w:pPr>
              <w:jc w:val="center"/>
              <w:rPr>
                <w:color w:val="000000"/>
              </w:rPr>
            </w:pPr>
          </w:p>
        </w:tc>
        <w:tc>
          <w:tcPr>
            <w:tcW w:w="776" w:type="dxa"/>
            <w:shd w:val="clear" w:color="auto" w:fill="auto"/>
            <w:vAlign w:val="center"/>
          </w:tcPr>
          <w:p w:rsidR="004D4533" w:rsidRPr="00E70DCC" w:rsidRDefault="004D4533" w:rsidP="00634A35">
            <w:pPr>
              <w:jc w:val="center"/>
              <w:rPr>
                <w:color w:val="000000"/>
              </w:rPr>
            </w:pPr>
          </w:p>
        </w:tc>
        <w:tc>
          <w:tcPr>
            <w:tcW w:w="1775" w:type="dxa"/>
            <w:shd w:val="clear" w:color="auto" w:fill="auto"/>
            <w:vAlign w:val="center"/>
          </w:tcPr>
          <w:p w:rsidR="004D4533" w:rsidRPr="00E70DCC"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C23DE1" w:rsidP="001D19EF">
            <w:pPr>
              <w:jc w:val="center"/>
              <w:rPr>
                <w:color w:val="000000"/>
              </w:rPr>
            </w:pPr>
            <w:r>
              <w:rPr>
                <w:color w:val="000000"/>
                <w:sz w:val="22"/>
                <w:szCs w:val="22"/>
              </w:rPr>
              <w:t>6</w:t>
            </w:r>
          </w:p>
        </w:tc>
        <w:tc>
          <w:tcPr>
            <w:tcW w:w="4628" w:type="dxa"/>
            <w:gridSpan w:val="2"/>
            <w:shd w:val="clear" w:color="auto" w:fill="auto"/>
            <w:vAlign w:val="center"/>
          </w:tcPr>
          <w:p w:rsidR="004D4533" w:rsidRPr="00E70DCC" w:rsidRDefault="004D4533" w:rsidP="00634A35">
            <w:pPr>
              <w:jc w:val="both"/>
            </w:pPr>
            <w:r w:rsidRPr="00E70DCC">
              <w:rPr>
                <w:sz w:val="22"/>
                <w:szCs w:val="22"/>
              </w:rPr>
              <w:t xml:space="preserve">Má výsledná zmluva všetky požadované náležitosti podľa </w:t>
            </w:r>
            <w:r w:rsidR="00DC46C6" w:rsidRPr="00286190">
              <w:rPr>
                <w:sz w:val="22"/>
                <w:szCs w:val="22"/>
              </w:rPr>
              <w:t xml:space="preserve">Metodického pokynu č. 12,  v rámci ktorého je upravený spôsob </w:t>
            </w:r>
            <w:r w:rsidRPr="00286190">
              <w:rPr>
                <w:sz w:val="22"/>
                <w:szCs w:val="22"/>
              </w:rPr>
              <w:t>zadávania</w:t>
            </w:r>
            <w:r w:rsidR="00DC4DA1">
              <w:rPr>
                <w:sz w:val="22"/>
                <w:szCs w:val="22"/>
              </w:rPr>
              <w:t xml:space="preserve"> </w:t>
            </w:r>
            <w:r w:rsidRPr="009A6419">
              <w:rPr>
                <w:sz w:val="22"/>
                <w:szCs w:val="22"/>
              </w:rPr>
              <w:t xml:space="preserve">zákaziek a kontroly </w:t>
            </w:r>
            <w:r w:rsidRPr="00E70DCC">
              <w:rPr>
                <w:sz w:val="22"/>
                <w:szCs w:val="22"/>
              </w:rPr>
              <w:t>zákaziek vyhlásených osobou, ktorej verejný obstarávateľ poskytne 50% a menej finančných prostriedkov z nenávratného finančného príspevku (NFP)?</w:t>
            </w:r>
          </w:p>
        </w:tc>
        <w:tc>
          <w:tcPr>
            <w:tcW w:w="567" w:type="dxa"/>
            <w:shd w:val="clear" w:color="auto" w:fill="auto"/>
            <w:vAlign w:val="center"/>
          </w:tcPr>
          <w:p w:rsidR="004D4533" w:rsidRPr="00E70DCC" w:rsidRDefault="004D4533" w:rsidP="00634A35">
            <w:pPr>
              <w:jc w:val="center"/>
              <w:rPr>
                <w:color w:val="000000"/>
              </w:rPr>
            </w:pPr>
          </w:p>
        </w:tc>
        <w:tc>
          <w:tcPr>
            <w:tcW w:w="567" w:type="dxa"/>
            <w:shd w:val="clear" w:color="auto" w:fill="auto"/>
            <w:vAlign w:val="center"/>
          </w:tcPr>
          <w:p w:rsidR="004D4533" w:rsidRPr="00E70DCC" w:rsidRDefault="004D4533" w:rsidP="00634A35">
            <w:pPr>
              <w:jc w:val="center"/>
              <w:rPr>
                <w:color w:val="000000"/>
              </w:rPr>
            </w:pPr>
          </w:p>
        </w:tc>
        <w:tc>
          <w:tcPr>
            <w:tcW w:w="776" w:type="dxa"/>
            <w:shd w:val="clear" w:color="auto" w:fill="auto"/>
            <w:vAlign w:val="center"/>
          </w:tcPr>
          <w:p w:rsidR="004D4533" w:rsidRPr="00E70DCC" w:rsidRDefault="004D4533" w:rsidP="00634A35">
            <w:pPr>
              <w:jc w:val="center"/>
              <w:rPr>
                <w:color w:val="000000"/>
              </w:rPr>
            </w:pPr>
          </w:p>
        </w:tc>
        <w:tc>
          <w:tcPr>
            <w:tcW w:w="1775" w:type="dxa"/>
            <w:shd w:val="clear" w:color="auto" w:fill="auto"/>
            <w:vAlign w:val="center"/>
          </w:tcPr>
          <w:p w:rsidR="004D4533" w:rsidRPr="00E70DCC"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C23DE1" w:rsidP="001D19EF">
            <w:pPr>
              <w:jc w:val="center"/>
              <w:rPr>
                <w:color w:val="000000"/>
              </w:rPr>
            </w:pPr>
            <w:r>
              <w:rPr>
                <w:color w:val="000000"/>
                <w:sz w:val="22"/>
                <w:szCs w:val="22"/>
              </w:rPr>
              <w:t>7</w:t>
            </w:r>
          </w:p>
        </w:tc>
        <w:tc>
          <w:tcPr>
            <w:tcW w:w="4628" w:type="dxa"/>
            <w:gridSpan w:val="2"/>
            <w:shd w:val="clear" w:color="auto" w:fill="auto"/>
            <w:vAlign w:val="center"/>
          </w:tcPr>
          <w:p w:rsidR="004D4533" w:rsidRPr="00E70DCC" w:rsidRDefault="004D4533" w:rsidP="00634A35">
            <w:pPr>
              <w:jc w:val="both"/>
            </w:pPr>
            <w:r w:rsidRPr="00E70DCC">
              <w:rPr>
                <w:color w:val="000000"/>
                <w:sz w:val="22"/>
                <w:szCs w:val="22"/>
              </w:rPr>
              <w:t>Bola zmluva podpísaná oprávnenou osobou/oprávnenými osobami?</w:t>
            </w:r>
          </w:p>
        </w:tc>
        <w:tc>
          <w:tcPr>
            <w:tcW w:w="567" w:type="dxa"/>
            <w:shd w:val="clear" w:color="auto" w:fill="auto"/>
            <w:vAlign w:val="center"/>
          </w:tcPr>
          <w:p w:rsidR="004D4533" w:rsidRPr="00E70DCC" w:rsidRDefault="004D4533" w:rsidP="00634A35">
            <w:pPr>
              <w:jc w:val="center"/>
              <w:rPr>
                <w:color w:val="000000"/>
              </w:rPr>
            </w:pPr>
          </w:p>
        </w:tc>
        <w:tc>
          <w:tcPr>
            <w:tcW w:w="567" w:type="dxa"/>
            <w:shd w:val="clear" w:color="auto" w:fill="auto"/>
            <w:vAlign w:val="center"/>
          </w:tcPr>
          <w:p w:rsidR="004D4533" w:rsidRPr="00E70DCC" w:rsidRDefault="004D4533" w:rsidP="00634A35">
            <w:pPr>
              <w:jc w:val="center"/>
              <w:rPr>
                <w:color w:val="000000"/>
              </w:rPr>
            </w:pPr>
          </w:p>
        </w:tc>
        <w:tc>
          <w:tcPr>
            <w:tcW w:w="776" w:type="dxa"/>
            <w:shd w:val="clear" w:color="auto" w:fill="auto"/>
            <w:vAlign w:val="center"/>
          </w:tcPr>
          <w:p w:rsidR="004D4533" w:rsidRPr="00E70DCC" w:rsidRDefault="004D4533" w:rsidP="00634A35">
            <w:pPr>
              <w:jc w:val="center"/>
              <w:rPr>
                <w:color w:val="000000"/>
              </w:rPr>
            </w:pPr>
          </w:p>
        </w:tc>
        <w:tc>
          <w:tcPr>
            <w:tcW w:w="1775" w:type="dxa"/>
            <w:shd w:val="clear" w:color="auto" w:fill="auto"/>
            <w:vAlign w:val="center"/>
          </w:tcPr>
          <w:p w:rsidR="004D4533" w:rsidRPr="00E70DCC"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2D06E6" w:rsidP="001D19EF">
            <w:pPr>
              <w:jc w:val="center"/>
              <w:rPr>
                <w:color w:val="000000"/>
              </w:rPr>
            </w:pPr>
            <w:r>
              <w:rPr>
                <w:color w:val="000000"/>
                <w:sz w:val="22"/>
                <w:szCs w:val="22"/>
              </w:rPr>
              <w:t>8</w:t>
            </w:r>
          </w:p>
        </w:tc>
        <w:tc>
          <w:tcPr>
            <w:tcW w:w="4628" w:type="dxa"/>
            <w:gridSpan w:val="2"/>
            <w:shd w:val="clear" w:color="auto" w:fill="auto"/>
            <w:vAlign w:val="center"/>
          </w:tcPr>
          <w:p w:rsidR="004D4533" w:rsidRPr="00E70DCC" w:rsidRDefault="004D4533" w:rsidP="00634A35">
            <w:pPr>
              <w:pStyle w:val="Textkomentra"/>
              <w:jc w:val="both"/>
              <w:rPr>
                <w:sz w:val="22"/>
                <w:szCs w:val="22"/>
              </w:rPr>
            </w:pPr>
            <w:r w:rsidRPr="00E70DCC">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tcPr>
          <w:p w:rsidR="004D4533" w:rsidRPr="00E70DCC" w:rsidRDefault="004D4533" w:rsidP="00634A35">
            <w:pPr>
              <w:jc w:val="center"/>
              <w:rPr>
                <w:color w:val="000000"/>
              </w:rPr>
            </w:pPr>
          </w:p>
        </w:tc>
        <w:tc>
          <w:tcPr>
            <w:tcW w:w="567" w:type="dxa"/>
            <w:shd w:val="clear" w:color="auto" w:fill="auto"/>
            <w:vAlign w:val="center"/>
          </w:tcPr>
          <w:p w:rsidR="004D4533" w:rsidRPr="00E70DCC" w:rsidRDefault="004D4533" w:rsidP="00634A35">
            <w:pPr>
              <w:jc w:val="center"/>
              <w:rPr>
                <w:color w:val="000000"/>
              </w:rPr>
            </w:pPr>
          </w:p>
        </w:tc>
        <w:tc>
          <w:tcPr>
            <w:tcW w:w="776" w:type="dxa"/>
            <w:shd w:val="clear" w:color="auto" w:fill="auto"/>
            <w:vAlign w:val="center"/>
          </w:tcPr>
          <w:p w:rsidR="004D4533" w:rsidRPr="00E70DCC" w:rsidRDefault="004D4533" w:rsidP="00634A35">
            <w:pPr>
              <w:jc w:val="center"/>
              <w:rPr>
                <w:color w:val="000000"/>
              </w:rPr>
            </w:pPr>
          </w:p>
        </w:tc>
        <w:tc>
          <w:tcPr>
            <w:tcW w:w="1775" w:type="dxa"/>
            <w:shd w:val="clear" w:color="auto" w:fill="auto"/>
            <w:vAlign w:val="center"/>
          </w:tcPr>
          <w:p w:rsidR="004D4533" w:rsidRPr="00E70DCC"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2D06E6" w:rsidP="001D19EF">
            <w:pPr>
              <w:jc w:val="center"/>
              <w:rPr>
                <w:color w:val="000000"/>
              </w:rPr>
            </w:pPr>
            <w:r>
              <w:rPr>
                <w:color w:val="000000"/>
                <w:sz w:val="22"/>
                <w:szCs w:val="22"/>
              </w:rPr>
              <w:t>9</w:t>
            </w:r>
          </w:p>
        </w:tc>
        <w:tc>
          <w:tcPr>
            <w:tcW w:w="4628" w:type="dxa"/>
            <w:gridSpan w:val="2"/>
            <w:shd w:val="clear" w:color="auto" w:fill="auto"/>
            <w:vAlign w:val="center"/>
          </w:tcPr>
          <w:p w:rsidR="004D4533" w:rsidRPr="00E70DCC" w:rsidRDefault="004D4533" w:rsidP="00634A35">
            <w:pPr>
              <w:pStyle w:val="Textkomentra"/>
              <w:jc w:val="both"/>
              <w:rPr>
                <w:sz w:val="22"/>
                <w:szCs w:val="22"/>
              </w:rPr>
            </w:pPr>
            <w:r w:rsidRPr="00E70DCC">
              <w:rPr>
                <w:color w:val="000000"/>
                <w:sz w:val="22"/>
                <w:szCs w:val="22"/>
              </w:rPr>
              <w:t>Neboli identifikované iné porušenia pravidiel a postupov zadávania zákazky?</w:t>
            </w:r>
          </w:p>
        </w:tc>
        <w:tc>
          <w:tcPr>
            <w:tcW w:w="567" w:type="dxa"/>
            <w:shd w:val="clear" w:color="auto" w:fill="auto"/>
            <w:vAlign w:val="center"/>
          </w:tcPr>
          <w:p w:rsidR="004D4533" w:rsidRPr="00E70DCC" w:rsidRDefault="004D4533" w:rsidP="00634A35">
            <w:pPr>
              <w:jc w:val="center"/>
              <w:rPr>
                <w:color w:val="000000"/>
              </w:rPr>
            </w:pPr>
          </w:p>
        </w:tc>
        <w:tc>
          <w:tcPr>
            <w:tcW w:w="567" w:type="dxa"/>
            <w:shd w:val="clear" w:color="auto" w:fill="auto"/>
            <w:vAlign w:val="center"/>
          </w:tcPr>
          <w:p w:rsidR="004D4533" w:rsidRPr="00E70DCC" w:rsidRDefault="004D4533" w:rsidP="00634A35">
            <w:pPr>
              <w:jc w:val="center"/>
              <w:rPr>
                <w:color w:val="000000"/>
              </w:rPr>
            </w:pPr>
          </w:p>
        </w:tc>
        <w:tc>
          <w:tcPr>
            <w:tcW w:w="776" w:type="dxa"/>
            <w:shd w:val="clear" w:color="auto" w:fill="auto"/>
            <w:vAlign w:val="center"/>
          </w:tcPr>
          <w:p w:rsidR="004D4533" w:rsidRPr="00E70DCC" w:rsidRDefault="004D4533" w:rsidP="00634A35">
            <w:pPr>
              <w:jc w:val="center"/>
              <w:rPr>
                <w:color w:val="000000"/>
              </w:rPr>
            </w:pPr>
          </w:p>
        </w:tc>
        <w:tc>
          <w:tcPr>
            <w:tcW w:w="1775" w:type="dxa"/>
            <w:shd w:val="clear" w:color="auto" w:fill="auto"/>
            <w:vAlign w:val="center"/>
          </w:tcPr>
          <w:p w:rsidR="004D4533" w:rsidRPr="00E70DCC" w:rsidRDefault="004D4533" w:rsidP="00634A35">
            <w:pPr>
              <w:jc w:val="center"/>
              <w:rPr>
                <w:color w:val="000000"/>
              </w:rPr>
            </w:pPr>
          </w:p>
        </w:tc>
      </w:tr>
      <w:tr w:rsidR="004D4533" w:rsidRPr="007001F1" w:rsidTr="00634A35">
        <w:trPr>
          <w:trHeight w:val="300"/>
        </w:trPr>
        <w:tc>
          <w:tcPr>
            <w:tcW w:w="9087" w:type="dxa"/>
            <w:gridSpan w:val="7"/>
            <w:shd w:val="clear" w:color="auto" w:fill="auto"/>
            <w:noWrap/>
            <w:vAlign w:val="center"/>
          </w:tcPr>
          <w:p w:rsidR="004D4533" w:rsidRPr="007001F1" w:rsidRDefault="004D4533" w:rsidP="00634A35">
            <w:pPr>
              <w:jc w:val="both"/>
              <w:rPr>
                <w:b/>
                <w:sz w:val="20"/>
                <w:szCs w:val="20"/>
              </w:rPr>
            </w:pPr>
            <w:r w:rsidRPr="007001F1">
              <w:rPr>
                <w:b/>
                <w:sz w:val="20"/>
                <w:szCs w:val="20"/>
              </w:rPr>
              <w:t>VYJADRENIE</w:t>
            </w:r>
          </w:p>
          <w:p w:rsidR="004D4533" w:rsidRPr="007001F1" w:rsidRDefault="004D4533" w:rsidP="00634A35">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39"/>
              <w:t>[1]</w:t>
            </w:r>
          </w:p>
          <w:p w:rsidR="004D4533" w:rsidRPr="007001F1" w:rsidRDefault="004D4533" w:rsidP="001D19EF">
            <w:pPr>
              <w:rPr>
                <w:b/>
                <w:bCs/>
                <w:color w:val="000000"/>
              </w:rPr>
            </w:pP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b/>
                <w:bCs/>
              </w:rPr>
            </w:pPr>
            <w:r w:rsidRPr="007001F1">
              <w:rPr>
                <w:b/>
                <w:bCs/>
                <w:sz w:val="22"/>
                <w:szCs w:val="22"/>
              </w:rPr>
              <w:t>Kontrolu vykonal</w:t>
            </w:r>
            <w:r w:rsidR="00DC4DA1">
              <w:rPr>
                <w:rStyle w:val="Odkaznapoznmkupodiarou"/>
                <w:b/>
                <w:bCs/>
                <w:sz w:val="22"/>
                <w:szCs w:val="22"/>
              </w:rPr>
              <w:footnoteReference w:customMarkFollows="1" w:id="140"/>
              <w:t>2</w:t>
            </w:r>
            <w:r w:rsidRPr="007001F1">
              <w:rPr>
                <w:b/>
                <w:bCs/>
                <w:sz w:val="22"/>
                <w:szCs w:val="22"/>
              </w:rPr>
              <w:t>:</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b/>
                <w:bCs/>
              </w:rPr>
            </w:pPr>
            <w:r w:rsidRPr="007001F1">
              <w:rPr>
                <w:b/>
                <w:bCs/>
                <w:sz w:val="22"/>
                <w:szCs w:val="22"/>
              </w:rPr>
              <w:t>Dátum:</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000000" w:fill="FFFFFF"/>
            <w:vAlign w:val="center"/>
            <w:hideMark/>
          </w:tcPr>
          <w:p w:rsidR="004D4533" w:rsidRPr="007001F1" w:rsidRDefault="004D4533" w:rsidP="00634A35">
            <w:pPr>
              <w:rPr>
                <w:b/>
                <w:bCs/>
              </w:rPr>
            </w:pPr>
            <w:r w:rsidRPr="007001F1">
              <w:rPr>
                <w:b/>
                <w:bCs/>
                <w:sz w:val="22"/>
                <w:szCs w:val="22"/>
              </w:rPr>
              <w:t>Podpis:</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9087" w:type="dxa"/>
            <w:gridSpan w:val="7"/>
            <w:shd w:val="clear" w:color="auto" w:fill="auto"/>
            <w:noWrap/>
            <w:vAlign w:val="bottom"/>
            <w:hideMark/>
          </w:tcPr>
          <w:p w:rsidR="004D4533" w:rsidRPr="007001F1" w:rsidRDefault="004D4533" w:rsidP="00634A35">
            <w:pPr>
              <w:jc w:val="center"/>
              <w:rPr>
                <w:color w:val="000000"/>
              </w:rPr>
            </w:pPr>
            <w:r w:rsidRPr="007001F1">
              <w:rPr>
                <w:color w:val="000000"/>
                <w:sz w:val="22"/>
                <w:szCs w:val="22"/>
              </w:rPr>
              <w:t> </w:t>
            </w:r>
          </w:p>
        </w:tc>
      </w:tr>
      <w:tr w:rsidR="004D4533" w:rsidRPr="007001F1" w:rsidTr="00634A35">
        <w:trPr>
          <w:trHeight w:val="300"/>
        </w:trPr>
        <w:tc>
          <w:tcPr>
            <w:tcW w:w="3751" w:type="dxa"/>
            <w:gridSpan w:val="2"/>
            <w:shd w:val="clear" w:color="000000" w:fill="FFFFFF"/>
            <w:vAlign w:val="center"/>
            <w:hideMark/>
          </w:tcPr>
          <w:p w:rsidR="004D4533" w:rsidRPr="007001F1" w:rsidRDefault="004D4533" w:rsidP="00634A35">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DC4DA1">
              <w:rPr>
                <w:rStyle w:val="Odkaznapoznmkupodiarou"/>
                <w:b/>
                <w:bCs/>
                <w:sz w:val="22"/>
                <w:szCs w:val="22"/>
              </w:rPr>
              <w:footnoteReference w:customMarkFollows="1" w:id="141"/>
              <w:t>3</w:t>
            </w:r>
            <w:r w:rsidRPr="007001F1">
              <w:rPr>
                <w:b/>
                <w:bCs/>
                <w:sz w:val="22"/>
                <w:szCs w:val="22"/>
              </w:rPr>
              <w:t>:</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000000" w:fill="FFFFFF"/>
            <w:vAlign w:val="center"/>
            <w:hideMark/>
          </w:tcPr>
          <w:p w:rsidR="004D4533" w:rsidRPr="007001F1" w:rsidRDefault="004D4533" w:rsidP="00634A35">
            <w:pPr>
              <w:rPr>
                <w:b/>
                <w:bCs/>
              </w:rPr>
            </w:pPr>
            <w:r w:rsidRPr="007001F1">
              <w:rPr>
                <w:b/>
                <w:bCs/>
                <w:sz w:val="22"/>
                <w:szCs w:val="22"/>
              </w:rPr>
              <w:t xml:space="preserve">Dátum: </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000000" w:fill="FFFFFF"/>
            <w:vAlign w:val="center"/>
            <w:hideMark/>
          </w:tcPr>
          <w:p w:rsidR="004D4533" w:rsidRPr="007001F1" w:rsidRDefault="004D4533" w:rsidP="00634A35">
            <w:pPr>
              <w:rPr>
                <w:b/>
                <w:bCs/>
              </w:rPr>
            </w:pPr>
            <w:r w:rsidRPr="007001F1">
              <w:rPr>
                <w:b/>
                <w:bCs/>
                <w:sz w:val="22"/>
                <w:szCs w:val="22"/>
              </w:rPr>
              <w:t>Podpis:</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bl>
    <w:p w:rsidR="00231620" w:rsidRDefault="00231620" w:rsidP="00D2171A"/>
    <w:bookmarkEnd w:id="50"/>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231620" w:rsidRPr="007001F1" w:rsidTr="00634A35">
        <w:trPr>
          <w:trHeight w:val="645"/>
        </w:trPr>
        <w:tc>
          <w:tcPr>
            <w:tcW w:w="9087" w:type="dxa"/>
            <w:gridSpan w:val="7"/>
            <w:shd w:val="clear" w:color="000000" w:fill="60497A"/>
            <w:vAlign w:val="center"/>
            <w:hideMark/>
          </w:tcPr>
          <w:p w:rsidR="00231620" w:rsidRPr="007001F1" w:rsidRDefault="00231620" w:rsidP="00021036">
            <w:pPr>
              <w:jc w:val="center"/>
              <w:rPr>
                <w:b/>
                <w:bCs/>
                <w:color w:val="FFFFFF"/>
              </w:rPr>
            </w:pPr>
            <w:bookmarkStart w:id="51" w:name="KZ_48" w:colFirst="0" w:colLast="1"/>
            <w:r w:rsidRPr="007001F1">
              <w:rPr>
                <w:b/>
                <w:bCs/>
                <w:color w:val="FFFFFF"/>
              </w:rPr>
              <w:lastRenderedPageBreak/>
              <w:t xml:space="preserve">Kontrolný zoznam k finančnej kontrole </w:t>
            </w:r>
            <w:r>
              <w:rPr>
                <w:b/>
                <w:bCs/>
                <w:color w:val="FFFFFF"/>
              </w:rPr>
              <w:t xml:space="preserve">zákazky vyhlásenej osobou, ktorej verejný obstarávateľ </w:t>
            </w:r>
            <w:r w:rsidRPr="003408E8">
              <w:rPr>
                <w:b/>
                <w:bCs/>
                <w:color w:val="FFFFFF"/>
              </w:rPr>
              <w:t xml:space="preserve">poskytne 50% a menej finančných prostriedkov z NFP </w:t>
            </w:r>
            <w:r w:rsidRPr="003408E8">
              <w:rPr>
                <w:b/>
                <w:bCs/>
                <w:color w:val="FFFFFF"/>
              </w:rPr>
              <w:br/>
              <w:t xml:space="preserve">-zákazka do </w:t>
            </w:r>
            <w:r w:rsidR="00DC46C6" w:rsidRPr="003408E8">
              <w:rPr>
                <w:b/>
                <w:bCs/>
                <w:color w:val="FFFFFF"/>
              </w:rPr>
              <w:t>10</w:t>
            </w:r>
            <w:r w:rsidRPr="003408E8">
              <w:rPr>
                <w:b/>
                <w:bCs/>
                <w:color w:val="FFFFFF"/>
              </w:rPr>
              <w:t>0 tisíc EUR</w:t>
            </w:r>
            <w:r w:rsidRPr="007001F1">
              <w:rPr>
                <w:b/>
                <w:bCs/>
                <w:color w:val="FFFFFF"/>
              </w:rPr>
              <w:t xml:space="preserve"> - štandardná ex</w:t>
            </w:r>
            <w:r w:rsidR="00DC4DA1">
              <w:rPr>
                <w:b/>
                <w:bCs/>
                <w:color w:val="FFFFFF"/>
              </w:rPr>
              <w:t xml:space="preserve"> </w:t>
            </w:r>
            <w:r w:rsidRPr="007001F1">
              <w:rPr>
                <w:b/>
                <w:bCs/>
                <w:color w:val="FFFFFF"/>
              </w:rPr>
              <w:t>post kontrola</w:t>
            </w:r>
          </w:p>
        </w:tc>
      </w:tr>
      <w:tr w:rsidR="00231620" w:rsidRPr="007001F1" w:rsidTr="00634A35">
        <w:trPr>
          <w:trHeight w:val="330"/>
        </w:trPr>
        <w:tc>
          <w:tcPr>
            <w:tcW w:w="9087" w:type="dxa"/>
            <w:gridSpan w:val="7"/>
            <w:shd w:val="clear" w:color="auto" w:fill="auto"/>
            <w:vAlign w:val="center"/>
            <w:hideMark/>
          </w:tcPr>
          <w:p w:rsidR="00231620" w:rsidRPr="007001F1" w:rsidRDefault="00231620" w:rsidP="00634A35">
            <w:pPr>
              <w:jc w:val="center"/>
              <w:rPr>
                <w:b/>
                <w:bCs/>
                <w:color w:val="000000"/>
              </w:rPr>
            </w:pPr>
            <w:r w:rsidRPr="007001F1">
              <w:rPr>
                <w:b/>
                <w:bCs/>
                <w:color w:val="000000"/>
                <w:sz w:val="22"/>
                <w:szCs w:val="22"/>
              </w:rPr>
              <w:t>Identifikácia programu</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Názov programu</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66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 xml:space="preserve">Názov </w:t>
            </w:r>
            <w:r>
              <w:rPr>
                <w:color w:val="000000"/>
                <w:sz w:val="22"/>
                <w:szCs w:val="22"/>
              </w:rPr>
              <w:t>prioritnej osi/</w:t>
            </w:r>
            <w:r w:rsidRPr="007001F1">
              <w:rPr>
                <w:color w:val="000000"/>
                <w:sz w:val="22"/>
                <w:szCs w:val="22"/>
              </w:rPr>
              <w:t>opatrenia</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30"/>
        </w:trPr>
        <w:tc>
          <w:tcPr>
            <w:tcW w:w="9087" w:type="dxa"/>
            <w:gridSpan w:val="7"/>
            <w:shd w:val="clear" w:color="auto" w:fill="auto"/>
            <w:vAlign w:val="center"/>
            <w:hideMark/>
          </w:tcPr>
          <w:p w:rsidR="00231620" w:rsidRPr="007001F1" w:rsidRDefault="00231620" w:rsidP="00634A35">
            <w:pPr>
              <w:jc w:val="center"/>
              <w:rPr>
                <w:b/>
                <w:bCs/>
                <w:color w:val="000000"/>
              </w:rPr>
            </w:pPr>
            <w:r w:rsidRPr="007001F1">
              <w:rPr>
                <w:b/>
                <w:bCs/>
                <w:color w:val="000000"/>
                <w:sz w:val="22"/>
                <w:szCs w:val="22"/>
              </w:rPr>
              <w:t>Identifikácia projektu a prijímateľa</w:t>
            </w:r>
          </w:p>
        </w:tc>
      </w:tr>
      <w:tr w:rsidR="00231620" w:rsidRPr="007001F1" w:rsidTr="00634A35">
        <w:trPr>
          <w:trHeight w:val="33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Kód projektu v ITMS2014+</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Názov projektu</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30"/>
        </w:trPr>
        <w:tc>
          <w:tcPr>
            <w:tcW w:w="9087" w:type="dxa"/>
            <w:gridSpan w:val="7"/>
            <w:shd w:val="clear" w:color="auto" w:fill="auto"/>
            <w:vAlign w:val="center"/>
            <w:hideMark/>
          </w:tcPr>
          <w:p w:rsidR="00231620" w:rsidRPr="007001F1" w:rsidRDefault="00231620" w:rsidP="00634A35">
            <w:pPr>
              <w:jc w:val="center"/>
              <w:rPr>
                <w:b/>
                <w:bCs/>
                <w:color w:val="000000"/>
              </w:rPr>
            </w:pPr>
            <w:r w:rsidRPr="007001F1">
              <w:rPr>
                <w:b/>
                <w:bCs/>
                <w:color w:val="000000"/>
                <w:sz w:val="22"/>
                <w:szCs w:val="22"/>
              </w:rPr>
              <w:t>Identifikácia zákazky</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Druh zákazky podľa predpokladanej hodnoty zákazky</w:t>
            </w:r>
          </w:p>
        </w:tc>
        <w:tc>
          <w:tcPr>
            <w:tcW w:w="5336" w:type="dxa"/>
            <w:gridSpan w:val="5"/>
            <w:shd w:val="clear" w:color="auto" w:fill="auto"/>
            <w:vAlign w:val="center"/>
            <w:hideMark/>
          </w:tcPr>
          <w:p w:rsidR="00231620" w:rsidRPr="00E70DCC" w:rsidRDefault="00231620" w:rsidP="00634A35">
            <w:pPr>
              <w:rPr>
                <w:color w:val="000000"/>
              </w:rPr>
            </w:pPr>
            <w:r w:rsidRPr="00E70DCC">
              <w:rPr>
                <w:color w:val="000000"/>
                <w:sz w:val="22"/>
                <w:szCs w:val="22"/>
              </w:rPr>
              <w:t xml:space="preserve">Zákazka do </w:t>
            </w:r>
            <w:r w:rsidR="00DC46C6" w:rsidRPr="003408E8">
              <w:rPr>
                <w:color w:val="000000"/>
                <w:sz w:val="22"/>
                <w:szCs w:val="22"/>
              </w:rPr>
              <w:t>10</w:t>
            </w:r>
            <w:r w:rsidRPr="003408E8">
              <w:rPr>
                <w:color w:val="000000"/>
                <w:sz w:val="22"/>
                <w:szCs w:val="22"/>
              </w:rPr>
              <w:t>0 000 EUR</w:t>
            </w:r>
            <w:r w:rsidRPr="00E70DCC">
              <w:rPr>
                <w:color w:val="000000"/>
                <w:sz w:val="22"/>
                <w:szCs w:val="22"/>
              </w:rPr>
              <w:t xml:space="preserve"> s DPH</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Druh zákazky podľa postupu</w:t>
            </w:r>
          </w:p>
        </w:tc>
        <w:tc>
          <w:tcPr>
            <w:tcW w:w="5336" w:type="dxa"/>
            <w:gridSpan w:val="5"/>
            <w:shd w:val="clear" w:color="auto" w:fill="auto"/>
            <w:vAlign w:val="center"/>
            <w:hideMark/>
          </w:tcPr>
          <w:p w:rsidR="00231620" w:rsidRPr="00E70DCC" w:rsidRDefault="00231620" w:rsidP="00634A35">
            <w:pPr>
              <w:rPr>
                <w:color w:val="000000"/>
              </w:rPr>
            </w:pPr>
            <w:r w:rsidRPr="00E70DCC">
              <w:rPr>
                <w:bCs/>
                <w:color w:val="FFFFFF"/>
                <w:sz w:val="22"/>
                <w:szCs w:val="22"/>
              </w:rPr>
              <w:t>Zákazka vyhlásená osobou, ktorej verejný obstarávateľ poskytne 50% a menej finančných prostriedkov z NFP</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rsidR="00231620" w:rsidRPr="00E70DCC" w:rsidRDefault="00231620" w:rsidP="00634A35">
            <w:pPr>
              <w:rPr>
                <w:color w:val="000000"/>
              </w:rPr>
            </w:pPr>
          </w:p>
        </w:tc>
      </w:tr>
      <w:tr w:rsidR="00231620" w:rsidRPr="007001F1" w:rsidTr="00634A35">
        <w:trPr>
          <w:trHeight w:val="300"/>
        </w:trPr>
        <w:tc>
          <w:tcPr>
            <w:tcW w:w="3751" w:type="dxa"/>
            <w:gridSpan w:val="2"/>
            <w:shd w:val="clear" w:color="auto" w:fill="auto"/>
            <w:vAlign w:val="center"/>
          </w:tcPr>
          <w:p w:rsidR="00231620" w:rsidRPr="007001F1" w:rsidRDefault="00231620" w:rsidP="00634A35">
            <w:pPr>
              <w:rPr>
                <w:color w:val="000000"/>
              </w:rPr>
            </w:pPr>
            <w:r w:rsidRPr="007001F1">
              <w:rPr>
                <w:color w:val="000000"/>
                <w:sz w:val="22"/>
                <w:szCs w:val="22"/>
              </w:rPr>
              <w:t>Identifikátor zákazky v ITMS2014+</w:t>
            </w:r>
          </w:p>
        </w:tc>
        <w:tc>
          <w:tcPr>
            <w:tcW w:w="5336" w:type="dxa"/>
            <w:gridSpan w:val="5"/>
            <w:shd w:val="clear" w:color="auto" w:fill="auto"/>
            <w:vAlign w:val="center"/>
          </w:tcPr>
          <w:p w:rsidR="00231620" w:rsidRPr="00E70DCC" w:rsidRDefault="00231620" w:rsidP="00634A35">
            <w:pPr>
              <w:rPr>
                <w:color w:val="000000"/>
              </w:rPr>
            </w:pP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Typ kontroly</w:t>
            </w:r>
          </w:p>
        </w:tc>
        <w:tc>
          <w:tcPr>
            <w:tcW w:w="5336" w:type="dxa"/>
            <w:gridSpan w:val="5"/>
            <w:shd w:val="clear" w:color="auto" w:fill="auto"/>
            <w:vAlign w:val="center"/>
            <w:hideMark/>
          </w:tcPr>
          <w:p w:rsidR="00231620" w:rsidRPr="00E70DCC" w:rsidRDefault="00231620" w:rsidP="00021036">
            <w:pPr>
              <w:rPr>
                <w:color w:val="000000"/>
              </w:rPr>
            </w:pPr>
            <w:r w:rsidRPr="00E70DCC">
              <w:rPr>
                <w:color w:val="000000"/>
                <w:sz w:val="22"/>
                <w:szCs w:val="22"/>
              </w:rPr>
              <w:t>Štandardná ex</w:t>
            </w:r>
            <w:r w:rsidR="00DC4DA1">
              <w:rPr>
                <w:color w:val="000000"/>
                <w:sz w:val="22"/>
                <w:szCs w:val="22"/>
              </w:rPr>
              <w:t xml:space="preserve"> </w:t>
            </w:r>
            <w:r w:rsidRPr="00E70DCC">
              <w:rPr>
                <w:color w:val="000000"/>
                <w:sz w:val="22"/>
                <w:szCs w:val="22"/>
              </w:rPr>
              <w:t>post kontrola</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Názov zákazky</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Názov dodávateľa</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IČO dodávateľa</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Predpokladaná hodnota zákazky</w:t>
            </w:r>
          </w:p>
        </w:tc>
        <w:tc>
          <w:tcPr>
            <w:tcW w:w="5336" w:type="dxa"/>
            <w:gridSpan w:val="5"/>
            <w:shd w:val="clear" w:color="auto" w:fill="auto"/>
            <w:vAlign w:val="center"/>
            <w:hideMark/>
          </w:tcPr>
          <w:p w:rsidR="00231620" w:rsidRPr="007001F1" w:rsidRDefault="00231620" w:rsidP="00634A35">
            <w:pPr>
              <w:rPr>
                <w:color w:val="000000"/>
              </w:rPr>
            </w:pP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Hodnota zákazky bez DPH</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Hodnota zákazky s DPH</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Link na CRZ, prípadne webové sídlo</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15"/>
        </w:trPr>
        <w:tc>
          <w:tcPr>
            <w:tcW w:w="774" w:type="dxa"/>
            <w:shd w:val="clear" w:color="000000" w:fill="60497A"/>
            <w:vAlign w:val="center"/>
            <w:hideMark/>
          </w:tcPr>
          <w:p w:rsidR="00231620" w:rsidRPr="007001F1" w:rsidRDefault="00231620" w:rsidP="00634A35">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rsidR="00231620" w:rsidRPr="007001F1" w:rsidRDefault="00231620" w:rsidP="00634A3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231620" w:rsidRPr="007001F1" w:rsidRDefault="00231620" w:rsidP="00634A35">
            <w:pPr>
              <w:jc w:val="center"/>
              <w:rPr>
                <w:b/>
                <w:bCs/>
                <w:color w:val="FFFFFF"/>
              </w:rPr>
            </w:pPr>
            <w:r w:rsidRPr="007001F1">
              <w:rPr>
                <w:b/>
                <w:bCs/>
                <w:color w:val="FFFFFF"/>
                <w:sz w:val="22"/>
                <w:szCs w:val="22"/>
              </w:rPr>
              <w:t>áno</w:t>
            </w:r>
          </w:p>
        </w:tc>
        <w:tc>
          <w:tcPr>
            <w:tcW w:w="567" w:type="dxa"/>
            <w:shd w:val="clear" w:color="000000" w:fill="60497A"/>
            <w:vAlign w:val="center"/>
            <w:hideMark/>
          </w:tcPr>
          <w:p w:rsidR="00231620" w:rsidRPr="007001F1" w:rsidRDefault="00231620" w:rsidP="00634A35">
            <w:pPr>
              <w:jc w:val="center"/>
              <w:rPr>
                <w:b/>
                <w:bCs/>
                <w:color w:val="FFFFFF"/>
              </w:rPr>
            </w:pPr>
            <w:r w:rsidRPr="007001F1">
              <w:rPr>
                <w:b/>
                <w:bCs/>
                <w:color w:val="FFFFFF"/>
                <w:sz w:val="22"/>
                <w:szCs w:val="22"/>
              </w:rPr>
              <w:t>nie</w:t>
            </w:r>
          </w:p>
        </w:tc>
        <w:tc>
          <w:tcPr>
            <w:tcW w:w="776" w:type="dxa"/>
            <w:shd w:val="clear" w:color="000000" w:fill="60497A"/>
            <w:vAlign w:val="center"/>
            <w:hideMark/>
          </w:tcPr>
          <w:p w:rsidR="00231620" w:rsidRPr="007001F1" w:rsidRDefault="00231620" w:rsidP="00634A35">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231620" w:rsidRPr="007001F1" w:rsidRDefault="00231620" w:rsidP="00634A35">
            <w:pPr>
              <w:jc w:val="center"/>
              <w:rPr>
                <w:b/>
                <w:bCs/>
                <w:color w:val="FFFFFF"/>
              </w:rPr>
            </w:pPr>
            <w:r w:rsidRPr="007001F1">
              <w:rPr>
                <w:b/>
                <w:bCs/>
                <w:color w:val="FFFFFF"/>
                <w:sz w:val="22"/>
                <w:szCs w:val="22"/>
              </w:rPr>
              <w:t>Poznámka</w:t>
            </w:r>
          </w:p>
        </w:tc>
      </w:tr>
      <w:tr w:rsidR="0097414E" w:rsidRPr="007001F1" w:rsidTr="00634A35">
        <w:trPr>
          <w:trHeight w:val="20"/>
        </w:trPr>
        <w:tc>
          <w:tcPr>
            <w:tcW w:w="774" w:type="dxa"/>
            <w:vMerge w:val="restart"/>
            <w:shd w:val="clear" w:color="auto" w:fill="auto"/>
            <w:noWrap/>
            <w:vAlign w:val="center"/>
          </w:tcPr>
          <w:p w:rsidR="0097414E" w:rsidRPr="007001F1" w:rsidRDefault="0097414E" w:rsidP="00634A35">
            <w:pPr>
              <w:jc w:val="center"/>
              <w:rPr>
                <w:color w:val="000000"/>
              </w:rPr>
            </w:pPr>
            <w:r>
              <w:rPr>
                <w:color w:val="000000"/>
                <w:sz w:val="22"/>
                <w:szCs w:val="22"/>
              </w:rPr>
              <w:t>1</w:t>
            </w:r>
          </w:p>
        </w:tc>
        <w:tc>
          <w:tcPr>
            <w:tcW w:w="4628" w:type="dxa"/>
            <w:gridSpan w:val="2"/>
            <w:shd w:val="clear" w:color="auto" w:fill="auto"/>
            <w:vAlign w:val="center"/>
          </w:tcPr>
          <w:p w:rsidR="0097414E" w:rsidRPr="00E70DCC" w:rsidRDefault="0097414E" w:rsidP="0097414E">
            <w:pPr>
              <w:jc w:val="both"/>
              <w:rPr>
                <w:color w:val="000000"/>
              </w:rPr>
            </w:pPr>
            <w:r>
              <w:rPr>
                <w:color w:val="000000"/>
                <w:sz w:val="22"/>
                <w:szCs w:val="22"/>
              </w:rPr>
              <w:t>a)</w:t>
            </w:r>
            <w:r w:rsidRPr="00E70DCC">
              <w:rPr>
                <w:color w:val="000000"/>
                <w:sz w:val="22"/>
                <w:szCs w:val="22"/>
              </w:rPr>
              <w:t xml:space="preserve">Je zmluva, ktorá bola uzavretá s úspešným uchádzačom, spojená s možnosťou uplatnenia postupu pre </w:t>
            </w:r>
            <w:r w:rsidRPr="00E70DCC">
              <w:rPr>
                <w:bCs/>
                <w:color w:val="FFFFFF"/>
                <w:sz w:val="22"/>
                <w:szCs w:val="22"/>
              </w:rPr>
              <w:t xml:space="preserve">zákazky vyhlásené osobou, ktorej verejný obstarávateľ poskytne 50% a menej finančných prostriedkov z NFP? </w:t>
            </w:r>
          </w:p>
        </w:tc>
        <w:tc>
          <w:tcPr>
            <w:tcW w:w="567" w:type="dxa"/>
            <w:shd w:val="clear" w:color="auto" w:fill="auto"/>
            <w:vAlign w:val="center"/>
          </w:tcPr>
          <w:p w:rsidR="0097414E" w:rsidRPr="00E70DCC" w:rsidRDefault="0097414E" w:rsidP="00634A35">
            <w:pPr>
              <w:jc w:val="center"/>
              <w:rPr>
                <w:color w:val="000000"/>
              </w:rPr>
            </w:pPr>
          </w:p>
        </w:tc>
        <w:tc>
          <w:tcPr>
            <w:tcW w:w="567" w:type="dxa"/>
            <w:shd w:val="clear" w:color="auto" w:fill="auto"/>
            <w:vAlign w:val="center"/>
          </w:tcPr>
          <w:p w:rsidR="0097414E" w:rsidRPr="00E70DCC" w:rsidRDefault="0097414E" w:rsidP="00634A35">
            <w:pPr>
              <w:jc w:val="center"/>
              <w:rPr>
                <w:color w:val="000000"/>
              </w:rPr>
            </w:pPr>
          </w:p>
        </w:tc>
        <w:tc>
          <w:tcPr>
            <w:tcW w:w="776" w:type="dxa"/>
            <w:shd w:val="clear" w:color="auto" w:fill="auto"/>
            <w:vAlign w:val="center"/>
          </w:tcPr>
          <w:p w:rsidR="0097414E" w:rsidRPr="00E70DCC" w:rsidRDefault="0097414E" w:rsidP="00634A35">
            <w:pPr>
              <w:jc w:val="center"/>
              <w:rPr>
                <w:color w:val="000000"/>
              </w:rPr>
            </w:pPr>
          </w:p>
        </w:tc>
        <w:tc>
          <w:tcPr>
            <w:tcW w:w="1775" w:type="dxa"/>
            <w:shd w:val="clear" w:color="auto" w:fill="auto"/>
            <w:vAlign w:val="center"/>
          </w:tcPr>
          <w:p w:rsidR="0097414E" w:rsidRPr="00E70DCC" w:rsidRDefault="0097414E" w:rsidP="00634A35">
            <w:pPr>
              <w:jc w:val="center"/>
              <w:rPr>
                <w:color w:val="000000"/>
              </w:rPr>
            </w:pPr>
          </w:p>
        </w:tc>
      </w:tr>
      <w:tr w:rsidR="0097414E" w:rsidRPr="007001F1" w:rsidTr="00634A35">
        <w:trPr>
          <w:trHeight w:val="20"/>
        </w:trPr>
        <w:tc>
          <w:tcPr>
            <w:tcW w:w="774" w:type="dxa"/>
            <w:vMerge/>
            <w:shd w:val="clear" w:color="auto" w:fill="auto"/>
            <w:noWrap/>
            <w:vAlign w:val="center"/>
          </w:tcPr>
          <w:p w:rsidR="0097414E" w:rsidRDefault="0097414E" w:rsidP="00634A35">
            <w:pPr>
              <w:jc w:val="center"/>
              <w:rPr>
                <w:color w:val="000000"/>
              </w:rPr>
            </w:pPr>
          </w:p>
        </w:tc>
        <w:tc>
          <w:tcPr>
            <w:tcW w:w="4628" w:type="dxa"/>
            <w:gridSpan w:val="2"/>
            <w:shd w:val="clear" w:color="auto" w:fill="auto"/>
            <w:vAlign w:val="center"/>
          </w:tcPr>
          <w:p w:rsidR="0097414E" w:rsidRPr="00E70DCC" w:rsidRDefault="0097414E" w:rsidP="00634A35">
            <w:pPr>
              <w:jc w:val="both"/>
              <w:rPr>
                <w:color w:val="000000"/>
              </w:rPr>
            </w:pPr>
            <w:r>
              <w:rPr>
                <w:color w:val="000000"/>
                <w:sz w:val="22"/>
                <w:szCs w:val="22"/>
              </w:rPr>
              <w:t>b)</w:t>
            </w:r>
            <w:r w:rsidRPr="00E70DCC">
              <w:rPr>
                <w:color w:val="000000"/>
                <w:sz w:val="22"/>
                <w:szCs w:val="22"/>
              </w:rPr>
              <w:t xml:space="preserve">Nedošlo k rozdeleniu zákazky na samostatné zákazky s cieľom vyhnúť sa použitiu postupov spojených so zadávaním zákaziek nad </w:t>
            </w:r>
            <w:r w:rsidRPr="00DC46C6">
              <w:rPr>
                <w:color w:val="000000"/>
                <w:sz w:val="22"/>
                <w:szCs w:val="22"/>
              </w:rPr>
              <w:t>100 000 eur</w:t>
            </w:r>
            <w:r w:rsidRPr="00E70DCC">
              <w:rPr>
                <w:color w:val="000000"/>
                <w:sz w:val="22"/>
                <w:szCs w:val="22"/>
              </w:rPr>
              <w:t>?</w:t>
            </w:r>
          </w:p>
        </w:tc>
        <w:tc>
          <w:tcPr>
            <w:tcW w:w="567" w:type="dxa"/>
            <w:shd w:val="clear" w:color="auto" w:fill="auto"/>
            <w:vAlign w:val="center"/>
          </w:tcPr>
          <w:p w:rsidR="0097414E" w:rsidRPr="00E70DCC" w:rsidRDefault="0097414E" w:rsidP="00634A35">
            <w:pPr>
              <w:jc w:val="center"/>
              <w:rPr>
                <w:color w:val="000000"/>
              </w:rPr>
            </w:pPr>
          </w:p>
        </w:tc>
        <w:tc>
          <w:tcPr>
            <w:tcW w:w="567" w:type="dxa"/>
            <w:shd w:val="clear" w:color="auto" w:fill="auto"/>
            <w:vAlign w:val="center"/>
          </w:tcPr>
          <w:p w:rsidR="0097414E" w:rsidRPr="00E70DCC" w:rsidRDefault="0097414E" w:rsidP="00634A35">
            <w:pPr>
              <w:jc w:val="center"/>
              <w:rPr>
                <w:color w:val="000000"/>
              </w:rPr>
            </w:pPr>
          </w:p>
        </w:tc>
        <w:tc>
          <w:tcPr>
            <w:tcW w:w="776" w:type="dxa"/>
            <w:shd w:val="clear" w:color="auto" w:fill="auto"/>
            <w:vAlign w:val="center"/>
          </w:tcPr>
          <w:p w:rsidR="0097414E" w:rsidRPr="00E70DCC" w:rsidRDefault="0097414E" w:rsidP="00634A35">
            <w:pPr>
              <w:jc w:val="center"/>
              <w:rPr>
                <w:color w:val="000000"/>
              </w:rPr>
            </w:pPr>
          </w:p>
        </w:tc>
        <w:tc>
          <w:tcPr>
            <w:tcW w:w="1775" w:type="dxa"/>
            <w:shd w:val="clear" w:color="auto" w:fill="auto"/>
            <w:vAlign w:val="center"/>
          </w:tcPr>
          <w:p w:rsidR="0097414E" w:rsidRPr="00E70DCC" w:rsidRDefault="0097414E" w:rsidP="00634A35">
            <w:pPr>
              <w:jc w:val="center"/>
              <w:rPr>
                <w:color w:val="000000"/>
              </w:rPr>
            </w:pPr>
          </w:p>
        </w:tc>
      </w:tr>
      <w:tr w:rsidR="00231620" w:rsidRPr="007001F1" w:rsidTr="00634A35">
        <w:trPr>
          <w:trHeight w:val="20"/>
        </w:trPr>
        <w:tc>
          <w:tcPr>
            <w:tcW w:w="774" w:type="dxa"/>
            <w:shd w:val="clear" w:color="auto" w:fill="auto"/>
            <w:noWrap/>
            <w:vAlign w:val="center"/>
            <w:hideMark/>
          </w:tcPr>
          <w:p w:rsidR="00231620" w:rsidRPr="007001F1" w:rsidRDefault="00231620" w:rsidP="00634A35">
            <w:pPr>
              <w:jc w:val="center"/>
              <w:rPr>
                <w:color w:val="000000"/>
              </w:rPr>
            </w:pPr>
            <w:r>
              <w:rPr>
                <w:color w:val="000000"/>
                <w:sz w:val="22"/>
                <w:szCs w:val="22"/>
              </w:rPr>
              <w:t>2</w:t>
            </w:r>
          </w:p>
        </w:tc>
        <w:tc>
          <w:tcPr>
            <w:tcW w:w="4628" w:type="dxa"/>
            <w:gridSpan w:val="2"/>
            <w:shd w:val="clear" w:color="auto" w:fill="auto"/>
            <w:vAlign w:val="center"/>
            <w:hideMark/>
          </w:tcPr>
          <w:p w:rsidR="00231620" w:rsidRPr="00E70DCC" w:rsidRDefault="00231620" w:rsidP="00634A35">
            <w:pPr>
              <w:jc w:val="both"/>
              <w:rPr>
                <w:color w:val="000000"/>
              </w:rPr>
            </w:pPr>
            <w:r w:rsidRPr="00E70DCC">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p>
        </w:tc>
        <w:tc>
          <w:tcPr>
            <w:tcW w:w="567" w:type="dxa"/>
            <w:shd w:val="clear" w:color="auto" w:fill="auto"/>
            <w:vAlign w:val="center"/>
            <w:hideMark/>
          </w:tcPr>
          <w:p w:rsidR="00231620" w:rsidRPr="00E70DCC" w:rsidRDefault="00231620" w:rsidP="00634A35">
            <w:pPr>
              <w:jc w:val="center"/>
              <w:rPr>
                <w:color w:val="000000"/>
              </w:rPr>
            </w:pPr>
            <w:r w:rsidRPr="00E70DCC">
              <w:rPr>
                <w:color w:val="000000"/>
                <w:sz w:val="22"/>
                <w:szCs w:val="22"/>
              </w:rPr>
              <w:t> </w:t>
            </w:r>
          </w:p>
        </w:tc>
        <w:tc>
          <w:tcPr>
            <w:tcW w:w="567" w:type="dxa"/>
            <w:shd w:val="clear" w:color="auto" w:fill="auto"/>
            <w:vAlign w:val="center"/>
            <w:hideMark/>
          </w:tcPr>
          <w:p w:rsidR="00231620" w:rsidRPr="00E70DCC" w:rsidRDefault="00231620" w:rsidP="00634A35">
            <w:pPr>
              <w:jc w:val="center"/>
              <w:rPr>
                <w:color w:val="000000"/>
              </w:rPr>
            </w:pPr>
            <w:r w:rsidRPr="00E70DCC">
              <w:rPr>
                <w:color w:val="000000"/>
                <w:sz w:val="22"/>
                <w:szCs w:val="22"/>
              </w:rPr>
              <w:t> </w:t>
            </w:r>
          </w:p>
        </w:tc>
        <w:tc>
          <w:tcPr>
            <w:tcW w:w="776" w:type="dxa"/>
            <w:shd w:val="clear" w:color="auto" w:fill="auto"/>
            <w:vAlign w:val="center"/>
            <w:hideMark/>
          </w:tcPr>
          <w:p w:rsidR="00231620" w:rsidRPr="00E70DCC" w:rsidRDefault="00231620" w:rsidP="00634A35">
            <w:pPr>
              <w:jc w:val="center"/>
              <w:rPr>
                <w:color w:val="000000"/>
              </w:rPr>
            </w:pPr>
            <w:r w:rsidRPr="00E70DCC">
              <w:rPr>
                <w:color w:val="000000"/>
                <w:sz w:val="22"/>
                <w:szCs w:val="22"/>
              </w:rPr>
              <w:t> </w:t>
            </w:r>
          </w:p>
        </w:tc>
        <w:tc>
          <w:tcPr>
            <w:tcW w:w="1775" w:type="dxa"/>
            <w:shd w:val="clear" w:color="auto" w:fill="auto"/>
            <w:vAlign w:val="center"/>
            <w:hideMark/>
          </w:tcPr>
          <w:p w:rsidR="00231620" w:rsidRPr="00E70DCC" w:rsidRDefault="00231620" w:rsidP="00634A35">
            <w:pPr>
              <w:jc w:val="center"/>
              <w:rPr>
                <w:color w:val="000000"/>
              </w:rPr>
            </w:pPr>
            <w:r w:rsidRPr="00E70DCC">
              <w:rPr>
                <w:color w:val="000000"/>
                <w:sz w:val="22"/>
                <w:szCs w:val="22"/>
              </w:rPr>
              <w:t> </w:t>
            </w: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3</w:t>
            </w:r>
          </w:p>
        </w:tc>
        <w:tc>
          <w:tcPr>
            <w:tcW w:w="4628" w:type="dxa"/>
            <w:gridSpan w:val="2"/>
            <w:shd w:val="clear" w:color="auto" w:fill="auto"/>
            <w:vAlign w:val="center"/>
          </w:tcPr>
          <w:p w:rsidR="00231620" w:rsidRPr="00E70DCC" w:rsidRDefault="00231620" w:rsidP="00634A35">
            <w:pPr>
              <w:jc w:val="both"/>
              <w:rPr>
                <w:color w:val="000000"/>
              </w:rPr>
            </w:pPr>
            <w:r w:rsidRPr="00E70DCC">
              <w:rPr>
                <w:color w:val="000000"/>
                <w:sz w:val="22"/>
                <w:szCs w:val="22"/>
              </w:rPr>
              <w:t xml:space="preserve">Je uzavretá zmluva  z pohľadu kontroly predmetu, návrhu zmluvných podmienok a iných údajov vo </w:t>
            </w:r>
            <w:r w:rsidRPr="00E70DCC">
              <w:rPr>
                <w:color w:val="000000"/>
                <w:sz w:val="22"/>
                <w:szCs w:val="22"/>
              </w:rPr>
              <w:lastRenderedPageBreak/>
              <w:t>vecnom súlade so schválenou žiadosťou o  NFP a účinnou Zmluvou o poskytnutí NFP?</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4</w:t>
            </w:r>
          </w:p>
        </w:tc>
        <w:tc>
          <w:tcPr>
            <w:tcW w:w="4628" w:type="dxa"/>
            <w:gridSpan w:val="2"/>
            <w:shd w:val="clear" w:color="auto" w:fill="auto"/>
            <w:vAlign w:val="center"/>
          </w:tcPr>
          <w:p w:rsidR="00231620" w:rsidRPr="00E70DCC" w:rsidRDefault="00231620" w:rsidP="00634A35">
            <w:pPr>
              <w:jc w:val="both"/>
              <w:rPr>
                <w:color w:val="000000"/>
              </w:rPr>
            </w:pPr>
            <w:r w:rsidRPr="00E70DCC">
              <w:rPr>
                <w:color w:val="000000"/>
                <w:sz w:val="22"/>
                <w:szCs w:val="22"/>
              </w:rPr>
              <w:t>Sú vynaložené náklady na predmet zákazky primerané jeho kvalite a cene?</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5</w:t>
            </w:r>
          </w:p>
        </w:tc>
        <w:tc>
          <w:tcPr>
            <w:tcW w:w="4628" w:type="dxa"/>
            <w:gridSpan w:val="2"/>
            <w:shd w:val="clear" w:color="auto" w:fill="auto"/>
            <w:vAlign w:val="center"/>
          </w:tcPr>
          <w:p w:rsidR="00231620" w:rsidRPr="00E70DCC" w:rsidRDefault="00231620" w:rsidP="003408E8">
            <w:pPr>
              <w:jc w:val="both"/>
              <w:rPr>
                <w:color w:val="000000"/>
              </w:rPr>
            </w:pPr>
            <w:r w:rsidRPr="00E70DCC">
              <w:rPr>
                <w:sz w:val="22"/>
                <w:szCs w:val="22"/>
              </w:rPr>
              <w:t xml:space="preserve">Zaslal prijímateľ výzvu na predkladanie ponúk minimálne trom vybraným záujemcom, resp. vykonal </w:t>
            </w:r>
            <w:r w:rsidR="003408E8">
              <w:rPr>
                <w:sz w:val="22"/>
                <w:szCs w:val="22"/>
              </w:rPr>
              <w:t xml:space="preserve">prijímateľ </w:t>
            </w:r>
            <w:r w:rsidRPr="00E70DCC">
              <w:rPr>
                <w:sz w:val="22"/>
                <w:szCs w:val="22"/>
              </w:rPr>
              <w:t>prieskum trhu iným preukázateľným spôsobom (napr. cez web stránky, katalógy a pod.)</w:t>
            </w:r>
            <w:r w:rsidR="003408E8">
              <w:rPr>
                <w:sz w:val="22"/>
                <w:szCs w:val="22"/>
              </w:rPr>
              <w:t>v rámci ktorého identifikoval min. troch uchádzačov</w:t>
            </w:r>
            <w:r w:rsidRPr="00E70DCC">
              <w:rPr>
                <w:sz w:val="22"/>
                <w:szCs w:val="22"/>
              </w:rPr>
              <w:t xml:space="preserve">, ktorí sú oprávnení dodávať tovar, uskutočňovať stavebné práce alebo poskytovať služby v rozsahu predmetu zákazky? </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6</w:t>
            </w:r>
          </w:p>
        </w:tc>
        <w:tc>
          <w:tcPr>
            <w:tcW w:w="4628" w:type="dxa"/>
            <w:gridSpan w:val="2"/>
            <w:shd w:val="clear" w:color="auto" w:fill="auto"/>
            <w:vAlign w:val="center"/>
          </w:tcPr>
          <w:p w:rsidR="00231620" w:rsidRPr="00E70DCC" w:rsidRDefault="00231620" w:rsidP="00634A35">
            <w:pPr>
              <w:pStyle w:val="Textkomentra"/>
              <w:jc w:val="both"/>
              <w:rPr>
                <w:sz w:val="22"/>
                <w:szCs w:val="22"/>
              </w:rPr>
            </w:pPr>
            <w:r w:rsidRPr="00E70DCC">
              <w:rPr>
                <w:sz w:val="22"/>
                <w:szCs w:val="22"/>
              </w:rPr>
              <w:t>Bol predmet zákazky popísaný jednoznačne, jasne a určito?</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C35CA" w:rsidP="00634A35">
            <w:pPr>
              <w:jc w:val="center"/>
              <w:rPr>
                <w:color w:val="000000"/>
              </w:rPr>
            </w:pPr>
            <w:r>
              <w:rPr>
                <w:color w:val="000000"/>
                <w:sz w:val="22"/>
                <w:szCs w:val="22"/>
              </w:rPr>
              <w:t>7</w:t>
            </w:r>
          </w:p>
        </w:tc>
        <w:tc>
          <w:tcPr>
            <w:tcW w:w="4628" w:type="dxa"/>
            <w:gridSpan w:val="2"/>
            <w:shd w:val="clear" w:color="auto" w:fill="auto"/>
            <w:vAlign w:val="center"/>
          </w:tcPr>
          <w:p w:rsidR="00231620" w:rsidRPr="00E70DCC" w:rsidRDefault="00231620" w:rsidP="00634A35">
            <w:pPr>
              <w:jc w:val="both"/>
              <w:rPr>
                <w:color w:val="000000"/>
              </w:rPr>
            </w:pPr>
            <w:r w:rsidRPr="00E70DCC">
              <w:rPr>
                <w:sz w:val="22"/>
                <w:szCs w:val="22"/>
              </w:rPr>
              <w:t xml:space="preserve">Ak si </w:t>
            </w:r>
            <w:r w:rsidR="00E70DCC">
              <w:rPr>
                <w:sz w:val="22"/>
                <w:szCs w:val="22"/>
              </w:rPr>
              <w:t>p</w:t>
            </w:r>
            <w:r w:rsidRPr="00E70DCC">
              <w:rPr>
                <w:sz w:val="22"/>
                <w:szCs w:val="22"/>
              </w:rPr>
              <w:t>rijímateľ určil podmienky účasti týkajúce sa finančného a ekonomického postavenia a technickej alebo odbornej spôsobilosti, boli tieto nastavené nediskriminačne?</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C35CA" w:rsidP="00634A35">
            <w:pPr>
              <w:jc w:val="center"/>
              <w:rPr>
                <w:color w:val="000000"/>
              </w:rPr>
            </w:pPr>
            <w:r>
              <w:rPr>
                <w:color w:val="000000"/>
                <w:sz w:val="22"/>
                <w:szCs w:val="22"/>
              </w:rPr>
              <w:t>8</w:t>
            </w:r>
          </w:p>
        </w:tc>
        <w:tc>
          <w:tcPr>
            <w:tcW w:w="4628" w:type="dxa"/>
            <w:gridSpan w:val="2"/>
            <w:shd w:val="clear" w:color="auto" w:fill="auto"/>
            <w:vAlign w:val="center"/>
          </w:tcPr>
          <w:p w:rsidR="00231620" w:rsidRPr="00E70DCC" w:rsidRDefault="00231620" w:rsidP="00634A35">
            <w:pPr>
              <w:jc w:val="both"/>
              <w:rPr>
                <w:color w:val="000000"/>
              </w:rPr>
            </w:pPr>
            <w:r w:rsidRPr="00E70DCC">
              <w:rPr>
                <w:sz w:val="22"/>
                <w:szCs w:val="22"/>
              </w:rPr>
              <w:t xml:space="preserve">Ak si </w:t>
            </w:r>
            <w:r w:rsidR="00E70DCC">
              <w:rPr>
                <w:sz w:val="22"/>
                <w:szCs w:val="22"/>
              </w:rPr>
              <w:t>p</w:t>
            </w:r>
            <w:r w:rsidRPr="00E70DCC">
              <w:rPr>
                <w:sz w:val="22"/>
                <w:szCs w:val="22"/>
              </w:rPr>
              <w:t>rijímateľ určil podmienky účasti týkajúce sa finančného a ekonomického postavenia a technickej alebo odbornej spôsobilosti, vyhodnotil ich prijímateľ v súlade s tým, ako ich určil?</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3408E8" w:rsidRPr="007001F1" w:rsidTr="00634A35">
        <w:trPr>
          <w:trHeight w:val="20"/>
        </w:trPr>
        <w:tc>
          <w:tcPr>
            <w:tcW w:w="774" w:type="dxa"/>
            <w:shd w:val="clear" w:color="auto" w:fill="auto"/>
            <w:noWrap/>
            <w:vAlign w:val="center"/>
          </w:tcPr>
          <w:p w:rsidR="003408E8" w:rsidRDefault="002C35CA" w:rsidP="00634A35">
            <w:pPr>
              <w:jc w:val="center"/>
              <w:rPr>
                <w:color w:val="000000"/>
              </w:rPr>
            </w:pPr>
            <w:r>
              <w:rPr>
                <w:color w:val="000000"/>
                <w:sz w:val="22"/>
                <w:szCs w:val="22"/>
              </w:rPr>
              <w:t>9</w:t>
            </w:r>
          </w:p>
        </w:tc>
        <w:tc>
          <w:tcPr>
            <w:tcW w:w="4628" w:type="dxa"/>
            <w:gridSpan w:val="2"/>
            <w:shd w:val="clear" w:color="auto" w:fill="auto"/>
            <w:vAlign w:val="center"/>
          </w:tcPr>
          <w:p w:rsidR="003408E8" w:rsidRPr="00E70DCC" w:rsidRDefault="003408E8" w:rsidP="003408E8">
            <w:pPr>
              <w:jc w:val="both"/>
            </w:pPr>
            <w:r>
              <w:rPr>
                <w:sz w:val="22"/>
                <w:szCs w:val="22"/>
              </w:rPr>
              <w:t xml:space="preserve">V prípade, ak bola výzva </w:t>
            </w:r>
            <w:r w:rsidRPr="00776DCA">
              <w:rPr>
                <w:sz w:val="22"/>
                <w:szCs w:val="22"/>
              </w:rPr>
              <w:t>na predkladanie ponúk</w:t>
            </w:r>
            <w:r>
              <w:rPr>
                <w:sz w:val="22"/>
                <w:szCs w:val="22"/>
              </w:rPr>
              <w:t xml:space="preserve"> zaslaná menej ako trom záujemcom, bola výnimka zo strany prijímateľa riadne zdôvodnená a podložená relevantnými dôkazmi o jedinečnosti predmetu zákazky, napr. odborným alebo znaleckým posudkom?</w:t>
            </w:r>
          </w:p>
        </w:tc>
        <w:tc>
          <w:tcPr>
            <w:tcW w:w="567" w:type="dxa"/>
            <w:shd w:val="clear" w:color="auto" w:fill="auto"/>
            <w:vAlign w:val="center"/>
          </w:tcPr>
          <w:p w:rsidR="003408E8" w:rsidRPr="00E70DCC" w:rsidRDefault="003408E8" w:rsidP="00634A35">
            <w:pPr>
              <w:jc w:val="center"/>
              <w:rPr>
                <w:color w:val="000000"/>
              </w:rPr>
            </w:pPr>
          </w:p>
        </w:tc>
        <w:tc>
          <w:tcPr>
            <w:tcW w:w="567" w:type="dxa"/>
            <w:shd w:val="clear" w:color="auto" w:fill="auto"/>
            <w:vAlign w:val="center"/>
          </w:tcPr>
          <w:p w:rsidR="003408E8" w:rsidRPr="00E70DCC" w:rsidRDefault="003408E8" w:rsidP="00634A35">
            <w:pPr>
              <w:jc w:val="center"/>
              <w:rPr>
                <w:color w:val="000000"/>
              </w:rPr>
            </w:pPr>
          </w:p>
        </w:tc>
        <w:tc>
          <w:tcPr>
            <w:tcW w:w="776" w:type="dxa"/>
            <w:shd w:val="clear" w:color="auto" w:fill="auto"/>
            <w:vAlign w:val="center"/>
          </w:tcPr>
          <w:p w:rsidR="003408E8" w:rsidRPr="00E70DCC" w:rsidRDefault="003408E8" w:rsidP="00634A35">
            <w:pPr>
              <w:jc w:val="center"/>
              <w:rPr>
                <w:color w:val="000000"/>
              </w:rPr>
            </w:pPr>
          </w:p>
        </w:tc>
        <w:tc>
          <w:tcPr>
            <w:tcW w:w="1775" w:type="dxa"/>
            <w:shd w:val="clear" w:color="auto" w:fill="auto"/>
            <w:vAlign w:val="center"/>
          </w:tcPr>
          <w:p w:rsidR="003408E8" w:rsidRPr="00E70DCC" w:rsidRDefault="003408E8" w:rsidP="00634A35">
            <w:pPr>
              <w:jc w:val="center"/>
              <w:rPr>
                <w:color w:val="000000"/>
              </w:rPr>
            </w:pPr>
          </w:p>
        </w:tc>
      </w:tr>
      <w:tr w:rsidR="003408E8" w:rsidRPr="007001F1" w:rsidTr="00634A35">
        <w:trPr>
          <w:trHeight w:val="20"/>
        </w:trPr>
        <w:tc>
          <w:tcPr>
            <w:tcW w:w="774" w:type="dxa"/>
            <w:shd w:val="clear" w:color="auto" w:fill="auto"/>
            <w:noWrap/>
            <w:vAlign w:val="center"/>
          </w:tcPr>
          <w:p w:rsidR="003408E8" w:rsidRDefault="001D19EF" w:rsidP="00634A35">
            <w:pPr>
              <w:jc w:val="center"/>
              <w:rPr>
                <w:color w:val="000000"/>
              </w:rPr>
            </w:pPr>
            <w:r>
              <w:rPr>
                <w:color w:val="000000"/>
                <w:sz w:val="22"/>
                <w:szCs w:val="22"/>
              </w:rPr>
              <w:t>10</w:t>
            </w:r>
          </w:p>
        </w:tc>
        <w:tc>
          <w:tcPr>
            <w:tcW w:w="4628" w:type="dxa"/>
            <w:gridSpan w:val="2"/>
            <w:shd w:val="clear" w:color="auto" w:fill="auto"/>
            <w:vAlign w:val="center"/>
          </w:tcPr>
          <w:p w:rsidR="003408E8" w:rsidRDefault="003408E8" w:rsidP="00C10ED5">
            <w:pPr>
              <w:jc w:val="both"/>
            </w:pPr>
            <w:r>
              <w:rPr>
                <w:sz w:val="22"/>
                <w:szCs w:val="22"/>
              </w:rPr>
              <w:t xml:space="preserve">Bola lehota na predkladanie ponúk stanovená minimálne na 7 pracovných dní odo dňa </w:t>
            </w:r>
            <w:r w:rsidR="00C10ED5">
              <w:rPr>
                <w:sz w:val="22"/>
                <w:szCs w:val="22"/>
              </w:rPr>
              <w:t>oslovenia min. troch potenciálnych dodávateľov</w:t>
            </w:r>
            <w:r>
              <w:rPr>
                <w:sz w:val="22"/>
                <w:szCs w:val="22"/>
              </w:rPr>
              <w:t>?</w:t>
            </w:r>
          </w:p>
        </w:tc>
        <w:tc>
          <w:tcPr>
            <w:tcW w:w="567" w:type="dxa"/>
            <w:shd w:val="clear" w:color="auto" w:fill="auto"/>
            <w:vAlign w:val="center"/>
          </w:tcPr>
          <w:p w:rsidR="003408E8" w:rsidRPr="00E70DCC" w:rsidRDefault="003408E8" w:rsidP="00634A35">
            <w:pPr>
              <w:jc w:val="center"/>
              <w:rPr>
                <w:color w:val="000000"/>
              </w:rPr>
            </w:pPr>
          </w:p>
        </w:tc>
        <w:tc>
          <w:tcPr>
            <w:tcW w:w="567" w:type="dxa"/>
            <w:shd w:val="clear" w:color="auto" w:fill="auto"/>
            <w:vAlign w:val="center"/>
          </w:tcPr>
          <w:p w:rsidR="003408E8" w:rsidRPr="00E70DCC" w:rsidRDefault="003408E8" w:rsidP="00634A35">
            <w:pPr>
              <w:jc w:val="center"/>
              <w:rPr>
                <w:color w:val="000000"/>
              </w:rPr>
            </w:pPr>
          </w:p>
        </w:tc>
        <w:tc>
          <w:tcPr>
            <w:tcW w:w="776" w:type="dxa"/>
            <w:shd w:val="clear" w:color="auto" w:fill="auto"/>
            <w:vAlign w:val="center"/>
          </w:tcPr>
          <w:p w:rsidR="003408E8" w:rsidRPr="00E70DCC" w:rsidRDefault="003408E8" w:rsidP="00634A35">
            <w:pPr>
              <w:jc w:val="center"/>
              <w:rPr>
                <w:color w:val="000000"/>
              </w:rPr>
            </w:pPr>
          </w:p>
        </w:tc>
        <w:tc>
          <w:tcPr>
            <w:tcW w:w="1775" w:type="dxa"/>
            <w:shd w:val="clear" w:color="auto" w:fill="auto"/>
            <w:vAlign w:val="center"/>
          </w:tcPr>
          <w:p w:rsidR="003408E8" w:rsidRPr="00E70DCC" w:rsidRDefault="003408E8" w:rsidP="00634A35">
            <w:pPr>
              <w:jc w:val="center"/>
              <w:rPr>
                <w:color w:val="000000"/>
              </w:rPr>
            </w:pPr>
          </w:p>
        </w:tc>
      </w:tr>
      <w:tr w:rsidR="00C10ED5" w:rsidRPr="007001F1" w:rsidTr="00634A35">
        <w:trPr>
          <w:trHeight w:val="20"/>
        </w:trPr>
        <w:tc>
          <w:tcPr>
            <w:tcW w:w="774" w:type="dxa"/>
            <w:shd w:val="clear" w:color="auto" w:fill="auto"/>
            <w:noWrap/>
            <w:vAlign w:val="center"/>
          </w:tcPr>
          <w:p w:rsidR="00C10ED5" w:rsidRDefault="001D19EF" w:rsidP="00634A35">
            <w:pPr>
              <w:jc w:val="center"/>
              <w:rPr>
                <w:color w:val="000000"/>
              </w:rPr>
            </w:pPr>
            <w:r>
              <w:rPr>
                <w:color w:val="000000"/>
                <w:sz w:val="22"/>
                <w:szCs w:val="22"/>
              </w:rPr>
              <w:t>11</w:t>
            </w:r>
          </w:p>
        </w:tc>
        <w:tc>
          <w:tcPr>
            <w:tcW w:w="4628" w:type="dxa"/>
            <w:gridSpan w:val="2"/>
            <w:shd w:val="clear" w:color="auto" w:fill="auto"/>
            <w:vAlign w:val="center"/>
          </w:tcPr>
          <w:p w:rsidR="00C10ED5" w:rsidRDefault="00C10ED5" w:rsidP="00510AB5">
            <w:pPr>
              <w:jc w:val="both"/>
            </w:pPr>
            <w:r w:rsidRPr="007001F1">
              <w:rPr>
                <w:sz w:val="22"/>
                <w:szCs w:val="22"/>
              </w:rPr>
              <w:t xml:space="preserve">Postupoval prijímateľ pri vyhodnocovaní predložených ponúk v súlade s výzvou na </w:t>
            </w:r>
            <w:r w:rsidR="00510AB5">
              <w:rPr>
                <w:sz w:val="22"/>
                <w:szCs w:val="22"/>
              </w:rPr>
              <w:t>predkladanie ponúk</w:t>
            </w:r>
            <w:r>
              <w:rPr>
                <w:sz w:val="22"/>
                <w:szCs w:val="22"/>
              </w:rPr>
              <w:t>?</w:t>
            </w:r>
          </w:p>
        </w:tc>
        <w:tc>
          <w:tcPr>
            <w:tcW w:w="567" w:type="dxa"/>
            <w:shd w:val="clear" w:color="auto" w:fill="auto"/>
            <w:vAlign w:val="center"/>
          </w:tcPr>
          <w:p w:rsidR="00C10ED5" w:rsidRPr="00E70DCC" w:rsidRDefault="00C10ED5" w:rsidP="00634A35">
            <w:pPr>
              <w:jc w:val="center"/>
              <w:rPr>
                <w:color w:val="000000"/>
              </w:rPr>
            </w:pPr>
          </w:p>
        </w:tc>
        <w:tc>
          <w:tcPr>
            <w:tcW w:w="567" w:type="dxa"/>
            <w:shd w:val="clear" w:color="auto" w:fill="auto"/>
            <w:vAlign w:val="center"/>
          </w:tcPr>
          <w:p w:rsidR="00C10ED5" w:rsidRPr="00E70DCC" w:rsidRDefault="00C10ED5" w:rsidP="00634A35">
            <w:pPr>
              <w:jc w:val="center"/>
              <w:rPr>
                <w:color w:val="000000"/>
              </w:rPr>
            </w:pPr>
          </w:p>
        </w:tc>
        <w:tc>
          <w:tcPr>
            <w:tcW w:w="776" w:type="dxa"/>
            <w:shd w:val="clear" w:color="auto" w:fill="auto"/>
            <w:vAlign w:val="center"/>
          </w:tcPr>
          <w:p w:rsidR="00C10ED5" w:rsidRPr="00E70DCC" w:rsidRDefault="00C10ED5" w:rsidP="00634A35">
            <w:pPr>
              <w:jc w:val="center"/>
              <w:rPr>
                <w:color w:val="000000"/>
              </w:rPr>
            </w:pPr>
          </w:p>
        </w:tc>
        <w:tc>
          <w:tcPr>
            <w:tcW w:w="1775" w:type="dxa"/>
            <w:shd w:val="clear" w:color="auto" w:fill="auto"/>
            <w:vAlign w:val="center"/>
          </w:tcPr>
          <w:p w:rsidR="00C10ED5" w:rsidRPr="00E70DCC" w:rsidRDefault="00C10ED5"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1</w:t>
            </w:r>
            <w:r w:rsidR="001D19EF">
              <w:rPr>
                <w:color w:val="000000"/>
                <w:sz w:val="22"/>
                <w:szCs w:val="22"/>
              </w:rPr>
              <w:t>2</w:t>
            </w:r>
          </w:p>
        </w:tc>
        <w:tc>
          <w:tcPr>
            <w:tcW w:w="4628" w:type="dxa"/>
            <w:gridSpan w:val="2"/>
            <w:shd w:val="clear" w:color="auto" w:fill="auto"/>
            <w:vAlign w:val="center"/>
          </w:tcPr>
          <w:p w:rsidR="00231620" w:rsidRPr="00E70DCC" w:rsidRDefault="00231620" w:rsidP="00634A35">
            <w:pPr>
              <w:jc w:val="both"/>
            </w:pPr>
            <w:r w:rsidRPr="00E70DCC">
              <w:rPr>
                <w:sz w:val="22"/>
                <w:szCs w:val="22"/>
              </w:rPr>
              <w:t>Doručil úspešný uchádzač v stanovenej lehote doklady preukazujúce splnenie podmienok účasti týkajúce sa finančného a ekonomického postavenia a technickej alebo odbornej spôsobilosti?</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C10ED5" w:rsidRPr="007001F1" w:rsidTr="00634A35">
        <w:trPr>
          <w:trHeight w:val="20"/>
        </w:trPr>
        <w:tc>
          <w:tcPr>
            <w:tcW w:w="774" w:type="dxa"/>
            <w:shd w:val="clear" w:color="auto" w:fill="auto"/>
            <w:noWrap/>
            <w:vAlign w:val="center"/>
          </w:tcPr>
          <w:p w:rsidR="00C10ED5" w:rsidRDefault="001D19EF" w:rsidP="00634A35">
            <w:pPr>
              <w:jc w:val="center"/>
              <w:rPr>
                <w:color w:val="000000"/>
              </w:rPr>
            </w:pPr>
            <w:r>
              <w:rPr>
                <w:color w:val="000000"/>
                <w:sz w:val="22"/>
                <w:szCs w:val="22"/>
              </w:rPr>
              <w:t>13</w:t>
            </w:r>
          </w:p>
        </w:tc>
        <w:tc>
          <w:tcPr>
            <w:tcW w:w="4628" w:type="dxa"/>
            <w:gridSpan w:val="2"/>
            <w:shd w:val="clear" w:color="auto" w:fill="auto"/>
            <w:vAlign w:val="center"/>
          </w:tcPr>
          <w:p w:rsidR="00C10ED5" w:rsidRPr="00E70DCC" w:rsidRDefault="00C10ED5" w:rsidP="00634A35">
            <w:pPr>
              <w:jc w:val="both"/>
            </w:pPr>
            <w:r w:rsidRPr="007001F1">
              <w:rPr>
                <w:sz w:val="22"/>
                <w:szCs w:val="22"/>
              </w:rPr>
              <w:t>V prípade, že prijímateľovi nebola predložená ani jedna ponuka a následne došlo k rokovaniu s jedným alebo viacerými záujemcami</w:t>
            </w:r>
            <w:r>
              <w:rPr>
                <w:sz w:val="22"/>
                <w:szCs w:val="22"/>
              </w:rPr>
              <w:t>,</w:t>
            </w:r>
            <w:r w:rsidRPr="007001F1">
              <w:rPr>
                <w:sz w:val="22"/>
                <w:szCs w:val="22"/>
              </w:rPr>
              <w:t xml:space="preserve"> boli splnené podmienky pre toto rokovanie v zmysle </w:t>
            </w:r>
            <w:r w:rsidR="00510AB5" w:rsidRPr="009A167E">
              <w:rPr>
                <w:sz w:val="22"/>
                <w:szCs w:val="22"/>
              </w:rPr>
              <w:t>Metodického pokynu č. 12</w:t>
            </w:r>
            <w:r w:rsidRPr="007001F1">
              <w:rPr>
                <w:sz w:val="22"/>
                <w:szCs w:val="22"/>
              </w:rPr>
              <w:t>?</w:t>
            </w:r>
          </w:p>
        </w:tc>
        <w:tc>
          <w:tcPr>
            <w:tcW w:w="567" w:type="dxa"/>
            <w:shd w:val="clear" w:color="auto" w:fill="auto"/>
            <w:vAlign w:val="center"/>
          </w:tcPr>
          <w:p w:rsidR="00C10ED5" w:rsidRPr="00E70DCC" w:rsidRDefault="00C10ED5" w:rsidP="00634A35">
            <w:pPr>
              <w:jc w:val="center"/>
              <w:rPr>
                <w:color w:val="000000"/>
              </w:rPr>
            </w:pPr>
          </w:p>
        </w:tc>
        <w:tc>
          <w:tcPr>
            <w:tcW w:w="567" w:type="dxa"/>
            <w:shd w:val="clear" w:color="auto" w:fill="auto"/>
            <w:vAlign w:val="center"/>
          </w:tcPr>
          <w:p w:rsidR="00C10ED5" w:rsidRPr="00E70DCC" w:rsidRDefault="00C10ED5" w:rsidP="00634A35">
            <w:pPr>
              <w:jc w:val="center"/>
              <w:rPr>
                <w:color w:val="000000"/>
              </w:rPr>
            </w:pPr>
          </w:p>
        </w:tc>
        <w:tc>
          <w:tcPr>
            <w:tcW w:w="776" w:type="dxa"/>
            <w:shd w:val="clear" w:color="auto" w:fill="auto"/>
            <w:vAlign w:val="center"/>
          </w:tcPr>
          <w:p w:rsidR="00C10ED5" w:rsidRPr="00E70DCC" w:rsidRDefault="00C10ED5" w:rsidP="00634A35">
            <w:pPr>
              <w:jc w:val="center"/>
              <w:rPr>
                <w:color w:val="000000"/>
              </w:rPr>
            </w:pPr>
          </w:p>
        </w:tc>
        <w:tc>
          <w:tcPr>
            <w:tcW w:w="1775" w:type="dxa"/>
            <w:shd w:val="clear" w:color="auto" w:fill="auto"/>
            <w:vAlign w:val="center"/>
          </w:tcPr>
          <w:p w:rsidR="00C10ED5" w:rsidRPr="00E70DCC" w:rsidRDefault="00C10ED5"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1</w:t>
            </w:r>
            <w:r w:rsidR="001D19EF">
              <w:rPr>
                <w:color w:val="000000"/>
                <w:sz w:val="22"/>
                <w:szCs w:val="22"/>
              </w:rPr>
              <w:t>4</w:t>
            </w:r>
          </w:p>
        </w:tc>
        <w:tc>
          <w:tcPr>
            <w:tcW w:w="4628" w:type="dxa"/>
            <w:gridSpan w:val="2"/>
            <w:shd w:val="clear" w:color="auto" w:fill="auto"/>
            <w:vAlign w:val="center"/>
          </w:tcPr>
          <w:p w:rsidR="00231620" w:rsidRPr="00E70DCC" w:rsidRDefault="00231620" w:rsidP="00634A35">
            <w:pPr>
              <w:jc w:val="both"/>
            </w:pPr>
            <w:r w:rsidRPr="00E70DCC">
              <w:rPr>
                <w:sz w:val="22"/>
                <w:szCs w:val="22"/>
              </w:rPr>
              <w:t xml:space="preserve">Vyhotovil prijímateľ z priebehu zadávania zákazky záznam z prieskumu trhu, so všetkými požadovanými náležitosťami podľa </w:t>
            </w:r>
            <w:r w:rsidR="00C10ED5" w:rsidRPr="00286190">
              <w:rPr>
                <w:sz w:val="22"/>
                <w:szCs w:val="22"/>
              </w:rPr>
              <w:t xml:space="preserve">Metodického pokynu č. 12,  v rámci ktorého je upravený spôsob </w:t>
            </w:r>
            <w:r w:rsidRPr="00286190">
              <w:rPr>
                <w:sz w:val="22"/>
                <w:szCs w:val="22"/>
              </w:rPr>
              <w:t>zadávania zákaziek a kontroly zákaziek vyhlásených osobou, ktorej verejný obstarávateľ poskytne 50% a menej finančných prostriedkov z nenávratného finančného príspevku (NFP)</w:t>
            </w:r>
            <w:r w:rsidRPr="00E70DCC">
              <w:rPr>
                <w:sz w:val="22"/>
                <w:szCs w:val="22"/>
              </w:rPr>
              <w:t>?</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lastRenderedPageBreak/>
              <w:t>1</w:t>
            </w:r>
            <w:r w:rsidR="001D19EF">
              <w:rPr>
                <w:color w:val="000000"/>
                <w:sz w:val="22"/>
                <w:szCs w:val="22"/>
              </w:rPr>
              <w:t>5</w:t>
            </w:r>
          </w:p>
        </w:tc>
        <w:tc>
          <w:tcPr>
            <w:tcW w:w="4628" w:type="dxa"/>
            <w:gridSpan w:val="2"/>
            <w:shd w:val="clear" w:color="auto" w:fill="auto"/>
            <w:vAlign w:val="center"/>
          </w:tcPr>
          <w:p w:rsidR="00231620" w:rsidRPr="00E70DCC" w:rsidRDefault="00231620" w:rsidP="00634A35">
            <w:pPr>
              <w:pStyle w:val="Textkomentra"/>
              <w:jc w:val="both"/>
              <w:rPr>
                <w:sz w:val="22"/>
                <w:szCs w:val="22"/>
              </w:rPr>
            </w:pPr>
            <w:r w:rsidRPr="00E70DCC">
              <w:rPr>
                <w:sz w:val="22"/>
                <w:szCs w:val="22"/>
              </w:rPr>
              <w:t>Boli kritériá na vyhodnotenie ponúk stanovené nediskriminačne?</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1</w:t>
            </w:r>
            <w:r w:rsidR="001D19EF">
              <w:rPr>
                <w:color w:val="000000"/>
                <w:sz w:val="22"/>
                <w:szCs w:val="22"/>
              </w:rPr>
              <w:t>6</w:t>
            </w:r>
          </w:p>
        </w:tc>
        <w:tc>
          <w:tcPr>
            <w:tcW w:w="4628" w:type="dxa"/>
            <w:gridSpan w:val="2"/>
            <w:shd w:val="clear" w:color="auto" w:fill="auto"/>
            <w:vAlign w:val="center"/>
          </w:tcPr>
          <w:p w:rsidR="00231620" w:rsidRPr="00E70DCC" w:rsidRDefault="00231620" w:rsidP="00634A35">
            <w:pPr>
              <w:pStyle w:val="Textkomentra"/>
              <w:jc w:val="both"/>
              <w:rPr>
                <w:sz w:val="22"/>
                <w:szCs w:val="22"/>
              </w:rPr>
            </w:pPr>
            <w:r w:rsidRPr="00E70DCC">
              <w:rPr>
                <w:sz w:val="22"/>
                <w:szCs w:val="22"/>
              </w:rPr>
              <w:t xml:space="preserve">Nebol pri zadávaní zákazky identifikovaný konflikt záujmov (posudzuje sa analogicky podľa § 23 ZVO)?  </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1</w:t>
            </w:r>
            <w:r w:rsidR="001D19EF">
              <w:rPr>
                <w:color w:val="000000"/>
                <w:sz w:val="22"/>
                <w:szCs w:val="22"/>
              </w:rPr>
              <w:t>7</w:t>
            </w:r>
          </w:p>
        </w:tc>
        <w:tc>
          <w:tcPr>
            <w:tcW w:w="4628" w:type="dxa"/>
            <w:gridSpan w:val="2"/>
            <w:shd w:val="clear" w:color="auto" w:fill="auto"/>
            <w:vAlign w:val="center"/>
          </w:tcPr>
          <w:p w:rsidR="00231620" w:rsidRPr="00E70DCC" w:rsidRDefault="00231620" w:rsidP="00634A35">
            <w:pPr>
              <w:pStyle w:val="Textkomentra"/>
              <w:jc w:val="both"/>
              <w:rPr>
                <w:sz w:val="22"/>
                <w:szCs w:val="22"/>
              </w:rPr>
            </w:pPr>
            <w:r w:rsidRPr="00E70DCC">
              <w:rPr>
                <w:sz w:val="22"/>
                <w:szCs w:val="22"/>
              </w:rPr>
              <w:t>Boli v prípade konfliktu záujmov prijaté primerané opatrenia a vykonaná náprava?</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1</w:t>
            </w:r>
            <w:r w:rsidR="001D19EF">
              <w:rPr>
                <w:color w:val="000000"/>
                <w:sz w:val="22"/>
                <w:szCs w:val="22"/>
              </w:rPr>
              <w:t>8</w:t>
            </w:r>
          </w:p>
        </w:tc>
        <w:tc>
          <w:tcPr>
            <w:tcW w:w="4628" w:type="dxa"/>
            <w:gridSpan w:val="2"/>
            <w:shd w:val="clear" w:color="auto" w:fill="auto"/>
            <w:vAlign w:val="center"/>
          </w:tcPr>
          <w:p w:rsidR="00231620" w:rsidRPr="00E70DCC" w:rsidRDefault="00231620" w:rsidP="00634A35">
            <w:pPr>
              <w:jc w:val="both"/>
            </w:pPr>
            <w:r w:rsidRPr="00E70DCC">
              <w:rPr>
                <w:sz w:val="22"/>
                <w:szCs w:val="22"/>
              </w:rPr>
              <w:t>Je zmluva/objednávka uzavretá v súlade s výzvou na predkladanie ponúk a s ponukou úspešného uchádzača?</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1</w:t>
            </w:r>
            <w:r w:rsidR="001D19EF">
              <w:rPr>
                <w:color w:val="000000"/>
                <w:sz w:val="22"/>
                <w:szCs w:val="22"/>
              </w:rPr>
              <w:t>9</w:t>
            </w:r>
          </w:p>
        </w:tc>
        <w:tc>
          <w:tcPr>
            <w:tcW w:w="4628" w:type="dxa"/>
            <w:gridSpan w:val="2"/>
            <w:shd w:val="clear" w:color="auto" w:fill="auto"/>
            <w:vAlign w:val="center"/>
          </w:tcPr>
          <w:p w:rsidR="00231620" w:rsidRPr="00E70DCC" w:rsidRDefault="00231620" w:rsidP="00634A35">
            <w:pPr>
              <w:jc w:val="both"/>
            </w:pPr>
            <w:r w:rsidRPr="00E70DCC">
              <w:rPr>
                <w:sz w:val="22"/>
                <w:szCs w:val="22"/>
              </w:rPr>
              <w:t xml:space="preserve">Má výsledná zmluva/objednávka všetky požadované náležitosti podľa </w:t>
            </w:r>
            <w:r w:rsidR="002F2DD7" w:rsidRPr="00286190">
              <w:rPr>
                <w:sz w:val="22"/>
                <w:szCs w:val="22"/>
              </w:rPr>
              <w:t>Metodického pokynu č. 12,  v rámci ktorého je upravený spôsob</w:t>
            </w:r>
            <w:r w:rsidRPr="00286190">
              <w:rPr>
                <w:sz w:val="22"/>
                <w:szCs w:val="22"/>
              </w:rPr>
              <w:t xml:space="preserve"> zadávania zákaziek a kontroly zákaziek vyhlásených osobou, ktorej verejný obstarávateľ poskytne 50% a menej finančných prostriedkov z nenávratného finančného príspevku (NFP)</w:t>
            </w:r>
            <w:r w:rsidRPr="00E70DCC">
              <w:rPr>
                <w:sz w:val="22"/>
                <w:szCs w:val="22"/>
              </w:rPr>
              <w:t>?</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1D19EF" w:rsidP="00634A35">
            <w:pPr>
              <w:jc w:val="center"/>
              <w:rPr>
                <w:color w:val="000000"/>
              </w:rPr>
            </w:pPr>
            <w:r>
              <w:rPr>
                <w:color w:val="000000"/>
                <w:sz w:val="22"/>
                <w:szCs w:val="22"/>
              </w:rPr>
              <w:t>20</w:t>
            </w:r>
          </w:p>
        </w:tc>
        <w:tc>
          <w:tcPr>
            <w:tcW w:w="4628" w:type="dxa"/>
            <w:gridSpan w:val="2"/>
            <w:shd w:val="clear" w:color="auto" w:fill="auto"/>
            <w:vAlign w:val="center"/>
          </w:tcPr>
          <w:p w:rsidR="00231620" w:rsidRPr="00E70DCC" w:rsidRDefault="00231620" w:rsidP="00634A35">
            <w:pPr>
              <w:jc w:val="both"/>
            </w:pPr>
            <w:r w:rsidRPr="00E70DCC">
              <w:rPr>
                <w:color w:val="000000"/>
                <w:sz w:val="22"/>
                <w:szCs w:val="22"/>
              </w:rPr>
              <w:t>Bola objednávka alebo zmluva podpísaná oprávnenou osobou/oprávnenými osobami?</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1D19EF" w:rsidP="00634A35">
            <w:pPr>
              <w:jc w:val="center"/>
              <w:rPr>
                <w:color w:val="000000"/>
              </w:rPr>
            </w:pPr>
            <w:r>
              <w:rPr>
                <w:color w:val="000000"/>
                <w:sz w:val="22"/>
                <w:szCs w:val="22"/>
              </w:rPr>
              <w:t>21</w:t>
            </w:r>
          </w:p>
        </w:tc>
        <w:tc>
          <w:tcPr>
            <w:tcW w:w="4628" w:type="dxa"/>
            <w:gridSpan w:val="2"/>
            <w:shd w:val="clear" w:color="auto" w:fill="auto"/>
            <w:vAlign w:val="center"/>
          </w:tcPr>
          <w:p w:rsidR="00231620" w:rsidRPr="00E70DCC" w:rsidRDefault="00231620" w:rsidP="00634A35">
            <w:pPr>
              <w:pStyle w:val="Textkomentra"/>
              <w:jc w:val="both"/>
              <w:rPr>
                <w:sz w:val="22"/>
                <w:szCs w:val="22"/>
              </w:rPr>
            </w:pPr>
            <w:r w:rsidRPr="00E70DCC">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1D19EF" w:rsidP="00634A35">
            <w:pPr>
              <w:jc w:val="center"/>
              <w:rPr>
                <w:color w:val="000000"/>
              </w:rPr>
            </w:pPr>
            <w:r>
              <w:rPr>
                <w:color w:val="000000"/>
                <w:sz w:val="22"/>
                <w:szCs w:val="22"/>
              </w:rPr>
              <w:t>22</w:t>
            </w:r>
          </w:p>
        </w:tc>
        <w:tc>
          <w:tcPr>
            <w:tcW w:w="4628" w:type="dxa"/>
            <w:gridSpan w:val="2"/>
            <w:shd w:val="clear" w:color="auto" w:fill="auto"/>
            <w:vAlign w:val="center"/>
          </w:tcPr>
          <w:p w:rsidR="00231620" w:rsidRPr="00E70DCC" w:rsidRDefault="00231620" w:rsidP="00634A35">
            <w:pPr>
              <w:pStyle w:val="Textkomentra"/>
              <w:jc w:val="both"/>
              <w:rPr>
                <w:sz w:val="22"/>
                <w:szCs w:val="22"/>
              </w:rPr>
            </w:pPr>
            <w:r w:rsidRPr="00E70DCC">
              <w:rPr>
                <w:color w:val="000000"/>
                <w:sz w:val="22"/>
                <w:szCs w:val="22"/>
              </w:rPr>
              <w:t>Neboli identifikované iné porušenia pravidiel a postupov zadávania zákazky?</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D06E6" w:rsidP="00634A35">
            <w:pPr>
              <w:jc w:val="center"/>
              <w:rPr>
                <w:color w:val="000000"/>
              </w:rPr>
            </w:pPr>
            <w:r>
              <w:rPr>
                <w:color w:val="000000"/>
                <w:sz w:val="22"/>
                <w:szCs w:val="22"/>
              </w:rPr>
              <w:t>2</w:t>
            </w:r>
            <w:r w:rsidR="001D19EF">
              <w:rPr>
                <w:color w:val="000000"/>
                <w:sz w:val="22"/>
                <w:szCs w:val="22"/>
              </w:rPr>
              <w:t>3</w:t>
            </w:r>
          </w:p>
        </w:tc>
        <w:tc>
          <w:tcPr>
            <w:tcW w:w="4628" w:type="dxa"/>
            <w:gridSpan w:val="2"/>
            <w:shd w:val="clear" w:color="auto" w:fill="auto"/>
            <w:vAlign w:val="center"/>
          </w:tcPr>
          <w:p w:rsidR="00231620" w:rsidRPr="00E70DCC" w:rsidRDefault="00231620" w:rsidP="00634A35">
            <w:pPr>
              <w:pStyle w:val="Textkomentra"/>
              <w:jc w:val="both"/>
              <w:rPr>
                <w:color w:val="000000"/>
                <w:sz w:val="22"/>
                <w:szCs w:val="22"/>
              </w:rPr>
            </w:pPr>
            <w:r w:rsidRPr="00E70DCC">
              <w:rPr>
                <w:color w:val="000000"/>
                <w:sz w:val="22"/>
                <w:szCs w:val="22"/>
              </w:rPr>
              <w:t xml:space="preserve">Je výber úspešného uchádzača odôvodnený vykonaním a riadnym zdokumentovaním prieskumu trhu a </w:t>
            </w:r>
            <w:r w:rsidRPr="00E70DCC">
              <w:rPr>
                <w:sz w:val="22"/>
                <w:szCs w:val="22"/>
              </w:rPr>
              <w:t xml:space="preserve">boli vo výzve na predkladanie ponúk definované všetky požadované náležitosti podľa </w:t>
            </w:r>
            <w:r w:rsidR="001D19EF" w:rsidRPr="00286190">
              <w:rPr>
                <w:sz w:val="22"/>
                <w:szCs w:val="22"/>
              </w:rPr>
              <w:t>Metodického pokynu č. 12,  v rámci ktorého je upravený spôsob</w:t>
            </w:r>
            <w:r w:rsidRPr="00286190">
              <w:rPr>
                <w:sz w:val="22"/>
                <w:szCs w:val="22"/>
              </w:rPr>
              <w:t xml:space="preserve"> zadávania zákaziek a kontroly zákaziek vyhlásených osobou, ktorej verejný obstarávateľ poskytne 50% a menej finančných prostriedkov z nenávratného finančného príspevku (NFP)</w:t>
            </w:r>
            <w:r w:rsidRPr="00E70DCC">
              <w:rPr>
                <w:sz w:val="22"/>
                <w:szCs w:val="22"/>
              </w:rPr>
              <w:t>?</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300"/>
        </w:trPr>
        <w:tc>
          <w:tcPr>
            <w:tcW w:w="9087" w:type="dxa"/>
            <w:gridSpan w:val="7"/>
            <w:shd w:val="clear" w:color="auto" w:fill="auto"/>
            <w:noWrap/>
            <w:vAlign w:val="center"/>
          </w:tcPr>
          <w:p w:rsidR="00231620" w:rsidRPr="007001F1" w:rsidRDefault="00231620" w:rsidP="00634A35">
            <w:pPr>
              <w:jc w:val="both"/>
              <w:rPr>
                <w:b/>
                <w:sz w:val="20"/>
                <w:szCs w:val="20"/>
              </w:rPr>
            </w:pPr>
            <w:r w:rsidRPr="007001F1">
              <w:rPr>
                <w:b/>
                <w:sz w:val="20"/>
                <w:szCs w:val="20"/>
              </w:rPr>
              <w:t>VYJADRENIE</w:t>
            </w:r>
          </w:p>
          <w:p w:rsidR="00231620" w:rsidRPr="007001F1" w:rsidRDefault="00231620" w:rsidP="00634A35">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42"/>
              <w:t>[1]</w:t>
            </w:r>
          </w:p>
          <w:p w:rsidR="00231620" w:rsidRPr="007001F1" w:rsidRDefault="00231620" w:rsidP="00634A35">
            <w:pPr>
              <w:rPr>
                <w:b/>
                <w:bCs/>
                <w:color w:val="000000"/>
              </w:rPr>
            </w:pP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b/>
                <w:bCs/>
              </w:rPr>
            </w:pPr>
            <w:r w:rsidRPr="007001F1">
              <w:rPr>
                <w:b/>
                <w:bCs/>
                <w:sz w:val="22"/>
                <w:szCs w:val="22"/>
              </w:rPr>
              <w:t>Kontrolu vykonal</w:t>
            </w:r>
            <w:r w:rsidR="00DC4DA1">
              <w:rPr>
                <w:rStyle w:val="Odkaznapoznmkupodiarou"/>
                <w:b/>
                <w:bCs/>
                <w:sz w:val="22"/>
                <w:szCs w:val="22"/>
              </w:rPr>
              <w:footnoteReference w:customMarkFollows="1" w:id="143"/>
              <w:t>2</w:t>
            </w:r>
            <w:r w:rsidRPr="007001F1">
              <w:rPr>
                <w:b/>
                <w:bCs/>
                <w:sz w:val="22"/>
                <w:szCs w:val="22"/>
              </w:rPr>
              <w:t>:</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b/>
                <w:bCs/>
              </w:rPr>
            </w:pPr>
            <w:r w:rsidRPr="007001F1">
              <w:rPr>
                <w:b/>
                <w:bCs/>
                <w:sz w:val="22"/>
                <w:szCs w:val="22"/>
              </w:rPr>
              <w:t>Dátum:</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000000" w:fill="FFFFFF"/>
            <w:vAlign w:val="center"/>
            <w:hideMark/>
          </w:tcPr>
          <w:p w:rsidR="00231620" w:rsidRPr="007001F1" w:rsidRDefault="00231620" w:rsidP="00634A35">
            <w:pPr>
              <w:rPr>
                <w:b/>
                <w:bCs/>
              </w:rPr>
            </w:pPr>
            <w:r w:rsidRPr="007001F1">
              <w:rPr>
                <w:b/>
                <w:bCs/>
                <w:sz w:val="22"/>
                <w:szCs w:val="22"/>
              </w:rPr>
              <w:t>Podpis:</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9087" w:type="dxa"/>
            <w:gridSpan w:val="7"/>
            <w:shd w:val="clear" w:color="auto" w:fill="auto"/>
            <w:noWrap/>
            <w:vAlign w:val="bottom"/>
            <w:hideMark/>
          </w:tcPr>
          <w:p w:rsidR="00231620" w:rsidRPr="007001F1" w:rsidRDefault="00231620" w:rsidP="00634A35">
            <w:pPr>
              <w:jc w:val="center"/>
              <w:rPr>
                <w:color w:val="000000"/>
              </w:rPr>
            </w:pPr>
            <w:r w:rsidRPr="007001F1">
              <w:rPr>
                <w:color w:val="000000"/>
                <w:sz w:val="22"/>
                <w:szCs w:val="22"/>
              </w:rPr>
              <w:lastRenderedPageBreak/>
              <w:t> </w:t>
            </w:r>
          </w:p>
        </w:tc>
      </w:tr>
      <w:tr w:rsidR="00231620" w:rsidRPr="007001F1" w:rsidTr="00634A35">
        <w:trPr>
          <w:trHeight w:val="300"/>
        </w:trPr>
        <w:tc>
          <w:tcPr>
            <w:tcW w:w="3751" w:type="dxa"/>
            <w:gridSpan w:val="2"/>
            <w:shd w:val="clear" w:color="000000" w:fill="FFFFFF"/>
            <w:vAlign w:val="center"/>
            <w:hideMark/>
          </w:tcPr>
          <w:p w:rsidR="00231620" w:rsidRPr="007001F1" w:rsidRDefault="00231620" w:rsidP="00634A35">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DC4DA1">
              <w:rPr>
                <w:rStyle w:val="Odkaznapoznmkupodiarou"/>
                <w:b/>
                <w:bCs/>
                <w:sz w:val="22"/>
                <w:szCs w:val="22"/>
              </w:rPr>
              <w:footnoteReference w:customMarkFollows="1" w:id="144"/>
              <w:t>3</w:t>
            </w:r>
            <w:r w:rsidRPr="007001F1">
              <w:rPr>
                <w:b/>
                <w:bCs/>
                <w:sz w:val="22"/>
                <w:szCs w:val="22"/>
              </w:rPr>
              <w:t>:</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000000" w:fill="FFFFFF"/>
            <w:vAlign w:val="center"/>
            <w:hideMark/>
          </w:tcPr>
          <w:p w:rsidR="00231620" w:rsidRPr="007001F1" w:rsidRDefault="00231620" w:rsidP="00634A35">
            <w:pPr>
              <w:rPr>
                <w:b/>
                <w:bCs/>
              </w:rPr>
            </w:pPr>
            <w:r w:rsidRPr="007001F1">
              <w:rPr>
                <w:b/>
                <w:bCs/>
                <w:sz w:val="22"/>
                <w:szCs w:val="22"/>
              </w:rPr>
              <w:t xml:space="preserve">Dátum: </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000000" w:fill="FFFFFF"/>
            <w:vAlign w:val="center"/>
            <w:hideMark/>
          </w:tcPr>
          <w:p w:rsidR="00231620" w:rsidRPr="007001F1" w:rsidRDefault="00231620" w:rsidP="00634A35">
            <w:pPr>
              <w:rPr>
                <w:b/>
                <w:bCs/>
              </w:rPr>
            </w:pPr>
            <w:r w:rsidRPr="007001F1">
              <w:rPr>
                <w:b/>
                <w:bCs/>
                <w:sz w:val="22"/>
                <w:szCs w:val="22"/>
              </w:rPr>
              <w:t>Podpis:</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bookmarkEnd w:id="51"/>
    </w:tbl>
    <w:p w:rsidR="00231620" w:rsidRDefault="00231620"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193C9C" w:rsidRDefault="00193C9C" w:rsidP="00D2171A"/>
    <w:p w:rsidR="00193C9C" w:rsidRDefault="00193C9C" w:rsidP="00D2171A"/>
    <w:p w:rsidR="00193C9C" w:rsidRDefault="00193C9C" w:rsidP="00D2171A"/>
    <w:p w:rsidR="00193C9C" w:rsidRDefault="00193C9C" w:rsidP="00D2171A"/>
    <w:p w:rsidR="00E4470E" w:rsidRDefault="00E4470E"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E4470E" w:rsidRPr="00BE7850" w:rsidTr="00634A35">
        <w:trPr>
          <w:trHeight w:val="645"/>
        </w:trPr>
        <w:tc>
          <w:tcPr>
            <w:tcW w:w="9087" w:type="dxa"/>
            <w:gridSpan w:val="7"/>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021036">
            <w:pPr>
              <w:spacing w:line="256" w:lineRule="auto"/>
              <w:jc w:val="center"/>
              <w:rPr>
                <w:b/>
                <w:bCs/>
                <w:color w:val="FFFFFF"/>
                <w:lang w:eastAsia="en-US"/>
              </w:rPr>
            </w:pPr>
            <w:bookmarkStart w:id="52" w:name="KZ_49"/>
            <w:r w:rsidRPr="00BE7850">
              <w:rPr>
                <w:b/>
                <w:bCs/>
                <w:color w:val="FFFFFF"/>
                <w:sz w:val="22"/>
                <w:szCs w:val="22"/>
              </w:rPr>
              <w:lastRenderedPageBreak/>
              <w:t xml:space="preserve">Kontrolný zoznam k finančnej kontrole zadávania čiastkových zmlúv, zadávaných na základe rámcových dohôd – </w:t>
            </w:r>
            <w:r w:rsidR="006F3D3D" w:rsidRPr="006F3D3D">
              <w:rPr>
                <w:b/>
                <w:bCs/>
                <w:color w:val="FFFFFF"/>
                <w:sz w:val="22"/>
                <w:szCs w:val="22"/>
              </w:rPr>
              <w:t>štandardná ex</w:t>
            </w:r>
            <w:r w:rsidR="006F3D3D">
              <w:rPr>
                <w:b/>
                <w:bCs/>
                <w:color w:val="FFFFFF"/>
                <w:sz w:val="22"/>
                <w:szCs w:val="22"/>
              </w:rPr>
              <w:t xml:space="preserve"> </w:t>
            </w:r>
            <w:r w:rsidR="006F3D3D" w:rsidRPr="006F3D3D">
              <w:rPr>
                <w:b/>
                <w:bCs/>
                <w:color w:val="FFFFFF"/>
                <w:sz w:val="22"/>
                <w:szCs w:val="22"/>
              </w:rPr>
              <w:t>post kontrola</w:t>
            </w:r>
          </w:p>
        </w:tc>
      </w:tr>
      <w:tr w:rsidR="00E4470E" w:rsidRPr="00BE7850"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b/>
                <w:bCs/>
                <w:lang w:eastAsia="en-US"/>
              </w:rPr>
            </w:pPr>
            <w:r w:rsidRPr="00BE7850">
              <w:rPr>
                <w:b/>
                <w:bCs/>
                <w:sz w:val="22"/>
                <w:szCs w:val="22"/>
                <w:lang w:eastAsia="en-US"/>
              </w:rPr>
              <w:t>IDENTIFIKÁCIA PROGRAMU</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Názov programu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66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Názov prioritnej osi/opatrenia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p>
        </w:tc>
      </w:tr>
      <w:tr w:rsidR="00E4470E" w:rsidRPr="00BE7850"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b/>
                <w:bCs/>
                <w:lang w:eastAsia="en-US"/>
              </w:rPr>
            </w:pPr>
            <w:r w:rsidRPr="00BE7850">
              <w:rPr>
                <w:b/>
                <w:bCs/>
                <w:sz w:val="22"/>
                <w:szCs w:val="22"/>
                <w:lang w:eastAsia="en-US"/>
              </w:rPr>
              <w:t>IDENTIFIKÁCIA PROJEKTU A PRIJÍMATEĽA</w:t>
            </w:r>
          </w:p>
        </w:tc>
      </w:tr>
      <w:tr w:rsidR="00E4470E" w:rsidRPr="00BE7850"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Kód projektu v ITMS2014+</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Názov projektu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Názov/Meno a adresa sídla prijímateľa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Druh verejného obstarávateľa / obstarávateľa podľa ZVO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b/>
                <w:bCs/>
                <w:lang w:eastAsia="en-US"/>
              </w:rPr>
            </w:pPr>
            <w:r w:rsidRPr="00BE7850">
              <w:rPr>
                <w:b/>
                <w:bCs/>
                <w:sz w:val="22"/>
                <w:szCs w:val="22"/>
                <w:lang w:eastAsia="en-US"/>
              </w:rPr>
              <w:t>IDENTIFIKÁCIA ZÁKAZKY</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Druh pôvodnej zákazky podľa predpokladanej hodnoty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Druh pôvodnej zákazky podľa postupu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Druh pôvodnej zákazky podľa predmetu obstarania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r w:rsidRPr="00BE7850">
              <w:rPr>
                <w:color w:val="000000"/>
                <w:sz w:val="22"/>
                <w:szCs w:val="22"/>
                <w:lang w:eastAsia="en-US"/>
              </w:rPr>
              <w:t>Identifikátor zákazky v ITMS2014+</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Typ kontroly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xml:space="preserve">Kontrola čiastkovej zmluvy/objednávky </w:t>
            </w:r>
          </w:p>
          <w:p w:rsidR="00E4470E" w:rsidRPr="00BE7850" w:rsidRDefault="00E4470E" w:rsidP="00021036">
            <w:pPr>
              <w:spacing w:line="256" w:lineRule="auto"/>
              <w:rPr>
                <w:color w:val="000000"/>
                <w:lang w:eastAsia="en-US"/>
              </w:rPr>
            </w:pPr>
            <w:r w:rsidRPr="00BE7850">
              <w:rPr>
                <w:color w:val="000000"/>
                <w:sz w:val="22"/>
                <w:szCs w:val="22"/>
                <w:lang w:eastAsia="en-US"/>
              </w:rPr>
              <w:t xml:space="preserve">– </w:t>
            </w:r>
            <w:r w:rsidRPr="00BE7850">
              <w:rPr>
                <w:b/>
                <w:color w:val="000000"/>
                <w:sz w:val="22"/>
                <w:szCs w:val="22"/>
                <w:lang w:eastAsia="en-US"/>
              </w:rPr>
              <w:t>štandardná ex</w:t>
            </w:r>
            <w:r w:rsidR="00323C2E">
              <w:rPr>
                <w:b/>
                <w:color w:val="000000"/>
                <w:sz w:val="22"/>
                <w:szCs w:val="22"/>
                <w:lang w:eastAsia="en-US"/>
              </w:rPr>
              <w:t xml:space="preserve"> </w:t>
            </w:r>
            <w:r w:rsidRPr="00BE7850">
              <w:rPr>
                <w:b/>
                <w:color w:val="000000"/>
                <w:sz w:val="22"/>
                <w:szCs w:val="22"/>
                <w:lang w:eastAsia="en-US"/>
              </w:rPr>
              <w:t>post kontrola</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Názov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Číslo, značka a dátum oznámenia o vyhlásení pôvodnej zákazky vo vestníku 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Číslo, značka a dátum oznámenia o vyhlásení pôvodnej zákazky v európskom vestníku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rsidR="00E4470E" w:rsidRPr="00BE7850" w:rsidRDefault="00E4470E" w:rsidP="00634A35">
            <w:pPr>
              <w:spacing w:line="256" w:lineRule="auto"/>
              <w:rPr>
                <w:color w:val="000000"/>
                <w:lang w:eastAsia="en-US"/>
              </w:rPr>
            </w:pPr>
            <w:r w:rsidRPr="00BE7850">
              <w:rPr>
                <w:color w:val="000000"/>
                <w:sz w:val="22"/>
                <w:szCs w:val="22"/>
                <w:lang w:eastAsia="en-US"/>
              </w:rPr>
              <w:t>Identifikácia Rámcovej dohody</w:t>
            </w:r>
          </w:p>
        </w:tc>
        <w:tc>
          <w:tcPr>
            <w:tcW w:w="5528" w:type="dxa"/>
            <w:gridSpan w:val="5"/>
            <w:tcBorders>
              <w:top w:val="single" w:sz="4" w:space="0" w:color="auto"/>
              <w:left w:val="single" w:sz="4" w:space="0" w:color="auto"/>
              <w:bottom w:val="single" w:sz="4" w:space="0" w:color="auto"/>
              <w:right w:val="single" w:sz="4" w:space="0" w:color="auto"/>
            </w:tcBorders>
          </w:tcPr>
          <w:p w:rsidR="00E4470E" w:rsidRPr="00BE7850" w:rsidRDefault="00E4470E" w:rsidP="00634A35">
            <w:pPr>
              <w:spacing w:line="256" w:lineRule="auto"/>
              <w:rPr>
                <w:color w:val="000000"/>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Názov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IČO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Predpokladaná hodnota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Hodnota čiastkovej zákazky bez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Hodnota čiastkovej  zákazky s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r w:rsidRPr="00BE7850">
              <w:rPr>
                <w:color w:val="000000"/>
                <w:sz w:val="22"/>
                <w:szCs w:val="22"/>
                <w:lang w:eastAsia="en-US"/>
              </w:rPr>
              <w:t>Dátum podpisu čiastkovej zmluvy s dodávateľom/dátum 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r w:rsidRPr="00BE7850">
              <w:rPr>
                <w:color w:val="000000"/>
                <w:sz w:val="22"/>
                <w:szCs w:val="22"/>
                <w:lang w:eastAsia="en-US"/>
              </w:rPr>
              <w:t>Dátum nadobudnutia účinnosti zmluvy/akceptácie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r w:rsidRPr="00BE7850">
              <w:rPr>
                <w:color w:val="000000"/>
                <w:sz w:val="22"/>
                <w:szCs w:val="22"/>
                <w:lang w:eastAsia="en-US"/>
              </w:rPr>
              <w:t>Link na CRZ, prípadne webové sídlo</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p>
        </w:tc>
      </w:tr>
      <w:tr w:rsidR="00E4470E" w:rsidRPr="00BE7850" w:rsidTr="00634A35">
        <w:trPr>
          <w:trHeight w:val="315"/>
        </w:trPr>
        <w:tc>
          <w:tcPr>
            <w:tcW w:w="582"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P. č.</w:t>
            </w:r>
          </w:p>
        </w:tc>
        <w:tc>
          <w:tcPr>
            <w:tcW w:w="4820" w:type="dxa"/>
            <w:gridSpan w:val="2"/>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Kontrolné otázky</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áno</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nie</w:t>
            </w:r>
          </w:p>
        </w:tc>
        <w:tc>
          <w:tcPr>
            <w:tcW w:w="709"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netýka sa</w:t>
            </w:r>
          </w:p>
        </w:tc>
        <w:tc>
          <w:tcPr>
            <w:tcW w:w="1842"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Poznámka</w:t>
            </w:r>
          </w:p>
        </w:tc>
      </w:tr>
      <w:tr w:rsidR="00E4470E" w:rsidRPr="00BE7850"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lastRenderedPageBreak/>
              <w:t>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both"/>
              <w:rPr>
                <w:color w:val="000000"/>
                <w:lang w:eastAsia="en-US"/>
              </w:rPr>
            </w:pPr>
            <w:r>
              <w:rPr>
                <w:color w:val="000000"/>
                <w:sz w:val="22"/>
                <w:szCs w:val="22"/>
              </w:rPr>
              <w:t>Bol</w:t>
            </w:r>
            <w:r w:rsidRPr="00BE7850">
              <w:rPr>
                <w:color w:val="000000"/>
                <w:sz w:val="22"/>
                <w:szCs w:val="22"/>
              </w:rPr>
              <w:t xml:space="preserve"> proces zadávania čiastkovej zmluvy/objednávky v súlade s pravidlami uvedenými v rámcovej dohode</w:t>
            </w:r>
            <w:r>
              <w:rPr>
                <w:color w:val="000000"/>
                <w:sz w:val="22"/>
                <w:szCs w:val="22"/>
              </w:rPr>
              <w:t xml:space="preserve"> a v súlade so ZVO</w:t>
            </w:r>
            <w:r w:rsidRPr="00BE7850">
              <w:rPr>
                <w:color w:val="000000"/>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p>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2</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both"/>
              <w:rPr>
                <w:color w:val="000000"/>
                <w:lang w:eastAsia="en-US"/>
              </w:rPr>
            </w:pPr>
            <w:r w:rsidRPr="00BE7850">
              <w:rPr>
                <w:color w:val="000000"/>
                <w:sz w:val="22"/>
                <w:szCs w:val="22"/>
                <w:lang w:eastAsia="en-US"/>
              </w:rPr>
              <w:t>Je čiastková zmluva, resp. objednávka v súlade s rámcovou dohodou (vrátane cien a predmetu jednotlivých položiek)?</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sidRPr="00BE7850">
              <w:rPr>
                <w:color w:val="000000"/>
                <w:sz w:val="22"/>
                <w:szCs w:val="22"/>
                <w:lang w:eastAsia="en-US"/>
              </w:rPr>
              <w:t>3</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color w:val="000000"/>
                <w:lang w:eastAsia="en-US"/>
              </w:rPr>
            </w:pPr>
            <w:r w:rsidRPr="00BE7850">
              <w:rPr>
                <w:color w:val="000000"/>
                <w:sz w:val="22"/>
                <w:szCs w:val="22"/>
                <w:lang w:eastAsia="en-US"/>
              </w:rPr>
              <w:t>V prípade, ak je rámcová dohoda uzavretá s viacerými hospodárskymi subjektmi, je proces zadávania čiastkovej zmluvy/objednávky v súlade s §83 ZVO?</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4</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both"/>
              <w:rPr>
                <w:color w:val="000000"/>
                <w:lang w:eastAsia="en-US"/>
              </w:rPr>
            </w:pPr>
            <w:r w:rsidRPr="00BE7850">
              <w:rPr>
                <w:color w:val="000000"/>
                <w:sz w:val="22"/>
                <w:szCs w:val="22"/>
                <w:lang w:eastAsia="en-US"/>
              </w:rPr>
              <w:t>Bola čiastková zmluva/objednávka zadaná počas trvania rámcovej dohody</w:t>
            </w:r>
            <w:r>
              <w:rPr>
                <w:color w:val="000000"/>
                <w:sz w:val="22"/>
                <w:szCs w:val="22"/>
                <w:lang w:eastAsia="en-US"/>
              </w:rPr>
              <w:t xml:space="preserve"> a v oprávnenom období</w:t>
            </w:r>
            <w:r w:rsidRPr="00BE7850">
              <w:rPr>
                <w:color w:val="000000"/>
                <w:sz w:val="22"/>
                <w:szCs w:val="22"/>
                <w:lang w:eastAsia="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r>
      <w:tr w:rsidR="00E4470E" w:rsidRPr="00BE7850" w:rsidTr="009A6419">
        <w:trPr>
          <w:trHeight w:val="717"/>
        </w:trPr>
        <w:tc>
          <w:tcPr>
            <w:tcW w:w="58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r w:rsidRPr="00BE7850">
              <w:rPr>
                <w:color w:val="000000"/>
                <w:sz w:val="22"/>
                <w:szCs w:val="22"/>
                <w:lang w:eastAsia="en-US"/>
              </w:rPr>
              <w:t>6</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Pr>
                <w:sz w:val="22"/>
                <w:szCs w:val="22"/>
                <w:lang w:eastAsia="en-US"/>
              </w:rPr>
              <w:t>Je čiastkovázmluva/</w:t>
            </w:r>
            <w:r w:rsidRPr="00BE7850">
              <w:rPr>
                <w:sz w:val="22"/>
                <w:szCs w:val="22"/>
                <w:lang w:eastAsia="en-US"/>
              </w:rPr>
              <w:t>objednávka vo vecnom súlade s účinnou Zmluvou o poskytnutí NFP?</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1140"/>
        </w:trPr>
        <w:tc>
          <w:tcPr>
            <w:tcW w:w="58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r w:rsidRPr="00BE7850">
              <w:rPr>
                <w:color w:val="000000"/>
                <w:sz w:val="22"/>
                <w:szCs w:val="22"/>
                <w:lang w:eastAsia="en-US"/>
              </w:rPr>
              <w:t>7</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BE7850">
              <w:rPr>
                <w:sz w:val="22"/>
                <w:szCs w:val="22"/>
                <w:lang w:eastAsia="en-US"/>
              </w:rPr>
              <w:t>Boli pri zadávaní zákazky dodržané princípy v zmysle § 10 ods. 2 ZVO? Dodržal verejný obstarávateľ pri zadávaní zákazky princíp hospodárnosti?</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9A6419">
        <w:trPr>
          <w:trHeight w:val="545"/>
        </w:trPr>
        <w:tc>
          <w:tcPr>
            <w:tcW w:w="582" w:type="dxa"/>
            <w:tcBorders>
              <w:top w:val="single" w:sz="4" w:space="0" w:color="auto"/>
              <w:left w:val="single" w:sz="4" w:space="0" w:color="auto"/>
              <w:bottom w:val="single" w:sz="4" w:space="0" w:color="auto"/>
              <w:right w:val="single" w:sz="4" w:space="0" w:color="auto"/>
            </w:tcBorders>
            <w:noWrap/>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8</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9A6419">
            <w:pPr>
              <w:spacing w:line="256" w:lineRule="auto"/>
              <w:jc w:val="both"/>
              <w:rPr>
                <w:lang w:eastAsia="en-US"/>
              </w:rPr>
            </w:pPr>
            <w:r w:rsidRPr="00BE7850">
              <w:rPr>
                <w:sz w:val="22"/>
                <w:szCs w:val="22"/>
                <w:lang w:eastAsia="en-US"/>
              </w:rPr>
              <w:t>Je zmluva/objednávka podpísaná oprávnenými osobami?</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sidRPr="00BE7850">
              <w:rPr>
                <w:color w:val="000000"/>
                <w:sz w:val="22"/>
                <w:szCs w:val="22"/>
                <w:lang w:eastAsia="en-US"/>
              </w:rPr>
              <w:t>9</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BE7850">
              <w:rPr>
                <w:sz w:val="22"/>
                <w:szCs w:val="22"/>
                <w:lang w:eastAsia="en-US"/>
              </w:rPr>
              <w:t>Je výsledná zmluva alebo objednávka zverejnená v súlade so zákonom o slobodnom prístupe k informáciám?</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sidRPr="00BE7850">
              <w:rPr>
                <w:color w:val="000000"/>
                <w:sz w:val="22"/>
                <w:szCs w:val="22"/>
                <w:lang w:eastAsia="en-US"/>
              </w:rPr>
              <w:t>10</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BE7850">
              <w:rPr>
                <w:sz w:val="22"/>
                <w:szCs w:val="22"/>
                <w:lang w:eastAsia="en-US"/>
              </w:rPr>
              <w:t>Bola čiastková zmluva uzavretá v súlade s § 56 ZVO?</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Pr>
                <w:color w:val="000000"/>
                <w:sz w:val="22"/>
                <w:szCs w:val="22"/>
                <w:lang w:eastAsia="en-US"/>
              </w:rPr>
              <w:t>11</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D44129">
              <w:rPr>
                <w:sz w:val="22"/>
                <w:szCs w:val="22"/>
              </w:rPr>
              <w:t xml:space="preserve">Nebol pri zadávaní zákazky identifikovaný konflikt záujmov (posudzuje sa analogicky podľa § 23 ZVO)?  </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Pr>
                <w:color w:val="000000"/>
                <w:sz w:val="22"/>
                <w:szCs w:val="22"/>
                <w:lang w:eastAsia="en-US"/>
              </w:rPr>
              <w:t>12</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C23DE1">
              <w:rPr>
                <w:sz w:val="22"/>
                <w:szCs w:val="22"/>
              </w:rPr>
              <w:t>Boli v prípade konfliktu záujmov prijaté primerané opatrenia a vykonaná náprav</w:t>
            </w:r>
            <w:r w:rsidRPr="00E4470E">
              <w:rPr>
                <w:sz w:val="22"/>
                <w:szCs w:val="22"/>
              </w:rPr>
              <w:t>a?</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Pr>
                <w:color w:val="000000"/>
                <w:sz w:val="22"/>
                <w:szCs w:val="22"/>
                <w:lang w:eastAsia="en-US"/>
              </w:rPr>
              <w:t>13</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D44129">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Pr>
                <w:color w:val="000000"/>
                <w:sz w:val="22"/>
                <w:szCs w:val="22"/>
                <w:lang w:eastAsia="en-US"/>
              </w:rPr>
              <w:t>14</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BE7850">
              <w:rPr>
                <w:sz w:val="22"/>
                <w:szCs w:val="22"/>
                <w:lang w:eastAsia="en-US"/>
              </w:rPr>
              <w:t>Neboli identifikované iné porušenia pravidiel a postupov verejného obstarávania?</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b/>
                <w:lang w:eastAsia="en-US"/>
              </w:rPr>
            </w:pPr>
            <w:r w:rsidRPr="00BE7850">
              <w:rPr>
                <w:b/>
                <w:sz w:val="22"/>
                <w:szCs w:val="22"/>
                <w:lang w:eastAsia="en-US"/>
              </w:rPr>
              <w:t>VYJADRENIE</w:t>
            </w:r>
          </w:p>
          <w:p w:rsidR="00E4470E" w:rsidRPr="00BE7850" w:rsidRDefault="00E4470E" w:rsidP="00634A35">
            <w:pPr>
              <w:spacing w:line="256" w:lineRule="auto"/>
              <w:jc w:val="both"/>
              <w:rPr>
                <w:lang w:eastAsia="en-US"/>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45"/>
              <w:t>[1]</w:t>
            </w:r>
          </w:p>
          <w:p w:rsidR="00E4470E" w:rsidRPr="00BE7850" w:rsidRDefault="00E4470E" w:rsidP="00634A35">
            <w:pPr>
              <w:spacing w:line="256" w:lineRule="auto"/>
              <w:rPr>
                <w:lang w:eastAsia="en-US"/>
              </w:rPr>
            </w:pPr>
          </w:p>
          <w:p w:rsidR="00E4470E" w:rsidRPr="00BE7850" w:rsidRDefault="00E4470E" w:rsidP="00634A35">
            <w:pPr>
              <w:spacing w:line="256" w:lineRule="auto"/>
              <w:rPr>
                <w:lang w:eastAsia="en-US"/>
              </w:rPr>
            </w:pPr>
          </w:p>
        </w:tc>
      </w:tr>
      <w:tr w:rsidR="00E4470E" w:rsidRPr="00BE7850"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hideMark/>
          </w:tcPr>
          <w:p w:rsidR="00E4470E" w:rsidRPr="00BE7850" w:rsidRDefault="00E4470E" w:rsidP="00634A35">
            <w:pPr>
              <w:spacing w:line="256" w:lineRule="auto"/>
              <w:rPr>
                <w:b/>
                <w:bCs/>
                <w:lang w:eastAsia="en-US"/>
              </w:rPr>
            </w:pPr>
            <w:r w:rsidRPr="00BE7850">
              <w:rPr>
                <w:b/>
                <w:bCs/>
                <w:sz w:val="22"/>
                <w:szCs w:val="22"/>
                <w:lang w:eastAsia="en-US"/>
              </w:rPr>
              <w:lastRenderedPageBreak/>
              <w:t>Kontrolu vykonal</w:t>
            </w:r>
            <w:r w:rsidR="00323C2E">
              <w:rPr>
                <w:rStyle w:val="Odkaznapoznmkupodiarou"/>
                <w:b/>
                <w:bCs/>
                <w:sz w:val="22"/>
                <w:szCs w:val="22"/>
                <w:lang w:eastAsia="en-US"/>
              </w:rPr>
              <w:footnoteReference w:customMarkFollows="1" w:id="146"/>
              <w:t>2</w:t>
            </w:r>
            <w:r w:rsidRPr="00BE7850">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rsidR="00E4470E" w:rsidRPr="00BE7850" w:rsidRDefault="00E4470E" w:rsidP="00634A35">
            <w:pPr>
              <w:spacing w:line="256" w:lineRule="auto"/>
              <w:rPr>
                <w:b/>
                <w:bCs/>
                <w:lang w:eastAsia="en-US"/>
              </w:rPr>
            </w:pPr>
            <w:r w:rsidRPr="00BE7850">
              <w:rPr>
                <w:b/>
                <w:bCs/>
                <w:sz w:val="22"/>
                <w:szCs w:val="22"/>
                <w:lang w:eastAsia="en-US"/>
              </w:rPr>
              <w:t>Dátum:</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E4470E" w:rsidRPr="00BE7850" w:rsidRDefault="00E4470E" w:rsidP="00634A35">
            <w:pPr>
              <w:spacing w:line="256" w:lineRule="auto"/>
              <w:rPr>
                <w:b/>
                <w:bCs/>
                <w:lang w:eastAsia="en-US"/>
              </w:rPr>
            </w:pPr>
            <w:r w:rsidRPr="00BE7850">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00"/>
        </w:trPr>
        <w:tc>
          <w:tcPr>
            <w:tcW w:w="9087" w:type="dxa"/>
            <w:gridSpan w:val="7"/>
            <w:tcBorders>
              <w:top w:val="single" w:sz="4" w:space="0" w:color="auto"/>
              <w:left w:val="single" w:sz="4" w:space="0" w:color="auto"/>
              <w:bottom w:val="single" w:sz="4" w:space="0" w:color="auto"/>
              <w:right w:val="single" w:sz="4" w:space="0" w:color="auto"/>
            </w:tcBorders>
            <w:noWrap/>
            <w:vAlign w:val="bottom"/>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E4470E" w:rsidRPr="00BE7850" w:rsidRDefault="00E4470E" w:rsidP="00634A35">
            <w:pPr>
              <w:spacing w:line="256" w:lineRule="auto"/>
              <w:rPr>
                <w:b/>
                <w:bCs/>
                <w:lang w:eastAsia="en-US"/>
              </w:rPr>
            </w:pPr>
            <w:r w:rsidRPr="00BE7850">
              <w:rPr>
                <w:b/>
                <w:bCs/>
                <w:sz w:val="22"/>
                <w:szCs w:val="22"/>
                <w:lang w:eastAsia="en-US"/>
              </w:rPr>
              <w:t xml:space="preserve">Kontrolu </w:t>
            </w:r>
            <w:r w:rsidR="00E3352C">
              <w:rPr>
                <w:b/>
                <w:bCs/>
                <w:sz w:val="22"/>
                <w:szCs w:val="22"/>
              </w:rPr>
              <w:t>schválil</w:t>
            </w:r>
            <w:r w:rsidR="00E3352C" w:rsidRPr="00BE7850" w:rsidDel="00E3352C">
              <w:rPr>
                <w:b/>
                <w:bCs/>
                <w:sz w:val="22"/>
                <w:szCs w:val="22"/>
                <w:lang w:eastAsia="en-US"/>
              </w:rPr>
              <w:t xml:space="preserve"> </w:t>
            </w:r>
            <w:r w:rsidR="00323C2E">
              <w:rPr>
                <w:rStyle w:val="Odkaznapoznmkupodiarou"/>
                <w:b/>
                <w:bCs/>
                <w:sz w:val="22"/>
                <w:szCs w:val="22"/>
                <w:lang w:eastAsia="en-US"/>
              </w:rPr>
              <w:footnoteReference w:customMarkFollows="1" w:id="147"/>
              <w:t>3</w:t>
            </w:r>
            <w:r w:rsidRPr="00BE7850">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E4470E" w:rsidRPr="00BE7850" w:rsidRDefault="00E4470E" w:rsidP="00634A35">
            <w:pPr>
              <w:spacing w:line="256" w:lineRule="auto"/>
              <w:rPr>
                <w:b/>
                <w:bCs/>
                <w:lang w:eastAsia="en-US"/>
              </w:rPr>
            </w:pPr>
            <w:r w:rsidRPr="00BE7850">
              <w:rPr>
                <w:b/>
                <w:bCs/>
                <w:sz w:val="22"/>
                <w:szCs w:val="22"/>
                <w:lang w:eastAsia="en-US"/>
              </w:rPr>
              <w:t xml:space="preserve">Dátum: </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E4470E" w:rsidRPr="00BE7850" w:rsidRDefault="00E4470E" w:rsidP="00634A35">
            <w:pPr>
              <w:spacing w:line="256" w:lineRule="auto"/>
              <w:rPr>
                <w:b/>
                <w:bCs/>
                <w:lang w:eastAsia="en-US"/>
              </w:rPr>
            </w:pPr>
            <w:r w:rsidRPr="00BE7850">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bl>
    <w:p w:rsidR="00E4470E" w:rsidRDefault="00E4470E"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bookmarkEnd w:id="52"/>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B16726" w:rsidRDefault="00B16726" w:rsidP="00D2171A"/>
    <w:p w:rsidR="00B16726" w:rsidRDefault="00B16726" w:rsidP="00D2171A"/>
    <w:p w:rsidR="00B16726" w:rsidRDefault="00B16726" w:rsidP="00D2171A"/>
    <w:p w:rsidR="001B6240" w:rsidRDefault="001B6240"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1B6240" w:rsidRPr="00564F9B" w:rsidTr="00634A35">
        <w:trPr>
          <w:trHeight w:val="645"/>
        </w:trPr>
        <w:tc>
          <w:tcPr>
            <w:tcW w:w="9087" w:type="dxa"/>
            <w:gridSpan w:val="7"/>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92882">
            <w:pPr>
              <w:spacing w:line="256" w:lineRule="auto"/>
              <w:jc w:val="center"/>
              <w:rPr>
                <w:b/>
                <w:bCs/>
                <w:color w:val="FFFFFF"/>
                <w:lang w:eastAsia="en-US"/>
              </w:rPr>
            </w:pPr>
            <w:bookmarkStart w:id="53" w:name="KZ_50" w:colFirst="0" w:colLast="1"/>
            <w:r w:rsidRPr="00564F9B">
              <w:rPr>
                <w:b/>
                <w:bCs/>
                <w:color w:val="FFFFFF"/>
                <w:sz w:val="22"/>
                <w:szCs w:val="22"/>
              </w:rPr>
              <w:lastRenderedPageBreak/>
              <w:t xml:space="preserve">Kontrolný zoznam k administratívnej kontrole zadávania čiastkových zmlúv zadávaných na základe rámcových dohôd – </w:t>
            </w:r>
            <w:r w:rsidR="006F3D3D" w:rsidRPr="006F3D3D">
              <w:rPr>
                <w:b/>
                <w:bCs/>
                <w:color w:val="FFFFFF"/>
                <w:sz w:val="22"/>
                <w:szCs w:val="22"/>
              </w:rPr>
              <w:t>druhá ex</w:t>
            </w:r>
            <w:r w:rsidR="006F3D3D">
              <w:rPr>
                <w:b/>
                <w:bCs/>
                <w:color w:val="FFFFFF"/>
                <w:sz w:val="22"/>
                <w:szCs w:val="22"/>
              </w:rPr>
              <w:t xml:space="preserve"> </w:t>
            </w:r>
            <w:r w:rsidR="006F3D3D" w:rsidRPr="006F3D3D">
              <w:rPr>
                <w:b/>
                <w:bCs/>
                <w:color w:val="FFFFFF"/>
                <w:sz w:val="22"/>
                <w:szCs w:val="22"/>
              </w:rPr>
              <w:t>ante kontrola</w:t>
            </w:r>
          </w:p>
        </w:tc>
      </w:tr>
      <w:tr w:rsidR="001B6240" w:rsidRPr="00564F9B"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b/>
                <w:bCs/>
                <w:lang w:eastAsia="en-US"/>
              </w:rPr>
            </w:pPr>
            <w:r w:rsidRPr="00564F9B">
              <w:rPr>
                <w:b/>
                <w:bCs/>
                <w:sz w:val="22"/>
                <w:szCs w:val="22"/>
                <w:lang w:eastAsia="en-US"/>
              </w:rPr>
              <w:t>IDENTIFIKÁCIA PROGRAMU</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Názov programu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66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Názov prioritnej osi/opatrenia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p>
        </w:tc>
      </w:tr>
      <w:tr w:rsidR="001B6240" w:rsidRPr="00564F9B"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b/>
                <w:bCs/>
                <w:lang w:eastAsia="en-US"/>
              </w:rPr>
            </w:pPr>
            <w:r w:rsidRPr="00564F9B">
              <w:rPr>
                <w:b/>
                <w:bCs/>
                <w:sz w:val="22"/>
                <w:szCs w:val="22"/>
                <w:lang w:eastAsia="en-US"/>
              </w:rPr>
              <w:t>IDENTIFIKÁCIA PROJEKTU A PRIJÍMATEĽA</w:t>
            </w:r>
          </w:p>
        </w:tc>
      </w:tr>
      <w:tr w:rsidR="001B6240" w:rsidRPr="00564F9B"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Kód projektu v ITMS2014+</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Názov projektu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Názov/Meno a adresa sídla prijímateľa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Druh verejného obstarávateľa / obstarávateľa podľa ZVO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b/>
                <w:bCs/>
                <w:lang w:eastAsia="en-US"/>
              </w:rPr>
            </w:pPr>
            <w:r w:rsidRPr="00564F9B">
              <w:rPr>
                <w:b/>
                <w:bCs/>
                <w:sz w:val="22"/>
                <w:szCs w:val="22"/>
                <w:lang w:eastAsia="en-US"/>
              </w:rPr>
              <w:t>IDENTIFIKÁCIA ZÁKAZKY</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Druh pôvodnej zákazky podľa predpokladanej hodnoty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Nadlimitná zákazka</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Druh pôvodnej zákazky podľa postupu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Druh pôvodnej zákazky podľa predmetu obstarania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Identifikátor zákazky v ITMS2014+</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rPr>
                <w:color w:val="000000"/>
                <w:lang w:eastAsia="en-US"/>
              </w:rPr>
            </w:pP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Typ kontroly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Kontrola čiastkovej zmluvy/objednávky</w:t>
            </w:r>
          </w:p>
          <w:p w:rsidR="001B6240" w:rsidRPr="00564F9B" w:rsidRDefault="001B6240" w:rsidP="00021036">
            <w:pPr>
              <w:spacing w:line="256" w:lineRule="auto"/>
              <w:rPr>
                <w:color w:val="000000"/>
                <w:lang w:eastAsia="en-US"/>
              </w:rPr>
            </w:pPr>
            <w:r w:rsidRPr="00564F9B">
              <w:rPr>
                <w:color w:val="000000"/>
                <w:sz w:val="22"/>
                <w:szCs w:val="22"/>
                <w:lang w:eastAsia="en-US"/>
              </w:rPr>
              <w:t xml:space="preserve"> - </w:t>
            </w:r>
            <w:r w:rsidRPr="00564F9B">
              <w:rPr>
                <w:b/>
                <w:color w:val="000000"/>
                <w:sz w:val="22"/>
                <w:szCs w:val="22"/>
                <w:lang w:eastAsia="en-US"/>
              </w:rPr>
              <w:t>druhá ex</w:t>
            </w:r>
            <w:r w:rsidR="00323C2E">
              <w:rPr>
                <w:b/>
                <w:color w:val="000000"/>
                <w:sz w:val="22"/>
                <w:szCs w:val="22"/>
                <w:lang w:eastAsia="en-US"/>
              </w:rPr>
              <w:t xml:space="preserve"> </w:t>
            </w:r>
            <w:r w:rsidRPr="00564F9B">
              <w:rPr>
                <w:b/>
                <w:color w:val="000000"/>
                <w:sz w:val="22"/>
                <w:szCs w:val="22"/>
                <w:lang w:eastAsia="en-US"/>
              </w:rPr>
              <w:t>ante kontrola</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Názov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Číslo, značka a dátum oznámenia o vyhlásení pôvodnej zákazky vo vestníku 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Číslo, značka a dátum oznámenia o vyhlásení pôvodnej zákazky v európskom vestníku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rsidR="001B6240" w:rsidRPr="00564F9B" w:rsidRDefault="001B6240" w:rsidP="00634A35">
            <w:pPr>
              <w:spacing w:line="256" w:lineRule="auto"/>
              <w:rPr>
                <w:color w:val="000000"/>
                <w:lang w:eastAsia="en-US"/>
              </w:rPr>
            </w:pPr>
            <w:r w:rsidRPr="00564F9B">
              <w:rPr>
                <w:color w:val="000000"/>
                <w:sz w:val="22"/>
                <w:szCs w:val="22"/>
                <w:lang w:eastAsia="en-US"/>
              </w:rPr>
              <w:t>Identifikácia Rámcovej dohody</w:t>
            </w:r>
          </w:p>
        </w:tc>
        <w:tc>
          <w:tcPr>
            <w:tcW w:w="5528" w:type="dxa"/>
            <w:gridSpan w:val="5"/>
            <w:tcBorders>
              <w:top w:val="single" w:sz="4" w:space="0" w:color="auto"/>
              <w:left w:val="single" w:sz="4" w:space="0" w:color="auto"/>
              <w:bottom w:val="single" w:sz="4" w:space="0" w:color="auto"/>
              <w:right w:val="single" w:sz="4" w:space="0" w:color="auto"/>
            </w:tcBorders>
          </w:tcPr>
          <w:p w:rsidR="001B6240" w:rsidRPr="00564F9B" w:rsidRDefault="001B6240" w:rsidP="00634A35">
            <w:pPr>
              <w:spacing w:line="256" w:lineRule="auto"/>
              <w:rPr>
                <w:color w:val="000000"/>
                <w:lang w:eastAsia="en-US"/>
              </w:rPr>
            </w:pP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Názov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IČO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Predpokladaná hodnota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Hodnota čiastkovej zákazky bez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Hodnota čiastkovej  zákazky s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15"/>
        </w:trPr>
        <w:tc>
          <w:tcPr>
            <w:tcW w:w="582"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P. č.</w:t>
            </w:r>
          </w:p>
        </w:tc>
        <w:tc>
          <w:tcPr>
            <w:tcW w:w="4820" w:type="dxa"/>
            <w:gridSpan w:val="2"/>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Kontrolné otázky</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áno</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nie</w:t>
            </w:r>
          </w:p>
        </w:tc>
        <w:tc>
          <w:tcPr>
            <w:tcW w:w="709"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netýka sa</w:t>
            </w:r>
          </w:p>
        </w:tc>
        <w:tc>
          <w:tcPr>
            <w:tcW w:w="1842"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Poznámka</w:t>
            </w:r>
          </w:p>
        </w:tc>
      </w:tr>
      <w:tr w:rsidR="001B6240" w:rsidRPr="00564F9B"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both"/>
              <w:rPr>
                <w:color w:val="000000"/>
                <w:lang w:eastAsia="en-US"/>
              </w:rPr>
            </w:pPr>
            <w:r>
              <w:rPr>
                <w:color w:val="000000"/>
                <w:sz w:val="22"/>
                <w:szCs w:val="22"/>
              </w:rPr>
              <w:t>Bol</w:t>
            </w:r>
            <w:r w:rsidRPr="00564F9B">
              <w:rPr>
                <w:color w:val="000000"/>
                <w:sz w:val="22"/>
                <w:szCs w:val="22"/>
              </w:rPr>
              <w:t xml:space="preserve"> proces zadávania čiastkovej zmluvy/objednávky v súlade s pravidlami uvedenými v rámcovej dohode</w:t>
            </w:r>
            <w:r>
              <w:rPr>
                <w:color w:val="000000"/>
                <w:sz w:val="22"/>
                <w:szCs w:val="22"/>
              </w:rPr>
              <w:t xml:space="preserve"> a v súlade so ZVO</w:t>
            </w:r>
            <w:r w:rsidRPr="00564F9B">
              <w:rPr>
                <w:color w:val="000000"/>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p>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p>
        </w:tc>
      </w:tr>
      <w:tr w:rsidR="001B6240" w:rsidRPr="00564F9B"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tcPr>
          <w:p w:rsidR="001B6240" w:rsidRPr="00564F9B" w:rsidRDefault="001B6240" w:rsidP="00634A35">
            <w:pPr>
              <w:spacing w:line="256" w:lineRule="auto"/>
              <w:jc w:val="center"/>
              <w:rPr>
                <w:color w:val="000000"/>
                <w:lang w:eastAsia="en-US"/>
              </w:rPr>
            </w:pPr>
            <w:r>
              <w:rPr>
                <w:color w:val="000000"/>
                <w:sz w:val="22"/>
                <w:szCs w:val="22"/>
                <w:lang w:eastAsia="en-US"/>
              </w:rPr>
              <w:t>2</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both"/>
              <w:rPr>
                <w:color w:val="000000"/>
              </w:rPr>
            </w:pPr>
            <w:r w:rsidRPr="00B2703F">
              <w:rPr>
                <w:color w:val="000000"/>
                <w:sz w:val="22"/>
                <w:szCs w:val="22"/>
              </w:rPr>
              <w:t>Bola čiastková zmluva/objednávka zadaná počas trvania rámcovej dohody</w:t>
            </w:r>
            <w:r>
              <w:rPr>
                <w:color w:val="000000"/>
                <w:sz w:val="22"/>
                <w:szCs w:val="22"/>
              </w:rPr>
              <w:t xml:space="preserve"> a v oprávnenom období</w:t>
            </w:r>
            <w:r w:rsidRPr="00B2703F">
              <w:rPr>
                <w:color w:val="000000"/>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rsidR="001B6240" w:rsidRPr="00564F9B" w:rsidRDefault="001B6240" w:rsidP="00634A35">
            <w:pPr>
              <w:spacing w:line="256" w:lineRule="auto"/>
              <w:jc w:val="center"/>
              <w:rPr>
                <w:color w:val="000000"/>
                <w:lang w:eastAsia="en-US"/>
              </w:rPr>
            </w:pPr>
            <w:r>
              <w:rPr>
                <w:color w:val="000000"/>
                <w:sz w:val="22"/>
                <w:szCs w:val="22"/>
                <w:lang w:eastAsia="en-US"/>
              </w:rPr>
              <w:t>3</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both"/>
              <w:rPr>
                <w:color w:val="000000"/>
                <w:lang w:eastAsia="en-US"/>
              </w:rPr>
            </w:pPr>
            <w:r w:rsidRPr="00564F9B">
              <w:rPr>
                <w:color w:val="000000"/>
                <w:sz w:val="22"/>
                <w:szCs w:val="22"/>
                <w:lang w:eastAsia="en-US"/>
              </w:rPr>
              <w:t>Je čiastková zmluva</w:t>
            </w:r>
            <w:r>
              <w:rPr>
                <w:color w:val="000000"/>
                <w:sz w:val="22"/>
                <w:szCs w:val="22"/>
                <w:lang w:eastAsia="en-US"/>
              </w:rPr>
              <w:t>/</w:t>
            </w:r>
            <w:r w:rsidRPr="00564F9B">
              <w:rPr>
                <w:color w:val="000000"/>
                <w:sz w:val="22"/>
                <w:szCs w:val="22"/>
                <w:lang w:eastAsia="en-US"/>
              </w:rPr>
              <w:t>objednávka v súlade s rámcovou dohodou (vrátane cien a predmetu jednotlivých položiek)?</w:t>
            </w:r>
          </w:p>
        </w:tc>
        <w:tc>
          <w:tcPr>
            <w:tcW w:w="567"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r>
      <w:tr w:rsidR="001B6240" w:rsidRPr="00564F9B"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1B6240" w:rsidRPr="00564F9B" w:rsidRDefault="001B6240" w:rsidP="00634A35">
            <w:pPr>
              <w:spacing w:line="256" w:lineRule="auto"/>
              <w:jc w:val="center"/>
              <w:rPr>
                <w:color w:val="000000"/>
                <w:lang w:eastAsia="en-US"/>
              </w:rPr>
            </w:pPr>
            <w:r>
              <w:rPr>
                <w:color w:val="000000"/>
                <w:sz w:val="22"/>
                <w:szCs w:val="22"/>
                <w:lang w:eastAsia="en-US"/>
              </w:rPr>
              <w:lastRenderedPageBreak/>
              <w:t>4</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both"/>
              <w:rPr>
                <w:color w:val="000000"/>
                <w:lang w:eastAsia="en-US"/>
              </w:rPr>
            </w:pPr>
            <w:r w:rsidRPr="00564F9B">
              <w:rPr>
                <w:color w:val="000000"/>
                <w:sz w:val="22"/>
                <w:szCs w:val="22"/>
                <w:lang w:eastAsia="en-US"/>
              </w:rPr>
              <w:t>V prípade, ak je rámcová dohoda uzavretá s viacerými hospodárskymi subjektmi, je proces zadávania čiastkovej zmluvy/objednávky v súlade s §83 ZVO?</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9A6419">
        <w:trPr>
          <w:trHeight w:val="621"/>
        </w:trPr>
        <w:tc>
          <w:tcPr>
            <w:tcW w:w="58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r>
              <w:rPr>
                <w:color w:val="000000"/>
                <w:sz w:val="22"/>
                <w:szCs w:val="22"/>
                <w:lang w:eastAsia="en-US"/>
              </w:rPr>
              <w:t>5</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jc w:val="both"/>
              <w:rPr>
                <w:lang w:eastAsia="en-US"/>
              </w:rPr>
            </w:pPr>
            <w:r w:rsidRPr="00564F9B">
              <w:rPr>
                <w:sz w:val="22"/>
                <w:szCs w:val="22"/>
                <w:lang w:eastAsia="en-US"/>
              </w:rPr>
              <w:t>Je výška čiastkovej zmluvy alebo objednávky v súlade s výškou schváleného príspevku?</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9A6419">
        <w:trPr>
          <w:trHeight w:val="559"/>
        </w:trPr>
        <w:tc>
          <w:tcPr>
            <w:tcW w:w="582" w:type="dxa"/>
            <w:tcBorders>
              <w:top w:val="single" w:sz="4" w:space="0" w:color="auto"/>
              <w:left w:val="single" w:sz="4" w:space="0" w:color="auto"/>
              <w:bottom w:val="single" w:sz="4" w:space="0" w:color="auto"/>
              <w:right w:val="single" w:sz="4" w:space="0" w:color="auto"/>
            </w:tcBorders>
            <w:vAlign w:val="center"/>
          </w:tcPr>
          <w:p w:rsidR="001B6240" w:rsidRPr="00564F9B" w:rsidRDefault="000B25C7" w:rsidP="00634A35">
            <w:pPr>
              <w:spacing w:line="256" w:lineRule="auto"/>
              <w:jc w:val="center"/>
              <w:rPr>
                <w:color w:val="000000"/>
                <w:lang w:eastAsia="en-US"/>
              </w:rPr>
            </w:pPr>
            <w:r>
              <w:rPr>
                <w:color w:val="000000"/>
                <w:sz w:val="22"/>
                <w:szCs w:val="22"/>
                <w:lang w:eastAsia="en-US"/>
              </w:rPr>
              <w:t>6</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both"/>
              <w:rPr>
                <w:lang w:eastAsia="en-US"/>
              </w:rPr>
            </w:pPr>
            <w:r w:rsidRPr="00564F9B">
              <w:rPr>
                <w:sz w:val="22"/>
                <w:szCs w:val="22"/>
                <w:lang w:eastAsia="en-US"/>
              </w:rPr>
              <w:t xml:space="preserve">Je čiastková zmluva alebo objednávka vo vecnom súlade s účinnou Zmluvou o poskytnutí NFP? </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634A35">
        <w:trPr>
          <w:trHeight w:val="1140"/>
        </w:trPr>
        <w:tc>
          <w:tcPr>
            <w:tcW w:w="582" w:type="dxa"/>
            <w:tcBorders>
              <w:top w:val="single" w:sz="4" w:space="0" w:color="auto"/>
              <w:left w:val="single" w:sz="4" w:space="0" w:color="auto"/>
              <w:bottom w:val="single" w:sz="4" w:space="0" w:color="auto"/>
              <w:right w:val="single" w:sz="4" w:space="0" w:color="auto"/>
            </w:tcBorders>
            <w:vAlign w:val="center"/>
          </w:tcPr>
          <w:p w:rsidR="001B6240" w:rsidRPr="00564F9B" w:rsidRDefault="000B25C7" w:rsidP="00634A35">
            <w:pPr>
              <w:spacing w:line="256" w:lineRule="auto"/>
              <w:jc w:val="center"/>
              <w:rPr>
                <w:color w:val="000000"/>
                <w:lang w:eastAsia="en-US"/>
              </w:rPr>
            </w:pPr>
            <w:r>
              <w:rPr>
                <w:color w:val="000000"/>
                <w:sz w:val="22"/>
                <w:szCs w:val="22"/>
                <w:lang w:eastAsia="en-US"/>
              </w:rPr>
              <w:t>7</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both"/>
              <w:rPr>
                <w:lang w:eastAsia="en-US"/>
              </w:rPr>
            </w:pPr>
            <w:r w:rsidRPr="00564F9B">
              <w:rPr>
                <w:sz w:val="22"/>
                <w:szCs w:val="22"/>
                <w:lang w:eastAsia="en-US"/>
              </w:rPr>
              <w:t>Boli pri zadávaní zákazky dodržané princípy v zmysle § 10 ods. 2 ZVO? Dodržal verejný obstarávateľ pri zadávaní zákazky princíp hospodárnosti?</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9A6419">
        <w:trPr>
          <w:trHeight w:val="682"/>
        </w:trPr>
        <w:tc>
          <w:tcPr>
            <w:tcW w:w="582" w:type="dxa"/>
            <w:tcBorders>
              <w:top w:val="single" w:sz="4" w:space="0" w:color="auto"/>
              <w:left w:val="single" w:sz="4" w:space="0" w:color="auto"/>
              <w:bottom w:val="single" w:sz="4" w:space="0" w:color="auto"/>
              <w:right w:val="single" w:sz="4" w:space="0" w:color="auto"/>
            </w:tcBorders>
            <w:vAlign w:val="center"/>
          </w:tcPr>
          <w:p w:rsidR="001B6240" w:rsidRDefault="000B25C7" w:rsidP="00634A35">
            <w:pPr>
              <w:spacing w:line="256" w:lineRule="auto"/>
              <w:jc w:val="center"/>
              <w:rPr>
                <w:color w:val="000000"/>
                <w:lang w:eastAsia="en-US"/>
              </w:rPr>
            </w:pPr>
            <w:r>
              <w:rPr>
                <w:color w:val="000000"/>
                <w:sz w:val="22"/>
                <w:szCs w:val="22"/>
                <w:lang w:eastAsia="en-US"/>
              </w:rPr>
              <w:t>8</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both"/>
              <w:rPr>
                <w:lang w:eastAsia="en-US"/>
              </w:rPr>
            </w:pPr>
            <w:r w:rsidRPr="00D44129">
              <w:rPr>
                <w:sz w:val="22"/>
                <w:szCs w:val="22"/>
              </w:rPr>
              <w:t xml:space="preserve">Nebol pri zadávaní zákazky identifikovaný konflikt záujmov (posudzuje sa analogicky podľa § 23 ZVO)?  </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9A6419">
        <w:trPr>
          <w:trHeight w:val="723"/>
        </w:trPr>
        <w:tc>
          <w:tcPr>
            <w:tcW w:w="582" w:type="dxa"/>
            <w:tcBorders>
              <w:top w:val="single" w:sz="4" w:space="0" w:color="auto"/>
              <w:left w:val="single" w:sz="4" w:space="0" w:color="auto"/>
              <w:bottom w:val="single" w:sz="4" w:space="0" w:color="auto"/>
              <w:right w:val="single" w:sz="4" w:space="0" w:color="auto"/>
            </w:tcBorders>
            <w:vAlign w:val="center"/>
          </w:tcPr>
          <w:p w:rsidR="001B6240" w:rsidRDefault="000B25C7" w:rsidP="00634A35">
            <w:pPr>
              <w:spacing w:line="256" w:lineRule="auto"/>
              <w:jc w:val="center"/>
              <w:rPr>
                <w:color w:val="000000"/>
                <w:lang w:eastAsia="en-US"/>
              </w:rPr>
            </w:pPr>
            <w:r>
              <w:rPr>
                <w:color w:val="000000"/>
                <w:sz w:val="22"/>
                <w:szCs w:val="22"/>
                <w:lang w:eastAsia="en-US"/>
              </w:rPr>
              <w:t>9</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BE7850" w:rsidRDefault="001B6240" w:rsidP="00634A35">
            <w:pPr>
              <w:spacing w:line="256" w:lineRule="auto"/>
              <w:jc w:val="both"/>
              <w:rPr>
                <w:lang w:eastAsia="en-US"/>
              </w:rPr>
            </w:pPr>
            <w:r w:rsidRPr="00C23DE1">
              <w:rPr>
                <w:sz w:val="22"/>
                <w:szCs w:val="22"/>
              </w:rPr>
              <w:t>Boli v prípade konfliktu záujmov prijaté primerané opatrenia a vykonaná náprav</w:t>
            </w:r>
            <w:r w:rsidRPr="00E4470E">
              <w:rPr>
                <w:sz w:val="22"/>
                <w:szCs w:val="22"/>
              </w:rPr>
              <w:t>a?</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634A35">
        <w:trPr>
          <w:trHeight w:val="1140"/>
        </w:trPr>
        <w:tc>
          <w:tcPr>
            <w:tcW w:w="582" w:type="dxa"/>
            <w:tcBorders>
              <w:top w:val="single" w:sz="4" w:space="0" w:color="auto"/>
              <w:left w:val="single" w:sz="4" w:space="0" w:color="auto"/>
              <w:bottom w:val="single" w:sz="4" w:space="0" w:color="auto"/>
              <w:right w:val="single" w:sz="4" w:space="0" w:color="auto"/>
            </w:tcBorders>
            <w:vAlign w:val="center"/>
          </w:tcPr>
          <w:p w:rsidR="001B6240" w:rsidRDefault="001B6240" w:rsidP="00634A35">
            <w:pPr>
              <w:spacing w:line="256" w:lineRule="auto"/>
              <w:jc w:val="center"/>
              <w:rPr>
                <w:color w:val="000000"/>
                <w:lang w:eastAsia="en-US"/>
              </w:rPr>
            </w:pPr>
            <w:r>
              <w:rPr>
                <w:color w:val="000000"/>
                <w:sz w:val="22"/>
                <w:szCs w:val="22"/>
                <w:lang w:eastAsia="en-US"/>
              </w:rPr>
              <w:t>1</w:t>
            </w:r>
            <w:r w:rsidR="000B25C7">
              <w:rPr>
                <w:color w:val="000000"/>
                <w:sz w:val="22"/>
                <w:szCs w:val="22"/>
                <w:lang w:eastAsia="en-US"/>
              </w:rPr>
              <w:t>0</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BE7850" w:rsidRDefault="001B6240" w:rsidP="00634A35">
            <w:pPr>
              <w:spacing w:line="256" w:lineRule="auto"/>
              <w:jc w:val="both"/>
              <w:rPr>
                <w:lang w:eastAsia="en-US"/>
              </w:rPr>
            </w:pPr>
            <w:r w:rsidRPr="00D44129">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rsidR="001B6240" w:rsidRPr="00564F9B" w:rsidRDefault="000B25C7" w:rsidP="00634A35">
            <w:pPr>
              <w:spacing w:line="256" w:lineRule="auto"/>
              <w:jc w:val="center"/>
              <w:rPr>
                <w:color w:val="000000"/>
                <w:lang w:eastAsia="en-US"/>
              </w:rPr>
            </w:pPr>
            <w:r>
              <w:rPr>
                <w:color w:val="000000"/>
                <w:sz w:val="22"/>
                <w:szCs w:val="22"/>
                <w:lang w:eastAsia="en-US"/>
              </w:rPr>
              <w:t>11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both"/>
              <w:rPr>
                <w:lang w:eastAsia="en-US"/>
              </w:rPr>
            </w:pPr>
            <w:r w:rsidRPr="00564F9B">
              <w:rPr>
                <w:sz w:val="22"/>
                <w:szCs w:val="22"/>
                <w:lang w:eastAsia="en-US"/>
              </w:rPr>
              <w:t>Neboli identifikované iné porušenia pravidiel a postupov verejného obstarávania?</w:t>
            </w:r>
          </w:p>
        </w:tc>
        <w:tc>
          <w:tcPr>
            <w:tcW w:w="567"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r>
      <w:tr w:rsidR="001B6240" w:rsidRPr="00564F9B"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both"/>
              <w:rPr>
                <w:b/>
                <w:lang w:eastAsia="en-US"/>
              </w:rPr>
            </w:pPr>
            <w:r w:rsidRPr="00564F9B">
              <w:rPr>
                <w:b/>
                <w:sz w:val="22"/>
                <w:szCs w:val="22"/>
                <w:lang w:eastAsia="en-US"/>
              </w:rPr>
              <w:t>VYJADRENIE</w:t>
            </w:r>
          </w:p>
          <w:p w:rsidR="001B6240" w:rsidRPr="00564F9B" w:rsidRDefault="006605DD" w:rsidP="00692882">
            <w:pPr>
              <w:spacing w:line="256" w:lineRule="auto"/>
              <w:rPr>
                <w:color w:val="000000"/>
                <w:lang w:eastAsia="en-US"/>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48"/>
              <w:t>[1]</w:t>
            </w:r>
          </w:p>
        </w:tc>
      </w:tr>
      <w:tr w:rsidR="001B6240" w:rsidRPr="00564F9B"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hideMark/>
          </w:tcPr>
          <w:p w:rsidR="001B6240" w:rsidRPr="00564F9B" w:rsidRDefault="001B6240" w:rsidP="00634A35">
            <w:pPr>
              <w:spacing w:line="256" w:lineRule="auto"/>
              <w:rPr>
                <w:b/>
                <w:bCs/>
                <w:lang w:eastAsia="en-US"/>
              </w:rPr>
            </w:pPr>
            <w:r w:rsidRPr="00564F9B">
              <w:rPr>
                <w:b/>
                <w:bCs/>
                <w:sz w:val="22"/>
                <w:szCs w:val="22"/>
                <w:lang w:eastAsia="en-US"/>
              </w:rPr>
              <w:t>Kontrolu vykonal</w:t>
            </w:r>
            <w:r w:rsidR="00323C2E">
              <w:rPr>
                <w:rStyle w:val="Odkaznapoznmkupodiarou"/>
                <w:b/>
                <w:bCs/>
                <w:sz w:val="22"/>
                <w:szCs w:val="22"/>
                <w:lang w:eastAsia="en-US"/>
              </w:rPr>
              <w:footnoteReference w:customMarkFollows="1" w:id="149"/>
              <w:t>2</w:t>
            </w:r>
            <w:r w:rsidRPr="00564F9B">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rsidR="001B6240" w:rsidRPr="00564F9B" w:rsidRDefault="001B6240" w:rsidP="00634A35">
            <w:pPr>
              <w:spacing w:line="256" w:lineRule="auto"/>
              <w:rPr>
                <w:b/>
                <w:bCs/>
                <w:lang w:eastAsia="en-US"/>
              </w:rPr>
            </w:pPr>
            <w:r w:rsidRPr="00564F9B">
              <w:rPr>
                <w:b/>
                <w:bCs/>
                <w:sz w:val="22"/>
                <w:szCs w:val="22"/>
                <w:lang w:eastAsia="en-US"/>
              </w:rPr>
              <w:t>Dátum:</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B6240" w:rsidRPr="00564F9B" w:rsidRDefault="001B6240" w:rsidP="00634A35">
            <w:pPr>
              <w:spacing w:line="256" w:lineRule="auto"/>
              <w:rPr>
                <w:b/>
                <w:bCs/>
                <w:lang w:eastAsia="en-US"/>
              </w:rPr>
            </w:pPr>
            <w:r w:rsidRPr="00564F9B">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00"/>
        </w:trPr>
        <w:tc>
          <w:tcPr>
            <w:tcW w:w="9087" w:type="dxa"/>
            <w:gridSpan w:val="7"/>
            <w:tcBorders>
              <w:top w:val="single" w:sz="4" w:space="0" w:color="auto"/>
              <w:left w:val="single" w:sz="4" w:space="0" w:color="auto"/>
              <w:bottom w:val="single" w:sz="4" w:space="0" w:color="auto"/>
              <w:right w:val="single" w:sz="4" w:space="0" w:color="auto"/>
            </w:tcBorders>
            <w:noWrap/>
            <w:vAlign w:val="bottom"/>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B6240" w:rsidRPr="00564F9B" w:rsidRDefault="001B6240" w:rsidP="00634A35">
            <w:pPr>
              <w:spacing w:line="256" w:lineRule="auto"/>
              <w:rPr>
                <w:b/>
                <w:bCs/>
                <w:lang w:eastAsia="en-US"/>
              </w:rPr>
            </w:pPr>
            <w:r w:rsidRPr="00564F9B">
              <w:rPr>
                <w:b/>
                <w:bCs/>
                <w:sz w:val="22"/>
                <w:szCs w:val="22"/>
                <w:lang w:eastAsia="en-US"/>
              </w:rPr>
              <w:t xml:space="preserve">Kontrolu </w:t>
            </w:r>
            <w:r w:rsidR="00E3352C">
              <w:rPr>
                <w:b/>
                <w:bCs/>
                <w:sz w:val="22"/>
                <w:szCs w:val="22"/>
              </w:rPr>
              <w:t>schválil</w:t>
            </w:r>
            <w:r w:rsidR="00E3352C" w:rsidRPr="00564F9B" w:rsidDel="00E3352C">
              <w:rPr>
                <w:b/>
                <w:bCs/>
                <w:sz w:val="22"/>
                <w:szCs w:val="22"/>
                <w:lang w:eastAsia="en-US"/>
              </w:rPr>
              <w:t xml:space="preserve"> </w:t>
            </w:r>
            <w:r w:rsidR="00323C2E">
              <w:rPr>
                <w:rStyle w:val="Odkaznapoznmkupodiarou"/>
                <w:b/>
                <w:bCs/>
                <w:sz w:val="22"/>
                <w:szCs w:val="22"/>
                <w:lang w:eastAsia="en-US"/>
              </w:rPr>
              <w:footnoteReference w:customMarkFollows="1" w:id="150"/>
              <w:t>3</w:t>
            </w:r>
            <w:r w:rsidRPr="00564F9B">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B6240" w:rsidRPr="00564F9B" w:rsidRDefault="001B6240" w:rsidP="00634A35">
            <w:pPr>
              <w:spacing w:line="256" w:lineRule="auto"/>
              <w:rPr>
                <w:b/>
                <w:bCs/>
                <w:lang w:eastAsia="en-US"/>
              </w:rPr>
            </w:pPr>
            <w:r w:rsidRPr="00564F9B">
              <w:rPr>
                <w:b/>
                <w:bCs/>
                <w:sz w:val="22"/>
                <w:szCs w:val="22"/>
                <w:lang w:eastAsia="en-US"/>
              </w:rPr>
              <w:t xml:space="preserve">Dátum: </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B6240" w:rsidRPr="00564F9B" w:rsidRDefault="001B6240" w:rsidP="00634A35">
            <w:pPr>
              <w:spacing w:line="256" w:lineRule="auto"/>
              <w:rPr>
                <w:b/>
                <w:bCs/>
                <w:lang w:eastAsia="en-US"/>
              </w:rPr>
            </w:pPr>
            <w:r w:rsidRPr="00564F9B">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bookmarkEnd w:id="53"/>
    </w:tbl>
    <w:p w:rsidR="001B6240" w:rsidRDefault="001B6240" w:rsidP="00D2171A"/>
    <w:p w:rsidR="009A6419" w:rsidRDefault="009A6419" w:rsidP="00D2171A"/>
    <w:p w:rsidR="009A6419" w:rsidRDefault="009A6419" w:rsidP="00D2171A"/>
    <w:p w:rsidR="00B16726" w:rsidRDefault="00B16726" w:rsidP="00D2171A"/>
    <w:p w:rsidR="00B16726" w:rsidRDefault="00B16726" w:rsidP="00D2171A"/>
    <w:p w:rsidR="00B16726" w:rsidRDefault="00B16726" w:rsidP="00D2171A"/>
    <w:p w:rsidR="00B16726" w:rsidRDefault="00B16726" w:rsidP="00D2171A"/>
    <w:p w:rsidR="009A6419" w:rsidRDefault="009A6419"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0B25C7" w:rsidRPr="009A2A75" w:rsidTr="00634A35">
        <w:trPr>
          <w:trHeight w:val="645"/>
        </w:trPr>
        <w:tc>
          <w:tcPr>
            <w:tcW w:w="9087" w:type="dxa"/>
            <w:gridSpan w:val="7"/>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bookmarkStart w:id="54" w:name="KZ_51" w:colFirst="0" w:colLast="1"/>
            <w:r w:rsidRPr="009A2A75">
              <w:rPr>
                <w:b/>
                <w:bCs/>
                <w:color w:val="FFFFFF"/>
                <w:sz w:val="22"/>
                <w:szCs w:val="22"/>
              </w:rPr>
              <w:t xml:space="preserve">Kontrolný zoznam k administratívnej kontrole zadávania čiastkových zmlúv zadávaných na základe rámcových dohôd – </w:t>
            </w:r>
            <w:r w:rsidR="006F3D3D" w:rsidRPr="006F3D3D">
              <w:rPr>
                <w:b/>
                <w:bCs/>
                <w:color w:val="FFFFFF"/>
                <w:sz w:val="22"/>
                <w:szCs w:val="22"/>
              </w:rPr>
              <w:t>následná ex</w:t>
            </w:r>
            <w:r w:rsidR="006F3D3D">
              <w:rPr>
                <w:b/>
                <w:bCs/>
                <w:color w:val="FFFFFF"/>
                <w:sz w:val="22"/>
                <w:szCs w:val="22"/>
              </w:rPr>
              <w:t xml:space="preserve"> </w:t>
            </w:r>
            <w:r w:rsidR="006F3D3D" w:rsidRPr="006F3D3D">
              <w:rPr>
                <w:b/>
                <w:bCs/>
                <w:color w:val="FFFFFF"/>
                <w:sz w:val="22"/>
                <w:szCs w:val="22"/>
              </w:rPr>
              <w:t>post kontrola</w:t>
            </w:r>
          </w:p>
        </w:tc>
      </w:tr>
      <w:tr w:rsidR="000B25C7" w:rsidRPr="009A2A75"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b/>
                <w:bCs/>
                <w:color w:val="000000"/>
                <w:lang w:eastAsia="en-US"/>
              </w:rPr>
            </w:pPr>
            <w:r w:rsidRPr="009A2A75">
              <w:rPr>
                <w:b/>
                <w:bCs/>
                <w:sz w:val="22"/>
                <w:szCs w:val="22"/>
                <w:lang w:eastAsia="en-US"/>
              </w:rPr>
              <w:t>IDENTIFIKÁCIA PROGRAMU</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Názov programu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66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Názov prioritnej osi/opatrenia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p>
        </w:tc>
      </w:tr>
      <w:tr w:rsidR="000B25C7" w:rsidRPr="009A2A75"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b/>
                <w:bCs/>
                <w:color w:val="000000"/>
                <w:lang w:eastAsia="en-US"/>
              </w:rPr>
            </w:pPr>
            <w:r w:rsidRPr="009A2A75">
              <w:rPr>
                <w:b/>
                <w:bCs/>
                <w:sz w:val="22"/>
                <w:szCs w:val="22"/>
                <w:lang w:eastAsia="en-US"/>
              </w:rPr>
              <w:t>IDENTIFIKÁCIA PROJEKTU A PRIJÍMATEĽA</w:t>
            </w:r>
          </w:p>
        </w:tc>
      </w:tr>
      <w:tr w:rsidR="000B25C7" w:rsidRPr="009A2A75"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Kód projektu v ITMS2014+</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Názov projektu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Názov/Meno a adresa sídla prijímateľa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Druh verejného obstarávateľa / obstarávateľa podľa ZVO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b/>
                <w:bCs/>
                <w:color w:val="000000"/>
                <w:lang w:eastAsia="en-US"/>
              </w:rPr>
            </w:pPr>
            <w:r w:rsidRPr="009A2A75">
              <w:rPr>
                <w:b/>
                <w:bCs/>
                <w:sz w:val="22"/>
                <w:szCs w:val="22"/>
                <w:lang w:eastAsia="en-US"/>
              </w:rPr>
              <w:t>IDENTIFIKÁCIA ZÁKAZKY</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Druh pôvodnej zákazky podľa predpokladanej hodnoty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Nadlimitná zákazka</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Druh pôvodnej zákazky podľa postupu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Druh pôvodnej zákazky podľa predmetu obstarania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Identifikátor zákazky v ITMS2014+</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Typ kontroly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xml:space="preserve">Kontrola čiastkovej zmluvy/objednávky </w:t>
            </w:r>
          </w:p>
          <w:p w:rsidR="000B25C7" w:rsidRPr="009A2A75" w:rsidRDefault="000B25C7" w:rsidP="00692882">
            <w:pPr>
              <w:spacing w:line="256" w:lineRule="auto"/>
              <w:rPr>
                <w:color w:val="000000"/>
                <w:lang w:eastAsia="en-US"/>
              </w:rPr>
            </w:pPr>
            <w:r w:rsidRPr="009A2A75">
              <w:rPr>
                <w:color w:val="000000"/>
                <w:sz w:val="22"/>
                <w:szCs w:val="22"/>
                <w:lang w:eastAsia="en-US"/>
              </w:rPr>
              <w:t xml:space="preserve">- </w:t>
            </w:r>
            <w:r w:rsidRPr="009A2A75">
              <w:rPr>
                <w:b/>
                <w:color w:val="000000"/>
                <w:sz w:val="22"/>
                <w:szCs w:val="22"/>
                <w:lang w:eastAsia="en-US"/>
              </w:rPr>
              <w:t>následná ex</w:t>
            </w:r>
            <w:r w:rsidR="00323C2E">
              <w:rPr>
                <w:b/>
                <w:color w:val="000000"/>
                <w:sz w:val="22"/>
                <w:szCs w:val="22"/>
                <w:lang w:eastAsia="en-US"/>
              </w:rPr>
              <w:t xml:space="preserve"> </w:t>
            </w:r>
            <w:r w:rsidRPr="009A2A75">
              <w:rPr>
                <w:b/>
                <w:color w:val="000000"/>
                <w:sz w:val="22"/>
                <w:szCs w:val="22"/>
                <w:lang w:eastAsia="en-US"/>
              </w:rPr>
              <w:t>post kontrola</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Názov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Číslo, značka a dátum oznámenia o vyhlásení pôvodnej zákazky vo vestníku 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Číslo, značka a dátum oznámenia o vyhlásení pôvodnej zákazky v európskom vestníku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rsidR="000B25C7" w:rsidRPr="009A2A75" w:rsidRDefault="000B25C7" w:rsidP="00634A35">
            <w:pPr>
              <w:spacing w:line="256" w:lineRule="auto"/>
              <w:rPr>
                <w:color w:val="000000"/>
                <w:lang w:eastAsia="en-US"/>
              </w:rPr>
            </w:pPr>
            <w:r w:rsidRPr="009A2A75">
              <w:rPr>
                <w:color w:val="000000"/>
                <w:sz w:val="22"/>
                <w:szCs w:val="22"/>
                <w:lang w:eastAsia="en-US"/>
              </w:rPr>
              <w:t>Identifikácia Rámcovej dohody</w:t>
            </w:r>
          </w:p>
        </w:tc>
        <w:tc>
          <w:tcPr>
            <w:tcW w:w="5528" w:type="dxa"/>
            <w:gridSpan w:val="5"/>
            <w:tcBorders>
              <w:top w:val="single" w:sz="4" w:space="0" w:color="auto"/>
              <w:left w:val="single" w:sz="4" w:space="0" w:color="auto"/>
              <w:bottom w:val="single" w:sz="4" w:space="0" w:color="auto"/>
              <w:right w:val="single" w:sz="4" w:space="0" w:color="auto"/>
            </w:tcBorders>
          </w:tcPr>
          <w:p w:rsidR="000B25C7" w:rsidRPr="009A2A75" w:rsidRDefault="000B25C7" w:rsidP="00634A35">
            <w:pPr>
              <w:spacing w:line="256" w:lineRule="auto"/>
              <w:rPr>
                <w:color w:val="000000"/>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Názov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IČO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Predpokladaná hodnota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Hodnota čiastkovej zákazky bez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Hodnota čiastkovej  zákazky s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r w:rsidRPr="009A2A75">
              <w:rPr>
                <w:color w:val="000000"/>
                <w:sz w:val="22"/>
                <w:szCs w:val="22"/>
                <w:lang w:eastAsia="en-US"/>
              </w:rPr>
              <w:t>Dátum podpisu čiastkovej zmluvy s dodávateľom/dátum 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r w:rsidRPr="009A2A75">
              <w:rPr>
                <w:color w:val="000000"/>
                <w:sz w:val="22"/>
                <w:szCs w:val="22"/>
                <w:lang w:eastAsia="en-US"/>
              </w:rPr>
              <w:t>Dátum nadobudnutia účinnosti zmluvy/akceptácie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r w:rsidRPr="009A2A75">
              <w:rPr>
                <w:color w:val="000000"/>
                <w:sz w:val="22"/>
                <w:szCs w:val="22"/>
                <w:lang w:eastAsia="en-US"/>
              </w:rPr>
              <w:t>Link na CRZ, prípadne webové sídlo</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p>
        </w:tc>
      </w:tr>
      <w:tr w:rsidR="000B25C7" w:rsidRPr="009A2A75" w:rsidTr="00634A35">
        <w:trPr>
          <w:trHeight w:val="315"/>
        </w:trPr>
        <w:tc>
          <w:tcPr>
            <w:tcW w:w="582"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lastRenderedPageBreak/>
              <w:t>P. č.</w:t>
            </w:r>
          </w:p>
        </w:tc>
        <w:tc>
          <w:tcPr>
            <w:tcW w:w="4820" w:type="dxa"/>
            <w:gridSpan w:val="2"/>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Kontrolné otázky</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áno</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nie</w:t>
            </w:r>
          </w:p>
        </w:tc>
        <w:tc>
          <w:tcPr>
            <w:tcW w:w="709"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netýka sa</w:t>
            </w:r>
          </w:p>
        </w:tc>
        <w:tc>
          <w:tcPr>
            <w:tcW w:w="1842"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Poznámka</w:t>
            </w:r>
          </w:p>
        </w:tc>
      </w:tr>
      <w:tr w:rsidR="000B25C7" w:rsidRPr="009A2A75"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5F373E">
            <w:pPr>
              <w:spacing w:line="256" w:lineRule="auto"/>
              <w:jc w:val="both"/>
              <w:rPr>
                <w:color w:val="000000"/>
                <w:lang w:eastAsia="en-US"/>
              </w:rPr>
            </w:pPr>
            <w:r w:rsidRPr="009A2A75">
              <w:rPr>
                <w:color w:val="000000"/>
                <w:sz w:val="22"/>
                <w:szCs w:val="22"/>
              </w:rPr>
              <w:t>Je uzatvorená čiastková zmluva/objednávka v súlade s návrhom čiastkovej zmluvy/objednávky posudzovaným v rámci výkonu kontroly čiastkovej zmluvy/objednávky pred podpisom</w:t>
            </w:r>
            <w:r>
              <w:rPr>
                <w:color w:val="000000"/>
                <w:sz w:val="22"/>
                <w:szCs w:val="22"/>
              </w:rPr>
              <w:t xml:space="preserve"> a so závermi druhej ex</w:t>
            </w:r>
            <w:r w:rsidR="00323C2E">
              <w:rPr>
                <w:color w:val="000000"/>
                <w:sz w:val="22"/>
                <w:szCs w:val="22"/>
              </w:rPr>
              <w:t xml:space="preserve"> </w:t>
            </w:r>
            <w:r>
              <w:rPr>
                <w:color w:val="000000"/>
                <w:sz w:val="22"/>
                <w:szCs w:val="22"/>
              </w:rPr>
              <w:t>ante kontroly</w:t>
            </w:r>
            <w:r w:rsidRPr="009A2A75">
              <w:rPr>
                <w:color w:val="000000"/>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p>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p>
        </w:tc>
      </w:tr>
      <w:tr w:rsidR="000B25C7" w:rsidRPr="009A2A75" w:rsidTr="001C2935">
        <w:trPr>
          <w:trHeight w:val="617"/>
        </w:trPr>
        <w:tc>
          <w:tcPr>
            <w:tcW w:w="58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r>
              <w:rPr>
                <w:color w:val="000000"/>
                <w:sz w:val="22"/>
                <w:szCs w:val="22"/>
                <w:lang w:eastAsia="en-US"/>
              </w:rPr>
              <w:t>2</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jc w:val="both"/>
              <w:rPr>
                <w:lang w:eastAsia="en-US"/>
              </w:rPr>
            </w:pPr>
            <w:r w:rsidRPr="00564F9B">
              <w:rPr>
                <w:sz w:val="22"/>
                <w:szCs w:val="22"/>
                <w:lang w:eastAsia="en-US"/>
              </w:rPr>
              <w:t>Je čiastková zmluva alebo objednávka vo vecnom súlade s účinnou Zmluvou o poskytnutí NFP?</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1C2935">
        <w:trPr>
          <w:trHeight w:val="555"/>
        </w:trPr>
        <w:tc>
          <w:tcPr>
            <w:tcW w:w="582" w:type="dxa"/>
            <w:tcBorders>
              <w:top w:val="single" w:sz="4" w:space="0" w:color="auto"/>
              <w:left w:val="single" w:sz="4" w:space="0" w:color="auto"/>
              <w:bottom w:val="single" w:sz="4" w:space="0" w:color="auto"/>
              <w:right w:val="single" w:sz="4" w:space="0" w:color="auto"/>
            </w:tcBorders>
            <w:noWrap/>
            <w:vAlign w:val="center"/>
            <w:hideMark/>
          </w:tcPr>
          <w:p w:rsidR="000B25C7" w:rsidRPr="009A2A75" w:rsidRDefault="000B25C7" w:rsidP="00634A35">
            <w:pPr>
              <w:spacing w:line="256" w:lineRule="auto"/>
              <w:jc w:val="center"/>
              <w:rPr>
                <w:color w:val="000000"/>
                <w:lang w:eastAsia="en-US"/>
              </w:rPr>
            </w:pPr>
            <w:r>
              <w:rPr>
                <w:color w:val="000000"/>
                <w:sz w:val="22"/>
                <w:szCs w:val="22"/>
                <w:lang w:eastAsia="en-US"/>
              </w:rPr>
              <w:t>3</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1C2935">
            <w:pPr>
              <w:spacing w:line="256" w:lineRule="auto"/>
              <w:jc w:val="both"/>
              <w:rPr>
                <w:lang w:eastAsia="en-US"/>
              </w:rPr>
            </w:pPr>
            <w:r w:rsidRPr="009A2A75">
              <w:rPr>
                <w:sz w:val="22"/>
                <w:szCs w:val="22"/>
                <w:lang w:eastAsia="en-US"/>
              </w:rPr>
              <w:t>Je zmluva/objednávka podpísaná oprávnenými osobami?</w:t>
            </w:r>
          </w:p>
        </w:tc>
        <w:tc>
          <w:tcPr>
            <w:tcW w:w="567"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r>
      <w:tr w:rsidR="000B25C7" w:rsidRPr="009A2A75"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0B25C7" w:rsidRPr="009A2A75" w:rsidRDefault="000B25C7" w:rsidP="00634A35">
            <w:pPr>
              <w:spacing w:line="256" w:lineRule="auto"/>
              <w:jc w:val="center"/>
              <w:rPr>
                <w:color w:val="000000"/>
                <w:lang w:eastAsia="en-US"/>
              </w:rPr>
            </w:pPr>
            <w:r>
              <w:rPr>
                <w:color w:val="000000"/>
                <w:sz w:val="22"/>
                <w:szCs w:val="22"/>
                <w:lang w:eastAsia="en-US"/>
              </w:rPr>
              <w:t>4</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both"/>
              <w:rPr>
                <w:lang w:eastAsia="en-US"/>
              </w:rPr>
            </w:pPr>
            <w:r w:rsidRPr="009A2A75">
              <w:rPr>
                <w:sz w:val="22"/>
                <w:szCs w:val="22"/>
                <w:lang w:eastAsia="en-US"/>
              </w:rPr>
              <w:t>Je výsledná zmluva alebo objednávka zverejnená v súlade so zákonom o slobodnom prístupe k informáciám?</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0B25C7" w:rsidRPr="009A2A75" w:rsidRDefault="000B25C7" w:rsidP="00634A35">
            <w:pPr>
              <w:spacing w:line="256" w:lineRule="auto"/>
              <w:jc w:val="center"/>
              <w:rPr>
                <w:color w:val="000000"/>
                <w:lang w:eastAsia="en-US"/>
              </w:rPr>
            </w:pPr>
            <w:r>
              <w:rPr>
                <w:color w:val="000000"/>
                <w:sz w:val="22"/>
                <w:szCs w:val="22"/>
                <w:lang w:eastAsia="en-US"/>
              </w:rPr>
              <w:t>5</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both"/>
              <w:rPr>
                <w:lang w:eastAsia="en-US"/>
              </w:rPr>
            </w:pPr>
            <w:r w:rsidRPr="009A2A75">
              <w:rPr>
                <w:sz w:val="22"/>
                <w:szCs w:val="22"/>
                <w:lang w:eastAsia="en-US"/>
              </w:rPr>
              <w:t>Bola čiastková zmluva uzavretá v súlade s § 56 ZVO?</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0B25C7" w:rsidRDefault="000B25C7" w:rsidP="00634A35">
            <w:pPr>
              <w:spacing w:line="256" w:lineRule="auto"/>
              <w:jc w:val="center"/>
              <w:rPr>
                <w:color w:val="000000"/>
                <w:lang w:eastAsia="en-US"/>
              </w:rPr>
            </w:pPr>
            <w:r>
              <w:rPr>
                <w:color w:val="000000"/>
                <w:sz w:val="22"/>
                <w:szCs w:val="22"/>
                <w:lang w:eastAsia="en-US"/>
              </w:rPr>
              <w:t>6</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564F9B" w:rsidRDefault="000B25C7" w:rsidP="00634A35">
            <w:pPr>
              <w:spacing w:line="256" w:lineRule="auto"/>
              <w:jc w:val="both"/>
              <w:rPr>
                <w:lang w:eastAsia="en-US"/>
              </w:rPr>
            </w:pPr>
            <w:r w:rsidRPr="00D44129">
              <w:rPr>
                <w:sz w:val="22"/>
                <w:szCs w:val="22"/>
              </w:rPr>
              <w:t xml:space="preserve">Nebol pri zadávaní zákazky identifikovaný konflikt záujmov (posudzuje sa analogicky podľa § 23 ZVO)?  </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0B25C7" w:rsidRDefault="000B25C7" w:rsidP="00634A35">
            <w:pPr>
              <w:spacing w:line="256" w:lineRule="auto"/>
              <w:jc w:val="center"/>
              <w:rPr>
                <w:color w:val="000000"/>
                <w:lang w:eastAsia="en-US"/>
              </w:rPr>
            </w:pPr>
            <w:r>
              <w:rPr>
                <w:color w:val="000000"/>
                <w:sz w:val="22"/>
                <w:szCs w:val="22"/>
                <w:lang w:eastAsia="en-US"/>
              </w:rPr>
              <w:t>7</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both"/>
              <w:rPr>
                <w:lang w:eastAsia="en-US"/>
              </w:rPr>
            </w:pPr>
            <w:r w:rsidRPr="00C23DE1">
              <w:rPr>
                <w:sz w:val="22"/>
                <w:szCs w:val="22"/>
              </w:rPr>
              <w:t>Boli v prípade konfliktu záujmov prijaté primerané opatrenia a vykonaná náprav</w:t>
            </w:r>
            <w:r w:rsidRPr="00E4470E">
              <w:rPr>
                <w:sz w:val="22"/>
                <w:szCs w:val="22"/>
              </w:rPr>
              <w:t>a?</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0B25C7" w:rsidRDefault="000B25C7" w:rsidP="00634A35">
            <w:pPr>
              <w:spacing w:line="256" w:lineRule="auto"/>
              <w:jc w:val="center"/>
              <w:rPr>
                <w:color w:val="000000"/>
                <w:lang w:eastAsia="en-US"/>
              </w:rPr>
            </w:pPr>
            <w:r>
              <w:rPr>
                <w:color w:val="000000"/>
                <w:sz w:val="22"/>
                <w:szCs w:val="22"/>
                <w:lang w:eastAsia="en-US"/>
              </w:rPr>
              <w:t>8</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both"/>
              <w:rPr>
                <w:lang w:eastAsia="en-US"/>
              </w:rPr>
            </w:pPr>
            <w:r w:rsidRPr="00D44129">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0B25C7" w:rsidRPr="009A2A75" w:rsidRDefault="000B25C7" w:rsidP="00634A35">
            <w:pPr>
              <w:spacing w:line="256" w:lineRule="auto"/>
              <w:jc w:val="center"/>
              <w:rPr>
                <w:color w:val="000000"/>
                <w:lang w:eastAsia="en-US"/>
              </w:rPr>
            </w:pPr>
            <w:r>
              <w:rPr>
                <w:color w:val="000000"/>
                <w:sz w:val="22"/>
                <w:szCs w:val="22"/>
                <w:lang w:eastAsia="en-US"/>
              </w:rPr>
              <w:t>9</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both"/>
              <w:rPr>
                <w:lang w:eastAsia="en-US"/>
              </w:rPr>
            </w:pPr>
            <w:r w:rsidRPr="009A2A75">
              <w:rPr>
                <w:sz w:val="22"/>
                <w:szCs w:val="22"/>
                <w:lang w:eastAsia="en-US"/>
              </w:rPr>
              <w:t>Neboli identifikované iné porušenia pravidiel a postupov verejného obstarávania?</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both"/>
              <w:rPr>
                <w:b/>
                <w:lang w:eastAsia="en-US"/>
              </w:rPr>
            </w:pPr>
            <w:r w:rsidRPr="009A2A75">
              <w:rPr>
                <w:b/>
                <w:sz w:val="22"/>
                <w:szCs w:val="22"/>
                <w:lang w:eastAsia="en-US"/>
              </w:rPr>
              <w:t>VYJADRENIE</w:t>
            </w:r>
          </w:p>
          <w:p w:rsidR="000B25C7" w:rsidRPr="009A2A75" w:rsidRDefault="000B25C7" w:rsidP="00634A35">
            <w:pPr>
              <w:spacing w:line="256" w:lineRule="auto"/>
              <w:jc w:val="both"/>
              <w:rPr>
                <w:lang w:eastAsia="en-US"/>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51"/>
              <w:t>[1]</w:t>
            </w:r>
          </w:p>
          <w:p w:rsidR="000B25C7" w:rsidRPr="009A2A75" w:rsidRDefault="000B25C7" w:rsidP="00634A35">
            <w:pPr>
              <w:spacing w:line="256" w:lineRule="auto"/>
              <w:rPr>
                <w:color w:val="000000"/>
                <w:lang w:eastAsia="en-US"/>
              </w:rPr>
            </w:pPr>
          </w:p>
        </w:tc>
      </w:tr>
      <w:tr w:rsidR="000B25C7" w:rsidRPr="009A2A75"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hideMark/>
          </w:tcPr>
          <w:p w:rsidR="000B25C7" w:rsidRPr="009A2A75" w:rsidRDefault="000B25C7" w:rsidP="00634A35">
            <w:pPr>
              <w:spacing w:line="256" w:lineRule="auto"/>
              <w:rPr>
                <w:b/>
                <w:bCs/>
                <w:lang w:eastAsia="en-US"/>
              </w:rPr>
            </w:pPr>
            <w:r w:rsidRPr="009A2A75">
              <w:rPr>
                <w:b/>
                <w:bCs/>
                <w:sz w:val="22"/>
                <w:szCs w:val="22"/>
                <w:lang w:eastAsia="en-US"/>
              </w:rPr>
              <w:t>Kontrolu vykonal</w:t>
            </w:r>
            <w:r w:rsidR="00323C2E">
              <w:rPr>
                <w:rStyle w:val="Odkaznapoznmkupodiarou"/>
                <w:b/>
                <w:bCs/>
                <w:sz w:val="22"/>
                <w:szCs w:val="22"/>
                <w:lang w:eastAsia="en-US"/>
              </w:rPr>
              <w:footnoteReference w:customMarkFollows="1" w:id="152"/>
              <w:t>2</w:t>
            </w:r>
            <w:r w:rsidRPr="009A2A75">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lang w:eastAsia="en-US"/>
              </w:rPr>
            </w:pPr>
            <w:r w:rsidRPr="009A2A75">
              <w:rPr>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rsidR="000B25C7" w:rsidRPr="009A2A75" w:rsidRDefault="000B25C7" w:rsidP="00634A35">
            <w:pPr>
              <w:spacing w:line="256" w:lineRule="auto"/>
              <w:rPr>
                <w:b/>
                <w:bCs/>
                <w:lang w:eastAsia="en-US"/>
              </w:rPr>
            </w:pPr>
            <w:r w:rsidRPr="009A2A75">
              <w:rPr>
                <w:b/>
                <w:bCs/>
                <w:sz w:val="22"/>
                <w:szCs w:val="22"/>
                <w:lang w:eastAsia="en-US"/>
              </w:rPr>
              <w:t>Dátum:</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lang w:eastAsia="en-US"/>
              </w:rPr>
            </w:pPr>
            <w:r w:rsidRPr="009A2A75">
              <w:rPr>
                <w:sz w:val="22"/>
                <w:szCs w:val="22"/>
                <w:lang w:eastAsia="en-US"/>
              </w:rPr>
              <w:t> </w:t>
            </w:r>
          </w:p>
        </w:tc>
      </w:tr>
      <w:tr w:rsidR="000B25C7" w:rsidRPr="009A2A75"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0B25C7" w:rsidRPr="009A2A75" w:rsidRDefault="000B25C7" w:rsidP="00634A35">
            <w:pPr>
              <w:spacing w:line="256" w:lineRule="auto"/>
              <w:rPr>
                <w:b/>
                <w:bCs/>
                <w:lang w:eastAsia="en-US"/>
              </w:rPr>
            </w:pPr>
            <w:r w:rsidRPr="009A2A75">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lang w:eastAsia="en-US"/>
              </w:rPr>
            </w:pPr>
            <w:r w:rsidRPr="009A2A75">
              <w:rPr>
                <w:sz w:val="22"/>
                <w:szCs w:val="22"/>
                <w:lang w:eastAsia="en-US"/>
              </w:rPr>
              <w:t> </w:t>
            </w:r>
          </w:p>
        </w:tc>
      </w:tr>
      <w:tr w:rsidR="000B25C7" w:rsidRPr="009A2A75" w:rsidTr="00634A35">
        <w:trPr>
          <w:trHeight w:val="300"/>
        </w:trPr>
        <w:tc>
          <w:tcPr>
            <w:tcW w:w="9087" w:type="dxa"/>
            <w:gridSpan w:val="7"/>
            <w:tcBorders>
              <w:top w:val="single" w:sz="4" w:space="0" w:color="auto"/>
              <w:left w:val="single" w:sz="4" w:space="0" w:color="auto"/>
              <w:bottom w:val="single" w:sz="4" w:space="0" w:color="auto"/>
              <w:right w:val="single" w:sz="4" w:space="0" w:color="auto"/>
            </w:tcBorders>
            <w:noWrap/>
            <w:vAlign w:val="bottom"/>
          </w:tcPr>
          <w:p w:rsidR="000B25C7" w:rsidRPr="009A2A75" w:rsidRDefault="000B25C7" w:rsidP="00634A35">
            <w:pPr>
              <w:spacing w:line="256" w:lineRule="auto"/>
              <w:rPr>
                <w:lang w:eastAsia="en-US"/>
              </w:rPr>
            </w:pPr>
            <w:r w:rsidRPr="009A2A75">
              <w:rPr>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323C2E" w:rsidRPr="00323C2E" w:rsidRDefault="000B25C7" w:rsidP="00323C2E">
            <w:pPr>
              <w:spacing w:line="256" w:lineRule="auto"/>
              <w:rPr>
                <w:b/>
                <w:bCs/>
                <w:sz w:val="22"/>
                <w:szCs w:val="22"/>
                <w:vertAlign w:val="superscript"/>
                <w:lang w:eastAsia="en-US"/>
              </w:rPr>
            </w:pPr>
            <w:r w:rsidRPr="009A2A75">
              <w:rPr>
                <w:b/>
                <w:bCs/>
                <w:sz w:val="22"/>
                <w:szCs w:val="22"/>
                <w:lang w:eastAsia="en-US"/>
              </w:rPr>
              <w:t xml:space="preserve">Kontrolu </w:t>
            </w:r>
            <w:r w:rsidR="00E3352C">
              <w:rPr>
                <w:b/>
                <w:bCs/>
                <w:sz w:val="22"/>
                <w:szCs w:val="22"/>
              </w:rPr>
              <w:t>schválil</w:t>
            </w:r>
            <w:r w:rsidR="00E3352C" w:rsidRPr="009A2A75" w:rsidDel="00E3352C">
              <w:rPr>
                <w:b/>
                <w:bCs/>
                <w:sz w:val="22"/>
                <w:szCs w:val="22"/>
                <w:lang w:eastAsia="en-US"/>
              </w:rPr>
              <w:t xml:space="preserve"> </w:t>
            </w:r>
            <w:r w:rsidR="00323C2E">
              <w:rPr>
                <w:rStyle w:val="Odkaznapoznmkupodiarou"/>
                <w:b/>
                <w:bCs/>
                <w:sz w:val="22"/>
                <w:szCs w:val="22"/>
                <w:lang w:eastAsia="en-US"/>
              </w:rPr>
              <w:footnoteReference w:customMarkFollows="1" w:id="153"/>
              <w:t>3</w:t>
            </w:r>
            <w:r w:rsidRPr="009A2A75">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0B25C7" w:rsidRPr="009A2A75" w:rsidRDefault="000B25C7" w:rsidP="00634A35">
            <w:pPr>
              <w:spacing w:line="256" w:lineRule="auto"/>
              <w:rPr>
                <w:b/>
                <w:bCs/>
                <w:lang w:eastAsia="en-US"/>
              </w:rPr>
            </w:pPr>
            <w:r w:rsidRPr="009A2A75">
              <w:rPr>
                <w:b/>
                <w:bCs/>
                <w:sz w:val="22"/>
                <w:szCs w:val="22"/>
                <w:lang w:eastAsia="en-US"/>
              </w:rPr>
              <w:t xml:space="preserve">Dátum: </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lang w:eastAsia="en-US"/>
              </w:rPr>
            </w:pPr>
            <w:r w:rsidRPr="009A2A75">
              <w:rPr>
                <w:sz w:val="22"/>
                <w:szCs w:val="22"/>
                <w:lang w:eastAsia="en-US"/>
              </w:rPr>
              <w:t> </w:t>
            </w:r>
          </w:p>
        </w:tc>
      </w:tr>
      <w:tr w:rsidR="000B25C7" w:rsidRPr="009A2A75"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0B25C7" w:rsidRPr="009A2A75" w:rsidRDefault="000B25C7" w:rsidP="00634A35">
            <w:pPr>
              <w:spacing w:line="256" w:lineRule="auto"/>
              <w:rPr>
                <w:b/>
                <w:bCs/>
                <w:lang w:eastAsia="en-US"/>
              </w:rPr>
            </w:pPr>
            <w:r w:rsidRPr="009A2A75">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lang w:eastAsia="en-US"/>
              </w:rPr>
            </w:pPr>
            <w:r w:rsidRPr="009A2A75">
              <w:rPr>
                <w:sz w:val="22"/>
                <w:szCs w:val="22"/>
                <w:lang w:eastAsia="en-US"/>
              </w:rPr>
              <w:t> </w:t>
            </w:r>
          </w:p>
        </w:tc>
      </w:tr>
      <w:bookmarkEnd w:id="54"/>
    </w:tbl>
    <w:p w:rsidR="000B25C7" w:rsidRDefault="000B25C7" w:rsidP="00D2171A"/>
    <w:p w:rsidR="000B25C7" w:rsidRDefault="000B25C7" w:rsidP="00D2171A"/>
    <w:p w:rsidR="000B25C7" w:rsidRDefault="000B25C7" w:rsidP="00D2171A"/>
    <w:p w:rsidR="00CE1CC2" w:rsidRDefault="00CE1CC2"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F42686" w:rsidRPr="007001F1" w:rsidTr="00184A99">
        <w:trPr>
          <w:trHeight w:val="645"/>
        </w:trPr>
        <w:tc>
          <w:tcPr>
            <w:tcW w:w="9087" w:type="dxa"/>
            <w:gridSpan w:val="7"/>
            <w:shd w:val="clear" w:color="000000" w:fill="60497A"/>
            <w:vAlign w:val="center"/>
            <w:hideMark/>
          </w:tcPr>
          <w:p w:rsidR="00F42686" w:rsidRPr="007001F1" w:rsidRDefault="00F42686" w:rsidP="00184A99">
            <w:pPr>
              <w:jc w:val="center"/>
              <w:rPr>
                <w:b/>
                <w:bCs/>
                <w:color w:val="FFFFFF"/>
              </w:rPr>
            </w:pPr>
            <w:bookmarkStart w:id="56" w:name="KZ_52" w:colFirst="0" w:colLast="1"/>
            <w:r w:rsidRPr="007001F1">
              <w:rPr>
                <w:b/>
                <w:bCs/>
                <w:color w:val="FFFFFF"/>
              </w:rPr>
              <w:t>Kontrolný zoznam k finančnej kontrole VO</w:t>
            </w:r>
            <w:r w:rsidRPr="007001F1">
              <w:rPr>
                <w:b/>
                <w:bCs/>
                <w:color w:val="FFFFFF"/>
              </w:rPr>
              <w:br/>
            </w:r>
            <w:r>
              <w:rPr>
                <w:b/>
                <w:bCs/>
                <w:color w:val="FFFFFF"/>
              </w:rPr>
              <w:t>dynamický nákupný systém</w:t>
            </w:r>
            <w:r w:rsidRPr="007001F1">
              <w:rPr>
                <w:b/>
                <w:bCs/>
                <w:color w:val="FFFFFF"/>
              </w:rPr>
              <w:t xml:space="preserve"> - prvá ex</w:t>
            </w:r>
            <w:r w:rsidR="00323C2E">
              <w:rPr>
                <w:b/>
                <w:bCs/>
                <w:color w:val="FFFFFF"/>
              </w:rPr>
              <w:t xml:space="preserve"> </w:t>
            </w:r>
            <w:r w:rsidRPr="007001F1">
              <w:rPr>
                <w:b/>
                <w:bCs/>
                <w:color w:val="FFFFFF"/>
              </w:rPr>
              <w:t>ante kontrola</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programu</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programu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66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 xml:space="preserve">Názov </w:t>
            </w:r>
            <w:r>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projektu a prijímateľa</w:t>
            </w:r>
          </w:p>
        </w:tc>
      </w:tr>
      <w:tr w:rsidR="00F42686" w:rsidRPr="007001F1" w:rsidTr="00184A99">
        <w:trPr>
          <w:trHeight w:val="33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Kód projektu v ITMS2014+</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projektu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zákazky</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Nadlimitná zákazka</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F42686" w:rsidRPr="007001F1" w:rsidRDefault="00F42686" w:rsidP="00184A99">
            <w:pPr>
              <w:rPr>
                <w:color w:val="000000"/>
              </w:rPr>
            </w:pPr>
            <w:r>
              <w:rPr>
                <w:color w:val="000000"/>
                <w:sz w:val="22"/>
                <w:szCs w:val="22"/>
              </w:rPr>
              <w:t xml:space="preserve"> Dynamický nákupný systém</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tcPr>
          <w:p w:rsidR="00F42686" w:rsidRPr="007001F1" w:rsidRDefault="00F42686" w:rsidP="00184A99">
            <w:pPr>
              <w:rPr>
                <w:color w:val="000000"/>
              </w:rPr>
            </w:pPr>
            <w:r w:rsidRPr="007001F1">
              <w:rPr>
                <w:color w:val="000000"/>
                <w:sz w:val="22"/>
                <w:szCs w:val="22"/>
              </w:rPr>
              <w:t>Identifikátor zákazky v ITMS2014+</w:t>
            </w:r>
          </w:p>
        </w:tc>
        <w:tc>
          <w:tcPr>
            <w:tcW w:w="5528" w:type="dxa"/>
            <w:gridSpan w:val="5"/>
            <w:shd w:val="clear" w:color="auto" w:fill="auto"/>
            <w:vAlign w:val="center"/>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Typ kontroly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prvá ex</w:t>
            </w:r>
            <w:r w:rsidR="00323C2E">
              <w:rPr>
                <w:color w:val="000000"/>
                <w:sz w:val="22"/>
                <w:szCs w:val="22"/>
              </w:rPr>
              <w:t xml:space="preserve"> </w:t>
            </w:r>
            <w:r w:rsidRPr="007001F1">
              <w:rPr>
                <w:color w:val="000000"/>
                <w:sz w:val="22"/>
                <w:szCs w:val="22"/>
              </w:rPr>
              <w:t>ante kontrola</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15"/>
        </w:trPr>
        <w:tc>
          <w:tcPr>
            <w:tcW w:w="582"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áno</w:t>
            </w:r>
          </w:p>
        </w:tc>
        <w:tc>
          <w:tcPr>
            <w:tcW w:w="567"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nie</w:t>
            </w:r>
          </w:p>
        </w:tc>
        <w:tc>
          <w:tcPr>
            <w:tcW w:w="776"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Poznámka</w:t>
            </w:r>
          </w:p>
        </w:tc>
      </w:tr>
      <w:tr w:rsidR="00BC1C04" w:rsidRPr="007001F1" w:rsidTr="00184A99">
        <w:trPr>
          <w:trHeight w:val="236"/>
        </w:trPr>
        <w:tc>
          <w:tcPr>
            <w:tcW w:w="582" w:type="dxa"/>
            <w:vMerge w:val="restart"/>
            <w:shd w:val="clear" w:color="auto" w:fill="auto"/>
            <w:noWrap/>
            <w:vAlign w:val="center"/>
          </w:tcPr>
          <w:p w:rsidR="00BC1C04" w:rsidRPr="007001F1" w:rsidRDefault="00BC1C04" w:rsidP="00184A99">
            <w:pPr>
              <w:jc w:val="center"/>
              <w:rPr>
                <w:color w:val="000000"/>
              </w:rPr>
            </w:pPr>
            <w:r w:rsidRPr="007001F1">
              <w:rPr>
                <w:color w:val="000000"/>
                <w:sz w:val="22"/>
                <w:szCs w:val="22"/>
              </w:rPr>
              <w:t>1</w:t>
            </w:r>
          </w:p>
        </w:tc>
        <w:tc>
          <w:tcPr>
            <w:tcW w:w="4820" w:type="dxa"/>
            <w:gridSpan w:val="2"/>
            <w:shd w:val="clear" w:color="auto" w:fill="auto"/>
            <w:vAlign w:val="center"/>
          </w:tcPr>
          <w:p w:rsidR="00BC1C04" w:rsidRPr="007001F1" w:rsidRDefault="00BC1C04" w:rsidP="00184A99">
            <w:pPr>
              <w:jc w:val="both"/>
              <w:rPr>
                <w:color w:val="000000"/>
              </w:rPr>
            </w:pPr>
            <w:r>
              <w:rPr>
                <w:color w:val="000000"/>
                <w:sz w:val="22"/>
                <w:szCs w:val="22"/>
              </w:rPr>
              <w:t xml:space="preserve">a) </w:t>
            </w:r>
            <w:r w:rsidRPr="002D2E6B">
              <w:rPr>
                <w:color w:val="000000"/>
                <w:sz w:val="22"/>
                <w:szCs w:val="22"/>
              </w:rPr>
              <w:t>S ohľadom na predmet zákazky a definíciu bežnej dostupnosti na trhu bol pre obstarávanie zvolený správny postup?</w:t>
            </w:r>
          </w:p>
        </w:tc>
        <w:tc>
          <w:tcPr>
            <w:tcW w:w="567" w:type="dxa"/>
            <w:shd w:val="clear" w:color="auto" w:fill="auto"/>
            <w:vAlign w:val="center"/>
          </w:tcPr>
          <w:p w:rsidR="00BC1C04" w:rsidRPr="007001F1" w:rsidRDefault="00BC1C04" w:rsidP="00184A99">
            <w:pPr>
              <w:jc w:val="both"/>
              <w:rPr>
                <w:color w:val="000000"/>
              </w:rPr>
            </w:pPr>
          </w:p>
        </w:tc>
        <w:tc>
          <w:tcPr>
            <w:tcW w:w="567" w:type="dxa"/>
            <w:shd w:val="clear" w:color="auto" w:fill="auto"/>
            <w:vAlign w:val="center"/>
          </w:tcPr>
          <w:p w:rsidR="00BC1C04" w:rsidRPr="007001F1" w:rsidRDefault="00BC1C04" w:rsidP="00184A99">
            <w:pPr>
              <w:jc w:val="both"/>
              <w:rPr>
                <w:color w:val="000000"/>
              </w:rPr>
            </w:pPr>
          </w:p>
        </w:tc>
        <w:tc>
          <w:tcPr>
            <w:tcW w:w="776" w:type="dxa"/>
            <w:shd w:val="clear" w:color="auto" w:fill="auto"/>
            <w:vAlign w:val="center"/>
          </w:tcPr>
          <w:p w:rsidR="00BC1C04" w:rsidRPr="007001F1" w:rsidRDefault="00BC1C04" w:rsidP="00184A99">
            <w:pPr>
              <w:jc w:val="both"/>
              <w:rPr>
                <w:color w:val="000000"/>
              </w:rPr>
            </w:pPr>
          </w:p>
        </w:tc>
        <w:tc>
          <w:tcPr>
            <w:tcW w:w="1775" w:type="dxa"/>
            <w:shd w:val="clear" w:color="auto" w:fill="auto"/>
            <w:vAlign w:val="center"/>
          </w:tcPr>
          <w:p w:rsidR="00BC1C04" w:rsidRPr="007001F1" w:rsidRDefault="00BC1C04" w:rsidP="00184A99">
            <w:pPr>
              <w:jc w:val="both"/>
              <w:rPr>
                <w:color w:val="000000"/>
              </w:rPr>
            </w:pPr>
          </w:p>
        </w:tc>
      </w:tr>
      <w:tr w:rsidR="00BC1C04" w:rsidRPr="007001F1" w:rsidTr="00184A99">
        <w:trPr>
          <w:trHeight w:val="236"/>
        </w:trPr>
        <w:tc>
          <w:tcPr>
            <w:tcW w:w="582" w:type="dxa"/>
            <w:vMerge/>
            <w:shd w:val="clear" w:color="auto" w:fill="auto"/>
            <w:noWrap/>
            <w:vAlign w:val="center"/>
          </w:tcPr>
          <w:p w:rsidR="00BC1C04" w:rsidRPr="007001F1" w:rsidRDefault="00BC1C04" w:rsidP="00184A99">
            <w:pPr>
              <w:jc w:val="center"/>
              <w:rPr>
                <w:color w:val="000000"/>
                <w:sz w:val="22"/>
                <w:szCs w:val="22"/>
              </w:rPr>
            </w:pPr>
          </w:p>
        </w:tc>
        <w:tc>
          <w:tcPr>
            <w:tcW w:w="4820" w:type="dxa"/>
            <w:gridSpan w:val="2"/>
            <w:shd w:val="clear" w:color="auto" w:fill="auto"/>
            <w:vAlign w:val="center"/>
          </w:tcPr>
          <w:p w:rsidR="00BC1C04" w:rsidRPr="002D2E6B" w:rsidRDefault="00BC1C04" w:rsidP="00184A99">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BC1C04" w:rsidRPr="007001F1" w:rsidRDefault="00BC1C04" w:rsidP="00184A99">
            <w:pPr>
              <w:jc w:val="both"/>
              <w:rPr>
                <w:color w:val="000000"/>
              </w:rPr>
            </w:pPr>
          </w:p>
        </w:tc>
        <w:tc>
          <w:tcPr>
            <w:tcW w:w="567" w:type="dxa"/>
            <w:shd w:val="clear" w:color="auto" w:fill="auto"/>
            <w:vAlign w:val="center"/>
          </w:tcPr>
          <w:p w:rsidR="00BC1C04" w:rsidRPr="007001F1" w:rsidRDefault="00BC1C04" w:rsidP="00184A99">
            <w:pPr>
              <w:jc w:val="both"/>
              <w:rPr>
                <w:color w:val="000000"/>
              </w:rPr>
            </w:pPr>
          </w:p>
        </w:tc>
        <w:tc>
          <w:tcPr>
            <w:tcW w:w="776" w:type="dxa"/>
            <w:shd w:val="clear" w:color="auto" w:fill="auto"/>
            <w:vAlign w:val="center"/>
          </w:tcPr>
          <w:p w:rsidR="00BC1C04" w:rsidRPr="007001F1" w:rsidRDefault="00BC1C04" w:rsidP="00184A99">
            <w:pPr>
              <w:jc w:val="both"/>
              <w:rPr>
                <w:color w:val="000000"/>
              </w:rPr>
            </w:pPr>
          </w:p>
        </w:tc>
        <w:tc>
          <w:tcPr>
            <w:tcW w:w="1775" w:type="dxa"/>
            <w:shd w:val="clear" w:color="auto" w:fill="auto"/>
            <w:vAlign w:val="center"/>
          </w:tcPr>
          <w:p w:rsidR="00BC1C04" w:rsidRPr="007001F1" w:rsidRDefault="00BC1C04" w:rsidP="00184A99">
            <w:pPr>
              <w:jc w:val="both"/>
              <w:rPr>
                <w:color w:val="000000"/>
              </w:rPr>
            </w:pPr>
          </w:p>
        </w:tc>
      </w:tr>
      <w:tr w:rsidR="00F42686" w:rsidRPr="007001F1" w:rsidTr="00184A99">
        <w:trPr>
          <w:trHeight w:val="236"/>
        </w:trPr>
        <w:tc>
          <w:tcPr>
            <w:tcW w:w="582" w:type="dxa"/>
            <w:vMerge w:val="restart"/>
            <w:shd w:val="clear" w:color="auto" w:fill="auto"/>
            <w:noWrap/>
            <w:vAlign w:val="center"/>
            <w:hideMark/>
          </w:tcPr>
          <w:p w:rsidR="00F42686" w:rsidRPr="007001F1" w:rsidRDefault="00F42686" w:rsidP="00184A99">
            <w:pPr>
              <w:jc w:val="center"/>
              <w:rPr>
                <w:color w:val="000000"/>
              </w:rPr>
            </w:pPr>
            <w:r>
              <w:rPr>
                <w:color w:val="000000"/>
                <w:sz w:val="22"/>
                <w:szCs w:val="22"/>
              </w:rPr>
              <w:t>2</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831"/>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Del="005D7C9D" w:rsidRDefault="00F42686" w:rsidP="00184A99">
            <w:pPr>
              <w:jc w:val="both"/>
              <w:rPr>
                <w:color w:val="000000"/>
              </w:rPr>
            </w:pPr>
            <w:r w:rsidRPr="007001F1">
              <w:rPr>
                <w:color w:val="000000"/>
                <w:sz w:val="22"/>
                <w:szCs w:val="22"/>
              </w:rPr>
              <w:t>b) Bola určená PHZ podľa podmienok platných v čase odoslania oznámenia o vyhlásení verejného obstarávania?</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831"/>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Del="005D7C9D" w:rsidRDefault="00F42686" w:rsidP="00184A99">
            <w:pPr>
              <w:jc w:val="both"/>
              <w:rPr>
                <w:color w:val="000000"/>
              </w:rPr>
            </w:pPr>
            <w:r w:rsidRPr="007001F1">
              <w:rPr>
                <w:color w:val="000000"/>
                <w:sz w:val="22"/>
                <w:szCs w:val="22"/>
              </w:rPr>
              <w:t xml:space="preserve">c) Bola PHZ určená tak, že zahŕňa </w:t>
            </w:r>
            <w:r>
              <w:rPr>
                <w:color w:val="000000"/>
                <w:sz w:val="22"/>
                <w:szCs w:val="22"/>
              </w:rPr>
              <w:t xml:space="preserve">hodnotu </w:t>
            </w:r>
            <w:r w:rsidRPr="007001F1">
              <w:rPr>
                <w:color w:val="000000"/>
                <w:sz w:val="22"/>
                <w:szCs w:val="22"/>
              </w:rPr>
              <w:t>všetkých častí zákazky</w:t>
            </w:r>
            <w:r>
              <w:rPr>
                <w:color w:val="000000"/>
                <w:sz w:val="22"/>
                <w:szCs w:val="22"/>
              </w:rPr>
              <w:t>, ktoré sa plánujú počas trvania dynamického nákupného systému zadať</w:t>
            </w:r>
            <w:r w:rsidRPr="007001F1">
              <w:rPr>
                <w:color w:val="000000"/>
                <w:sz w:val="22"/>
                <w:szCs w:val="22"/>
              </w:rPr>
              <w:t>, vrátane opakovaných plnení, odmien a opcií?</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831"/>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Del="005D7C9D" w:rsidRDefault="00F42686" w:rsidP="00184A99">
            <w:pPr>
              <w:jc w:val="both"/>
              <w:rPr>
                <w:color w:val="000000"/>
              </w:rPr>
            </w:pPr>
            <w:r w:rsidRPr="007001F1">
              <w:rPr>
                <w:color w:val="000000"/>
                <w:sz w:val="22"/>
                <w:szCs w:val="22"/>
              </w:rPr>
              <w:t>d</w:t>
            </w:r>
            <w:r w:rsidRPr="00EB380D">
              <w:rPr>
                <w:color w:val="000000"/>
                <w:sz w:val="22"/>
                <w:szCs w:val="22"/>
              </w:rPr>
              <w:t xml:space="preserve">) Bola PHZ určená </w:t>
            </w:r>
            <w:r w:rsidRPr="00740D36">
              <w:rPr>
                <w:color w:val="000000"/>
                <w:sz w:val="22"/>
                <w:szCs w:val="22"/>
              </w:rPr>
              <w:t>na základe údajov a informácií o zákazkách na rovnaký alebo porovnateľný predmet zákazky?</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831"/>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Del="005D7C9D" w:rsidRDefault="00F42686" w:rsidP="00184A99">
            <w:pPr>
              <w:jc w:val="both"/>
              <w:rPr>
                <w:color w:val="000000"/>
              </w:rPr>
            </w:pPr>
            <w:r w:rsidRPr="007001F1">
              <w:rPr>
                <w:color w:val="000000"/>
                <w:sz w:val="22"/>
                <w:szCs w:val="22"/>
              </w:rPr>
              <w:t xml:space="preserve">e) Boli v dokumentácii k verejnému obstarávaniu aj informácie a podklady, na základe ktorých bola určená PHZ a to najmä záznam z prieskumu trhu (ak </w:t>
            </w:r>
            <w:r w:rsidRPr="007001F1">
              <w:rPr>
                <w:color w:val="000000"/>
                <w:sz w:val="22"/>
                <w:szCs w:val="22"/>
              </w:rPr>
              <w:lastRenderedPageBreak/>
              <w:t>nebola PHZ určená v zmysle písm. d) tohto bodu), aktualizovaný rozpočet zo žiadosti o NFP, štátna cenová expertíza a pod.?</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312"/>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Del="005D7C9D" w:rsidRDefault="00F42686" w:rsidP="00184A99">
            <w:pPr>
              <w:jc w:val="both"/>
              <w:rPr>
                <w:color w:val="000000"/>
              </w:rPr>
            </w:pPr>
            <w:r w:rsidRPr="007001F1">
              <w:rPr>
                <w:color w:val="000000"/>
                <w:sz w:val="22"/>
                <w:szCs w:val="22"/>
              </w:rPr>
              <w:t>f) Uviedol verejný obstarávateľ PHZ v</w:t>
            </w:r>
            <w:r>
              <w:rPr>
                <w:color w:val="000000"/>
                <w:sz w:val="22"/>
                <w:szCs w:val="22"/>
              </w:rPr>
              <w:t> </w:t>
            </w:r>
            <w:r w:rsidRPr="007001F1">
              <w:rPr>
                <w:color w:val="000000"/>
                <w:sz w:val="22"/>
                <w:szCs w:val="22"/>
              </w:rPr>
              <w:t>oznámenío vyhlásení verejného obstarávania v zmysle § 6 ods. 17 ZVO</w:t>
            </w:r>
            <w:r w:rsidR="00323C2E">
              <w:rPr>
                <w:color w:val="000000"/>
                <w:sz w:val="22"/>
                <w:szCs w:val="22"/>
              </w:rPr>
              <w:t xml:space="preserve"> v spojení s § 59 ods. 2 písm. a) ZVO</w:t>
            </w:r>
            <w:r w:rsidRPr="007001F1">
              <w:rPr>
                <w:color w:val="000000"/>
                <w:sz w:val="22"/>
                <w:szCs w:val="22"/>
              </w:rPr>
              <w:t>?</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441"/>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Del="005D7C9D" w:rsidRDefault="00F42686" w:rsidP="00184A99">
            <w:pPr>
              <w:jc w:val="both"/>
              <w:rPr>
                <w:color w:val="000000"/>
              </w:rPr>
            </w:pPr>
            <w:r w:rsidRPr="007001F1">
              <w:rPr>
                <w:sz w:val="22"/>
                <w:szCs w:val="22"/>
              </w:rPr>
              <w:t>g) Stanovil verejný obstarávateľ PHZ v zmysle  ostatných ustanovení § 6 ZVO?</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3</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tcPr>
          <w:p w:rsidR="00F42686" w:rsidRPr="007001F1" w:rsidDel="002D2E6B" w:rsidRDefault="00F42686" w:rsidP="00184A99">
            <w:pPr>
              <w:jc w:val="center"/>
              <w:rPr>
                <w:color w:val="000000"/>
              </w:rPr>
            </w:pPr>
            <w:r>
              <w:rPr>
                <w:color w:val="000000"/>
                <w:sz w:val="22"/>
                <w:szCs w:val="22"/>
              </w:rPr>
              <w:t>4</w:t>
            </w: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5</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Je </w:t>
            </w:r>
            <w:r>
              <w:rPr>
                <w:color w:val="000000"/>
                <w:sz w:val="22"/>
                <w:szCs w:val="22"/>
              </w:rPr>
              <w:t xml:space="preserve">návrh </w:t>
            </w:r>
            <w:r w:rsidRPr="007001F1">
              <w:rPr>
                <w:color w:val="000000"/>
                <w:sz w:val="22"/>
                <w:szCs w:val="22"/>
              </w:rPr>
              <w:t>oznámeni</w:t>
            </w:r>
            <w:r>
              <w:rPr>
                <w:color w:val="000000"/>
                <w:sz w:val="22"/>
                <w:szCs w:val="22"/>
              </w:rPr>
              <w:t>a</w:t>
            </w:r>
            <w:r w:rsidRPr="007001F1">
              <w:rPr>
                <w:color w:val="000000"/>
                <w:sz w:val="22"/>
                <w:szCs w:val="22"/>
              </w:rPr>
              <w:t xml:space="preserve">  o vyhlásení verejného obstarávania v súlade s návrhom súťažných podkladov</w:t>
            </w:r>
            <w:r>
              <w:rPr>
                <w:color w:val="000000"/>
                <w:sz w:val="22"/>
                <w:szCs w:val="22"/>
              </w:rPr>
              <w:t xml:space="preserve"> a  návrhom všeobecných podmienok používania dynamického nákupného systému</w:t>
            </w:r>
            <w:r w:rsidRPr="007001F1">
              <w:rPr>
                <w:color w:val="000000"/>
                <w:sz w:val="22"/>
                <w:szCs w:val="22"/>
              </w:rPr>
              <w:t>?</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tcPr>
          <w:p w:rsidR="00F42686" w:rsidRDefault="00F42686" w:rsidP="00184A99">
            <w:pPr>
              <w:jc w:val="center"/>
              <w:rPr>
                <w:color w:val="000000"/>
              </w:rPr>
            </w:pPr>
            <w:r>
              <w:rPr>
                <w:color w:val="000000"/>
                <w:sz w:val="22"/>
                <w:szCs w:val="22"/>
              </w:rPr>
              <w:t>6</w:t>
            </w: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 xml:space="preserve">Je v návrhu oznámenia o vyhlásení verejného obstarávania označené, že sa používa dynamický nákupný systém a je uvedená lehota jeho trvania?  </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tcPr>
          <w:p w:rsidR="00F42686" w:rsidRDefault="00F42686" w:rsidP="00184A99">
            <w:pPr>
              <w:jc w:val="center"/>
              <w:rPr>
                <w:color w:val="000000"/>
              </w:rPr>
            </w:pPr>
            <w:r>
              <w:rPr>
                <w:color w:val="000000"/>
                <w:sz w:val="22"/>
                <w:szCs w:val="22"/>
              </w:rPr>
              <w:t xml:space="preserve">7 </w:t>
            </w: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Je v návrhu oznámenia o vyhlásení verejného obstarávania uvedená adresa webového sídla n</w:t>
            </w:r>
            <w:r w:rsidRPr="00031EAF">
              <w:rPr>
                <w:color w:val="000000"/>
                <w:sz w:val="22"/>
                <w:szCs w:val="22"/>
              </w:rPr>
              <w:t xml:space="preserve">a ktorej možno získať informácie podľa </w:t>
            </w:r>
            <w:r>
              <w:rPr>
                <w:color w:val="000000"/>
                <w:sz w:val="22"/>
                <w:szCs w:val="22"/>
              </w:rPr>
              <w:t xml:space="preserve">§ 59 ods. 2 </w:t>
            </w:r>
            <w:r w:rsidRPr="00031EAF">
              <w:rPr>
                <w:color w:val="000000"/>
                <w:sz w:val="22"/>
                <w:szCs w:val="22"/>
              </w:rPr>
              <w:t>pís</w:t>
            </w:r>
            <w:r>
              <w:rPr>
                <w:color w:val="000000"/>
                <w:sz w:val="22"/>
                <w:szCs w:val="22"/>
              </w:rPr>
              <w:t>m.</w:t>
            </w:r>
            <w:r w:rsidRPr="00031EAF">
              <w:rPr>
                <w:color w:val="000000"/>
                <w:sz w:val="22"/>
                <w:szCs w:val="22"/>
              </w:rPr>
              <w:t xml:space="preserve"> </w:t>
            </w:r>
            <w:r w:rsidR="00323C2E">
              <w:rPr>
                <w:color w:val="000000"/>
                <w:sz w:val="22"/>
                <w:szCs w:val="22"/>
              </w:rPr>
              <w:t>b</w:t>
            </w:r>
            <w:r w:rsidRPr="00031EAF">
              <w:rPr>
                <w:color w:val="000000"/>
                <w:sz w:val="22"/>
                <w:szCs w:val="22"/>
              </w:rPr>
              <w:t>)</w:t>
            </w:r>
            <w:r>
              <w:rPr>
                <w:color w:val="000000"/>
                <w:sz w:val="22"/>
                <w:szCs w:val="22"/>
              </w:rPr>
              <w:t>?</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8</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 xml:space="preserve">Boli pri stanovení podmienok zadávania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9</w:t>
            </w:r>
          </w:p>
        </w:tc>
        <w:tc>
          <w:tcPr>
            <w:tcW w:w="4820" w:type="dxa"/>
            <w:gridSpan w:val="2"/>
            <w:shd w:val="clear" w:color="auto" w:fill="auto"/>
            <w:vAlign w:val="center"/>
            <w:hideMark/>
          </w:tcPr>
          <w:p w:rsidR="00F42686" w:rsidRPr="00C576E6" w:rsidRDefault="00F42686" w:rsidP="00184A99">
            <w:pPr>
              <w:jc w:val="both"/>
              <w:rPr>
                <w:color w:val="000000"/>
                <w:highlight w:val="yellow"/>
              </w:rPr>
            </w:pPr>
            <w:r w:rsidRPr="00FC7E5E">
              <w:rPr>
                <w:color w:val="000000"/>
                <w:sz w:val="22"/>
                <w:szCs w:val="22"/>
              </w:rPr>
              <w:t>Bol zamestnanec vykonávajúci kontrolu oboznámený s rizikovými indikátormi</w:t>
            </w:r>
            <w:r w:rsidRPr="00CB54A3">
              <w:rPr>
                <w:color w:val="000000"/>
                <w:sz w:val="22"/>
                <w:szCs w:val="22"/>
              </w:rPr>
              <w:t xml:space="preserve"> podľa Systému riadenia EŠIF, v časti kontrola verejného obstarávania - spolupráca s PMÚ a spolupráca s OČTK?</w:t>
            </w:r>
            <w:r w:rsidR="00323C2E">
              <w:rPr>
                <w:color w:val="000000"/>
                <w:sz w:val="22"/>
                <w:szCs w:val="22"/>
              </w:rPr>
              <w:t xml:space="preserve"> </w:t>
            </w:r>
            <w:r w:rsidRPr="00CB54A3">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10</w:t>
            </w:r>
          </w:p>
        </w:tc>
        <w:tc>
          <w:tcPr>
            <w:tcW w:w="4820" w:type="dxa"/>
            <w:gridSpan w:val="2"/>
            <w:shd w:val="clear" w:color="auto" w:fill="auto"/>
            <w:vAlign w:val="center"/>
            <w:hideMark/>
          </w:tcPr>
          <w:p w:rsidR="00F42686" w:rsidRPr="007001F1" w:rsidRDefault="00F42686" w:rsidP="00184A99">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11</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12</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13</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Sú podmienky účasti týkajúce sa technickej alebo odbornej spôsobilosti stanovené v súlade s § 34 až 36 ZVO?</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1268"/>
        </w:trPr>
        <w:tc>
          <w:tcPr>
            <w:tcW w:w="582" w:type="dxa"/>
            <w:vMerge w:val="restart"/>
            <w:shd w:val="clear" w:color="auto" w:fill="auto"/>
            <w:noWrap/>
            <w:vAlign w:val="center"/>
            <w:hideMark/>
          </w:tcPr>
          <w:p w:rsidR="00F42686" w:rsidRPr="007001F1" w:rsidRDefault="00F42686" w:rsidP="00184A99">
            <w:pPr>
              <w:jc w:val="center"/>
              <w:rPr>
                <w:color w:val="000000"/>
              </w:rPr>
            </w:pPr>
            <w:r w:rsidRPr="007001F1">
              <w:rPr>
                <w:color w:val="000000"/>
                <w:sz w:val="22"/>
                <w:szCs w:val="22"/>
              </w:rPr>
              <w:t>1</w:t>
            </w:r>
            <w:r>
              <w:rPr>
                <w:color w:val="000000"/>
                <w:sz w:val="22"/>
                <w:szCs w:val="22"/>
              </w:rPr>
              <w:t>4</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323C2E" w:rsidRPr="007001F1" w:rsidTr="00184A99">
        <w:trPr>
          <w:trHeight w:val="1268"/>
        </w:trPr>
        <w:tc>
          <w:tcPr>
            <w:tcW w:w="582" w:type="dxa"/>
            <w:vMerge/>
            <w:shd w:val="clear" w:color="auto" w:fill="auto"/>
            <w:noWrap/>
            <w:vAlign w:val="center"/>
          </w:tcPr>
          <w:p w:rsidR="00323C2E" w:rsidRPr="007001F1" w:rsidRDefault="00323C2E" w:rsidP="00184A99">
            <w:pPr>
              <w:jc w:val="center"/>
              <w:rPr>
                <w:color w:val="000000"/>
                <w:sz w:val="22"/>
                <w:szCs w:val="22"/>
              </w:rPr>
            </w:pPr>
          </w:p>
        </w:tc>
        <w:tc>
          <w:tcPr>
            <w:tcW w:w="4820" w:type="dxa"/>
            <w:gridSpan w:val="2"/>
            <w:shd w:val="clear" w:color="auto" w:fill="auto"/>
            <w:vAlign w:val="center"/>
          </w:tcPr>
          <w:p w:rsidR="00323C2E" w:rsidRPr="007001F1" w:rsidRDefault="00323C2E" w:rsidP="00184A99">
            <w:pPr>
              <w:jc w:val="both"/>
              <w:rPr>
                <w:color w:val="000000"/>
                <w:sz w:val="22"/>
                <w:szCs w:val="22"/>
              </w:rPr>
            </w:pPr>
            <w:r>
              <w:rPr>
                <w:color w:val="000000"/>
                <w:sz w:val="22"/>
                <w:szCs w:val="22"/>
              </w:rPr>
              <w:t xml:space="preserve">b) V prípade, ak </w:t>
            </w:r>
            <w:r w:rsidRPr="007001F1">
              <w:rPr>
                <w:color w:val="000000"/>
                <w:sz w:val="22"/>
                <w:szCs w:val="22"/>
              </w:rPr>
              <w:t xml:space="preserve">verejný obstarávateľ </w:t>
            </w:r>
            <w:r>
              <w:rPr>
                <w:color w:val="000000"/>
                <w:sz w:val="22"/>
                <w:szCs w:val="22"/>
              </w:rPr>
              <w:t>rozdelil dynamický nákupný systém do kategórií tovarov, služieb alebo stavebných prác, uviedol primerané podmienky účasti pre každú kategóriu?</w:t>
            </w:r>
          </w:p>
        </w:tc>
        <w:tc>
          <w:tcPr>
            <w:tcW w:w="567" w:type="dxa"/>
            <w:shd w:val="clear" w:color="auto" w:fill="auto"/>
            <w:vAlign w:val="center"/>
          </w:tcPr>
          <w:p w:rsidR="00323C2E" w:rsidRPr="007001F1" w:rsidRDefault="00323C2E" w:rsidP="00184A99">
            <w:pPr>
              <w:jc w:val="both"/>
              <w:rPr>
                <w:color w:val="000000"/>
                <w:sz w:val="22"/>
                <w:szCs w:val="22"/>
              </w:rPr>
            </w:pPr>
          </w:p>
        </w:tc>
        <w:tc>
          <w:tcPr>
            <w:tcW w:w="567" w:type="dxa"/>
            <w:shd w:val="clear" w:color="auto" w:fill="auto"/>
            <w:vAlign w:val="center"/>
          </w:tcPr>
          <w:p w:rsidR="00323C2E" w:rsidRPr="007001F1" w:rsidRDefault="00323C2E" w:rsidP="00184A99">
            <w:pPr>
              <w:jc w:val="both"/>
              <w:rPr>
                <w:color w:val="000000"/>
                <w:sz w:val="22"/>
                <w:szCs w:val="22"/>
              </w:rPr>
            </w:pPr>
          </w:p>
        </w:tc>
        <w:tc>
          <w:tcPr>
            <w:tcW w:w="776" w:type="dxa"/>
            <w:shd w:val="clear" w:color="auto" w:fill="auto"/>
            <w:vAlign w:val="center"/>
          </w:tcPr>
          <w:p w:rsidR="00323C2E" w:rsidRPr="007001F1" w:rsidRDefault="00323C2E" w:rsidP="00184A99">
            <w:pPr>
              <w:jc w:val="both"/>
              <w:rPr>
                <w:color w:val="000000"/>
                <w:sz w:val="22"/>
                <w:szCs w:val="22"/>
              </w:rPr>
            </w:pPr>
          </w:p>
        </w:tc>
        <w:tc>
          <w:tcPr>
            <w:tcW w:w="1775" w:type="dxa"/>
            <w:shd w:val="clear" w:color="auto" w:fill="auto"/>
            <w:vAlign w:val="center"/>
          </w:tcPr>
          <w:p w:rsidR="00323C2E" w:rsidRPr="007001F1" w:rsidRDefault="00323C2E" w:rsidP="00184A99">
            <w:pPr>
              <w:jc w:val="both"/>
              <w:rPr>
                <w:color w:val="000000"/>
                <w:sz w:val="22"/>
                <w:szCs w:val="22"/>
              </w:rPr>
            </w:pPr>
          </w:p>
        </w:tc>
      </w:tr>
      <w:tr w:rsidR="00F42686" w:rsidRPr="007001F1" w:rsidTr="00184A99">
        <w:trPr>
          <w:trHeight w:val="1267"/>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323C2E" w:rsidP="00184A99">
            <w:pPr>
              <w:jc w:val="both"/>
              <w:rPr>
                <w:color w:val="000000"/>
              </w:rPr>
            </w:pPr>
            <w:r>
              <w:rPr>
                <w:color w:val="000000"/>
                <w:sz w:val="22"/>
                <w:szCs w:val="22"/>
              </w:rPr>
              <w:t>c</w:t>
            </w:r>
            <w:r w:rsidR="00F42686" w:rsidRPr="007001F1">
              <w:rPr>
                <w:color w:val="000000"/>
                <w:sz w:val="22"/>
                <w:szCs w:val="22"/>
              </w:rPr>
              <w:t>)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484"/>
        </w:trPr>
        <w:tc>
          <w:tcPr>
            <w:tcW w:w="582" w:type="dxa"/>
            <w:vMerge w:val="restart"/>
            <w:shd w:val="clear" w:color="auto" w:fill="auto"/>
            <w:noWrap/>
            <w:vAlign w:val="center"/>
            <w:hideMark/>
          </w:tcPr>
          <w:p w:rsidR="00F42686" w:rsidRPr="007001F1" w:rsidRDefault="00F42686" w:rsidP="00184A99">
            <w:pPr>
              <w:jc w:val="center"/>
              <w:rPr>
                <w:color w:val="000000"/>
              </w:rPr>
            </w:pPr>
            <w:r w:rsidRPr="007001F1">
              <w:rPr>
                <w:color w:val="000000"/>
                <w:sz w:val="22"/>
                <w:szCs w:val="22"/>
              </w:rPr>
              <w:t>1</w:t>
            </w:r>
            <w:r>
              <w:rPr>
                <w:color w:val="000000"/>
                <w:sz w:val="22"/>
                <w:szCs w:val="22"/>
              </w:rPr>
              <w:t>5</w:t>
            </w:r>
          </w:p>
        </w:tc>
        <w:tc>
          <w:tcPr>
            <w:tcW w:w="4820" w:type="dxa"/>
            <w:gridSpan w:val="2"/>
            <w:shd w:val="clear" w:color="auto" w:fill="auto"/>
            <w:vAlign w:val="center"/>
            <w:hideMark/>
          </w:tcPr>
          <w:p w:rsidR="00F42686" w:rsidRPr="00C576E6" w:rsidRDefault="001C2935" w:rsidP="001C2935">
            <w:pPr>
              <w:pStyle w:val="Odsekzoznamu"/>
              <w:ind w:left="5"/>
              <w:jc w:val="both"/>
              <w:rPr>
                <w:color w:val="000000"/>
              </w:rPr>
            </w:pPr>
            <w:r>
              <w:rPr>
                <w:color w:val="000000"/>
                <w:sz w:val="22"/>
                <w:szCs w:val="22"/>
              </w:rPr>
              <w:t>a)</w:t>
            </w:r>
            <w:r w:rsidR="00323C2E" w:rsidRPr="005C02C7">
              <w:rPr>
                <w:color w:val="000000"/>
                <w:sz w:val="22"/>
                <w:szCs w:val="22"/>
              </w:rPr>
              <w:t xml:space="preserve"> Ak verejný obstarávateľ </w:t>
            </w:r>
            <w:r w:rsidR="00323C2E">
              <w:rPr>
                <w:color w:val="000000"/>
                <w:sz w:val="22"/>
                <w:szCs w:val="22"/>
              </w:rPr>
              <w:t>stanovil</w:t>
            </w:r>
            <w:r w:rsidR="00323C2E" w:rsidRPr="005C02C7">
              <w:rPr>
                <w:color w:val="000000"/>
                <w:sz w:val="22"/>
                <w:szCs w:val="22"/>
              </w:rPr>
              <w:t>, že zadávanie zákaziek v dynamickom nákupnom systéme sa uskutoční na základe výberu z predložených elektronických katalógov, uv</w:t>
            </w:r>
            <w:r w:rsidR="00323C2E">
              <w:rPr>
                <w:color w:val="000000"/>
                <w:sz w:val="22"/>
                <w:szCs w:val="22"/>
              </w:rPr>
              <w:t>iedol</w:t>
            </w:r>
            <w:r w:rsidR="00323C2E" w:rsidRPr="005C02C7">
              <w:rPr>
                <w:color w:val="000000"/>
                <w:sz w:val="22"/>
                <w:szCs w:val="22"/>
              </w:rPr>
              <w:t xml:space="preserve"> v dokumentoch a podmienkach podľa </w:t>
            </w:r>
            <w:r w:rsidR="00323C2E">
              <w:rPr>
                <w:color w:val="000000"/>
                <w:sz w:val="22"/>
                <w:szCs w:val="22"/>
              </w:rPr>
              <w:t xml:space="preserve">§ 59 </w:t>
            </w:r>
            <w:r w:rsidR="00323C2E" w:rsidRPr="005C02C7">
              <w:rPr>
                <w:color w:val="000000"/>
                <w:sz w:val="22"/>
                <w:szCs w:val="22"/>
              </w:rPr>
              <w:t>ods</w:t>
            </w:r>
            <w:r w:rsidR="00323C2E">
              <w:rPr>
                <w:color w:val="000000"/>
                <w:sz w:val="22"/>
                <w:szCs w:val="22"/>
              </w:rPr>
              <w:t>.</w:t>
            </w:r>
            <w:r w:rsidR="00323C2E" w:rsidRPr="005C02C7">
              <w:rPr>
                <w:color w:val="000000"/>
                <w:sz w:val="22"/>
                <w:szCs w:val="22"/>
              </w:rPr>
              <w:t xml:space="preserve"> 2 písm. b)</w:t>
            </w:r>
            <w:r w:rsidR="00323C2E">
              <w:rPr>
                <w:color w:val="000000"/>
                <w:sz w:val="22"/>
                <w:szCs w:val="22"/>
              </w:rPr>
              <w:t xml:space="preserve"> ZVO</w:t>
            </w:r>
            <w:r w:rsidR="00323C2E" w:rsidRPr="005C02C7">
              <w:rPr>
                <w:color w:val="000000"/>
                <w:sz w:val="22"/>
                <w:szCs w:val="22"/>
              </w:rPr>
              <w:t xml:space="preserve"> aj požadované technické špecifikácie </w:t>
            </w:r>
            <w:r w:rsidR="00323C2E">
              <w:rPr>
                <w:color w:val="000000"/>
                <w:sz w:val="22"/>
                <w:szCs w:val="22"/>
              </w:rPr>
              <w:t>a formu elektronického katalógu?</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675"/>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363"/>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7B3CA2">
            <w:pPr>
              <w:jc w:val="both"/>
              <w:rPr>
                <w:color w:val="000000"/>
              </w:rPr>
            </w:pPr>
            <w:r w:rsidRPr="007001F1">
              <w:rPr>
                <w:color w:val="000000"/>
                <w:sz w:val="22"/>
                <w:szCs w:val="22"/>
              </w:rPr>
              <w:t>c) Je opis predmetu zákazky v súlade s § 42 ods. 2 resp. ods. 3 ZVO?</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440"/>
        </w:trPr>
        <w:tc>
          <w:tcPr>
            <w:tcW w:w="582" w:type="dxa"/>
            <w:vMerge/>
            <w:shd w:val="clear" w:color="auto" w:fill="auto"/>
            <w:noWrap/>
            <w:vAlign w:val="center"/>
          </w:tcPr>
          <w:p w:rsidR="00F42686" w:rsidRPr="007001F1" w:rsidRDefault="00F42686" w:rsidP="00F42686">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d) Je v s</w:t>
            </w:r>
            <w:r w:rsidRPr="004507F0">
              <w:rPr>
                <w:color w:val="000000"/>
                <w:sz w:val="22"/>
                <w:szCs w:val="22"/>
              </w:rPr>
              <w:t xml:space="preserve">úťažných podkladoch </w:t>
            </w:r>
            <w:r>
              <w:rPr>
                <w:color w:val="000000"/>
                <w:sz w:val="22"/>
                <w:szCs w:val="22"/>
              </w:rPr>
              <w:t>uvedená</w:t>
            </w:r>
            <w:r w:rsidRPr="004507F0">
              <w:rPr>
                <w:color w:val="000000"/>
                <w:sz w:val="22"/>
                <w:szCs w:val="22"/>
              </w:rPr>
              <w:t xml:space="preserve"> povah</w:t>
            </w:r>
            <w:r>
              <w:rPr>
                <w:color w:val="000000"/>
                <w:sz w:val="22"/>
                <w:szCs w:val="22"/>
              </w:rPr>
              <w:t>a</w:t>
            </w:r>
            <w:r w:rsidR="00323C2E">
              <w:rPr>
                <w:color w:val="000000"/>
                <w:sz w:val="22"/>
                <w:szCs w:val="22"/>
              </w:rPr>
              <w:t xml:space="preserve"> a objem</w:t>
            </w:r>
            <w:r w:rsidRPr="004507F0">
              <w:rPr>
                <w:color w:val="000000"/>
                <w:sz w:val="22"/>
                <w:szCs w:val="22"/>
              </w:rPr>
              <w:t xml:space="preserve"> predpokladaných nákupov v rámci dynamického nákupného systému, </w:t>
            </w:r>
            <w:r w:rsidR="00323C2E">
              <w:rPr>
                <w:color w:val="000000"/>
                <w:sz w:val="22"/>
                <w:szCs w:val="22"/>
              </w:rPr>
              <w:t xml:space="preserve">spôsob fungovania tohto systému, podmienok používania elektronického systému, špecifikácií technického pripojenia, </w:t>
            </w:r>
            <w:r w:rsidR="00323C2E" w:rsidRPr="004507F0">
              <w:rPr>
                <w:color w:val="000000"/>
                <w:sz w:val="22"/>
                <w:szCs w:val="22"/>
              </w:rPr>
              <w:t xml:space="preserve"> </w:t>
            </w:r>
            <w:r w:rsidRPr="004507F0">
              <w:rPr>
                <w:color w:val="000000"/>
                <w:sz w:val="22"/>
                <w:szCs w:val="22"/>
              </w:rPr>
              <w:t xml:space="preserve">ako aj potrebné informácie </w:t>
            </w:r>
            <w:r w:rsidR="00323C2E">
              <w:rPr>
                <w:color w:val="000000"/>
                <w:sz w:val="22"/>
                <w:szCs w:val="22"/>
              </w:rPr>
              <w:t>či sa ponuky budú predkladať prostredníctvom katalógu,</w:t>
            </w:r>
            <w:r w:rsidR="00323C2E" w:rsidRPr="005C02C7">
              <w:rPr>
                <w:color w:val="000000"/>
                <w:sz w:val="22"/>
                <w:szCs w:val="22"/>
              </w:rPr>
              <w:t xml:space="preserve"> a informáciu o rozdelení systému do kategórií tovarov, stavebných prác alebo služieb vrátane určujúcich charakteristík, ak sa takéto rozdelenie uplatňuje</w:t>
            </w:r>
            <w:r>
              <w:rPr>
                <w:color w:val="000000"/>
                <w:sz w:val="22"/>
                <w:szCs w:val="22"/>
              </w:rPr>
              <w:t>?</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440"/>
        </w:trPr>
        <w:tc>
          <w:tcPr>
            <w:tcW w:w="582" w:type="dxa"/>
            <w:vMerge w:val="restart"/>
            <w:shd w:val="clear" w:color="auto" w:fill="auto"/>
            <w:noWrap/>
            <w:vAlign w:val="center"/>
            <w:hideMark/>
          </w:tcPr>
          <w:p w:rsidR="00F42686" w:rsidRPr="007001F1" w:rsidRDefault="00F42686" w:rsidP="00184A99">
            <w:pPr>
              <w:jc w:val="center"/>
              <w:rPr>
                <w:color w:val="000000"/>
              </w:rPr>
            </w:pPr>
            <w:r w:rsidRPr="007001F1">
              <w:rPr>
                <w:color w:val="000000"/>
                <w:sz w:val="22"/>
                <w:szCs w:val="22"/>
              </w:rPr>
              <w:t>1</w:t>
            </w:r>
            <w:r>
              <w:rPr>
                <w:color w:val="000000"/>
                <w:sz w:val="22"/>
                <w:szCs w:val="22"/>
              </w:rPr>
              <w:t>6</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 xml:space="preserve">a) Sú určené kritéria na vyhodnotenie ponúk v súlade s § 44 ZVO?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757"/>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Uvádza verejný obstarávateľ v oznámení o vyhlásení verejného obstarávania kritériá na vyhodnotenie ponúk?</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757"/>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757"/>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675"/>
        </w:trPr>
        <w:tc>
          <w:tcPr>
            <w:tcW w:w="582" w:type="dxa"/>
            <w:vMerge w:val="restart"/>
            <w:shd w:val="clear" w:color="auto" w:fill="auto"/>
            <w:noWrap/>
            <w:vAlign w:val="center"/>
          </w:tcPr>
          <w:p w:rsidR="00F42686" w:rsidRPr="007001F1" w:rsidRDefault="00F42686" w:rsidP="00184A99">
            <w:pPr>
              <w:jc w:val="center"/>
              <w:rPr>
                <w:color w:val="000000"/>
              </w:rPr>
            </w:pPr>
            <w:r w:rsidRPr="007001F1">
              <w:rPr>
                <w:color w:val="000000"/>
                <w:sz w:val="22"/>
                <w:szCs w:val="22"/>
              </w:rPr>
              <w:t>1</w:t>
            </w:r>
            <w:r>
              <w:rPr>
                <w:color w:val="000000"/>
                <w:sz w:val="22"/>
                <w:szCs w:val="22"/>
              </w:rPr>
              <w:t>7</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a) Uvádza verejný obstarávateľ použitie elektronickej aukcie v</w:t>
            </w:r>
            <w:r>
              <w:rPr>
                <w:color w:val="000000"/>
                <w:sz w:val="22"/>
                <w:szCs w:val="22"/>
              </w:rPr>
              <w:t xml:space="preserve"> návrhu </w:t>
            </w:r>
            <w:r w:rsidRPr="007001F1">
              <w:rPr>
                <w:color w:val="000000"/>
                <w:sz w:val="22"/>
                <w:szCs w:val="22"/>
              </w:rPr>
              <w:t>oznámen</w:t>
            </w:r>
            <w:r>
              <w:rPr>
                <w:color w:val="000000"/>
                <w:sz w:val="22"/>
                <w:szCs w:val="22"/>
              </w:rPr>
              <w:t>ia</w:t>
            </w:r>
            <w:r w:rsidRPr="007001F1">
              <w:rPr>
                <w:color w:val="000000"/>
                <w:sz w:val="22"/>
                <w:szCs w:val="22"/>
              </w:rPr>
              <w:t xml:space="preserve"> o vyhlásení  verejného obstarávania?</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675"/>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323C2E">
            <w:pPr>
              <w:jc w:val="both"/>
              <w:rPr>
                <w:color w:val="000000"/>
              </w:rPr>
            </w:pPr>
            <w:r w:rsidRPr="007001F1">
              <w:rPr>
                <w:color w:val="000000"/>
                <w:sz w:val="22"/>
                <w:szCs w:val="22"/>
              </w:rPr>
              <w:t>b) Sú podmienky elektronickej aukcie uvedené v</w:t>
            </w:r>
            <w:r>
              <w:rPr>
                <w:color w:val="000000"/>
                <w:sz w:val="22"/>
                <w:szCs w:val="22"/>
              </w:rPr>
              <w:t xml:space="preserve"> návrhu </w:t>
            </w:r>
            <w:r w:rsidRPr="007001F1">
              <w:rPr>
                <w:color w:val="000000"/>
                <w:sz w:val="22"/>
                <w:szCs w:val="22"/>
              </w:rPr>
              <w:t>súťažných podklado</w:t>
            </w:r>
            <w:r>
              <w:rPr>
                <w:color w:val="000000"/>
                <w:sz w:val="22"/>
                <w:szCs w:val="22"/>
              </w:rPr>
              <w:t xml:space="preserve">v </w:t>
            </w:r>
            <w:r w:rsidRPr="007001F1">
              <w:rPr>
                <w:color w:val="000000"/>
                <w:sz w:val="22"/>
                <w:szCs w:val="22"/>
              </w:rPr>
              <w:t>a sú stanovené v súlade so ZVO?</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sidRPr="007001F1">
              <w:rPr>
                <w:color w:val="000000"/>
                <w:sz w:val="22"/>
                <w:szCs w:val="22"/>
              </w:rPr>
              <w:lastRenderedPageBreak/>
              <w:t>1</w:t>
            </w:r>
            <w:r>
              <w:rPr>
                <w:color w:val="000000"/>
                <w:sz w:val="22"/>
                <w:szCs w:val="22"/>
              </w:rPr>
              <w:t>8</w:t>
            </w:r>
          </w:p>
        </w:tc>
        <w:tc>
          <w:tcPr>
            <w:tcW w:w="4820" w:type="dxa"/>
            <w:gridSpan w:val="2"/>
            <w:shd w:val="clear" w:color="auto" w:fill="auto"/>
            <w:vAlign w:val="center"/>
            <w:hideMark/>
          </w:tcPr>
          <w:p w:rsidR="00F42686" w:rsidRPr="007001F1" w:rsidRDefault="00F42686" w:rsidP="00184A99">
            <w:pPr>
              <w:jc w:val="both"/>
              <w:rPr>
                <w:color w:val="000000"/>
              </w:rPr>
            </w:pPr>
            <w:r w:rsidRPr="005842CE">
              <w:rPr>
                <w:color w:val="000000"/>
                <w:sz w:val="22"/>
                <w:szCs w:val="22"/>
              </w:rPr>
              <w:t>Bola lehota na predloženie žiadostí o</w:t>
            </w:r>
            <w:r w:rsidR="0038799E">
              <w:rPr>
                <w:color w:val="000000"/>
                <w:sz w:val="22"/>
                <w:szCs w:val="22"/>
              </w:rPr>
              <w:t> </w:t>
            </w:r>
            <w:r w:rsidR="00323C2E">
              <w:rPr>
                <w:color w:val="000000"/>
                <w:sz w:val="22"/>
                <w:szCs w:val="22"/>
              </w:rPr>
              <w:t>účasť</w:t>
            </w:r>
            <w:r w:rsidR="0038799E">
              <w:rPr>
                <w:color w:val="000000"/>
                <w:sz w:val="22"/>
                <w:szCs w:val="22"/>
              </w:rPr>
              <w:t xml:space="preserve"> </w:t>
            </w:r>
            <w:r w:rsidRPr="005842CE">
              <w:rPr>
                <w:color w:val="000000"/>
                <w:sz w:val="22"/>
                <w:szCs w:val="22"/>
              </w:rPr>
              <w:t>aspoň 30 dní odo dňa odoslania oznámenia</w:t>
            </w:r>
            <w:r>
              <w:rPr>
                <w:color w:val="000000"/>
                <w:sz w:val="22"/>
                <w:szCs w:val="22"/>
              </w:rPr>
              <w:t xml:space="preserve"> o</w:t>
            </w:r>
            <w:r w:rsidRPr="005842CE">
              <w:rPr>
                <w:color w:val="000000"/>
                <w:sz w:val="22"/>
                <w:szCs w:val="22"/>
              </w:rPr>
              <w:t xml:space="preserve"> vyhlásení </w:t>
            </w:r>
            <w:r w:rsidRPr="007001F1">
              <w:rPr>
                <w:color w:val="000000"/>
                <w:sz w:val="22"/>
                <w:szCs w:val="22"/>
              </w:rPr>
              <w:t>verejného obstarávania</w:t>
            </w:r>
            <w:r w:rsidRPr="005842CE">
              <w:rPr>
                <w:color w:val="000000"/>
                <w:sz w:val="22"/>
                <w:szCs w:val="22"/>
              </w:rPr>
              <w:t xml:space="preserve">  publikačnému úradu?</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630"/>
        </w:trPr>
        <w:tc>
          <w:tcPr>
            <w:tcW w:w="582" w:type="dxa"/>
            <w:vMerge w:val="restart"/>
            <w:shd w:val="clear" w:color="auto" w:fill="auto"/>
            <w:noWrap/>
            <w:vAlign w:val="center"/>
          </w:tcPr>
          <w:p w:rsidR="00F42686" w:rsidRPr="007001F1" w:rsidRDefault="00F42686" w:rsidP="00184A99">
            <w:pPr>
              <w:jc w:val="center"/>
              <w:rPr>
                <w:color w:val="000000"/>
              </w:rPr>
            </w:pPr>
            <w:r w:rsidRPr="007001F1">
              <w:rPr>
                <w:color w:val="000000"/>
                <w:sz w:val="22"/>
                <w:szCs w:val="22"/>
              </w:rPr>
              <w:t>1</w:t>
            </w:r>
            <w:r>
              <w:rPr>
                <w:color w:val="000000"/>
                <w:sz w:val="22"/>
                <w:szCs w:val="22"/>
              </w:rPr>
              <w:t>9</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a) Nebol pred </w:t>
            </w:r>
            <w:r>
              <w:rPr>
                <w:color w:val="000000"/>
                <w:sz w:val="22"/>
                <w:szCs w:val="22"/>
              </w:rPr>
              <w:t xml:space="preserve">zriadením </w:t>
            </w:r>
            <w:r w:rsidRPr="00205F21">
              <w:rPr>
                <w:color w:val="000000"/>
                <w:sz w:val="22"/>
                <w:szCs w:val="22"/>
              </w:rPr>
              <w:t>dynamického nákupného systému</w:t>
            </w:r>
            <w:r w:rsidRPr="007001F1">
              <w:rPr>
                <w:color w:val="000000"/>
                <w:sz w:val="22"/>
                <w:szCs w:val="22"/>
              </w:rPr>
              <w:t xml:space="preserve"> identifikovaný konflikt záujmov podľa § 23 ZVO?</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630"/>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2</w:t>
            </w:r>
            <w:r w:rsidR="00CF7FB2">
              <w:rPr>
                <w:color w:val="000000"/>
                <w:sz w:val="22"/>
                <w:szCs w:val="22"/>
              </w:rPr>
              <w:t>0</w:t>
            </w:r>
          </w:p>
        </w:tc>
        <w:tc>
          <w:tcPr>
            <w:tcW w:w="4820" w:type="dxa"/>
            <w:gridSpan w:val="2"/>
            <w:shd w:val="clear" w:color="auto" w:fill="auto"/>
            <w:vAlign w:val="center"/>
            <w:hideMark/>
          </w:tcPr>
          <w:p w:rsidR="00F42686" w:rsidRPr="007001F1" w:rsidRDefault="00F42686" w:rsidP="00184A99">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300"/>
        </w:trPr>
        <w:tc>
          <w:tcPr>
            <w:tcW w:w="9087" w:type="dxa"/>
            <w:gridSpan w:val="7"/>
            <w:shd w:val="clear" w:color="auto" w:fill="auto"/>
            <w:noWrap/>
            <w:vAlign w:val="center"/>
          </w:tcPr>
          <w:p w:rsidR="00F42686" w:rsidRPr="007001F1" w:rsidRDefault="00F42686" w:rsidP="00184A99">
            <w:pPr>
              <w:jc w:val="both"/>
              <w:rPr>
                <w:b/>
                <w:sz w:val="20"/>
                <w:szCs w:val="20"/>
              </w:rPr>
            </w:pPr>
            <w:r w:rsidRPr="007001F1">
              <w:rPr>
                <w:b/>
                <w:sz w:val="20"/>
                <w:szCs w:val="20"/>
              </w:rPr>
              <w:t>VYJADRENIE</w:t>
            </w:r>
          </w:p>
          <w:p w:rsidR="00F42686" w:rsidRPr="007001F1" w:rsidRDefault="00F42686" w:rsidP="00184A99">
            <w:pPr>
              <w:jc w:val="both"/>
              <w:rPr>
                <w:sz w:val="20"/>
                <w:szCs w:val="20"/>
              </w:rPr>
            </w:pPr>
          </w:p>
          <w:p w:rsidR="002B7DB8" w:rsidRPr="00A20234" w:rsidRDefault="002B7DB8" w:rsidP="002B7DB8">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54"/>
              <w:t>[1]</w:t>
            </w:r>
          </w:p>
          <w:p w:rsidR="00F42686" w:rsidRPr="007001F1" w:rsidRDefault="00F42686" w:rsidP="00184A99">
            <w:pPr>
              <w:rPr>
                <w:b/>
                <w:bCs/>
                <w:color w:val="000000"/>
              </w:rPr>
            </w:pP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b/>
                <w:bCs/>
              </w:rPr>
            </w:pPr>
            <w:r w:rsidRPr="007001F1">
              <w:rPr>
                <w:b/>
                <w:bCs/>
                <w:sz w:val="22"/>
                <w:szCs w:val="22"/>
              </w:rPr>
              <w:t>Kontrolu vykonal</w:t>
            </w:r>
            <w:r w:rsidR="00323C2E">
              <w:rPr>
                <w:rStyle w:val="Odkaznapoznmkupodiarou"/>
                <w:b/>
                <w:bCs/>
                <w:sz w:val="22"/>
                <w:szCs w:val="22"/>
              </w:rPr>
              <w:footnoteReference w:customMarkFollows="1" w:id="155"/>
              <w:t>2</w:t>
            </w:r>
            <w:r w:rsidRPr="007001F1">
              <w:rPr>
                <w:b/>
                <w:bCs/>
                <w:sz w:val="22"/>
                <w:szCs w:val="22"/>
              </w:rPr>
              <w:t>:</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b/>
                <w:bCs/>
              </w:rPr>
            </w:pPr>
            <w:r w:rsidRPr="007001F1">
              <w:rPr>
                <w:b/>
                <w:bCs/>
                <w:sz w:val="22"/>
                <w:szCs w:val="22"/>
              </w:rPr>
              <w:t>Dátum:</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Podpis:</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9087" w:type="dxa"/>
            <w:gridSpan w:val="7"/>
            <w:shd w:val="clear" w:color="auto" w:fill="auto"/>
            <w:noWrap/>
            <w:vAlign w:val="bottom"/>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323C2E">
              <w:rPr>
                <w:rStyle w:val="Odkaznapoznmkupodiarou"/>
                <w:b/>
                <w:bCs/>
                <w:sz w:val="22"/>
                <w:szCs w:val="22"/>
              </w:rPr>
              <w:footnoteReference w:customMarkFollows="1" w:id="156"/>
              <w:t>3</w:t>
            </w:r>
            <w:r w:rsidRPr="007001F1">
              <w:rPr>
                <w:b/>
                <w:bCs/>
                <w:sz w:val="22"/>
                <w:szCs w:val="22"/>
              </w:rPr>
              <w:t>:</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 xml:space="preserve">Dátum: </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Podpis:</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bookmarkEnd w:id="56"/>
    </w:tbl>
    <w:p w:rsidR="000B25C7" w:rsidRDefault="000B25C7" w:rsidP="00D2171A"/>
    <w:p w:rsidR="000B25C7" w:rsidRDefault="000B25C7" w:rsidP="00D2171A"/>
    <w:p w:rsidR="00F42686" w:rsidRDefault="00F42686" w:rsidP="00D2171A"/>
    <w:p w:rsidR="00F42686" w:rsidRDefault="00F42686" w:rsidP="00D2171A"/>
    <w:p w:rsidR="00F42686" w:rsidRDefault="00F42686" w:rsidP="00D2171A"/>
    <w:p w:rsidR="00F42686" w:rsidRDefault="00F42686" w:rsidP="00D2171A"/>
    <w:p w:rsidR="00F42686" w:rsidRDefault="00F42686" w:rsidP="00D2171A"/>
    <w:p w:rsidR="00F42686" w:rsidRDefault="00F42686" w:rsidP="00D2171A"/>
    <w:p w:rsidR="00F42686" w:rsidRDefault="00F42686" w:rsidP="00D2171A"/>
    <w:p w:rsidR="00193C9C" w:rsidRDefault="00193C9C" w:rsidP="00D2171A"/>
    <w:p w:rsidR="00193C9C" w:rsidRDefault="00193C9C" w:rsidP="00D2171A"/>
    <w:p w:rsidR="00193C9C" w:rsidRDefault="00193C9C" w:rsidP="00D2171A"/>
    <w:p w:rsidR="00F42686" w:rsidRDefault="00F42686" w:rsidP="00D2171A"/>
    <w:p w:rsidR="00F42686" w:rsidRDefault="00F42686" w:rsidP="00D2171A"/>
    <w:p w:rsidR="00F42686" w:rsidRDefault="00F42686"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F42686" w:rsidRPr="007001F1" w:rsidTr="00184A99">
        <w:trPr>
          <w:trHeight w:val="645"/>
        </w:trPr>
        <w:tc>
          <w:tcPr>
            <w:tcW w:w="9087" w:type="dxa"/>
            <w:gridSpan w:val="7"/>
            <w:shd w:val="clear" w:color="000000" w:fill="60497A"/>
            <w:vAlign w:val="center"/>
            <w:hideMark/>
          </w:tcPr>
          <w:p w:rsidR="00F42686" w:rsidRPr="007001F1" w:rsidRDefault="00F42686" w:rsidP="00184A99">
            <w:pPr>
              <w:jc w:val="center"/>
              <w:rPr>
                <w:b/>
                <w:bCs/>
                <w:color w:val="FFFFFF"/>
              </w:rPr>
            </w:pPr>
            <w:bookmarkStart w:id="57" w:name="KZ_53"/>
            <w:r w:rsidRPr="007001F1">
              <w:rPr>
                <w:b/>
                <w:bCs/>
                <w:color w:val="FFFFFF"/>
              </w:rPr>
              <w:t>Kontrolný zoznam k finančnej kontrole VO</w:t>
            </w:r>
            <w:r w:rsidRPr="007001F1">
              <w:rPr>
                <w:b/>
                <w:bCs/>
                <w:color w:val="FFFFFF"/>
              </w:rPr>
              <w:br/>
              <w:t xml:space="preserve">Nadlimitná zákazka </w:t>
            </w:r>
            <w:r>
              <w:rPr>
                <w:b/>
                <w:bCs/>
                <w:color w:val="FFFFFF"/>
              </w:rPr>
              <w:t>–dynamický nákupný systém</w:t>
            </w:r>
            <w:r w:rsidRPr="007001F1">
              <w:rPr>
                <w:b/>
                <w:bCs/>
                <w:color w:val="FFFFFF"/>
              </w:rPr>
              <w:t>- druhá ex</w:t>
            </w:r>
            <w:r w:rsidR="00323C2E">
              <w:rPr>
                <w:b/>
                <w:bCs/>
                <w:color w:val="FFFFFF"/>
              </w:rPr>
              <w:t xml:space="preserve"> </w:t>
            </w:r>
            <w:r w:rsidRPr="007001F1">
              <w:rPr>
                <w:b/>
                <w:bCs/>
                <w:color w:val="FFFFFF"/>
              </w:rPr>
              <w:t>ante kontrola</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programu</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lastRenderedPageBreak/>
              <w:t>Názov programu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66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 xml:space="preserve">Názov </w:t>
            </w:r>
            <w:r>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projektu a prijímateľa</w:t>
            </w:r>
          </w:p>
        </w:tc>
      </w:tr>
      <w:tr w:rsidR="00F42686" w:rsidRPr="007001F1" w:rsidTr="00184A99">
        <w:trPr>
          <w:trHeight w:val="33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Kód projektu v ITMS2014+</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projektu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zákazky</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hodnoty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Nadlimitná zákazka</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F42686" w:rsidRPr="007001F1" w:rsidRDefault="00F42686" w:rsidP="00184A99">
            <w:pPr>
              <w:rPr>
                <w:color w:val="000000"/>
              </w:rPr>
            </w:pPr>
            <w:r>
              <w:rPr>
                <w:color w:val="000000"/>
                <w:sz w:val="22"/>
                <w:szCs w:val="22"/>
              </w:rPr>
              <w:t>Dynamický nákupný systém</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tcPr>
          <w:p w:rsidR="00F42686" w:rsidRPr="007001F1" w:rsidRDefault="00F42686" w:rsidP="00184A99">
            <w:pPr>
              <w:rPr>
                <w:color w:val="000000"/>
              </w:rPr>
            </w:pPr>
            <w:r w:rsidRPr="007001F1">
              <w:rPr>
                <w:color w:val="000000"/>
                <w:sz w:val="22"/>
                <w:szCs w:val="22"/>
              </w:rPr>
              <w:t>Identifikátor zákazky v ITMS2014+</w:t>
            </w:r>
          </w:p>
        </w:tc>
        <w:tc>
          <w:tcPr>
            <w:tcW w:w="5528" w:type="dxa"/>
            <w:gridSpan w:val="5"/>
            <w:shd w:val="clear" w:color="auto" w:fill="auto"/>
            <w:vAlign w:val="center"/>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Typ kontroly</w:t>
            </w:r>
          </w:p>
        </w:tc>
        <w:tc>
          <w:tcPr>
            <w:tcW w:w="5528" w:type="dxa"/>
            <w:gridSpan w:val="5"/>
            <w:shd w:val="clear" w:color="auto" w:fill="auto"/>
            <w:vAlign w:val="center"/>
            <w:hideMark/>
          </w:tcPr>
          <w:p w:rsidR="00F42686" w:rsidRPr="007001F1" w:rsidRDefault="00F42686" w:rsidP="00692882">
            <w:pPr>
              <w:rPr>
                <w:color w:val="000000"/>
              </w:rPr>
            </w:pPr>
            <w:r w:rsidRPr="007001F1">
              <w:rPr>
                <w:color w:val="000000"/>
                <w:sz w:val="22"/>
                <w:szCs w:val="22"/>
              </w:rPr>
              <w:t>druhá ex</w:t>
            </w:r>
            <w:r w:rsidR="00323C2E">
              <w:rPr>
                <w:color w:val="000000"/>
                <w:sz w:val="22"/>
                <w:szCs w:val="22"/>
              </w:rPr>
              <w:t xml:space="preserve"> </w:t>
            </w:r>
            <w:r w:rsidRPr="007001F1">
              <w:rPr>
                <w:color w:val="000000"/>
                <w:sz w:val="22"/>
                <w:szCs w:val="22"/>
              </w:rPr>
              <w:t>ante kontrola</w:t>
            </w:r>
            <w:r>
              <w:rPr>
                <w:color w:val="000000"/>
                <w:sz w:val="22"/>
                <w:szCs w:val="22"/>
              </w:rPr>
              <w:t xml:space="preserve"> zákazky zadávanej s</w:t>
            </w:r>
            <w:r w:rsidR="00323C2E">
              <w:rPr>
                <w:color w:val="000000"/>
                <w:sz w:val="22"/>
                <w:szCs w:val="22"/>
              </w:rPr>
              <w:t> </w:t>
            </w:r>
            <w:r>
              <w:rPr>
                <w:color w:val="000000"/>
                <w:sz w:val="22"/>
                <w:szCs w:val="22"/>
              </w:rPr>
              <w:t xml:space="preserve">použitím </w:t>
            </w:r>
            <w:r w:rsidRPr="00490B30">
              <w:rPr>
                <w:color w:val="000000"/>
                <w:sz w:val="22"/>
                <w:szCs w:val="22"/>
              </w:rPr>
              <w:t>dynamického nákupného systému</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 xml:space="preserve">Číslo oznámenia </w:t>
            </w:r>
            <w:r>
              <w:rPr>
                <w:color w:val="000000"/>
                <w:sz w:val="22"/>
                <w:szCs w:val="22"/>
              </w:rPr>
              <w:t>dynamického nákupného systému</w:t>
            </w:r>
            <w:r w:rsidRPr="007001F1">
              <w:rPr>
                <w:color w:val="000000"/>
                <w:sz w:val="22"/>
                <w:szCs w:val="22"/>
              </w:rPr>
              <w:t xml:space="preserve"> vo vestníku VO</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Číslo oznámenia</w:t>
            </w:r>
            <w:r>
              <w:rPr>
                <w:color w:val="000000"/>
                <w:sz w:val="22"/>
                <w:szCs w:val="22"/>
              </w:rPr>
              <w:t xml:space="preserve"> dynamického nákupného systému</w:t>
            </w:r>
            <w:r w:rsidRPr="007001F1">
              <w:rPr>
                <w:color w:val="000000"/>
                <w:sz w:val="22"/>
                <w:szCs w:val="22"/>
              </w:rPr>
              <w:t xml:space="preserve"> v</w:t>
            </w:r>
            <w:r w:rsidR="00323C2E">
              <w:rPr>
                <w:color w:val="000000"/>
                <w:sz w:val="22"/>
                <w:szCs w:val="22"/>
              </w:rPr>
              <w:t> </w:t>
            </w:r>
            <w:r w:rsidRPr="007001F1">
              <w:rPr>
                <w:color w:val="000000"/>
                <w:sz w:val="22"/>
                <w:szCs w:val="22"/>
              </w:rPr>
              <w:t>európskom vestníku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tcPr>
          <w:p w:rsidR="00F42686" w:rsidRPr="007001F1" w:rsidRDefault="00F42686" w:rsidP="00184A99">
            <w:pPr>
              <w:rPr>
                <w:color w:val="000000"/>
              </w:rPr>
            </w:pPr>
            <w:r w:rsidRPr="007001F1">
              <w:rPr>
                <w:color w:val="000000"/>
                <w:sz w:val="22"/>
                <w:szCs w:val="22"/>
              </w:rPr>
              <w:t>Elektronická aukcia áno/nie</w:t>
            </w:r>
          </w:p>
        </w:tc>
        <w:tc>
          <w:tcPr>
            <w:tcW w:w="5528" w:type="dxa"/>
            <w:gridSpan w:val="5"/>
            <w:shd w:val="clear" w:color="auto" w:fill="auto"/>
            <w:vAlign w:val="center"/>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dodávateľa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IČO dodávateľa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 xml:space="preserve">Predpokladaná hodnota </w:t>
            </w:r>
            <w:r>
              <w:rPr>
                <w:color w:val="000000"/>
                <w:sz w:val="22"/>
                <w:szCs w:val="22"/>
              </w:rPr>
              <w:t>dynamického nákupného systému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Hodnota zákazky bez DPH</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Hodnota zákazky s</w:t>
            </w:r>
            <w:r w:rsidR="00323C2E">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15"/>
        </w:trPr>
        <w:tc>
          <w:tcPr>
            <w:tcW w:w="582"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áno</w:t>
            </w:r>
          </w:p>
        </w:tc>
        <w:tc>
          <w:tcPr>
            <w:tcW w:w="567"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nie</w:t>
            </w:r>
          </w:p>
        </w:tc>
        <w:tc>
          <w:tcPr>
            <w:tcW w:w="776"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Poznámka</w:t>
            </w:r>
          </w:p>
        </w:tc>
      </w:tr>
      <w:tr w:rsidR="00F42686" w:rsidRPr="007001F1" w:rsidTr="00184A99">
        <w:trPr>
          <w:trHeight w:val="344"/>
        </w:trPr>
        <w:tc>
          <w:tcPr>
            <w:tcW w:w="582" w:type="dxa"/>
            <w:shd w:val="clear" w:color="auto" w:fill="auto"/>
            <w:noWrap/>
            <w:vAlign w:val="center"/>
            <w:hideMark/>
          </w:tcPr>
          <w:p w:rsidR="00F42686" w:rsidRPr="007001F1" w:rsidRDefault="00F42686" w:rsidP="00184A99">
            <w:pPr>
              <w:jc w:val="center"/>
              <w:rPr>
                <w:color w:val="000000"/>
              </w:rPr>
            </w:pPr>
            <w:r w:rsidRPr="007001F1">
              <w:rPr>
                <w:color w:val="000000"/>
                <w:sz w:val="22"/>
                <w:szCs w:val="22"/>
              </w:rPr>
              <w:t>1</w:t>
            </w:r>
          </w:p>
        </w:tc>
        <w:tc>
          <w:tcPr>
            <w:tcW w:w="4820" w:type="dxa"/>
            <w:gridSpan w:val="2"/>
            <w:shd w:val="clear" w:color="auto" w:fill="auto"/>
            <w:vAlign w:val="center"/>
            <w:hideMark/>
          </w:tcPr>
          <w:p w:rsidR="00F42686" w:rsidRPr="007001F1" w:rsidRDefault="00F42686" w:rsidP="00184A99">
            <w:pPr>
              <w:jc w:val="both"/>
              <w:rPr>
                <w:color w:val="000000"/>
              </w:rPr>
            </w:pPr>
            <w:r>
              <w:rPr>
                <w:color w:val="000000"/>
                <w:sz w:val="22"/>
                <w:szCs w:val="22"/>
              </w:rPr>
              <w:t>Bol dynamický nákupný systém</w:t>
            </w:r>
            <w:r w:rsidR="0014097F">
              <w:rPr>
                <w:color w:val="000000"/>
                <w:sz w:val="22"/>
                <w:szCs w:val="22"/>
              </w:rPr>
              <w:t xml:space="preserve"> </w:t>
            </w:r>
            <w:r>
              <w:rPr>
                <w:color w:val="000000"/>
                <w:sz w:val="22"/>
                <w:szCs w:val="22"/>
              </w:rPr>
              <w:t xml:space="preserve">zriadený </w:t>
            </w:r>
            <w:r w:rsidRPr="007001F1">
              <w:rPr>
                <w:color w:val="000000"/>
                <w:sz w:val="22"/>
                <w:szCs w:val="22"/>
              </w:rPr>
              <w:t>v</w:t>
            </w:r>
            <w:r w:rsidR="00323C2E">
              <w:rPr>
                <w:color w:val="000000"/>
                <w:sz w:val="22"/>
                <w:szCs w:val="22"/>
              </w:rPr>
              <w:t> </w:t>
            </w:r>
            <w:r w:rsidRPr="007001F1">
              <w:rPr>
                <w:color w:val="000000"/>
                <w:sz w:val="22"/>
                <w:szCs w:val="22"/>
              </w:rPr>
              <w:t>súlade s</w:t>
            </w:r>
            <w:r w:rsidR="00323C2E">
              <w:rPr>
                <w:color w:val="000000"/>
                <w:sz w:val="22"/>
                <w:szCs w:val="22"/>
              </w:rPr>
              <w:t> </w:t>
            </w:r>
            <w:r w:rsidRPr="007001F1">
              <w:rPr>
                <w:color w:val="000000"/>
                <w:sz w:val="22"/>
                <w:szCs w:val="22"/>
              </w:rPr>
              <w:t>príslušnými ustanoveniami ZVO?</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323C2E" w:rsidRPr="007001F1" w:rsidTr="00184A99">
        <w:trPr>
          <w:trHeight w:val="344"/>
        </w:trPr>
        <w:tc>
          <w:tcPr>
            <w:tcW w:w="582" w:type="dxa"/>
            <w:shd w:val="clear" w:color="auto" w:fill="auto"/>
            <w:noWrap/>
            <w:vAlign w:val="center"/>
          </w:tcPr>
          <w:p w:rsidR="00323C2E" w:rsidRPr="007001F1" w:rsidRDefault="00323C2E" w:rsidP="00184A99">
            <w:pPr>
              <w:jc w:val="center"/>
              <w:rPr>
                <w:color w:val="000000"/>
                <w:sz w:val="22"/>
                <w:szCs w:val="22"/>
              </w:rPr>
            </w:pPr>
            <w:r>
              <w:rPr>
                <w:color w:val="000000"/>
                <w:sz w:val="22"/>
                <w:szCs w:val="22"/>
              </w:rPr>
              <w:t>2</w:t>
            </w:r>
          </w:p>
        </w:tc>
        <w:tc>
          <w:tcPr>
            <w:tcW w:w="4820" w:type="dxa"/>
            <w:gridSpan w:val="2"/>
            <w:shd w:val="clear" w:color="auto" w:fill="auto"/>
            <w:vAlign w:val="center"/>
          </w:tcPr>
          <w:p w:rsidR="00323C2E" w:rsidRDefault="00323C2E" w:rsidP="00184A99">
            <w:pPr>
              <w:jc w:val="both"/>
              <w:rPr>
                <w:color w:val="000000"/>
                <w:sz w:val="22"/>
                <w:szCs w:val="22"/>
              </w:rPr>
            </w:pPr>
            <w:r>
              <w:rPr>
                <w:color w:val="000000"/>
                <w:sz w:val="22"/>
                <w:szCs w:val="22"/>
              </w:rPr>
              <w:t>Bol na</w:t>
            </w:r>
            <w:r>
              <w:t>j</w:t>
            </w:r>
            <w:r w:rsidRPr="00966B09">
              <w:rPr>
                <w:color w:val="000000"/>
                <w:sz w:val="22"/>
                <w:szCs w:val="22"/>
              </w:rPr>
              <w:t>neskôr v deň zverejnenia oznámenia sprístupn</w:t>
            </w:r>
            <w:r>
              <w:rPr>
                <w:color w:val="000000"/>
                <w:sz w:val="22"/>
                <w:szCs w:val="22"/>
              </w:rPr>
              <w:t>ený</w:t>
            </w:r>
            <w:r w:rsidRPr="00966B09">
              <w:rPr>
                <w:color w:val="000000"/>
                <w:sz w:val="22"/>
                <w:szCs w:val="22"/>
              </w:rPr>
              <w:t xml:space="preserve"> záujemco</w:t>
            </w:r>
            <w:r>
              <w:rPr>
                <w:color w:val="000000"/>
                <w:sz w:val="22"/>
                <w:szCs w:val="22"/>
              </w:rPr>
              <w:t>m</w:t>
            </w:r>
            <w:r w:rsidRPr="00966B09">
              <w:rPr>
                <w:color w:val="000000"/>
                <w:sz w:val="22"/>
                <w:szCs w:val="22"/>
              </w:rPr>
              <w:t xml:space="preserve"> informačný systém, v ktorom bude dynamický nákupný systém zriadený</w:t>
            </w:r>
            <w:r>
              <w:rPr>
                <w:color w:val="000000"/>
                <w:sz w:val="22"/>
                <w:szCs w:val="22"/>
              </w:rPr>
              <w:t>?</w:t>
            </w:r>
            <w:r w:rsidRPr="00966B09">
              <w:rPr>
                <w:color w:val="000000"/>
                <w:sz w:val="22"/>
                <w:szCs w:val="22"/>
              </w:rPr>
              <w:t xml:space="preserve"> </w:t>
            </w:r>
            <w:r>
              <w:rPr>
                <w:color w:val="000000"/>
                <w:sz w:val="22"/>
                <w:szCs w:val="22"/>
              </w:rPr>
              <w:t>U</w:t>
            </w:r>
            <w:r w:rsidRPr="00966B09">
              <w:rPr>
                <w:color w:val="000000"/>
                <w:sz w:val="22"/>
                <w:szCs w:val="22"/>
              </w:rPr>
              <w:t>možní</w:t>
            </w:r>
            <w:r>
              <w:rPr>
                <w:color w:val="000000"/>
                <w:sz w:val="22"/>
                <w:szCs w:val="22"/>
              </w:rPr>
              <w:t xml:space="preserve"> tento</w:t>
            </w:r>
            <w:r w:rsidRPr="00966B09">
              <w:rPr>
                <w:color w:val="000000"/>
                <w:sz w:val="22"/>
                <w:szCs w:val="22"/>
              </w:rPr>
              <w:t xml:space="preserve"> informačný systém bezodplatný, neobmedzený, úplný a priamy prístup k dokumentom a podmienkam podľa </w:t>
            </w:r>
            <w:r>
              <w:rPr>
                <w:color w:val="000000"/>
                <w:sz w:val="22"/>
                <w:szCs w:val="22"/>
              </w:rPr>
              <w:t xml:space="preserve">§ 59 </w:t>
            </w:r>
            <w:r w:rsidRPr="00966B09">
              <w:rPr>
                <w:color w:val="000000"/>
                <w:sz w:val="22"/>
                <w:szCs w:val="22"/>
              </w:rPr>
              <w:t>ods</w:t>
            </w:r>
            <w:r>
              <w:rPr>
                <w:color w:val="000000"/>
                <w:sz w:val="22"/>
                <w:szCs w:val="22"/>
              </w:rPr>
              <w:t>.</w:t>
            </w:r>
            <w:r w:rsidRPr="00966B09">
              <w:rPr>
                <w:color w:val="000000"/>
                <w:sz w:val="22"/>
                <w:szCs w:val="22"/>
              </w:rPr>
              <w:t xml:space="preserve"> 2 písm. b)</w:t>
            </w:r>
            <w:r>
              <w:rPr>
                <w:color w:val="000000"/>
                <w:sz w:val="22"/>
                <w:szCs w:val="22"/>
              </w:rPr>
              <w:t xml:space="preserve"> ZVO</w:t>
            </w:r>
            <w:r w:rsidRPr="00966B09">
              <w:rPr>
                <w:color w:val="000000"/>
                <w:sz w:val="22"/>
                <w:szCs w:val="22"/>
              </w:rPr>
              <w:t xml:space="preserve"> a um</w:t>
            </w:r>
            <w:r>
              <w:rPr>
                <w:color w:val="000000"/>
                <w:sz w:val="22"/>
                <w:szCs w:val="22"/>
              </w:rPr>
              <w:t>ožní podávanie žiadosti o účasť?</w:t>
            </w:r>
          </w:p>
        </w:tc>
        <w:tc>
          <w:tcPr>
            <w:tcW w:w="567" w:type="dxa"/>
            <w:shd w:val="clear" w:color="auto" w:fill="auto"/>
            <w:vAlign w:val="center"/>
          </w:tcPr>
          <w:p w:rsidR="00323C2E" w:rsidRPr="007001F1" w:rsidRDefault="00323C2E" w:rsidP="00184A99">
            <w:pPr>
              <w:jc w:val="center"/>
              <w:rPr>
                <w:color w:val="000000"/>
                <w:sz w:val="22"/>
                <w:szCs w:val="22"/>
              </w:rPr>
            </w:pPr>
          </w:p>
        </w:tc>
        <w:tc>
          <w:tcPr>
            <w:tcW w:w="567" w:type="dxa"/>
            <w:shd w:val="clear" w:color="auto" w:fill="auto"/>
            <w:vAlign w:val="center"/>
          </w:tcPr>
          <w:p w:rsidR="00323C2E" w:rsidRPr="007001F1" w:rsidRDefault="00323C2E" w:rsidP="00184A99">
            <w:pPr>
              <w:jc w:val="center"/>
              <w:rPr>
                <w:color w:val="000000"/>
                <w:sz w:val="22"/>
                <w:szCs w:val="22"/>
              </w:rPr>
            </w:pPr>
          </w:p>
        </w:tc>
        <w:tc>
          <w:tcPr>
            <w:tcW w:w="776" w:type="dxa"/>
            <w:shd w:val="clear" w:color="auto" w:fill="auto"/>
            <w:vAlign w:val="center"/>
          </w:tcPr>
          <w:p w:rsidR="00323C2E" w:rsidRPr="007001F1" w:rsidRDefault="00323C2E" w:rsidP="00184A99">
            <w:pPr>
              <w:jc w:val="center"/>
              <w:rPr>
                <w:color w:val="000000"/>
                <w:sz w:val="22"/>
                <w:szCs w:val="22"/>
              </w:rPr>
            </w:pPr>
          </w:p>
        </w:tc>
        <w:tc>
          <w:tcPr>
            <w:tcW w:w="1775" w:type="dxa"/>
            <w:shd w:val="clear" w:color="auto" w:fill="auto"/>
            <w:vAlign w:val="center"/>
          </w:tcPr>
          <w:p w:rsidR="00323C2E" w:rsidRPr="007001F1" w:rsidRDefault="00323C2E" w:rsidP="00184A99">
            <w:pPr>
              <w:jc w:val="center"/>
              <w:rPr>
                <w:color w:val="000000"/>
                <w:sz w:val="22"/>
                <w:szCs w:val="22"/>
              </w:rPr>
            </w:pPr>
          </w:p>
        </w:tc>
      </w:tr>
      <w:tr w:rsidR="00F42686" w:rsidRPr="007001F1" w:rsidTr="00184A99">
        <w:trPr>
          <w:trHeight w:val="344"/>
        </w:trPr>
        <w:tc>
          <w:tcPr>
            <w:tcW w:w="582" w:type="dxa"/>
            <w:shd w:val="clear" w:color="auto" w:fill="auto"/>
            <w:noWrap/>
            <w:vAlign w:val="center"/>
          </w:tcPr>
          <w:p w:rsidR="00F42686" w:rsidRPr="007001F1" w:rsidRDefault="00323C2E" w:rsidP="00184A99">
            <w:pPr>
              <w:jc w:val="center"/>
              <w:rPr>
                <w:color w:val="000000"/>
              </w:rPr>
            </w:pPr>
            <w:r>
              <w:rPr>
                <w:color w:val="000000"/>
                <w:sz w:val="22"/>
                <w:szCs w:val="22"/>
              </w:rPr>
              <w:t>3</w:t>
            </w:r>
          </w:p>
        </w:tc>
        <w:tc>
          <w:tcPr>
            <w:tcW w:w="4820" w:type="dxa"/>
            <w:gridSpan w:val="2"/>
            <w:shd w:val="clear" w:color="auto" w:fill="auto"/>
            <w:vAlign w:val="center"/>
          </w:tcPr>
          <w:p w:rsidR="00F42686" w:rsidRDefault="00F42686" w:rsidP="00184A99">
            <w:pPr>
              <w:jc w:val="both"/>
              <w:rPr>
                <w:color w:val="000000"/>
              </w:rPr>
            </w:pPr>
            <w:r>
              <w:rPr>
                <w:color w:val="000000"/>
                <w:sz w:val="22"/>
                <w:szCs w:val="22"/>
              </w:rPr>
              <w:t xml:space="preserve">Bola </w:t>
            </w:r>
            <w:r w:rsidR="00323C2E">
              <w:rPr>
                <w:color w:val="000000"/>
                <w:sz w:val="22"/>
                <w:szCs w:val="22"/>
              </w:rPr>
              <w:t>bezodkladne po zriadení dynamického nákupného systému vypracovaná</w:t>
            </w:r>
            <w:r>
              <w:rPr>
                <w:color w:val="000000"/>
                <w:sz w:val="22"/>
                <w:szCs w:val="22"/>
              </w:rPr>
              <w:t xml:space="preserve"> správa o zriadení dynamického nákupného systému a uverejnená </w:t>
            </w:r>
            <w:r w:rsidR="00323C2E">
              <w:rPr>
                <w:color w:val="000000"/>
                <w:sz w:val="22"/>
                <w:szCs w:val="22"/>
              </w:rPr>
              <w:t xml:space="preserve">profile </w:t>
            </w:r>
            <w:r>
              <w:rPr>
                <w:color w:val="000000"/>
                <w:sz w:val="22"/>
                <w:szCs w:val="22"/>
              </w:rPr>
              <w:t>v súlade s § 6</w:t>
            </w:r>
            <w:r w:rsidR="00323C2E">
              <w:rPr>
                <w:color w:val="000000"/>
                <w:sz w:val="22"/>
                <w:szCs w:val="22"/>
              </w:rPr>
              <w:t>0</w:t>
            </w:r>
            <w:r>
              <w:rPr>
                <w:color w:val="000000"/>
                <w:sz w:val="22"/>
                <w:szCs w:val="22"/>
              </w:rPr>
              <w:t xml:space="preserve"> ods. 1</w:t>
            </w:r>
            <w:r w:rsidR="00323C2E">
              <w:rPr>
                <w:color w:val="000000"/>
                <w:sz w:val="22"/>
                <w:szCs w:val="22"/>
              </w:rPr>
              <w:t>0</w:t>
            </w:r>
            <w:r>
              <w:rPr>
                <w:color w:val="000000"/>
                <w:sz w:val="22"/>
                <w:szCs w:val="22"/>
              </w:rPr>
              <w:t xml:space="preserve"> ZVO? </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323C2E" w:rsidP="00184A99">
            <w:pPr>
              <w:jc w:val="center"/>
              <w:rPr>
                <w:color w:val="000000"/>
              </w:rPr>
            </w:pPr>
            <w:r>
              <w:rPr>
                <w:color w:val="000000"/>
                <w:sz w:val="22"/>
                <w:szCs w:val="22"/>
              </w:rPr>
              <w:t>4</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 xml:space="preserve">Boli pri zadávaní zákazky dodržané princípy v zmysle § 10 ods. 2 ZVO? </w:t>
            </w:r>
            <w:r>
              <w:rPr>
                <w:color w:val="000000"/>
                <w:sz w:val="22"/>
                <w:szCs w:val="22"/>
              </w:rPr>
              <w:t xml:space="preserve">Dodržal verejný </w:t>
            </w:r>
            <w:r>
              <w:rPr>
                <w:color w:val="000000"/>
                <w:sz w:val="22"/>
                <w:szCs w:val="22"/>
              </w:rPr>
              <w:lastRenderedPageBreak/>
              <w:t>obstarávateľ pri zadávaní zákazky princíp hospodárnosti?</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lastRenderedPageBreak/>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20"/>
        </w:trPr>
        <w:tc>
          <w:tcPr>
            <w:tcW w:w="582" w:type="dxa"/>
            <w:vMerge w:val="restart"/>
            <w:shd w:val="clear" w:color="auto" w:fill="auto"/>
            <w:noWrap/>
            <w:vAlign w:val="center"/>
          </w:tcPr>
          <w:p w:rsidR="00F42686" w:rsidRPr="007001F1" w:rsidRDefault="00323C2E" w:rsidP="00184A99">
            <w:pPr>
              <w:jc w:val="center"/>
              <w:rPr>
                <w:color w:val="000000"/>
              </w:rPr>
            </w:pPr>
            <w:r>
              <w:rPr>
                <w:color w:val="000000"/>
                <w:sz w:val="22"/>
                <w:szCs w:val="22"/>
              </w:rPr>
              <w:t>5</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a) Posudzoval verejný obstarávateľ splnenie podmienok účasti v súlade s oznámením  o vyhlásení </w:t>
            </w:r>
            <w:r>
              <w:rPr>
                <w:color w:val="000000"/>
                <w:sz w:val="22"/>
                <w:szCs w:val="22"/>
              </w:rPr>
              <w:t xml:space="preserve">verejného obstarávania a </w:t>
            </w:r>
            <w:r w:rsidRPr="007001F1">
              <w:rPr>
                <w:color w:val="000000"/>
                <w:sz w:val="22"/>
                <w:szCs w:val="22"/>
              </w:rPr>
              <w:t>súťažnými podkladmi?</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 xml:space="preserve">b) Ak sú podmienky účasti uvedené aj v súťažných podkladoch, sú v súlade s oznámením o vyhlásení </w:t>
            </w:r>
            <w:r>
              <w:rPr>
                <w:color w:val="000000"/>
                <w:sz w:val="22"/>
                <w:szCs w:val="22"/>
              </w:rPr>
              <w:t>verejného obstarávania</w:t>
            </w:r>
            <w:r w:rsidRPr="007001F1">
              <w:rPr>
                <w:color w:val="000000"/>
                <w:sz w:val="22"/>
                <w:szCs w:val="22"/>
              </w:rPr>
              <w:t>?</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vMerge/>
            <w:shd w:val="clear" w:color="auto" w:fill="auto"/>
            <w:noWrap/>
            <w:vAlign w:val="center"/>
          </w:tcPr>
          <w:p w:rsidR="00F42686" w:rsidRDefault="00F42686" w:rsidP="00184A99">
            <w:pPr>
              <w:jc w:val="center"/>
              <w:rPr>
                <w:color w:val="000000"/>
              </w:rPr>
            </w:pPr>
          </w:p>
        </w:tc>
        <w:tc>
          <w:tcPr>
            <w:tcW w:w="4820" w:type="dxa"/>
            <w:gridSpan w:val="2"/>
            <w:shd w:val="clear" w:color="auto" w:fill="auto"/>
            <w:vAlign w:val="center"/>
          </w:tcPr>
          <w:p w:rsidR="00F42686" w:rsidRDefault="00323C2E" w:rsidP="00184A99">
            <w:pPr>
              <w:jc w:val="both"/>
              <w:rPr>
                <w:color w:val="000000"/>
              </w:rPr>
            </w:pPr>
            <w:r>
              <w:rPr>
                <w:color w:val="000000"/>
                <w:sz w:val="22"/>
                <w:szCs w:val="22"/>
              </w:rPr>
              <w:t>c</w:t>
            </w:r>
            <w:r w:rsidR="00F42686">
              <w:rPr>
                <w:color w:val="000000"/>
                <w:sz w:val="22"/>
                <w:szCs w:val="22"/>
              </w:rPr>
              <w:t xml:space="preserve">) </w:t>
            </w:r>
            <w:r w:rsidR="00F42686" w:rsidRPr="007001F1">
              <w:rPr>
                <w:color w:val="000000"/>
                <w:sz w:val="22"/>
                <w:szCs w:val="22"/>
              </w:rPr>
              <w:t>Požiadal verejný obstarávateľ písomne  záujemcu o vysvetlenie alebo doplnenie predložených dokladov ak z predložených dokladov nebolo možné posúdiť ich platnosť alebo splnenie podmienky účasti?</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tcPr>
          <w:p w:rsidR="00F42686" w:rsidRPr="007001F1" w:rsidRDefault="00323C2E" w:rsidP="00184A99">
            <w:pPr>
              <w:jc w:val="center"/>
              <w:rPr>
                <w:color w:val="000000"/>
              </w:rPr>
            </w:pPr>
            <w:r>
              <w:rPr>
                <w:color w:val="000000"/>
                <w:sz w:val="22"/>
                <w:szCs w:val="22"/>
              </w:rPr>
              <w:t>6</w:t>
            </w:r>
          </w:p>
        </w:tc>
        <w:tc>
          <w:tcPr>
            <w:tcW w:w="4820" w:type="dxa"/>
            <w:gridSpan w:val="2"/>
            <w:shd w:val="clear" w:color="auto" w:fill="auto"/>
            <w:vAlign w:val="center"/>
          </w:tcPr>
          <w:p w:rsidR="00F42686" w:rsidRPr="007001F1" w:rsidRDefault="00F42686">
            <w:pPr>
              <w:jc w:val="both"/>
              <w:rPr>
                <w:color w:val="000000"/>
              </w:rPr>
            </w:pPr>
            <w:r>
              <w:rPr>
                <w:color w:val="000000"/>
                <w:sz w:val="22"/>
                <w:szCs w:val="22"/>
              </w:rPr>
              <w:t>B</w:t>
            </w:r>
            <w:r w:rsidRPr="008E40E2">
              <w:rPr>
                <w:color w:val="000000"/>
                <w:sz w:val="22"/>
                <w:szCs w:val="22"/>
              </w:rPr>
              <w:t xml:space="preserve">oli </w:t>
            </w:r>
            <w:r>
              <w:rPr>
                <w:color w:val="000000"/>
                <w:sz w:val="22"/>
                <w:szCs w:val="22"/>
              </w:rPr>
              <w:t>do</w:t>
            </w:r>
            <w:r w:rsidR="00323C2E">
              <w:rPr>
                <w:color w:val="000000"/>
                <w:sz w:val="22"/>
                <w:szCs w:val="22"/>
              </w:rPr>
              <w:t xml:space="preserve"> </w:t>
            </w:r>
            <w:r>
              <w:rPr>
                <w:color w:val="000000"/>
                <w:sz w:val="22"/>
                <w:szCs w:val="22"/>
              </w:rPr>
              <w:t xml:space="preserve">dynamického nákupného systému </w:t>
            </w:r>
            <w:r w:rsidRPr="008E40E2">
              <w:rPr>
                <w:color w:val="000000"/>
                <w:sz w:val="22"/>
                <w:szCs w:val="22"/>
              </w:rPr>
              <w:t>zaradení</w:t>
            </w:r>
            <w:r>
              <w:rPr>
                <w:color w:val="000000"/>
                <w:sz w:val="22"/>
                <w:szCs w:val="22"/>
              </w:rPr>
              <w:t xml:space="preserve">/ nezaradení len tí záujemcovia, ktorí </w:t>
            </w:r>
            <w:r w:rsidR="00323C2E">
              <w:rPr>
                <w:color w:val="000000"/>
                <w:sz w:val="22"/>
                <w:szCs w:val="22"/>
              </w:rPr>
              <w:t>predložili žiadosti o účasť</w:t>
            </w:r>
            <w:r w:rsidR="001F6AC4">
              <w:rPr>
                <w:color w:val="000000"/>
                <w:sz w:val="22"/>
                <w:szCs w:val="22"/>
              </w:rPr>
              <w:t>?</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1F6AC4" w:rsidRPr="007001F1" w:rsidTr="00184A99">
        <w:trPr>
          <w:trHeight w:val="20"/>
        </w:trPr>
        <w:tc>
          <w:tcPr>
            <w:tcW w:w="582" w:type="dxa"/>
            <w:shd w:val="clear" w:color="auto" w:fill="auto"/>
            <w:noWrap/>
            <w:vAlign w:val="center"/>
          </w:tcPr>
          <w:p w:rsidR="001F6AC4" w:rsidRDefault="00323C2E" w:rsidP="00184A99">
            <w:pPr>
              <w:jc w:val="center"/>
              <w:rPr>
                <w:color w:val="000000"/>
              </w:rPr>
            </w:pPr>
            <w:r>
              <w:rPr>
                <w:color w:val="000000"/>
                <w:sz w:val="22"/>
                <w:szCs w:val="22"/>
              </w:rPr>
              <w:t>7</w:t>
            </w:r>
          </w:p>
        </w:tc>
        <w:tc>
          <w:tcPr>
            <w:tcW w:w="4820" w:type="dxa"/>
            <w:gridSpan w:val="2"/>
            <w:shd w:val="clear" w:color="auto" w:fill="auto"/>
            <w:vAlign w:val="center"/>
          </w:tcPr>
          <w:p w:rsidR="001F6AC4" w:rsidRDefault="001F6AC4" w:rsidP="00323C2E">
            <w:pPr>
              <w:jc w:val="both"/>
              <w:rPr>
                <w:color w:val="000000"/>
              </w:rPr>
            </w:pPr>
            <w:r>
              <w:rPr>
                <w:color w:val="000000"/>
                <w:sz w:val="22"/>
                <w:szCs w:val="22"/>
              </w:rPr>
              <w:t>Boli žiadosti o </w:t>
            </w:r>
            <w:r w:rsidR="00323C2E">
              <w:rPr>
                <w:color w:val="000000"/>
                <w:sz w:val="22"/>
                <w:szCs w:val="22"/>
              </w:rPr>
              <w:t>účasť predložené po lehote na predloženie žiadosti o účasť</w:t>
            </w:r>
            <w:r>
              <w:rPr>
                <w:color w:val="000000"/>
                <w:sz w:val="22"/>
                <w:szCs w:val="22"/>
              </w:rPr>
              <w:t xml:space="preserve"> vyhodnotené v lehote podľa § </w:t>
            </w:r>
            <w:r w:rsidR="00323C2E">
              <w:rPr>
                <w:color w:val="000000"/>
                <w:sz w:val="22"/>
                <w:szCs w:val="22"/>
              </w:rPr>
              <w:t>60</w:t>
            </w:r>
            <w:r>
              <w:rPr>
                <w:color w:val="000000"/>
                <w:sz w:val="22"/>
                <w:szCs w:val="22"/>
              </w:rPr>
              <w:t xml:space="preserve"> ods. </w:t>
            </w:r>
            <w:r w:rsidR="00323C2E">
              <w:rPr>
                <w:color w:val="000000"/>
                <w:sz w:val="22"/>
                <w:szCs w:val="22"/>
              </w:rPr>
              <w:t>13</w:t>
            </w:r>
            <w:r>
              <w:rPr>
                <w:color w:val="000000"/>
                <w:sz w:val="22"/>
                <w:szCs w:val="22"/>
              </w:rPr>
              <w:t xml:space="preserve"> ZVO?</w:t>
            </w:r>
          </w:p>
        </w:tc>
        <w:tc>
          <w:tcPr>
            <w:tcW w:w="567" w:type="dxa"/>
            <w:shd w:val="clear" w:color="auto" w:fill="auto"/>
            <w:vAlign w:val="center"/>
          </w:tcPr>
          <w:p w:rsidR="001F6AC4" w:rsidRPr="007001F1" w:rsidRDefault="001F6AC4" w:rsidP="00184A99">
            <w:pPr>
              <w:jc w:val="center"/>
              <w:rPr>
                <w:color w:val="000000"/>
              </w:rPr>
            </w:pPr>
          </w:p>
        </w:tc>
        <w:tc>
          <w:tcPr>
            <w:tcW w:w="567" w:type="dxa"/>
            <w:shd w:val="clear" w:color="auto" w:fill="auto"/>
            <w:vAlign w:val="center"/>
          </w:tcPr>
          <w:p w:rsidR="001F6AC4" w:rsidRPr="007001F1" w:rsidRDefault="001F6AC4" w:rsidP="00184A99">
            <w:pPr>
              <w:jc w:val="center"/>
              <w:rPr>
                <w:color w:val="000000"/>
              </w:rPr>
            </w:pPr>
          </w:p>
        </w:tc>
        <w:tc>
          <w:tcPr>
            <w:tcW w:w="776" w:type="dxa"/>
            <w:shd w:val="clear" w:color="auto" w:fill="auto"/>
            <w:vAlign w:val="center"/>
          </w:tcPr>
          <w:p w:rsidR="001F6AC4" w:rsidRPr="007001F1" w:rsidRDefault="001F6AC4" w:rsidP="00184A99">
            <w:pPr>
              <w:jc w:val="center"/>
              <w:rPr>
                <w:color w:val="000000"/>
              </w:rPr>
            </w:pPr>
          </w:p>
        </w:tc>
        <w:tc>
          <w:tcPr>
            <w:tcW w:w="1775" w:type="dxa"/>
            <w:shd w:val="clear" w:color="auto" w:fill="auto"/>
            <w:vAlign w:val="center"/>
          </w:tcPr>
          <w:p w:rsidR="001F6AC4" w:rsidRPr="007001F1" w:rsidRDefault="001F6AC4" w:rsidP="00184A99">
            <w:pPr>
              <w:jc w:val="center"/>
              <w:rPr>
                <w:color w:val="000000"/>
              </w:rPr>
            </w:pPr>
          </w:p>
        </w:tc>
      </w:tr>
      <w:tr w:rsidR="00A3143C" w:rsidRPr="007001F1" w:rsidTr="00184A99">
        <w:trPr>
          <w:trHeight w:val="20"/>
        </w:trPr>
        <w:tc>
          <w:tcPr>
            <w:tcW w:w="582" w:type="dxa"/>
            <w:shd w:val="clear" w:color="auto" w:fill="auto"/>
            <w:noWrap/>
            <w:vAlign w:val="center"/>
          </w:tcPr>
          <w:p w:rsidR="00A3143C" w:rsidRDefault="00A3143C" w:rsidP="00184A99">
            <w:pPr>
              <w:jc w:val="center"/>
              <w:rPr>
                <w:color w:val="000000"/>
                <w:sz w:val="22"/>
                <w:szCs w:val="22"/>
              </w:rPr>
            </w:pPr>
            <w:r>
              <w:rPr>
                <w:color w:val="000000"/>
                <w:sz w:val="22"/>
                <w:szCs w:val="22"/>
              </w:rPr>
              <w:t>8</w:t>
            </w:r>
          </w:p>
        </w:tc>
        <w:tc>
          <w:tcPr>
            <w:tcW w:w="4820" w:type="dxa"/>
            <w:gridSpan w:val="2"/>
            <w:shd w:val="clear" w:color="auto" w:fill="auto"/>
            <w:vAlign w:val="center"/>
          </w:tcPr>
          <w:p w:rsidR="00A3143C" w:rsidRDefault="00A3143C" w:rsidP="00323C2E">
            <w:pPr>
              <w:jc w:val="both"/>
              <w:rPr>
                <w:color w:val="000000"/>
                <w:sz w:val="22"/>
                <w:szCs w:val="22"/>
              </w:rPr>
            </w:pPr>
            <w:r>
              <w:rPr>
                <w:color w:val="000000"/>
                <w:sz w:val="22"/>
                <w:szCs w:val="22"/>
              </w:rPr>
              <w:t>Bola vyhotovená zápisnica z vyhodnotenia splnenia podmienok účasti záujemcov, ktorí predložili žiadosť o účasť?</w:t>
            </w:r>
          </w:p>
        </w:tc>
        <w:tc>
          <w:tcPr>
            <w:tcW w:w="567" w:type="dxa"/>
            <w:shd w:val="clear" w:color="auto" w:fill="auto"/>
            <w:vAlign w:val="center"/>
          </w:tcPr>
          <w:p w:rsidR="00A3143C" w:rsidRPr="007001F1" w:rsidRDefault="00A3143C" w:rsidP="00184A99">
            <w:pPr>
              <w:jc w:val="center"/>
              <w:rPr>
                <w:color w:val="000000"/>
              </w:rPr>
            </w:pPr>
          </w:p>
        </w:tc>
        <w:tc>
          <w:tcPr>
            <w:tcW w:w="567" w:type="dxa"/>
            <w:shd w:val="clear" w:color="auto" w:fill="auto"/>
            <w:vAlign w:val="center"/>
          </w:tcPr>
          <w:p w:rsidR="00A3143C" w:rsidRPr="007001F1" w:rsidRDefault="00A3143C" w:rsidP="00184A99">
            <w:pPr>
              <w:jc w:val="center"/>
              <w:rPr>
                <w:color w:val="000000"/>
              </w:rPr>
            </w:pPr>
          </w:p>
        </w:tc>
        <w:tc>
          <w:tcPr>
            <w:tcW w:w="776" w:type="dxa"/>
            <w:shd w:val="clear" w:color="auto" w:fill="auto"/>
            <w:vAlign w:val="center"/>
          </w:tcPr>
          <w:p w:rsidR="00A3143C" w:rsidRPr="007001F1" w:rsidRDefault="00A3143C" w:rsidP="00184A99">
            <w:pPr>
              <w:jc w:val="center"/>
              <w:rPr>
                <w:color w:val="000000"/>
              </w:rPr>
            </w:pPr>
          </w:p>
        </w:tc>
        <w:tc>
          <w:tcPr>
            <w:tcW w:w="1775" w:type="dxa"/>
            <w:shd w:val="clear" w:color="auto" w:fill="auto"/>
            <w:vAlign w:val="center"/>
          </w:tcPr>
          <w:p w:rsidR="00A3143C" w:rsidRPr="007001F1" w:rsidRDefault="00A3143C" w:rsidP="00184A99">
            <w:pPr>
              <w:jc w:val="center"/>
              <w:rPr>
                <w:color w:val="000000"/>
              </w:rPr>
            </w:pPr>
          </w:p>
        </w:tc>
      </w:tr>
      <w:tr w:rsidR="001F6AC4" w:rsidRPr="007001F1" w:rsidTr="00184A99">
        <w:trPr>
          <w:trHeight w:val="20"/>
        </w:trPr>
        <w:tc>
          <w:tcPr>
            <w:tcW w:w="582" w:type="dxa"/>
            <w:shd w:val="clear" w:color="auto" w:fill="auto"/>
            <w:noWrap/>
            <w:vAlign w:val="center"/>
          </w:tcPr>
          <w:p w:rsidR="001F6AC4" w:rsidRDefault="00A3143C" w:rsidP="00184A99">
            <w:pPr>
              <w:jc w:val="center"/>
              <w:rPr>
                <w:color w:val="000000"/>
              </w:rPr>
            </w:pPr>
            <w:r>
              <w:rPr>
                <w:color w:val="000000"/>
                <w:sz w:val="22"/>
                <w:szCs w:val="22"/>
              </w:rPr>
              <w:t>9</w:t>
            </w:r>
          </w:p>
        </w:tc>
        <w:tc>
          <w:tcPr>
            <w:tcW w:w="4820" w:type="dxa"/>
            <w:gridSpan w:val="2"/>
            <w:shd w:val="clear" w:color="auto" w:fill="auto"/>
            <w:vAlign w:val="center"/>
          </w:tcPr>
          <w:p w:rsidR="001F6AC4" w:rsidRDefault="001F6AC4">
            <w:pPr>
              <w:jc w:val="both"/>
              <w:rPr>
                <w:color w:val="000000"/>
              </w:rPr>
            </w:pPr>
            <w:r>
              <w:rPr>
                <w:color w:val="000000"/>
                <w:sz w:val="22"/>
                <w:szCs w:val="22"/>
              </w:rPr>
              <w:t xml:space="preserve">Bol úspešný uchádzač kontrolovanej zákazky informovaný o zaradení do dynamického nákupného systému a splnil podmienky účasti stanovené v oznámení o vyhlásení verejného obstarávania a </w:t>
            </w:r>
            <w:r w:rsidRPr="007001F1">
              <w:rPr>
                <w:color w:val="000000"/>
                <w:sz w:val="22"/>
                <w:szCs w:val="22"/>
              </w:rPr>
              <w:t>súťažnými podkladmi</w:t>
            </w:r>
            <w:r>
              <w:rPr>
                <w:color w:val="000000"/>
                <w:sz w:val="22"/>
                <w:szCs w:val="22"/>
              </w:rPr>
              <w:t>?</w:t>
            </w:r>
          </w:p>
        </w:tc>
        <w:tc>
          <w:tcPr>
            <w:tcW w:w="567" w:type="dxa"/>
            <w:shd w:val="clear" w:color="auto" w:fill="auto"/>
            <w:vAlign w:val="center"/>
          </w:tcPr>
          <w:p w:rsidR="001F6AC4" w:rsidRPr="007001F1" w:rsidRDefault="001F6AC4" w:rsidP="00184A99">
            <w:pPr>
              <w:jc w:val="center"/>
              <w:rPr>
                <w:color w:val="000000"/>
              </w:rPr>
            </w:pPr>
          </w:p>
        </w:tc>
        <w:tc>
          <w:tcPr>
            <w:tcW w:w="567" w:type="dxa"/>
            <w:shd w:val="clear" w:color="auto" w:fill="auto"/>
            <w:vAlign w:val="center"/>
          </w:tcPr>
          <w:p w:rsidR="001F6AC4" w:rsidRPr="007001F1" w:rsidRDefault="001F6AC4" w:rsidP="00184A99">
            <w:pPr>
              <w:jc w:val="center"/>
              <w:rPr>
                <w:color w:val="000000"/>
              </w:rPr>
            </w:pPr>
          </w:p>
        </w:tc>
        <w:tc>
          <w:tcPr>
            <w:tcW w:w="776" w:type="dxa"/>
            <w:shd w:val="clear" w:color="auto" w:fill="auto"/>
            <w:vAlign w:val="center"/>
          </w:tcPr>
          <w:p w:rsidR="001F6AC4" w:rsidRPr="007001F1" w:rsidRDefault="001F6AC4" w:rsidP="00184A99">
            <w:pPr>
              <w:jc w:val="center"/>
              <w:rPr>
                <w:color w:val="000000"/>
              </w:rPr>
            </w:pPr>
          </w:p>
        </w:tc>
        <w:tc>
          <w:tcPr>
            <w:tcW w:w="1775" w:type="dxa"/>
            <w:shd w:val="clear" w:color="auto" w:fill="auto"/>
            <w:vAlign w:val="center"/>
          </w:tcPr>
          <w:p w:rsidR="001F6AC4" w:rsidRPr="007001F1" w:rsidRDefault="001F6AC4" w:rsidP="00184A99">
            <w:pPr>
              <w:jc w:val="center"/>
              <w:rPr>
                <w:color w:val="000000"/>
              </w:rPr>
            </w:pPr>
          </w:p>
        </w:tc>
      </w:tr>
      <w:tr w:rsidR="00F42686" w:rsidRPr="007001F1" w:rsidTr="00184A99">
        <w:trPr>
          <w:trHeight w:val="20"/>
        </w:trPr>
        <w:tc>
          <w:tcPr>
            <w:tcW w:w="582" w:type="dxa"/>
            <w:shd w:val="clear" w:color="auto" w:fill="auto"/>
            <w:noWrap/>
            <w:vAlign w:val="center"/>
          </w:tcPr>
          <w:p w:rsidR="00F42686" w:rsidRPr="007001F1" w:rsidRDefault="00A3143C" w:rsidP="00184A99">
            <w:pPr>
              <w:jc w:val="center"/>
              <w:rPr>
                <w:color w:val="000000"/>
              </w:rPr>
            </w:pPr>
            <w:r>
              <w:rPr>
                <w:color w:val="000000"/>
                <w:sz w:val="22"/>
                <w:szCs w:val="22"/>
              </w:rPr>
              <w:t>10</w:t>
            </w:r>
          </w:p>
        </w:tc>
        <w:tc>
          <w:tcPr>
            <w:tcW w:w="4820" w:type="dxa"/>
            <w:gridSpan w:val="2"/>
            <w:shd w:val="clear" w:color="auto" w:fill="auto"/>
            <w:vAlign w:val="center"/>
          </w:tcPr>
          <w:p w:rsidR="00F42686" w:rsidRPr="007001F1" w:rsidRDefault="00AA4478">
            <w:pPr>
              <w:jc w:val="both"/>
              <w:rPr>
                <w:color w:val="000000"/>
              </w:rPr>
            </w:pPr>
            <w:r>
              <w:rPr>
                <w:color w:val="000000"/>
                <w:sz w:val="22"/>
                <w:szCs w:val="22"/>
              </w:rPr>
              <w:t>Boli záujemcovia nezaradení do dynamického nákupného systému oprávnene a bola im zaslaná informácia o nezaradení do dynamického nákupného systému?</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tcPr>
          <w:p w:rsidR="00F42686" w:rsidRPr="007001F1" w:rsidRDefault="00A3143C" w:rsidP="00184A99">
            <w:pPr>
              <w:jc w:val="center"/>
              <w:rPr>
                <w:color w:val="000000"/>
              </w:rPr>
            </w:pPr>
            <w:r>
              <w:rPr>
                <w:color w:val="000000"/>
                <w:sz w:val="22"/>
                <w:szCs w:val="22"/>
              </w:rPr>
              <w:t>11</w:t>
            </w:r>
          </w:p>
        </w:tc>
        <w:tc>
          <w:tcPr>
            <w:tcW w:w="4820" w:type="dxa"/>
            <w:gridSpan w:val="2"/>
            <w:shd w:val="clear" w:color="auto" w:fill="auto"/>
            <w:vAlign w:val="center"/>
          </w:tcPr>
          <w:p w:rsidR="00F42686" w:rsidRPr="007001F1" w:rsidRDefault="001F6AC4" w:rsidP="00E00B50">
            <w:pPr>
              <w:jc w:val="both"/>
              <w:rPr>
                <w:color w:val="000000"/>
              </w:rPr>
            </w:pPr>
            <w:r>
              <w:rPr>
                <w:color w:val="000000"/>
                <w:sz w:val="22"/>
                <w:szCs w:val="22"/>
              </w:rPr>
              <w:t xml:space="preserve">Obsahovala informácia o nezaradení záujemcu do dynamického nákupného systému </w:t>
            </w:r>
            <w:r w:rsidR="00A3143C">
              <w:rPr>
                <w:color w:val="000000"/>
                <w:sz w:val="22"/>
                <w:szCs w:val="22"/>
              </w:rPr>
              <w:t>id</w:t>
            </w:r>
            <w:r w:rsidR="00A3143C" w:rsidRPr="00111EB7">
              <w:rPr>
                <w:color w:val="000000"/>
                <w:sz w:val="22"/>
                <w:szCs w:val="22"/>
              </w:rPr>
              <w:t>entifikáciu dynamického nákupného systému, dôvody nezaradenia záujemcu, možnosť opakovane podať žiadosť o účasť a lehotu, v ktorej môže byť doručená námietka</w:t>
            </w:r>
            <w:r>
              <w:rPr>
                <w:color w:val="000000"/>
                <w:sz w:val="22"/>
                <w:szCs w:val="22"/>
              </w:rPr>
              <w:t>?</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tcPr>
          <w:p w:rsidR="00F42686" w:rsidRDefault="00AA4478" w:rsidP="00184A99">
            <w:pPr>
              <w:jc w:val="center"/>
              <w:rPr>
                <w:color w:val="000000"/>
              </w:rPr>
            </w:pPr>
            <w:r>
              <w:rPr>
                <w:color w:val="000000"/>
                <w:sz w:val="22"/>
                <w:szCs w:val="22"/>
              </w:rPr>
              <w:t>1</w:t>
            </w:r>
            <w:r w:rsidR="00A3143C">
              <w:rPr>
                <w:color w:val="000000"/>
                <w:sz w:val="22"/>
                <w:szCs w:val="22"/>
              </w:rPr>
              <w:t>2</w:t>
            </w: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Bol zamestnanec vykonávajúci kontrolu oboznámený s rizikovými indikátormi</w:t>
            </w:r>
            <w:r w:rsidR="0038799E">
              <w:rPr>
                <w:color w:val="000000"/>
                <w:sz w:val="22"/>
                <w:szCs w:val="22"/>
              </w:rPr>
              <w:t xml:space="preserve"> </w:t>
            </w:r>
            <w:r w:rsidRPr="007001F1">
              <w:rPr>
                <w:color w:val="000000"/>
                <w:sz w:val="22"/>
                <w:szCs w:val="22"/>
              </w:rPr>
              <w:t>podľa Systému riadenia EŠIF, v časti kontrola verejného obstarávania - spolupráca s PMÚ a spolupráca s OČTK?</w:t>
            </w:r>
            <w:r w:rsidR="0038799E">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vMerge w:val="restart"/>
            <w:shd w:val="clear" w:color="auto" w:fill="auto"/>
            <w:noWrap/>
            <w:vAlign w:val="center"/>
          </w:tcPr>
          <w:p w:rsidR="00F42686" w:rsidRDefault="00AA4478" w:rsidP="00184A99">
            <w:pPr>
              <w:jc w:val="center"/>
              <w:rPr>
                <w:color w:val="000000"/>
              </w:rPr>
            </w:pPr>
            <w:r>
              <w:rPr>
                <w:color w:val="000000"/>
                <w:sz w:val="22"/>
                <w:szCs w:val="22"/>
              </w:rPr>
              <w:t>1</w:t>
            </w:r>
            <w:r w:rsidR="00A3143C">
              <w:rPr>
                <w:color w:val="000000"/>
                <w:sz w:val="22"/>
                <w:szCs w:val="22"/>
              </w:rPr>
              <w:t>3</w:t>
            </w:r>
          </w:p>
        </w:tc>
        <w:tc>
          <w:tcPr>
            <w:tcW w:w="4820" w:type="dxa"/>
            <w:gridSpan w:val="2"/>
            <w:shd w:val="clear" w:color="auto" w:fill="auto"/>
            <w:vAlign w:val="center"/>
          </w:tcPr>
          <w:p w:rsidR="00F42686" w:rsidRPr="007001F1" w:rsidRDefault="00F42686" w:rsidP="00F42686">
            <w:pPr>
              <w:jc w:val="both"/>
              <w:rPr>
                <w:color w:val="000000"/>
              </w:rPr>
            </w:pPr>
            <w:r w:rsidRPr="007001F1">
              <w:rPr>
                <w:sz w:val="22"/>
                <w:szCs w:val="22"/>
              </w:rPr>
              <w:t>a) Nebol pri zadávaní zákazky identifikovaný konflikt záujmov podľa § 23 ZVO?</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vMerge/>
            <w:shd w:val="clear" w:color="auto" w:fill="auto"/>
            <w:noWrap/>
            <w:vAlign w:val="center"/>
          </w:tcPr>
          <w:p w:rsidR="00F42686" w:rsidRDefault="00F42686" w:rsidP="00184A99">
            <w:pPr>
              <w:jc w:val="center"/>
              <w:rPr>
                <w:color w:val="000000"/>
              </w:rPr>
            </w:pPr>
          </w:p>
        </w:tc>
        <w:tc>
          <w:tcPr>
            <w:tcW w:w="4820" w:type="dxa"/>
            <w:gridSpan w:val="2"/>
            <w:shd w:val="clear" w:color="auto" w:fill="auto"/>
            <w:vAlign w:val="center"/>
          </w:tcPr>
          <w:p w:rsidR="00F42686" w:rsidRPr="007001F1" w:rsidRDefault="00F42686" w:rsidP="00F42686">
            <w:pPr>
              <w:jc w:val="both"/>
              <w:rPr>
                <w:color w:val="000000"/>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vMerge/>
            <w:shd w:val="clear" w:color="auto" w:fill="auto"/>
            <w:noWrap/>
            <w:vAlign w:val="center"/>
          </w:tcPr>
          <w:p w:rsidR="00F42686" w:rsidRDefault="00F42686" w:rsidP="00184A99">
            <w:pPr>
              <w:jc w:val="center"/>
              <w:rPr>
                <w:color w:val="000000"/>
              </w:rPr>
            </w:pPr>
          </w:p>
        </w:tc>
        <w:tc>
          <w:tcPr>
            <w:tcW w:w="4820" w:type="dxa"/>
            <w:gridSpan w:val="2"/>
            <w:shd w:val="clear" w:color="auto" w:fill="auto"/>
            <w:vAlign w:val="center"/>
          </w:tcPr>
          <w:p w:rsidR="00F42686" w:rsidRPr="007001F1" w:rsidRDefault="00F42686" w:rsidP="00F42686">
            <w:pPr>
              <w:jc w:val="both"/>
              <w:rPr>
                <w:color w:val="000000"/>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1</w:t>
            </w:r>
            <w:r w:rsidR="00A3143C">
              <w:rPr>
                <w:color w:val="000000"/>
                <w:sz w:val="22"/>
                <w:szCs w:val="22"/>
              </w:rPr>
              <w:t>4</w:t>
            </w:r>
          </w:p>
        </w:tc>
        <w:tc>
          <w:tcPr>
            <w:tcW w:w="4820" w:type="dxa"/>
            <w:gridSpan w:val="2"/>
            <w:shd w:val="clear" w:color="auto" w:fill="auto"/>
            <w:vAlign w:val="center"/>
            <w:hideMark/>
          </w:tcPr>
          <w:p w:rsidR="00F42686" w:rsidRPr="007001F1" w:rsidRDefault="00F42686" w:rsidP="00A3143C">
            <w:pPr>
              <w:jc w:val="both"/>
              <w:rPr>
                <w:color w:val="000000"/>
              </w:rPr>
            </w:pPr>
            <w:r w:rsidRPr="007001F1">
              <w:rPr>
                <w:color w:val="000000"/>
                <w:sz w:val="22"/>
                <w:szCs w:val="22"/>
              </w:rPr>
              <w:t xml:space="preserve">Bola </w:t>
            </w:r>
            <w:r>
              <w:rPr>
                <w:color w:val="000000"/>
                <w:sz w:val="22"/>
                <w:szCs w:val="22"/>
              </w:rPr>
              <w:t>výzva na predloženie ponuky zaslaná všetkým záujemcom zaraden</w:t>
            </w:r>
            <w:r w:rsidR="00A3143C">
              <w:rPr>
                <w:color w:val="000000"/>
                <w:sz w:val="22"/>
                <w:szCs w:val="22"/>
              </w:rPr>
              <w:t>ým</w:t>
            </w:r>
            <w:r>
              <w:rPr>
                <w:color w:val="000000"/>
                <w:sz w:val="22"/>
                <w:szCs w:val="22"/>
              </w:rPr>
              <w:t xml:space="preserve"> do dynamického nákupného systému</w:t>
            </w:r>
            <w:r w:rsidR="00A3143C" w:rsidRPr="000829AC">
              <w:rPr>
                <w:color w:val="000000"/>
                <w:sz w:val="22"/>
                <w:szCs w:val="22"/>
              </w:rPr>
              <w:t xml:space="preserve"> alebo všetkým záujemcom zaradeným do </w:t>
            </w:r>
            <w:r w:rsidR="00A3143C" w:rsidRPr="000829AC">
              <w:rPr>
                <w:color w:val="000000"/>
                <w:sz w:val="22"/>
                <w:szCs w:val="22"/>
              </w:rPr>
              <w:lastRenderedPageBreak/>
              <w:t>určitej kategórie zodpovedajúcej zadávanej zákazke, ak bol dynamický nákupný systém rozdelený do kategórií</w:t>
            </w:r>
            <w:r>
              <w:rPr>
                <w:color w:val="000000"/>
                <w:sz w:val="22"/>
                <w:szCs w:val="22"/>
              </w:rPr>
              <w:t>?</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lastRenderedPageBreak/>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A3143C" w:rsidRPr="007001F1" w:rsidTr="00184A99">
        <w:trPr>
          <w:trHeight w:val="20"/>
        </w:trPr>
        <w:tc>
          <w:tcPr>
            <w:tcW w:w="582" w:type="dxa"/>
            <w:shd w:val="clear" w:color="auto" w:fill="auto"/>
            <w:noWrap/>
            <w:vAlign w:val="center"/>
          </w:tcPr>
          <w:p w:rsidR="00A3143C" w:rsidRDefault="00A3143C" w:rsidP="00184A99">
            <w:pPr>
              <w:jc w:val="center"/>
              <w:rPr>
                <w:color w:val="000000"/>
                <w:sz w:val="22"/>
                <w:szCs w:val="22"/>
              </w:rPr>
            </w:pPr>
            <w:r>
              <w:rPr>
                <w:color w:val="000000"/>
                <w:sz w:val="22"/>
                <w:szCs w:val="22"/>
              </w:rPr>
              <w:t>15</w:t>
            </w:r>
          </w:p>
        </w:tc>
        <w:tc>
          <w:tcPr>
            <w:tcW w:w="4820" w:type="dxa"/>
            <w:gridSpan w:val="2"/>
            <w:shd w:val="clear" w:color="auto" w:fill="auto"/>
            <w:vAlign w:val="center"/>
          </w:tcPr>
          <w:p w:rsidR="00A3143C" w:rsidRPr="007001F1" w:rsidRDefault="00A3143C" w:rsidP="00A3143C">
            <w:pPr>
              <w:jc w:val="both"/>
              <w:rPr>
                <w:color w:val="000000"/>
                <w:sz w:val="22"/>
                <w:szCs w:val="22"/>
              </w:rPr>
            </w:pPr>
            <w:r w:rsidRPr="007001F1">
              <w:rPr>
                <w:color w:val="000000"/>
                <w:sz w:val="22"/>
                <w:szCs w:val="22"/>
              </w:rPr>
              <w:t xml:space="preserve">Obsahuje výzva na predkladanie ponúk </w:t>
            </w:r>
            <w:r>
              <w:rPr>
                <w:color w:val="000000"/>
                <w:sz w:val="22"/>
                <w:szCs w:val="22"/>
              </w:rPr>
              <w:t>náležitosti podľa § 60</w:t>
            </w:r>
            <w:r w:rsidRPr="007001F1">
              <w:rPr>
                <w:color w:val="000000"/>
                <w:sz w:val="22"/>
                <w:szCs w:val="22"/>
              </w:rPr>
              <w:t xml:space="preserve"> ods. 2 ZVO?</w:t>
            </w:r>
          </w:p>
        </w:tc>
        <w:tc>
          <w:tcPr>
            <w:tcW w:w="567" w:type="dxa"/>
            <w:shd w:val="clear" w:color="auto" w:fill="auto"/>
            <w:vAlign w:val="center"/>
          </w:tcPr>
          <w:p w:rsidR="00A3143C" w:rsidRPr="007001F1" w:rsidRDefault="00A3143C" w:rsidP="00184A99">
            <w:pPr>
              <w:jc w:val="center"/>
              <w:rPr>
                <w:color w:val="000000"/>
                <w:sz w:val="22"/>
                <w:szCs w:val="22"/>
              </w:rPr>
            </w:pPr>
          </w:p>
        </w:tc>
        <w:tc>
          <w:tcPr>
            <w:tcW w:w="567" w:type="dxa"/>
            <w:shd w:val="clear" w:color="auto" w:fill="auto"/>
            <w:vAlign w:val="center"/>
          </w:tcPr>
          <w:p w:rsidR="00A3143C" w:rsidRPr="007001F1" w:rsidRDefault="00A3143C" w:rsidP="00184A99">
            <w:pPr>
              <w:jc w:val="center"/>
              <w:rPr>
                <w:color w:val="000000"/>
                <w:sz w:val="22"/>
                <w:szCs w:val="22"/>
              </w:rPr>
            </w:pPr>
          </w:p>
        </w:tc>
        <w:tc>
          <w:tcPr>
            <w:tcW w:w="776" w:type="dxa"/>
            <w:shd w:val="clear" w:color="auto" w:fill="auto"/>
            <w:vAlign w:val="center"/>
          </w:tcPr>
          <w:p w:rsidR="00A3143C" w:rsidRPr="007001F1" w:rsidRDefault="00A3143C" w:rsidP="00184A99">
            <w:pPr>
              <w:jc w:val="center"/>
              <w:rPr>
                <w:color w:val="000000"/>
                <w:sz w:val="22"/>
                <w:szCs w:val="22"/>
              </w:rPr>
            </w:pPr>
          </w:p>
        </w:tc>
        <w:tc>
          <w:tcPr>
            <w:tcW w:w="1775" w:type="dxa"/>
            <w:shd w:val="clear" w:color="auto" w:fill="auto"/>
            <w:vAlign w:val="center"/>
          </w:tcPr>
          <w:p w:rsidR="00A3143C" w:rsidRPr="007001F1" w:rsidRDefault="00A3143C" w:rsidP="00184A99">
            <w:pPr>
              <w:jc w:val="center"/>
              <w:rPr>
                <w:color w:val="000000"/>
                <w:sz w:val="22"/>
                <w:szCs w:val="22"/>
              </w:rPr>
            </w:pPr>
          </w:p>
        </w:tc>
      </w:tr>
      <w:tr w:rsidR="00F42686" w:rsidRPr="007001F1" w:rsidTr="00184A99">
        <w:trPr>
          <w:trHeight w:val="20"/>
        </w:trPr>
        <w:tc>
          <w:tcPr>
            <w:tcW w:w="582" w:type="dxa"/>
            <w:shd w:val="clear" w:color="auto" w:fill="auto"/>
            <w:noWrap/>
            <w:vAlign w:val="center"/>
            <w:hideMark/>
          </w:tcPr>
          <w:p w:rsidR="00F42686" w:rsidRPr="007001F1" w:rsidRDefault="00F42686" w:rsidP="00A3143C">
            <w:pPr>
              <w:jc w:val="center"/>
              <w:rPr>
                <w:color w:val="000000"/>
              </w:rPr>
            </w:pPr>
            <w:r>
              <w:rPr>
                <w:color w:val="000000"/>
                <w:sz w:val="22"/>
                <w:szCs w:val="22"/>
              </w:rPr>
              <w:t>1</w:t>
            </w:r>
            <w:r w:rsidR="00A3143C">
              <w:rPr>
                <w:color w:val="000000"/>
                <w:sz w:val="22"/>
                <w:szCs w:val="22"/>
              </w:rPr>
              <w:t>6</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Bola lehota na predkladanie ponúk určená v súlade s</w:t>
            </w:r>
            <w:r w:rsidR="00A3143C">
              <w:rPr>
                <w:color w:val="000000"/>
                <w:sz w:val="22"/>
                <w:szCs w:val="22"/>
              </w:rPr>
              <w:t xml:space="preserve"> § 61 ods. 4</w:t>
            </w:r>
            <w:r w:rsidR="00A3143C" w:rsidRPr="007001F1">
              <w:rPr>
                <w:color w:val="000000"/>
                <w:sz w:val="22"/>
                <w:szCs w:val="22"/>
              </w:rPr>
              <w:t xml:space="preserve"> </w:t>
            </w:r>
            <w:r w:rsidRPr="007001F1">
              <w:rPr>
                <w:color w:val="000000"/>
                <w:sz w:val="22"/>
                <w:szCs w:val="22"/>
              </w:rPr>
              <w:t xml:space="preserve"> ZVO?</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1140"/>
        </w:trPr>
        <w:tc>
          <w:tcPr>
            <w:tcW w:w="582" w:type="dxa"/>
            <w:vMerge w:val="restart"/>
            <w:shd w:val="clear" w:color="auto" w:fill="auto"/>
            <w:noWrap/>
            <w:vAlign w:val="center"/>
            <w:hideMark/>
          </w:tcPr>
          <w:p w:rsidR="00F42686" w:rsidRPr="007001F1" w:rsidRDefault="00F42686" w:rsidP="00184A99">
            <w:pPr>
              <w:jc w:val="center"/>
              <w:rPr>
                <w:color w:val="000000"/>
              </w:rPr>
            </w:pPr>
            <w:r>
              <w:rPr>
                <w:color w:val="000000"/>
                <w:sz w:val="22"/>
                <w:szCs w:val="22"/>
              </w:rPr>
              <w:t>1</w:t>
            </w:r>
            <w:r w:rsidR="00A3143C">
              <w:rPr>
                <w:color w:val="000000"/>
                <w:sz w:val="22"/>
                <w:szCs w:val="22"/>
              </w:rPr>
              <w:t>7</w:t>
            </w:r>
          </w:p>
        </w:tc>
        <w:tc>
          <w:tcPr>
            <w:tcW w:w="4820" w:type="dxa"/>
            <w:gridSpan w:val="2"/>
            <w:shd w:val="clear" w:color="auto" w:fill="auto"/>
            <w:vAlign w:val="center"/>
            <w:hideMark/>
          </w:tcPr>
          <w:p w:rsidR="00F42686" w:rsidRPr="007001F1" w:rsidRDefault="00F42686" w:rsidP="00184A99">
            <w:pPr>
              <w:jc w:val="both"/>
            </w:pPr>
            <w:r w:rsidRPr="007001F1">
              <w:rPr>
                <w:sz w:val="22"/>
                <w:szCs w:val="22"/>
              </w:rPr>
              <w:t xml:space="preserve">a) 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921"/>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pPr>
            <w:r>
              <w:rPr>
                <w:sz w:val="22"/>
                <w:szCs w:val="22"/>
              </w:rPr>
              <w:t>b) Je kontrolovaný dynamický nákupný systém</w:t>
            </w:r>
            <w:r w:rsidRPr="007001F1">
              <w:rPr>
                <w:sz w:val="22"/>
                <w:szCs w:val="22"/>
              </w:rPr>
              <w:t xml:space="preserve"> v súlade so závermi vykonanej prvej ex</w:t>
            </w:r>
            <w:r w:rsidR="00A3143C">
              <w:rPr>
                <w:sz w:val="22"/>
                <w:szCs w:val="22"/>
              </w:rPr>
              <w:t xml:space="preserve"> </w:t>
            </w:r>
            <w:r w:rsidRPr="007001F1">
              <w:rPr>
                <w:sz w:val="22"/>
                <w:szCs w:val="22"/>
              </w:rPr>
              <w:t xml:space="preserve">ante kontroly                         a dokumentáciou schválenou v rámci tejto  prvej </w:t>
            </w:r>
            <w:r>
              <w:rPr>
                <w:sz w:val="22"/>
                <w:szCs w:val="22"/>
              </w:rPr>
              <w:br/>
            </w:r>
            <w:r w:rsidRPr="007001F1">
              <w:rPr>
                <w:sz w:val="22"/>
                <w:szCs w:val="22"/>
              </w:rPr>
              <w:t>ex</w:t>
            </w:r>
            <w:r w:rsidR="00A3143C">
              <w:rPr>
                <w:sz w:val="22"/>
                <w:szCs w:val="22"/>
              </w:rPr>
              <w:t xml:space="preserve"> </w:t>
            </w:r>
            <w:r w:rsidRPr="007001F1">
              <w:rPr>
                <w:sz w:val="22"/>
                <w:szCs w:val="22"/>
              </w:rPr>
              <w:t>ante kontroly</w:t>
            </w:r>
            <w:r>
              <w:rPr>
                <w:sz w:val="22"/>
                <w:szCs w:val="22"/>
              </w:rPr>
              <w:t>, ak relevantné</w:t>
            </w:r>
            <w:r w:rsidRPr="007001F1">
              <w:rPr>
                <w:sz w:val="22"/>
                <w:szCs w:val="22"/>
              </w:rPr>
              <w:t>?</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tcPr>
          <w:p w:rsidR="00F42686" w:rsidRDefault="00F42686" w:rsidP="00184A99">
            <w:pPr>
              <w:jc w:val="center"/>
              <w:rPr>
                <w:color w:val="000000"/>
              </w:rPr>
            </w:pPr>
            <w:r>
              <w:rPr>
                <w:color w:val="000000"/>
                <w:sz w:val="22"/>
                <w:szCs w:val="22"/>
              </w:rPr>
              <w:t>1</w:t>
            </w:r>
            <w:r w:rsidR="00A3143C">
              <w:rPr>
                <w:color w:val="000000"/>
                <w:sz w:val="22"/>
                <w:szCs w:val="22"/>
              </w:rPr>
              <w:t>8</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Vyhodnocoval verejný obstarávateľ ponuky na základe kritérií </w:t>
            </w:r>
            <w:r>
              <w:rPr>
                <w:color w:val="000000"/>
                <w:sz w:val="22"/>
                <w:szCs w:val="22"/>
              </w:rPr>
              <w:t>uvedených v oznámení o vyhlásení verejného obstarávania, príp. spresnených vo výzve na predkladanie ponúk a</w:t>
            </w:r>
            <w:r w:rsidRPr="007001F1">
              <w:rPr>
                <w:color w:val="000000"/>
                <w:sz w:val="22"/>
                <w:szCs w:val="22"/>
              </w:rPr>
              <w:t xml:space="preserve"> v súlade s § 44 ZVO?</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A3143C" w:rsidRPr="007001F1" w:rsidTr="00184A99">
        <w:trPr>
          <w:trHeight w:val="20"/>
        </w:trPr>
        <w:tc>
          <w:tcPr>
            <w:tcW w:w="582" w:type="dxa"/>
            <w:vMerge w:val="restart"/>
            <w:shd w:val="clear" w:color="auto" w:fill="auto"/>
            <w:noWrap/>
            <w:vAlign w:val="center"/>
          </w:tcPr>
          <w:p w:rsidR="00A3143C" w:rsidRDefault="00A3143C" w:rsidP="00184A99">
            <w:pPr>
              <w:jc w:val="center"/>
              <w:rPr>
                <w:color w:val="000000"/>
                <w:sz w:val="22"/>
                <w:szCs w:val="22"/>
              </w:rPr>
            </w:pPr>
            <w:r>
              <w:rPr>
                <w:color w:val="000000"/>
                <w:sz w:val="22"/>
                <w:szCs w:val="22"/>
              </w:rPr>
              <w:t>19</w:t>
            </w:r>
          </w:p>
        </w:tc>
        <w:tc>
          <w:tcPr>
            <w:tcW w:w="4820" w:type="dxa"/>
            <w:gridSpan w:val="2"/>
            <w:shd w:val="clear" w:color="auto" w:fill="auto"/>
            <w:vAlign w:val="center"/>
          </w:tcPr>
          <w:p w:rsidR="00A3143C" w:rsidRPr="007001F1" w:rsidRDefault="00A3143C" w:rsidP="00184A99">
            <w:pPr>
              <w:jc w:val="both"/>
              <w:rPr>
                <w:color w:val="000000"/>
                <w:sz w:val="22"/>
                <w:szCs w:val="22"/>
              </w:rPr>
            </w:pPr>
            <w:r>
              <w:rPr>
                <w:color w:val="000000"/>
                <w:sz w:val="22"/>
                <w:szCs w:val="22"/>
              </w:rPr>
              <w:t xml:space="preserve">a) </w:t>
            </w:r>
            <w:r w:rsidRPr="005044F5">
              <w:rPr>
                <w:color w:val="000000"/>
                <w:sz w:val="22"/>
                <w:szCs w:val="22"/>
              </w:rPr>
              <w:t>Ak verejný obstarávateľ zad</w:t>
            </w:r>
            <w:r>
              <w:rPr>
                <w:color w:val="000000"/>
                <w:sz w:val="22"/>
                <w:szCs w:val="22"/>
              </w:rPr>
              <w:t>al</w:t>
            </w:r>
            <w:r w:rsidRPr="005044F5">
              <w:rPr>
                <w:color w:val="000000"/>
                <w:sz w:val="22"/>
                <w:szCs w:val="22"/>
              </w:rPr>
              <w:t xml:space="preserve"> zákazku výberom z predlo</w:t>
            </w:r>
            <w:r>
              <w:rPr>
                <w:color w:val="000000"/>
                <w:sz w:val="22"/>
                <w:szCs w:val="22"/>
              </w:rPr>
              <w:t xml:space="preserve">žených elektronických katalógov </w:t>
            </w:r>
            <w:r w:rsidRPr="005044F5">
              <w:rPr>
                <w:color w:val="000000"/>
                <w:sz w:val="22"/>
                <w:szCs w:val="22"/>
              </w:rPr>
              <w:t xml:space="preserve">prispôsobených požiadavkám konkrétnej zákazky, </w:t>
            </w:r>
            <w:r>
              <w:rPr>
                <w:color w:val="000000"/>
                <w:sz w:val="22"/>
                <w:szCs w:val="22"/>
              </w:rPr>
              <w:t xml:space="preserve">bola </w:t>
            </w:r>
            <w:r w:rsidRPr="005044F5">
              <w:rPr>
                <w:color w:val="000000"/>
                <w:sz w:val="22"/>
                <w:szCs w:val="22"/>
              </w:rPr>
              <w:t>výzv</w:t>
            </w:r>
            <w:r>
              <w:rPr>
                <w:color w:val="000000"/>
                <w:sz w:val="22"/>
                <w:szCs w:val="22"/>
              </w:rPr>
              <w:t>a</w:t>
            </w:r>
            <w:r w:rsidRPr="005044F5">
              <w:rPr>
                <w:color w:val="000000"/>
                <w:sz w:val="22"/>
                <w:szCs w:val="22"/>
              </w:rPr>
              <w:t xml:space="preserve"> </w:t>
            </w:r>
            <w:r>
              <w:rPr>
                <w:color w:val="000000"/>
                <w:sz w:val="22"/>
                <w:szCs w:val="22"/>
              </w:rPr>
              <w:t xml:space="preserve">na predloženie súhlasu záujemcu </w:t>
            </w:r>
            <w:r w:rsidRPr="005044F5">
              <w:rPr>
                <w:color w:val="000000"/>
                <w:sz w:val="22"/>
                <w:szCs w:val="22"/>
              </w:rPr>
              <w:t>odo</w:t>
            </w:r>
            <w:r>
              <w:rPr>
                <w:color w:val="000000"/>
                <w:sz w:val="22"/>
                <w:szCs w:val="22"/>
              </w:rPr>
              <w:t>slaná</w:t>
            </w:r>
            <w:r w:rsidRPr="005044F5">
              <w:rPr>
                <w:color w:val="000000"/>
                <w:sz w:val="22"/>
                <w:szCs w:val="22"/>
              </w:rPr>
              <w:t xml:space="preserve"> každému záujemcovi zaradenému do dynamického nákupného systému </w:t>
            </w:r>
            <w:r>
              <w:rPr>
                <w:color w:val="000000"/>
                <w:sz w:val="22"/>
                <w:szCs w:val="22"/>
              </w:rPr>
              <w:t xml:space="preserve">a obsahovala náležitosti podľa § 61 ods. 8 ZVO? </w:t>
            </w:r>
          </w:p>
        </w:tc>
        <w:tc>
          <w:tcPr>
            <w:tcW w:w="567" w:type="dxa"/>
            <w:shd w:val="clear" w:color="auto" w:fill="auto"/>
            <w:vAlign w:val="center"/>
          </w:tcPr>
          <w:p w:rsidR="00A3143C" w:rsidRPr="007001F1" w:rsidRDefault="00A3143C" w:rsidP="00184A99">
            <w:pPr>
              <w:jc w:val="center"/>
              <w:rPr>
                <w:color w:val="000000"/>
              </w:rPr>
            </w:pPr>
          </w:p>
        </w:tc>
        <w:tc>
          <w:tcPr>
            <w:tcW w:w="567" w:type="dxa"/>
            <w:shd w:val="clear" w:color="auto" w:fill="auto"/>
            <w:vAlign w:val="center"/>
          </w:tcPr>
          <w:p w:rsidR="00A3143C" w:rsidRPr="007001F1" w:rsidRDefault="00A3143C" w:rsidP="00184A99">
            <w:pPr>
              <w:jc w:val="center"/>
              <w:rPr>
                <w:color w:val="000000"/>
              </w:rPr>
            </w:pPr>
          </w:p>
        </w:tc>
        <w:tc>
          <w:tcPr>
            <w:tcW w:w="776" w:type="dxa"/>
            <w:shd w:val="clear" w:color="auto" w:fill="auto"/>
            <w:vAlign w:val="center"/>
          </w:tcPr>
          <w:p w:rsidR="00A3143C" w:rsidRPr="007001F1" w:rsidRDefault="00A3143C" w:rsidP="00184A99">
            <w:pPr>
              <w:jc w:val="center"/>
              <w:rPr>
                <w:color w:val="000000"/>
              </w:rPr>
            </w:pPr>
          </w:p>
        </w:tc>
        <w:tc>
          <w:tcPr>
            <w:tcW w:w="1775" w:type="dxa"/>
            <w:shd w:val="clear" w:color="auto" w:fill="auto"/>
            <w:vAlign w:val="center"/>
          </w:tcPr>
          <w:p w:rsidR="00A3143C" w:rsidRPr="007001F1" w:rsidRDefault="00A3143C" w:rsidP="00184A99">
            <w:pPr>
              <w:jc w:val="center"/>
              <w:rPr>
                <w:color w:val="000000"/>
              </w:rPr>
            </w:pPr>
          </w:p>
        </w:tc>
      </w:tr>
      <w:tr w:rsidR="00A3143C" w:rsidRPr="007001F1" w:rsidTr="00184A99">
        <w:trPr>
          <w:trHeight w:val="20"/>
        </w:trPr>
        <w:tc>
          <w:tcPr>
            <w:tcW w:w="582" w:type="dxa"/>
            <w:vMerge/>
            <w:shd w:val="clear" w:color="auto" w:fill="auto"/>
            <w:noWrap/>
            <w:vAlign w:val="center"/>
          </w:tcPr>
          <w:p w:rsidR="00A3143C" w:rsidRDefault="00A3143C" w:rsidP="00184A99">
            <w:pPr>
              <w:jc w:val="center"/>
              <w:rPr>
                <w:color w:val="000000"/>
                <w:sz w:val="22"/>
                <w:szCs w:val="22"/>
              </w:rPr>
            </w:pPr>
          </w:p>
        </w:tc>
        <w:tc>
          <w:tcPr>
            <w:tcW w:w="4820" w:type="dxa"/>
            <w:gridSpan w:val="2"/>
            <w:shd w:val="clear" w:color="auto" w:fill="auto"/>
            <w:vAlign w:val="center"/>
          </w:tcPr>
          <w:p w:rsidR="00A3143C" w:rsidRPr="007001F1" w:rsidRDefault="00A3143C" w:rsidP="00184A99">
            <w:pPr>
              <w:jc w:val="both"/>
              <w:rPr>
                <w:color w:val="000000"/>
                <w:sz w:val="22"/>
                <w:szCs w:val="22"/>
              </w:rPr>
            </w:pPr>
            <w:r>
              <w:rPr>
                <w:color w:val="000000"/>
                <w:sz w:val="22"/>
                <w:szCs w:val="22"/>
              </w:rPr>
              <w:t>b) Bol</w:t>
            </w:r>
            <w:r w:rsidRPr="005044F5">
              <w:rPr>
                <w:color w:val="000000"/>
                <w:sz w:val="22"/>
                <w:szCs w:val="22"/>
              </w:rPr>
              <w:t xml:space="preserve"> pr</w:t>
            </w:r>
            <w:r>
              <w:rPr>
                <w:color w:val="000000"/>
                <w:sz w:val="22"/>
                <w:szCs w:val="22"/>
              </w:rPr>
              <w:t>ed zadaním zákazky skompletizovaný</w:t>
            </w:r>
            <w:r w:rsidRPr="005044F5">
              <w:rPr>
                <w:color w:val="000000"/>
                <w:sz w:val="22"/>
                <w:szCs w:val="22"/>
              </w:rPr>
              <w:t xml:space="preserve">  elektronický katalóg </w:t>
            </w:r>
            <w:r>
              <w:rPr>
                <w:color w:val="000000"/>
                <w:sz w:val="22"/>
                <w:szCs w:val="22"/>
              </w:rPr>
              <w:t>predložený</w:t>
            </w:r>
            <w:r w:rsidRPr="005044F5">
              <w:rPr>
                <w:color w:val="000000"/>
                <w:sz w:val="22"/>
                <w:szCs w:val="22"/>
              </w:rPr>
              <w:t xml:space="preserve"> úspešnému uchádzačovi</w:t>
            </w:r>
            <w:r>
              <w:rPr>
                <w:color w:val="000000"/>
                <w:sz w:val="22"/>
                <w:szCs w:val="22"/>
              </w:rPr>
              <w:t xml:space="preserve"> za účelom</w:t>
            </w:r>
            <w:r w:rsidRPr="005044F5">
              <w:rPr>
                <w:color w:val="000000"/>
                <w:sz w:val="22"/>
                <w:szCs w:val="22"/>
              </w:rPr>
              <w:t xml:space="preserve"> potvrd</w:t>
            </w:r>
            <w:r>
              <w:rPr>
                <w:color w:val="000000"/>
                <w:sz w:val="22"/>
                <w:szCs w:val="22"/>
              </w:rPr>
              <w:t xml:space="preserve">enia, </w:t>
            </w:r>
            <w:r w:rsidRPr="005044F5">
              <w:rPr>
                <w:color w:val="000000"/>
                <w:sz w:val="22"/>
                <w:szCs w:val="22"/>
              </w:rPr>
              <w:t xml:space="preserve">že takto vytvorená ponuka neobsahuje vecné chyby, alebo </w:t>
            </w:r>
            <w:r>
              <w:rPr>
                <w:color w:val="000000"/>
                <w:sz w:val="22"/>
                <w:szCs w:val="22"/>
              </w:rPr>
              <w:t>boli</w:t>
            </w:r>
            <w:r w:rsidRPr="005044F5">
              <w:rPr>
                <w:color w:val="000000"/>
                <w:sz w:val="22"/>
                <w:szCs w:val="22"/>
              </w:rPr>
              <w:t xml:space="preserve"> odstránen</w:t>
            </w:r>
            <w:r>
              <w:rPr>
                <w:color w:val="000000"/>
                <w:sz w:val="22"/>
                <w:szCs w:val="22"/>
              </w:rPr>
              <w:t>é</w:t>
            </w:r>
            <w:r w:rsidRPr="005044F5">
              <w:rPr>
                <w:color w:val="000000"/>
                <w:sz w:val="22"/>
                <w:szCs w:val="22"/>
              </w:rPr>
              <w:t xml:space="preserve"> vecn</w:t>
            </w:r>
            <w:r>
              <w:rPr>
                <w:color w:val="000000"/>
                <w:sz w:val="22"/>
                <w:szCs w:val="22"/>
              </w:rPr>
              <w:t>é</w:t>
            </w:r>
            <w:r w:rsidRPr="005044F5">
              <w:rPr>
                <w:color w:val="000000"/>
                <w:sz w:val="22"/>
                <w:szCs w:val="22"/>
              </w:rPr>
              <w:t xml:space="preserve"> ch</w:t>
            </w:r>
            <w:r>
              <w:rPr>
                <w:color w:val="000000"/>
                <w:sz w:val="22"/>
                <w:szCs w:val="22"/>
              </w:rPr>
              <w:t>y</w:t>
            </w:r>
            <w:r w:rsidRPr="005044F5">
              <w:rPr>
                <w:color w:val="000000"/>
                <w:sz w:val="22"/>
                <w:szCs w:val="22"/>
              </w:rPr>
              <w:t>b</w:t>
            </w:r>
            <w:r>
              <w:rPr>
                <w:color w:val="000000"/>
                <w:sz w:val="22"/>
                <w:szCs w:val="22"/>
              </w:rPr>
              <w:t>y?</w:t>
            </w:r>
          </w:p>
        </w:tc>
        <w:tc>
          <w:tcPr>
            <w:tcW w:w="567" w:type="dxa"/>
            <w:shd w:val="clear" w:color="auto" w:fill="auto"/>
            <w:vAlign w:val="center"/>
          </w:tcPr>
          <w:p w:rsidR="00A3143C" w:rsidRPr="007001F1" w:rsidRDefault="00A3143C" w:rsidP="00184A99">
            <w:pPr>
              <w:jc w:val="center"/>
              <w:rPr>
                <w:color w:val="000000"/>
              </w:rPr>
            </w:pPr>
          </w:p>
        </w:tc>
        <w:tc>
          <w:tcPr>
            <w:tcW w:w="567" w:type="dxa"/>
            <w:shd w:val="clear" w:color="auto" w:fill="auto"/>
            <w:vAlign w:val="center"/>
          </w:tcPr>
          <w:p w:rsidR="00A3143C" w:rsidRPr="007001F1" w:rsidRDefault="00A3143C" w:rsidP="00184A99">
            <w:pPr>
              <w:jc w:val="center"/>
              <w:rPr>
                <w:color w:val="000000"/>
              </w:rPr>
            </w:pPr>
          </w:p>
        </w:tc>
        <w:tc>
          <w:tcPr>
            <w:tcW w:w="776" w:type="dxa"/>
            <w:shd w:val="clear" w:color="auto" w:fill="auto"/>
            <w:vAlign w:val="center"/>
          </w:tcPr>
          <w:p w:rsidR="00A3143C" w:rsidRPr="007001F1" w:rsidRDefault="00A3143C" w:rsidP="00184A99">
            <w:pPr>
              <w:jc w:val="center"/>
              <w:rPr>
                <w:color w:val="000000"/>
              </w:rPr>
            </w:pPr>
          </w:p>
        </w:tc>
        <w:tc>
          <w:tcPr>
            <w:tcW w:w="1775" w:type="dxa"/>
            <w:shd w:val="clear" w:color="auto" w:fill="auto"/>
            <w:vAlign w:val="center"/>
          </w:tcPr>
          <w:p w:rsidR="00A3143C" w:rsidRPr="007001F1" w:rsidRDefault="00A3143C" w:rsidP="00184A99">
            <w:pPr>
              <w:jc w:val="center"/>
              <w:rPr>
                <w:color w:val="000000"/>
              </w:rPr>
            </w:pPr>
          </w:p>
        </w:tc>
      </w:tr>
      <w:tr w:rsidR="00F42686" w:rsidRPr="007001F1" w:rsidTr="00184A99">
        <w:trPr>
          <w:trHeight w:val="885"/>
        </w:trPr>
        <w:tc>
          <w:tcPr>
            <w:tcW w:w="582" w:type="dxa"/>
            <w:shd w:val="clear" w:color="auto" w:fill="auto"/>
            <w:noWrap/>
            <w:vAlign w:val="center"/>
          </w:tcPr>
          <w:p w:rsidR="00F42686" w:rsidRPr="007001F1" w:rsidRDefault="00A3143C" w:rsidP="00184A99">
            <w:pPr>
              <w:jc w:val="center"/>
              <w:rPr>
                <w:color w:val="000000"/>
              </w:rPr>
            </w:pPr>
            <w:r>
              <w:rPr>
                <w:color w:val="000000"/>
                <w:sz w:val="22"/>
                <w:szCs w:val="22"/>
              </w:rPr>
              <w:t>20</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Bolo vysvetlenie informácií potrebných na vypracovanie ponuky bezodkladne oznámené všetkým záujemcom, najneskôr však šesť dní pred uplynutím lehoty na predkladanie ponúk, za predpokladu, že o vysvetlenie sa požiada dostatočne vopred?</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575"/>
        </w:trPr>
        <w:tc>
          <w:tcPr>
            <w:tcW w:w="582" w:type="dxa"/>
            <w:shd w:val="clear" w:color="auto" w:fill="auto"/>
            <w:noWrap/>
            <w:vAlign w:val="center"/>
            <w:hideMark/>
          </w:tcPr>
          <w:p w:rsidR="00F42686" w:rsidRPr="007001F1" w:rsidRDefault="00A3143C" w:rsidP="00184A99">
            <w:pPr>
              <w:jc w:val="center"/>
              <w:rPr>
                <w:color w:val="000000"/>
              </w:rPr>
            </w:pPr>
            <w:r>
              <w:rPr>
                <w:color w:val="000000"/>
                <w:sz w:val="22"/>
                <w:szCs w:val="22"/>
              </w:rPr>
              <w:t>21</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Vylúčil verejný obstarávateľ z VO uchádzača alebo záujemcu v súlade s § 40 ods. 6 ZVO?</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366"/>
        </w:trPr>
        <w:tc>
          <w:tcPr>
            <w:tcW w:w="582" w:type="dxa"/>
            <w:vMerge w:val="restart"/>
            <w:shd w:val="clear" w:color="auto" w:fill="auto"/>
            <w:noWrap/>
            <w:vAlign w:val="center"/>
            <w:hideMark/>
          </w:tcPr>
          <w:p w:rsidR="00F42686" w:rsidRDefault="00A3143C" w:rsidP="00184A99">
            <w:pPr>
              <w:jc w:val="center"/>
              <w:rPr>
                <w:color w:val="000000"/>
              </w:rPr>
            </w:pPr>
            <w:r>
              <w:rPr>
                <w:color w:val="000000"/>
                <w:sz w:val="22"/>
                <w:szCs w:val="22"/>
              </w:rPr>
              <w:t>22</w:t>
            </w:r>
          </w:p>
          <w:p w:rsidR="00F42686" w:rsidRPr="007001F1" w:rsidRDefault="00F42686" w:rsidP="00184A99">
            <w:pPr>
              <w:jc w:val="center"/>
              <w:rPr>
                <w:color w:val="000000"/>
              </w:rPr>
            </w:pP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 Bola zriadená komisia na vyhodnotenie ponúk v súlade s § 51 ZVO?</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416"/>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Majú členovia komisie odborné vzdelanie alebo odbornú prax zodpovedajúcu predmetu zákazky?</w:t>
            </w:r>
            <w:r w:rsidRPr="007001F1">
              <w:rPr>
                <w:color w:val="000000"/>
                <w:sz w:val="22"/>
                <w:szCs w:val="22"/>
              </w:rPr>
              <w:br w:type="page"/>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32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633"/>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760"/>
        </w:trPr>
        <w:tc>
          <w:tcPr>
            <w:tcW w:w="582" w:type="dxa"/>
            <w:vMerge w:val="restart"/>
            <w:shd w:val="clear" w:color="auto" w:fill="auto"/>
            <w:noWrap/>
            <w:vAlign w:val="center"/>
            <w:hideMark/>
          </w:tcPr>
          <w:p w:rsidR="00F42686" w:rsidRPr="007001F1" w:rsidRDefault="00AA4478" w:rsidP="00184A99">
            <w:pPr>
              <w:jc w:val="center"/>
              <w:rPr>
                <w:color w:val="000000"/>
              </w:rPr>
            </w:pPr>
            <w:r>
              <w:rPr>
                <w:color w:val="000000"/>
                <w:sz w:val="22"/>
                <w:szCs w:val="22"/>
              </w:rPr>
              <w:t>2</w:t>
            </w:r>
            <w:r w:rsidR="00A3143C">
              <w:rPr>
                <w:color w:val="000000"/>
                <w:sz w:val="22"/>
                <w:szCs w:val="22"/>
              </w:rPr>
              <w:t>3</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 xml:space="preserve">a) Vyhodnotila komisia ponuky z hľadiska splnenia požiadaviek verejného obstarávateľa na predmet </w:t>
            </w:r>
            <w:r w:rsidRPr="007001F1">
              <w:rPr>
                <w:color w:val="000000"/>
                <w:sz w:val="22"/>
                <w:szCs w:val="22"/>
              </w:rPr>
              <w:lastRenderedPageBreak/>
              <w:t>zákazky a v prípade pochybností overila správnosť informácií a dôkazov, ktoré poskytli uchádzači?</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lastRenderedPageBreak/>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760"/>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b</w:t>
            </w:r>
            <w:r w:rsidRPr="007001F1">
              <w:rPr>
                <w:color w:val="000000"/>
                <w:sz w:val="22"/>
                <w:szCs w:val="22"/>
              </w:rPr>
              <w:t>) Požiadala komisia uchádzačov o vysvetlenie ponuky a v prípade ak to bolo potrebné aj o predloženie dôkazov a nedošlo vysvetlením ponuky k jej zmene?</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1013"/>
        </w:trPr>
        <w:tc>
          <w:tcPr>
            <w:tcW w:w="582" w:type="dxa"/>
            <w:vMerge w:val="restart"/>
            <w:shd w:val="clear" w:color="auto" w:fill="auto"/>
            <w:noWrap/>
            <w:vAlign w:val="center"/>
            <w:hideMark/>
          </w:tcPr>
          <w:p w:rsidR="00F42686" w:rsidRPr="007001F1" w:rsidRDefault="00AA4478">
            <w:pPr>
              <w:jc w:val="center"/>
              <w:rPr>
                <w:color w:val="000000"/>
              </w:rPr>
            </w:pPr>
            <w:r>
              <w:rPr>
                <w:color w:val="000000"/>
                <w:sz w:val="22"/>
                <w:szCs w:val="22"/>
              </w:rPr>
              <w:t>2</w:t>
            </w:r>
            <w:r w:rsidR="00A3143C">
              <w:rPr>
                <w:color w:val="000000"/>
                <w:sz w:val="22"/>
                <w:szCs w:val="22"/>
              </w:rPr>
              <w:t>4</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660"/>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F42686">
            <w:pPr>
              <w:jc w:val="center"/>
              <w:rPr>
                <w:color w:val="000000"/>
              </w:rPr>
            </w:pPr>
            <w:r>
              <w:rPr>
                <w:color w:val="000000"/>
                <w:sz w:val="22"/>
                <w:szCs w:val="22"/>
              </w:rPr>
              <w:t>2</w:t>
            </w:r>
            <w:r w:rsidR="00A3143C">
              <w:rPr>
                <w:color w:val="000000"/>
                <w:sz w:val="22"/>
                <w:szCs w:val="22"/>
              </w:rPr>
              <w:t>5</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 xml:space="preserve">V prípade vylúčenia, oznámil verejný obstarávateľ </w:t>
            </w:r>
            <w:r>
              <w:rPr>
                <w:color w:val="000000"/>
                <w:sz w:val="22"/>
                <w:szCs w:val="22"/>
              </w:rPr>
              <w:t xml:space="preserve">prostredníctvom funkcionality dynamického nákupného systému </w:t>
            </w:r>
            <w:r w:rsidRPr="007001F1">
              <w:rPr>
                <w:color w:val="000000"/>
                <w:sz w:val="22"/>
                <w:szCs w:val="22"/>
              </w:rPr>
              <w:t>vylúčenie uchádzačovi v súlade s § 53 ods. 7 ZVO?</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441"/>
        </w:trPr>
        <w:tc>
          <w:tcPr>
            <w:tcW w:w="582" w:type="dxa"/>
            <w:vMerge w:val="restart"/>
            <w:shd w:val="clear" w:color="auto" w:fill="auto"/>
            <w:noWrap/>
            <w:vAlign w:val="center"/>
            <w:hideMark/>
          </w:tcPr>
          <w:p w:rsidR="00F42686" w:rsidRPr="007001F1" w:rsidRDefault="00F42686">
            <w:pPr>
              <w:jc w:val="center"/>
              <w:rPr>
                <w:color w:val="000000"/>
              </w:rPr>
            </w:pPr>
            <w:r>
              <w:rPr>
                <w:color w:val="000000"/>
                <w:sz w:val="22"/>
                <w:szCs w:val="22"/>
              </w:rPr>
              <w:t>2</w:t>
            </w:r>
            <w:r w:rsidR="00A3143C">
              <w:rPr>
                <w:color w:val="000000"/>
                <w:sz w:val="22"/>
                <w:szCs w:val="22"/>
              </w:rPr>
              <w:t>6</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 Využila elektronická aukcia elektronické zariadenia certifikované podľa § 151 ZVO?</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570"/>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b</w:t>
            </w:r>
            <w:r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811"/>
        </w:trPr>
        <w:tc>
          <w:tcPr>
            <w:tcW w:w="582" w:type="dxa"/>
            <w:vMerge w:val="restart"/>
            <w:shd w:val="clear" w:color="auto" w:fill="auto"/>
            <w:noWrap/>
            <w:vAlign w:val="center"/>
            <w:hideMark/>
          </w:tcPr>
          <w:p w:rsidR="00F42686" w:rsidRPr="007001F1" w:rsidRDefault="00F42686">
            <w:pPr>
              <w:jc w:val="center"/>
              <w:rPr>
                <w:color w:val="000000"/>
              </w:rPr>
            </w:pPr>
            <w:r>
              <w:rPr>
                <w:color w:val="000000"/>
                <w:sz w:val="22"/>
                <w:szCs w:val="22"/>
              </w:rPr>
              <w:t>2</w:t>
            </w:r>
            <w:r w:rsidR="00A3143C">
              <w:rPr>
                <w:color w:val="000000"/>
                <w:sz w:val="22"/>
                <w:szCs w:val="22"/>
              </w:rPr>
              <w:t>7</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 xml:space="preserve">a) Oznámil verejný obstarávateľ </w:t>
            </w:r>
            <w:r>
              <w:rPr>
                <w:color w:val="000000"/>
                <w:sz w:val="22"/>
                <w:szCs w:val="22"/>
              </w:rPr>
              <w:t>prostredníctvom funkcionality dynamického nákupného systému</w:t>
            </w:r>
            <w:r w:rsidRPr="007001F1">
              <w:rPr>
                <w:color w:val="000000"/>
                <w:sz w:val="22"/>
                <w:szCs w:val="22"/>
              </w:rPr>
              <w:t xml:space="preserve">  všetkým uchádzačom, ktorých ponuky sa vyhodnocovali, výsledok vyhodnotenia ponúk, vrátane poradia uchádzačov?</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1395"/>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 ?</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758"/>
        </w:trPr>
        <w:tc>
          <w:tcPr>
            <w:tcW w:w="582" w:type="dxa"/>
            <w:shd w:val="clear" w:color="auto" w:fill="auto"/>
            <w:noWrap/>
            <w:vAlign w:val="center"/>
          </w:tcPr>
          <w:p w:rsidR="00F42686" w:rsidRPr="007001F1" w:rsidRDefault="00F42686">
            <w:pPr>
              <w:jc w:val="center"/>
              <w:rPr>
                <w:color w:val="000000"/>
              </w:rPr>
            </w:pPr>
            <w:r>
              <w:rPr>
                <w:color w:val="000000"/>
                <w:sz w:val="22"/>
                <w:szCs w:val="22"/>
              </w:rPr>
              <w:t>2</w:t>
            </w:r>
            <w:r w:rsidR="00A3143C">
              <w:rPr>
                <w:color w:val="000000"/>
                <w:sz w:val="22"/>
                <w:szCs w:val="22"/>
              </w:rPr>
              <w:t>8</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V prípade, ak rozdelil verejný obstarávateľ zákazku na samostatné časti, dodržal všetky ustanovenia § 28ZVO?</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425"/>
        </w:trPr>
        <w:tc>
          <w:tcPr>
            <w:tcW w:w="582" w:type="dxa"/>
            <w:vMerge w:val="restart"/>
            <w:shd w:val="clear" w:color="auto" w:fill="auto"/>
            <w:noWrap/>
            <w:vAlign w:val="center"/>
          </w:tcPr>
          <w:p w:rsidR="00F42686" w:rsidRPr="007001F1" w:rsidRDefault="00F42686">
            <w:pPr>
              <w:jc w:val="center"/>
              <w:rPr>
                <w:color w:val="000000"/>
              </w:rPr>
            </w:pPr>
            <w:r w:rsidRPr="007001F1">
              <w:rPr>
                <w:color w:val="000000"/>
                <w:sz w:val="22"/>
                <w:szCs w:val="22"/>
              </w:rPr>
              <w:t>2</w:t>
            </w:r>
            <w:r w:rsidR="00A3143C">
              <w:rPr>
                <w:color w:val="000000"/>
                <w:sz w:val="22"/>
                <w:szCs w:val="22"/>
              </w:rPr>
              <w:t>9</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B82B81" w:rsidRPr="007001F1" w:rsidTr="00184A99">
        <w:trPr>
          <w:trHeight w:val="425"/>
        </w:trPr>
        <w:tc>
          <w:tcPr>
            <w:tcW w:w="582" w:type="dxa"/>
            <w:vMerge/>
            <w:shd w:val="clear" w:color="auto" w:fill="auto"/>
            <w:noWrap/>
            <w:vAlign w:val="center"/>
          </w:tcPr>
          <w:p w:rsidR="00B82B81" w:rsidRPr="007001F1" w:rsidRDefault="00B82B81">
            <w:pPr>
              <w:jc w:val="center"/>
              <w:rPr>
                <w:color w:val="000000"/>
                <w:sz w:val="22"/>
                <w:szCs w:val="22"/>
              </w:rPr>
            </w:pPr>
          </w:p>
        </w:tc>
        <w:tc>
          <w:tcPr>
            <w:tcW w:w="4820" w:type="dxa"/>
            <w:gridSpan w:val="2"/>
            <w:shd w:val="clear" w:color="auto" w:fill="auto"/>
            <w:vAlign w:val="center"/>
          </w:tcPr>
          <w:p w:rsidR="00B82B81" w:rsidRPr="007001F1" w:rsidRDefault="00B82B81" w:rsidP="00184A99">
            <w:pPr>
              <w:jc w:val="both"/>
              <w:rPr>
                <w:color w:val="000000"/>
                <w:sz w:val="22"/>
                <w:szCs w:val="22"/>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rsidR="00B82B81" w:rsidRPr="007001F1" w:rsidRDefault="00B82B81" w:rsidP="00184A99">
            <w:pPr>
              <w:jc w:val="center"/>
              <w:rPr>
                <w:color w:val="000000"/>
              </w:rPr>
            </w:pPr>
          </w:p>
        </w:tc>
        <w:tc>
          <w:tcPr>
            <w:tcW w:w="567" w:type="dxa"/>
            <w:shd w:val="clear" w:color="auto" w:fill="auto"/>
            <w:vAlign w:val="center"/>
          </w:tcPr>
          <w:p w:rsidR="00B82B81" w:rsidRPr="007001F1" w:rsidRDefault="00B82B81" w:rsidP="00184A99">
            <w:pPr>
              <w:jc w:val="center"/>
              <w:rPr>
                <w:color w:val="000000"/>
              </w:rPr>
            </w:pPr>
          </w:p>
        </w:tc>
        <w:tc>
          <w:tcPr>
            <w:tcW w:w="776" w:type="dxa"/>
            <w:shd w:val="clear" w:color="auto" w:fill="auto"/>
            <w:vAlign w:val="center"/>
          </w:tcPr>
          <w:p w:rsidR="00B82B81" w:rsidRPr="007001F1" w:rsidRDefault="00B82B81" w:rsidP="00184A99">
            <w:pPr>
              <w:jc w:val="center"/>
              <w:rPr>
                <w:color w:val="000000"/>
              </w:rPr>
            </w:pPr>
          </w:p>
        </w:tc>
        <w:tc>
          <w:tcPr>
            <w:tcW w:w="1775" w:type="dxa"/>
            <w:shd w:val="clear" w:color="auto" w:fill="auto"/>
            <w:vAlign w:val="center"/>
          </w:tcPr>
          <w:p w:rsidR="00B82B81" w:rsidRPr="007001F1" w:rsidRDefault="00B82B81" w:rsidP="00184A99">
            <w:pPr>
              <w:jc w:val="center"/>
              <w:rPr>
                <w:color w:val="000000"/>
              </w:rPr>
            </w:pPr>
          </w:p>
        </w:tc>
      </w:tr>
      <w:tr w:rsidR="00F42686" w:rsidRPr="007001F1" w:rsidTr="00184A99">
        <w:trPr>
          <w:trHeight w:val="845"/>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2D20F9" w:rsidRDefault="00B82B81" w:rsidP="002D20F9">
            <w:pPr>
              <w:pStyle w:val="Odsekzoznamu"/>
              <w:numPr>
                <w:ilvl w:val="0"/>
                <w:numId w:val="34"/>
              </w:numPr>
              <w:ind w:left="5" w:firstLine="0"/>
              <w:jc w:val="both"/>
              <w:rPr>
                <w:color w:val="000000"/>
              </w:rPr>
            </w:pPr>
            <w:r w:rsidRPr="002D20F9">
              <w:rPr>
                <w:color w:val="000000"/>
                <w:sz w:val="22"/>
                <w:szCs w:val="22"/>
              </w:rPr>
              <w:t>Spĺňa úspešný uchádzač podmienky účasti stanovené v oznámení  o vyhlásení verejného obstarávania a súťažných podkladoch?</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A3143C" w:rsidP="00184A99">
            <w:pPr>
              <w:jc w:val="center"/>
              <w:rPr>
                <w:color w:val="000000"/>
              </w:rPr>
            </w:pPr>
            <w:r>
              <w:rPr>
                <w:color w:val="000000"/>
                <w:sz w:val="22"/>
                <w:szCs w:val="22"/>
              </w:rPr>
              <w:t>30</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hideMark/>
          </w:tcPr>
          <w:p w:rsidR="00F42686" w:rsidRPr="007001F1" w:rsidRDefault="00A3143C">
            <w:pPr>
              <w:jc w:val="center"/>
              <w:rPr>
                <w:color w:val="000000"/>
              </w:rPr>
            </w:pPr>
            <w:r>
              <w:rPr>
                <w:color w:val="000000"/>
                <w:sz w:val="22"/>
                <w:szCs w:val="22"/>
              </w:rPr>
              <w:lastRenderedPageBreak/>
              <w:t>31</w:t>
            </w:r>
          </w:p>
        </w:tc>
        <w:tc>
          <w:tcPr>
            <w:tcW w:w="4820" w:type="dxa"/>
            <w:gridSpan w:val="2"/>
            <w:shd w:val="clear" w:color="auto" w:fill="auto"/>
            <w:vAlign w:val="center"/>
            <w:hideMark/>
          </w:tcPr>
          <w:p w:rsidR="00F42686" w:rsidRPr="007001F1" w:rsidRDefault="00F42686" w:rsidP="00184A99">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300"/>
        </w:trPr>
        <w:tc>
          <w:tcPr>
            <w:tcW w:w="9087" w:type="dxa"/>
            <w:gridSpan w:val="7"/>
            <w:shd w:val="clear" w:color="auto" w:fill="auto"/>
            <w:noWrap/>
            <w:vAlign w:val="center"/>
          </w:tcPr>
          <w:p w:rsidR="00F42686" w:rsidRPr="007001F1" w:rsidRDefault="00F42686" w:rsidP="00184A99">
            <w:pPr>
              <w:jc w:val="both"/>
              <w:rPr>
                <w:b/>
                <w:sz w:val="20"/>
                <w:szCs w:val="20"/>
              </w:rPr>
            </w:pPr>
            <w:r w:rsidRPr="007001F1">
              <w:rPr>
                <w:b/>
                <w:sz w:val="20"/>
                <w:szCs w:val="20"/>
              </w:rPr>
              <w:t>VYJADRENIE</w:t>
            </w:r>
          </w:p>
          <w:p w:rsidR="00F42686" w:rsidRPr="007001F1" w:rsidRDefault="00F42686" w:rsidP="00184A99">
            <w:pPr>
              <w:jc w:val="both"/>
              <w:rPr>
                <w:sz w:val="20"/>
                <w:szCs w:val="20"/>
              </w:rPr>
            </w:pPr>
          </w:p>
          <w:p w:rsidR="00F42686" w:rsidRPr="00692882" w:rsidRDefault="002B7DB8" w:rsidP="00692882">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57"/>
              <w:t>[1]</w:t>
            </w:r>
          </w:p>
          <w:p w:rsidR="00F42686" w:rsidRPr="007001F1" w:rsidRDefault="00F42686" w:rsidP="00184A99">
            <w:pPr>
              <w:rPr>
                <w:b/>
                <w:bCs/>
                <w:color w:val="000000"/>
              </w:rPr>
            </w:pP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b/>
                <w:bCs/>
              </w:rPr>
            </w:pPr>
            <w:r w:rsidRPr="007001F1">
              <w:rPr>
                <w:b/>
                <w:bCs/>
                <w:sz w:val="22"/>
                <w:szCs w:val="22"/>
              </w:rPr>
              <w:t>Kontrolu vykonal</w:t>
            </w:r>
            <w:r w:rsidR="00A3143C">
              <w:rPr>
                <w:rStyle w:val="Odkaznapoznmkupodiarou"/>
                <w:b/>
                <w:bCs/>
                <w:sz w:val="22"/>
                <w:szCs w:val="22"/>
              </w:rPr>
              <w:footnoteReference w:customMarkFollows="1" w:id="158"/>
              <w:t>2</w:t>
            </w:r>
            <w:r w:rsidRPr="007001F1">
              <w:rPr>
                <w:b/>
                <w:bCs/>
                <w:sz w:val="22"/>
                <w:szCs w:val="22"/>
              </w:rPr>
              <w:t>:</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b/>
                <w:bCs/>
              </w:rPr>
            </w:pPr>
            <w:r w:rsidRPr="007001F1">
              <w:rPr>
                <w:b/>
                <w:bCs/>
                <w:sz w:val="22"/>
                <w:szCs w:val="22"/>
              </w:rPr>
              <w:t>Dátum:</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Podpis:</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9087" w:type="dxa"/>
            <w:gridSpan w:val="7"/>
            <w:shd w:val="clear" w:color="auto" w:fill="auto"/>
            <w:noWrap/>
            <w:vAlign w:val="bottom"/>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3143C">
              <w:rPr>
                <w:rStyle w:val="Odkaznapoznmkupodiarou"/>
                <w:b/>
                <w:bCs/>
                <w:sz w:val="22"/>
                <w:szCs w:val="22"/>
              </w:rPr>
              <w:footnoteReference w:customMarkFollows="1" w:id="159"/>
              <w:t>3</w:t>
            </w:r>
            <w:r w:rsidRPr="007001F1">
              <w:rPr>
                <w:b/>
                <w:bCs/>
                <w:sz w:val="22"/>
                <w:szCs w:val="22"/>
              </w:rPr>
              <w:t>:</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 xml:space="preserve">Dátum: </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C2935">
        <w:trPr>
          <w:trHeight w:val="764"/>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Podpis:</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bl>
    <w:p w:rsidR="00F42686" w:rsidRDefault="00F42686" w:rsidP="00D2171A">
      <w:bookmarkStart w:id="58" w:name="KZ_54"/>
      <w:bookmarkEnd w:id="57"/>
    </w:p>
    <w:p w:rsidR="001C2935" w:rsidRDefault="001C2935" w:rsidP="00D2171A"/>
    <w:p w:rsidR="001C2935" w:rsidRDefault="001C2935"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1C2935" w:rsidRDefault="001C2935" w:rsidP="00D2171A"/>
    <w:p w:rsidR="001C2935" w:rsidRDefault="001C2935"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C2935" w:rsidRPr="007001F1" w:rsidTr="007C0534">
        <w:trPr>
          <w:trHeight w:val="645"/>
        </w:trPr>
        <w:tc>
          <w:tcPr>
            <w:tcW w:w="9087" w:type="dxa"/>
            <w:gridSpan w:val="7"/>
            <w:shd w:val="clear" w:color="000000" w:fill="60497A"/>
            <w:vAlign w:val="center"/>
            <w:hideMark/>
          </w:tcPr>
          <w:bookmarkEnd w:id="58"/>
          <w:p w:rsidR="001C2935" w:rsidRPr="007001F1" w:rsidRDefault="001C2935" w:rsidP="007C0534">
            <w:pPr>
              <w:jc w:val="center"/>
              <w:rPr>
                <w:b/>
                <w:bCs/>
                <w:color w:val="FFFFFF"/>
              </w:rPr>
            </w:pPr>
            <w:r w:rsidRPr="007001F1">
              <w:rPr>
                <w:b/>
                <w:bCs/>
                <w:color w:val="FFFFFF"/>
              </w:rPr>
              <w:t>Kontrolný zoznam k finančnej kontrole VO</w:t>
            </w:r>
            <w:r w:rsidRPr="007001F1">
              <w:rPr>
                <w:b/>
                <w:bCs/>
                <w:color w:val="FFFFFF"/>
              </w:rPr>
              <w:br/>
              <w:t xml:space="preserve">Nadlimitná zákazka </w:t>
            </w:r>
            <w:r>
              <w:rPr>
                <w:b/>
                <w:bCs/>
                <w:color w:val="FFFFFF"/>
              </w:rPr>
              <w:t>–</w:t>
            </w:r>
            <w:r w:rsidR="0014097F">
              <w:rPr>
                <w:b/>
                <w:bCs/>
                <w:color w:val="FFFFFF"/>
              </w:rPr>
              <w:t xml:space="preserve"> </w:t>
            </w:r>
            <w:r>
              <w:rPr>
                <w:b/>
                <w:bCs/>
                <w:color w:val="FFFFFF"/>
              </w:rPr>
              <w:t>dynamický nákupný systém</w:t>
            </w:r>
            <w:r w:rsidR="0014097F">
              <w:rPr>
                <w:b/>
                <w:bCs/>
                <w:color w:val="FFFFFF"/>
              </w:rPr>
              <w:t xml:space="preserve"> </w:t>
            </w:r>
            <w:r w:rsidRPr="007001F1">
              <w:rPr>
                <w:b/>
                <w:bCs/>
                <w:color w:val="FFFFFF"/>
              </w:rPr>
              <w:t xml:space="preserve">- </w:t>
            </w:r>
            <w:r>
              <w:rPr>
                <w:b/>
                <w:bCs/>
                <w:color w:val="FFFFFF"/>
              </w:rPr>
              <w:t xml:space="preserve">následná ex </w:t>
            </w:r>
            <w:r w:rsidRPr="007001F1">
              <w:rPr>
                <w:b/>
                <w:bCs/>
                <w:color w:val="FFFFFF"/>
              </w:rPr>
              <w:t>post kontrola</w:t>
            </w:r>
          </w:p>
        </w:tc>
      </w:tr>
      <w:tr w:rsidR="001C2935" w:rsidRPr="007001F1" w:rsidTr="007C0534">
        <w:trPr>
          <w:trHeight w:val="330"/>
        </w:trPr>
        <w:tc>
          <w:tcPr>
            <w:tcW w:w="9087" w:type="dxa"/>
            <w:gridSpan w:val="7"/>
            <w:shd w:val="clear" w:color="auto" w:fill="auto"/>
            <w:vAlign w:val="center"/>
            <w:hideMark/>
          </w:tcPr>
          <w:p w:rsidR="001C2935" w:rsidRPr="007001F1" w:rsidRDefault="001C2935" w:rsidP="007C0534">
            <w:pPr>
              <w:jc w:val="center"/>
              <w:rPr>
                <w:b/>
                <w:bCs/>
                <w:color w:val="000000"/>
              </w:rPr>
            </w:pPr>
            <w:r w:rsidRPr="007001F1">
              <w:rPr>
                <w:b/>
                <w:bCs/>
                <w:color w:val="000000"/>
                <w:sz w:val="22"/>
                <w:szCs w:val="22"/>
              </w:rPr>
              <w:t>Identifikácia programu</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Názov programu</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66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lastRenderedPageBreak/>
              <w:t xml:space="preserve">Názov </w:t>
            </w:r>
            <w:r>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30"/>
        </w:trPr>
        <w:tc>
          <w:tcPr>
            <w:tcW w:w="9087" w:type="dxa"/>
            <w:gridSpan w:val="7"/>
            <w:shd w:val="clear" w:color="auto" w:fill="auto"/>
            <w:vAlign w:val="center"/>
            <w:hideMark/>
          </w:tcPr>
          <w:p w:rsidR="001C2935" w:rsidRPr="007001F1" w:rsidRDefault="001C2935" w:rsidP="007C0534">
            <w:pPr>
              <w:jc w:val="center"/>
              <w:rPr>
                <w:b/>
                <w:bCs/>
                <w:color w:val="000000"/>
              </w:rPr>
            </w:pPr>
            <w:r w:rsidRPr="007001F1">
              <w:rPr>
                <w:b/>
                <w:bCs/>
                <w:color w:val="000000"/>
                <w:sz w:val="22"/>
                <w:szCs w:val="22"/>
              </w:rPr>
              <w:t>Identifikácia projektu a prijímateľa</w:t>
            </w:r>
          </w:p>
        </w:tc>
      </w:tr>
      <w:tr w:rsidR="001C2935" w:rsidRPr="007001F1" w:rsidTr="007C0534">
        <w:trPr>
          <w:trHeight w:val="33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Kód projektu v ITMS2014+</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Názov projektu</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30"/>
        </w:trPr>
        <w:tc>
          <w:tcPr>
            <w:tcW w:w="9087" w:type="dxa"/>
            <w:gridSpan w:val="7"/>
            <w:shd w:val="clear" w:color="auto" w:fill="auto"/>
            <w:vAlign w:val="center"/>
            <w:hideMark/>
          </w:tcPr>
          <w:p w:rsidR="001C2935" w:rsidRPr="007001F1" w:rsidRDefault="001C2935" w:rsidP="007C0534">
            <w:pPr>
              <w:jc w:val="center"/>
              <w:rPr>
                <w:b/>
                <w:bCs/>
                <w:color w:val="000000"/>
              </w:rPr>
            </w:pPr>
            <w:r w:rsidRPr="007001F1">
              <w:rPr>
                <w:b/>
                <w:bCs/>
                <w:color w:val="000000"/>
                <w:sz w:val="22"/>
                <w:szCs w:val="22"/>
              </w:rPr>
              <w:t>Identifikácia zákazky</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Druh zákazky podľa hodnoty zákazky</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Nadlimitná zákazka</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1C2935" w:rsidRPr="007001F1" w:rsidRDefault="001C2935" w:rsidP="007C0534">
            <w:pPr>
              <w:rPr>
                <w:color w:val="000000"/>
              </w:rPr>
            </w:pPr>
            <w:r>
              <w:rPr>
                <w:color w:val="000000"/>
                <w:sz w:val="22"/>
                <w:szCs w:val="22"/>
              </w:rPr>
              <w:t>Dynamický nákupný systém</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1C2935" w:rsidRPr="007001F1" w:rsidRDefault="001C2935" w:rsidP="007C0534">
            <w:pPr>
              <w:rPr>
                <w:color w:val="000000"/>
              </w:rPr>
            </w:pPr>
          </w:p>
        </w:tc>
      </w:tr>
      <w:tr w:rsidR="001C2935" w:rsidRPr="007001F1" w:rsidTr="007C0534">
        <w:trPr>
          <w:trHeight w:val="300"/>
        </w:trPr>
        <w:tc>
          <w:tcPr>
            <w:tcW w:w="3559" w:type="dxa"/>
            <w:gridSpan w:val="2"/>
            <w:shd w:val="clear" w:color="auto" w:fill="auto"/>
            <w:vAlign w:val="center"/>
          </w:tcPr>
          <w:p w:rsidR="001C2935" w:rsidRPr="007001F1" w:rsidRDefault="001C2935" w:rsidP="007C0534">
            <w:pPr>
              <w:rPr>
                <w:color w:val="000000"/>
              </w:rPr>
            </w:pPr>
            <w:r w:rsidRPr="007001F1">
              <w:rPr>
                <w:color w:val="000000"/>
                <w:sz w:val="22"/>
                <w:szCs w:val="22"/>
              </w:rPr>
              <w:t>Identifikátor zákazky v ITMS2014+</w:t>
            </w:r>
          </w:p>
        </w:tc>
        <w:tc>
          <w:tcPr>
            <w:tcW w:w="5528" w:type="dxa"/>
            <w:gridSpan w:val="5"/>
            <w:shd w:val="clear" w:color="auto" w:fill="auto"/>
            <w:vAlign w:val="center"/>
          </w:tcPr>
          <w:p w:rsidR="001C2935" w:rsidRPr="007001F1" w:rsidRDefault="001C2935" w:rsidP="007C0534">
            <w:pPr>
              <w:rPr>
                <w:color w:val="000000"/>
              </w:rPr>
            </w:pP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Typ kontroly</w:t>
            </w:r>
          </w:p>
        </w:tc>
        <w:tc>
          <w:tcPr>
            <w:tcW w:w="5528" w:type="dxa"/>
            <w:gridSpan w:val="5"/>
            <w:shd w:val="clear" w:color="auto" w:fill="auto"/>
            <w:vAlign w:val="center"/>
            <w:hideMark/>
          </w:tcPr>
          <w:p w:rsidR="001C2935" w:rsidRPr="007001F1" w:rsidRDefault="001C2935" w:rsidP="007C0534">
            <w:pPr>
              <w:rPr>
                <w:color w:val="000000"/>
              </w:rPr>
            </w:pPr>
            <w:r>
              <w:rPr>
                <w:color w:val="000000"/>
                <w:sz w:val="22"/>
                <w:szCs w:val="22"/>
              </w:rPr>
              <w:t xml:space="preserve">Následná ex </w:t>
            </w:r>
            <w:r w:rsidRPr="007001F1">
              <w:rPr>
                <w:color w:val="000000"/>
                <w:sz w:val="22"/>
                <w:szCs w:val="22"/>
              </w:rPr>
              <w:t>post kontrola</w:t>
            </w:r>
            <w:r>
              <w:rPr>
                <w:color w:val="000000"/>
                <w:sz w:val="22"/>
                <w:szCs w:val="22"/>
              </w:rPr>
              <w:t xml:space="preserve"> zákazky zadávanej s použitím dynamického nákupného systému</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Názov zákazky</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Číslo oznámenia</w:t>
            </w:r>
            <w:r>
              <w:rPr>
                <w:color w:val="000000"/>
                <w:sz w:val="22"/>
                <w:szCs w:val="22"/>
              </w:rPr>
              <w:t xml:space="preserve"> dynamického nákupného systému</w:t>
            </w:r>
            <w:r w:rsidRPr="007001F1">
              <w:rPr>
                <w:color w:val="000000"/>
                <w:sz w:val="22"/>
                <w:szCs w:val="22"/>
              </w:rPr>
              <w:t xml:space="preserve"> vo vestníku VO</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Číslo oznámenia</w:t>
            </w:r>
            <w:r>
              <w:rPr>
                <w:color w:val="000000"/>
                <w:sz w:val="22"/>
                <w:szCs w:val="22"/>
              </w:rPr>
              <w:t xml:space="preserve"> dynamického nákupného systému</w:t>
            </w:r>
            <w:r w:rsidRPr="007001F1">
              <w:rPr>
                <w:color w:val="000000"/>
                <w:sz w:val="22"/>
                <w:szCs w:val="22"/>
              </w:rPr>
              <w:t xml:space="preserve"> v európskom vestníku</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tcPr>
          <w:p w:rsidR="001C2935" w:rsidRPr="007001F1" w:rsidRDefault="001C2935" w:rsidP="007C0534">
            <w:pPr>
              <w:rPr>
                <w:color w:val="000000"/>
              </w:rPr>
            </w:pPr>
            <w:r w:rsidRPr="007001F1">
              <w:rPr>
                <w:color w:val="000000"/>
                <w:sz w:val="22"/>
                <w:szCs w:val="22"/>
              </w:rPr>
              <w:t>Elektronická aukcia áno/nie</w:t>
            </w:r>
          </w:p>
        </w:tc>
        <w:tc>
          <w:tcPr>
            <w:tcW w:w="5528" w:type="dxa"/>
            <w:gridSpan w:val="5"/>
            <w:shd w:val="clear" w:color="auto" w:fill="auto"/>
            <w:vAlign w:val="center"/>
          </w:tcPr>
          <w:p w:rsidR="001C2935" w:rsidRPr="007001F1" w:rsidRDefault="001C2935" w:rsidP="007C0534">
            <w:pPr>
              <w:rPr>
                <w:color w:val="000000"/>
              </w:rPr>
            </w:pP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Názov dodávateľa</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IČO dodávateľa</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 xml:space="preserve">Predpokladaná hodnota </w:t>
            </w:r>
            <w:r w:rsidRPr="00AD0640">
              <w:rPr>
                <w:color w:val="000000"/>
                <w:sz w:val="22"/>
                <w:szCs w:val="22"/>
              </w:rPr>
              <w:t>dynamického nákupného systému</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Hodnota zákazky s DPH</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15"/>
        </w:trPr>
        <w:tc>
          <w:tcPr>
            <w:tcW w:w="582" w:type="dxa"/>
            <w:shd w:val="clear" w:color="000000" w:fill="60497A"/>
            <w:vAlign w:val="center"/>
            <w:hideMark/>
          </w:tcPr>
          <w:p w:rsidR="001C2935" w:rsidRPr="007001F1" w:rsidRDefault="001C2935" w:rsidP="007C053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C2935" w:rsidRPr="007001F1" w:rsidRDefault="001C2935" w:rsidP="007C053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C2935" w:rsidRPr="007001F1" w:rsidRDefault="001C2935" w:rsidP="007C0534">
            <w:pPr>
              <w:jc w:val="center"/>
              <w:rPr>
                <w:b/>
                <w:bCs/>
                <w:color w:val="FFFFFF"/>
              </w:rPr>
            </w:pPr>
            <w:r w:rsidRPr="007001F1">
              <w:rPr>
                <w:b/>
                <w:bCs/>
                <w:color w:val="FFFFFF"/>
                <w:sz w:val="22"/>
                <w:szCs w:val="22"/>
              </w:rPr>
              <w:t>áno</w:t>
            </w:r>
          </w:p>
        </w:tc>
        <w:tc>
          <w:tcPr>
            <w:tcW w:w="567" w:type="dxa"/>
            <w:shd w:val="clear" w:color="000000" w:fill="60497A"/>
            <w:vAlign w:val="center"/>
            <w:hideMark/>
          </w:tcPr>
          <w:p w:rsidR="001C2935" w:rsidRPr="007001F1" w:rsidRDefault="001C2935" w:rsidP="007C0534">
            <w:pPr>
              <w:jc w:val="center"/>
              <w:rPr>
                <w:b/>
                <w:bCs/>
                <w:color w:val="FFFFFF"/>
              </w:rPr>
            </w:pPr>
            <w:r w:rsidRPr="007001F1">
              <w:rPr>
                <w:b/>
                <w:bCs/>
                <w:color w:val="FFFFFF"/>
                <w:sz w:val="22"/>
                <w:szCs w:val="22"/>
              </w:rPr>
              <w:t>nie</w:t>
            </w:r>
          </w:p>
        </w:tc>
        <w:tc>
          <w:tcPr>
            <w:tcW w:w="776" w:type="dxa"/>
            <w:shd w:val="clear" w:color="000000" w:fill="60497A"/>
            <w:vAlign w:val="center"/>
            <w:hideMark/>
          </w:tcPr>
          <w:p w:rsidR="001C2935" w:rsidRPr="007001F1" w:rsidRDefault="001C2935" w:rsidP="007C0534">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C2935" w:rsidRPr="007001F1" w:rsidRDefault="001C2935" w:rsidP="007C0534">
            <w:pPr>
              <w:jc w:val="center"/>
              <w:rPr>
                <w:b/>
                <w:bCs/>
                <w:color w:val="FFFFFF"/>
              </w:rPr>
            </w:pPr>
            <w:r w:rsidRPr="007001F1">
              <w:rPr>
                <w:b/>
                <w:bCs/>
                <w:color w:val="FFFFFF"/>
                <w:sz w:val="22"/>
                <w:szCs w:val="22"/>
              </w:rPr>
              <w:t>Poznámka</w:t>
            </w:r>
          </w:p>
        </w:tc>
      </w:tr>
      <w:tr w:rsidR="001C2935" w:rsidRPr="007001F1" w:rsidTr="007C0534">
        <w:trPr>
          <w:trHeight w:val="20"/>
        </w:trPr>
        <w:tc>
          <w:tcPr>
            <w:tcW w:w="582" w:type="dxa"/>
            <w:shd w:val="clear" w:color="auto" w:fill="auto"/>
            <w:noWrap/>
            <w:vAlign w:val="center"/>
            <w:hideMark/>
          </w:tcPr>
          <w:p w:rsidR="001C2935" w:rsidRPr="007001F1" w:rsidRDefault="001C2935" w:rsidP="007C0534">
            <w:pPr>
              <w:jc w:val="center"/>
              <w:rPr>
                <w:color w:val="000000"/>
              </w:rPr>
            </w:pPr>
            <w:r w:rsidRPr="007001F1">
              <w:rPr>
                <w:color w:val="000000"/>
                <w:sz w:val="22"/>
                <w:szCs w:val="22"/>
              </w:rPr>
              <w:t>1</w:t>
            </w:r>
          </w:p>
        </w:tc>
        <w:tc>
          <w:tcPr>
            <w:tcW w:w="4820" w:type="dxa"/>
            <w:gridSpan w:val="2"/>
            <w:shd w:val="clear" w:color="auto" w:fill="auto"/>
            <w:vAlign w:val="center"/>
            <w:hideMark/>
          </w:tcPr>
          <w:p w:rsidR="001C2935" w:rsidRPr="007001F1" w:rsidRDefault="001C2935" w:rsidP="007C0534">
            <w:pPr>
              <w:jc w:val="both"/>
              <w:rPr>
                <w:color w:val="000000"/>
              </w:rPr>
            </w:pPr>
            <w:r w:rsidRPr="007001F1">
              <w:rPr>
                <w:color w:val="000000"/>
                <w:sz w:val="22"/>
                <w:szCs w:val="22"/>
              </w:rPr>
              <w:t xml:space="preserve">Boli pri zadávaní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20"/>
        </w:trPr>
        <w:tc>
          <w:tcPr>
            <w:tcW w:w="582" w:type="dxa"/>
            <w:shd w:val="clear" w:color="auto" w:fill="auto"/>
            <w:noWrap/>
            <w:vAlign w:val="center"/>
            <w:hideMark/>
          </w:tcPr>
          <w:p w:rsidR="001C2935" w:rsidRPr="007001F1" w:rsidRDefault="001C2935" w:rsidP="007C0534">
            <w:pPr>
              <w:jc w:val="center"/>
              <w:rPr>
                <w:color w:val="000000"/>
              </w:rPr>
            </w:pPr>
            <w:r w:rsidRPr="007001F1">
              <w:rPr>
                <w:color w:val="000000"/>
                <w:sz w:val="22"/>
                <w:szCs w:val="22"/>
              </w:rPr>
              <w:t>2</w:t>
            </w:r>
          </w:p>
        </w:tc>
        <w:tc>
          <w:tcPr>
            <w:tcW w:w="4820" w:type="dxa"/>
            <w:gridSpan w:val="2"/>
            <w:shd w:val="clear" w:color="auto" w:fill="auto"/>
            <w:vAlign w:val="center"/>
            <w:hideMark/>
          </w:tcPr>
          <w:p w:rsidR="001C2935" w:rsidRPr="007001F1" w:rsidRDefault="001C2935" w:rsidP="007C0534">
            <w:pPr>
              <w:jc w:val="both"/>
              <w:rPr>
                <w:color w:val="000000"/>
              </w:rPr>
            </w:pPr>
            <w:r w:rsidRPr="007001F1">
              <w:rPr>
                <w:color w:val="000000"/>
                <w:sz w:val="22"/>
                <w:szCs w:val="22"/>
              </w:rPr>
              <w:t>Bol zamestnanec vykonávajúci kontrolu oboznámený s rizikovými indikátormi</w:t>
            </w:r>
            <w:r w:rsidR="00A3143C">
              <w:rPr>
                <w:color w:val="000000"/>
                <w:sz w:val="22"/>
                <w:szCs w:val="22"/>
              </w:rPr>
              <w:t xml:space="preserve"> </w:t>
            </w:r>
            <w:r w:rsidRPr="007001F1">
              <w:rPr>
                <w:color w:val="000000"/>
                <w:sz w:val="22"/>
                <w:szCs w:val="22"/>
              </w:rPr>
              <w:t>podľa Systému riadenia EŠIF, v časti kontrola verejného obstarávania - spolupráca s PMÚ a spolupráca s OČTK?</w:t>
            </w:r>
            <w:r w:rsidR="00A3143C">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505"/>
        </w:trPr>
        <w:tc>
          <w:tcPr>
            <w:tcW w:w="582" w:type="dxa"/>
            <w:vMerge w:val="restart"/>
            <w:shd w:val="clear" w:color="auto" w:fill="auto"/>
            <w:noWrap/>
            <w:vAlign w:val="center"/>
            <w:hideMark/>
          </w:tcPr>
          <w:p w:rsidR="001C2935" w:rsidRPr="007001F1" w:rsidRDefault="001C2935" w:rsidP="007C0534">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rsidR="001C2935" w:rsidRPr="007001F1" w:rsidRDefault="001C2935" w:rsidP="007C0534">
            <w:pPr>
              <w:jc w:val="both"/>
              <w:rPr>
                <w:color w:val="000000"/>
              </w:rPr>
            </w:pPr>
            <w:r w:rsidRPr="007001F1">
              <w:rPr>
                <w:color w:val="000000"/>
                <w:sz w:val="22"/>
                <w:szCs w:val="22"/>
              </w:rPr>
              <w:t>a) Je zmluva uzavretá v súlade so súťažnými podkladmi</w:t>
            </w:r>
            <w:r>
              <w:rPr>
                <w:color w:val="000000"/>
                <w:sz w:val="22"/>
                <w:szCs w:val="22"/>
              </w:rPr>
              <w:t>, výzvou na predkladanie ponúk</w:t>
            </w:r>
            <w:r w:rsidRPr="007001F1">
              <w:rPr>
                <w:color w:val="000000"/>
                <w:sz w:val="22"/>
                <w:szCs w:val="22"/>
              </w:rPr>
              <w:t xml:space="preserve"> a ponukou predloženou úspešným uchádzačom?</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228"/>
        </w:trPr>
        <w:tc>
          <w:tcPr>
            <w:tcW w:w="582" w:type="dxa"/>
            <w:vMerge/>
            <w:shd w:val="clear" w:color="auto" w:fill="auto"/>
            <w:noWrap/>
            <w:vAlign w:val="center"/>
          </w:tcPr>
          <w:p w:rsidR="001C2935" w:rsidRPr="007001F1" w:rsidRDefault="001C2935" w:rsidP="007C0534">
            <w:pPr>
              <w:jc w:val="center"/>
              <w:rPr>
                <w:color w:val="000000"/>
              </w:rPr>
            </w:pPr>
          </w:p>
        </w:tc>
        <w:tc>
          <w:tcPr>
            <w:tcW w:w="4820" w:type="dxa"/>
            <w:gridSpan w:val="2"/>
            <w:shd w:val="clear" w:color="auto" w:fill="auto"/>
            <w:vAlign w:val="center"/>
          </w:tcPr>
          <w:p w:rsidR="001C2935" w:rsidRPr="007001F1" w:rsidRDefault="001C2935" w:rsidP="007C0534">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1C2935" w:rsidRPr="007001F1" w:rsidRDefault="001C2935" w:rsidP="007C0534">
            <w:pPr>
              <w:jc w:val="center"/>
              <w:rPr>
                <w:color w:val="000000"/>
              </w:rPr>
            </w:pPr>
          </w:p>
        </w:tc>
        <w:tc>
          <w:tcPr>
            <w:tcW w:w="567" w:type="dxa"/>
            <w:shd w:val="clear" w:color="auto" w:fill="auto"/>
            <w:vAlign w:val="center"/>
          </w:tcPr>
          <w:p w:rsidR="001C2935" w:rsidRPr="007001F1" w:rsidRDefault="001C2935" w:rsidP="007C0534">
            <w:pPr>
              <w:jc w:val="center"/>
              <w:rPr>
                <w:color w:val="000000"/>
              </w:rPr>
            </w:pPr>
          </w:p>
        </w:tc>
        <w:tc>
          <w:tcPr>
            <w:tcW w:w="776" w:type="dxa"/>
            <w:shd w:val="clear" w:color="auto" w:fill="auto"/>
            <w:vAlign w:val="center"/>
          </w:tcPr>
          <w:p w:rsidR="001C2935" w:rsidRPr="007001F1" w:rsidRDefault="001C2935" w:rsidP="007C0534">
            <w:pPr>
              <w:jc w:val="center"/>
              <w:rPr>
                <w:color w:val="000000"/>
              </w:rPr>
            </w:pPr>
          </w:p>
        </w:tc>
        <w:tc>
          <w:tcPr>
            <w:tcW w:w="1775" w:type="dxa"/>
            <w:shd w:val="clear" w:color="auto" w:fill="auto"/>
            <w:vAlign w:val="center"/>
          </w:tcPr>
          <w:p w:rsidR="001C2935" w:rsidRPr="007001F1" w:rsidRDefault="001C2935" w:rsidP="007C0534">
            <w:pPr>
              <w:jc w:val="center"/>
              <w:rPr>
                <w:color w:val="000000"/>
              </w:rPr>
            </w:pPr>
          </w:p>
        </w:tc>
      </w:tr>
      <w:tr w:rsidR="001C2935" w:rsidRPr="007001F1" w:rsidTr="007C0534">
        <w:trPr>
          <w:trHeight w:val="505"/>
        </w:trPr>
        <w:tc>
          <w:tcPr>
            <w:tcW w:w="582" w:type="dxa"/>
            <w:vMerge/>
            <w:shd w:val="clear" w:color="auto" w:fill="auto"/>
            <w:noWrap/>
            <w:vAlign w:val="center"/>
          </w:tcPr>
          <w:p w:rsidR="001C2935" w:rsidRPr="007001F1" w:rsidRDefault="001C2935" w:rsidP="007C0534">
            <w:pPr>
              <w:jc w:val="center"/>
              <w:rPr>
                <w:color w:val="000000"/>
              </w:rPr>
            </w:pPr>
          </w:p>
        </w:tc>
        <w:tc>
          <w:tcPr>
            <w:tcW w:w="4820" w:type="dxa"/>
            <w:gridSpan w:val="2"/>
            <w:shd w:val="clear" w:color="auto" w:fill="auto"/>
            <w:vAlign w:val="center"/>
          </w:tcPr>
          <w:p w:rsidR="001C2935" w:rsidRPr="007001F1" w:rsidRDefault="001C2935" w:rsidP="007C0534">
            <w:pPr>
              <w:jc w:val="both"/>
              <w:rPr>
                <w:color w:val="000000"/>
              </w:rPr>
            </w:pPr>
            <w:r w:rsidRPr="007001F1">
              <w:rPr>
                <w:color w:val="000000"/>
                <w:sz w:val="22"/>
                <w:szCs w:val="22"/>
              </w:rPr>
              <w:t xml:space="preserve">c) Je výsledná zmluva zverejnená v súlade so zákonom o slobodnom prístupe k informáciám?                   </w:t>
            </w:r>
          </w:p>
        </w:tc>
        <w:tc>
          <w:tcPr>
            <w:tcW w:w="567" w:type="dxa"/>
            <w:shd w:val="clear" w:color="auto" w:fill="auto"/>
            <w:vAlign w:val="center"/>
          </w:tcPr>
          <w:p w:rsidR="001C2935" w:rsidRPr="007001F1" w:rsidRDefault="001C2935" w:rsidP="007C0534">
            <w:pPr>
              <w:jc w:val="center"/>
              <w:rPr>
                <w:color w:val="000000"/>
              </w:rPr>
            </w:pPr>
          </w:p>
        </w:tc>
        <w:tc>
          <w:tcPr>
            <w:tcW w:w="567" w:type="dxa"/>
            <w:shd w:val="clear" w:color="auto" w:fill="auto"/>
            <w:vAlign w:val="center"/>
          </w:tcPr>
          <w:p w:rsidR="001C2935" w:rsidRPr="007001F1" w:rsidRDefault="001C2935" w:rsidP="007C0534">
            <w:pPr>
              <w:jc w:val="center"/>
              <w:rPr>
                <w:color w:val="000000"/>
              </w:rPr>
            </w:pPr>
          </w:p>
        </w:tc>
        <w:tc>
          <w:tcPr>
            <w:tcW w:w="776" w:type="dxa"/>
            <w:shd w:val="clear" w:color="auto" w:fill="auto"/>
            <w:vAlign w:val="center"/>
          </w:tcPr>
          <w:p w:rsidR="001C2935" w:rsidRPr="007001F1" w:rsidRDefault="001C2935" w:rsidP="007C0534">
            <w:pPr>
              <w:jc w:val="center"/>
              <w:rPr>
                <w:color w:val="000000"/>
              </w:rPr>
            </w:pPr>
          </w:p>
        </w:tc>
        <w:tc>
          <w:tcPr>
            <w:tcW w:w="1775" w:type="dxa"/>
            <w:shd w:val="clear" w:color="auto" w:fill="auto"/>
            <w:vAlign w:val="center"/>
          </w:tcPr>
          <w:p w:rsidR="001C2935" w:rsidRPr="007001F1" w:rsidRDefault="001C2935" w:rsidP="007C0534">
            <w:pPr>
              <w:jc w:val="center"/>
              <w:rPr>
                <w:color w:val="000000"/>
              </w:rPr>
            </w:pPr>
          </w:p>
        </w:tc>
      </w:tr>
      <w:tr w:rsidR="001C2935" w:rsidRPr="007001F1" w:rsidTr="007C0534">
        <w:trPr>
          <w:trHeight w:val="20"/>
        </w:trPr>
        <w:tc>
          <w:tcPr>
            <w:tcW w:w="582" w:type="dxa"/>
            <w:shd w:val="clear" w:color="auto" w:fill="auto"/>
            <w:noWrap/>
            <w:vAlign w:val="center"/>
            <w:hideMark/>
          </w:tcPr>
          <w:p w:rsidR="001C2935" w:rsidRPr="007001F1" w:rsidRDefault="001C2935" w:rsidP="007C0534">
            <w:pPr>
              <w:jc w:val="center"/>
              <w:rPr>
                <w:color w:val="000000"/>
              </w:rPr>
            </w:pPr>
            <w:r w:rsidRPr="007001F1">
              <w:rPr>
                <w:color w:val="000000"/>
                <w:sz w:val="22"/>
                <w:szCs w:val="22"/>
              </w:rPr>
              <w:t>4</w:t>
            </w:r>
          </w:p>
        </w:tc>
        <w:tc>
          <w:tcPr>
            <w:tcW w:w="4820" w:type="dxa"/>
            <w:gridSpan w:val="2"/>
            <w:shd w:val="clear" w:color="auto" w:fill="auto"/>
            <w:vAlign w:val="center"/>
            <w:hideMark/>
          </w:tcPr>
          <w:p w:rsidR="001C2935" w:rsidRPr="007001F1" w:rsidRDefault="001C2935" w:rsidP="007C0534">
            <w:pPr>
              <w:jc w:val="both"/>
              <w:rPr>
                <w:color w:val="000000"/>
              </w:rPr>
            </w:pPr>
            <w:r w:rsidRPr="007001F1">
              <w:rPr>
                <w:color w:val="000000"/>
                <w:sz w:val="22"/>
                <w:szCs w:val="22"/>
              </w:rPr>
              <w:t>Je kontrolovan</w:t>
            </w:r>
            <w:r>
              <w:rPr>
                <w:color w:val="000000"/>
                <w:sz w:val="22"/>
                <w:szCs w:val="22"/>
              </w:rPr>
              <w:t xml:space="preserve">á zákazka </w:t>
            </w:r>
            <w:r w:rsidRPr="007001F1">
              <w:rPr>
                <w:color w:val="000000"/>
                <w:sz w:val="22"/>
                <w:szCs w:val="22"/>
              </w:rPr>
              <w:t>v súlade so závermi vykonanej druhej ex</w:t>
            </w:r>
            <w:r w:rsidR="0014097F">
              <w:rPr>
                <w:color w:val="000000"/>
                <w:sz w:val="22"/>
                <w:szCs w:val="22"/>
              </w:rPr>
              <w:t xml:space="preserve"> </w:t>
            </w:r>
            <w:r w:rsidRPr="007001F1">
              <w:rPr>
                <w:color w:val="000000"/>
                <w:sz w:val="22"/>
                <w:szCs w:val="22"/>
              </w:rPr>
              <w:t xml:space="preserve">ante kontroly a dokumentáciou schválenou v rámci </w:t>
            </w:r>
            <w:r>
              <w:rPr>
                <w:color w:val="000000"/>
                <w:sz w:val="22"/>
                <w:szCs w:val="22"/>
              </w:rPr>
              <w:t xml:space="preserve">druhej </w:t>
            </w:r>
            <w:r w:rsidRPr="007001F1">
              <w:rPr>
                <w:color w:val="000000"/>
                <w:sz w:val="22"/>
                <w:szCs w:val="22"/>
              </w:rPr>
              <w:t>ex</w:t>
            </w:r>
            <w:r w:rsidR="0014097F">
              <w:rPr>
                <w:color w:val="000000"/>
                <w:sz w:val="22"/>
                <w:szCs w:val="22"/>
              </w:rPr>
              <w:t xml:space="preserve"> </w:t>
            </w:r>
            <w:r w:rsidRPr="007001F1">
              <w:rPr>
                <w:color w:val="000000"/>
                <w:sz w:val="22"/>
                <w:szCs w:val="22"/>
              </w:rPr>
              <w:t>ante kontrol</w:t>
            </w:r>
            <w:r>
              <w:rPr>
                <w:color w:val="000000"/>
                <w:sz w:val="22"/>
                <w:szCs w:val="22"/>
              </w:rPr>
              <w:t>y verejného obstarávania</w:t>
            </w:r>
            <w:r w:rsidRPr="007001F1">
              <w:rPr>
                <w:color w:val="000000"/>
                <w:sz w:val="22"/>
                <w:szCs w:val="22"/>
              </w:rPr>
              <w:t>?</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20"/>
        </w:trPr>
        <w:tc>
          <w:tcPr>
            <w:tcW w:w="582" w:type="dxa"/>
            <w:shd w:val="clear" w:color="auto" w:fill="auto"/>
            <w:noWrap/>
            <w:vAlign w:val="center"/>
            <w:hideMark/>
          </w:tcPr>
          <w:p w:rsidR="001C2935" w:rsidRPr="007001F1" w:rsidRDefault="001C2935" w:rsidP="007C0534">
            <w:pPr>
              <w:jc w:val="center"/>
              <w:rPr>
                <w:color w:val="000000"/>
              </w:rPr>
            </w:pPr>
            <w:r w:rsidRPr="007001F1">
              <w:rPr>
                <w:color w:val="000000"/>
                <w:sz w:val="22"/>
                <w:szCs w:val="22"/>
              </w:rPr>
              <w:t>5</w:t>
            </w:r>
          </w:p>
        </w:tc>
        <w:tc>
          <w:tcPr>
            <w:tcW w:w="4820" w:type="dxa"/>
            <w:gridSpan w:val="2"/>
            <w:shd w:val="clear" w:color="auto" w:fill="auto"/>
            <w:vAlign w:val="center"/>
            <w:hideMark/>
          </w:tcPr>
          <w:p w:rsidR="001C2935" w:rsidRPr="007001F1" w:rsidRDefault="001C2935" w:rsidP="007C0534">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491"/>
        </w:trPr>
        <w:tc>
          <w:tcPr>
            <w:tcW w:w="582" w:type="dxa"/>
            <w:vMerge w:val="restart"/>
            <w:shd w:val="clear" w:color="auto" w:fill="auto"/>
            <w:noWrap/>
            <w:vAlign w:val="center"/>
          </w:tcPr>
          <w:p w:rsidR="001C2935" w:rsidRPr="007001F1" w:rsidRDefault="001C2935" w:rsidP="007C0534">
            <w:pPr>
              <w:jc w:val="center"/>
              <w:rPr>
                <w:color w:val="000000"/>
              </w:rPr>
            </w:pPr>
            <w:r w:rsidRPr="007001F1">
              <w:rPr>
                <w:color w:val="000000"/>
                <w:sz w:val="22"/>
                <w:szCs w:val="22"/>
              </w:rPr>
              <w:t>6</w:t>
            </w:r>
          </w:p>
        </w:tc>
        <w:tc>
          <w:tcPr>
            <w:tcW w:w="4820" w:type="dxa"/>
            <w:gridSpan w:val="2"/>
            <w:shd w:val="clear" w:color="auto" w:fill="auto"/>
            <w:vAlign w:val="center"/>
          </w:tcPr>
          <w:p w:rsidR="001C2935" w:rsidRPr="007001F1" w:rsidRDefault="001C2935" w:rsidP="007C0534">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rsidR="001C2935" w:rsidRPr="007001F1" w:rsidRDefault="001C2935" w:rsidP="007C0534">
            <w:pPr>
              <w:jc w:val="center"/>
              <w:rPr>
                <w:color w:val="000000"/>
              </w:rPr>
            </w:pPr>
          </w:p>
        </w:tc>
        <w:tc>
          <w:tcPr>
            <w:tcW w:w="567" w:type="dxa"/>
            <w:shd w:val="clear" w:color="auto" w:fill="auto"/>
            <w:vAlign w:val="center"/>
          </w:tcPr>
          <w:p w:rsidR="001C2935" w:rsidRPr="007001F1" w:rsidRDefault="001C2935" w:rsidP="007C0534">
            <w:pPr>
              <w:jc w:val="center"/>
              <w:rPr>
                <w:color w:val="000000"/>
              </w:rPr>
            </w:pPr>
          </w:p>
        </w:tc>
        <w:tc>
          <w:tcPr>
            <w:tcW w:w="776" w:type="dxa"/>
            <w:shd w:val="clear" w:color="auto" w:fill="auto"/>
            <w:vAlign w:val="center"/>
          </w:tcPr>
          <w:p w:rsidR="001C2935" w:rsidRPr="007001F1" w:rsidRDefault="001C2935" w:rsidP="007C0534">
            <w:pPr>
              <w:jc w:val="center"/>
              <w:rPr>
                <w:color w:val="000000"/>
              </w:rPr>
            </w:pPr>
          </w:p>
        </w:tc>
        <w:tc>
          <w:tcPr>
            <w:tcW w:w="1775" w:type="dxa"/>
            <w:shd w:val="clear" w:color="auto" w:fill="auto"/>
            <w:vAlign w:val="center"/>
          </w:tcPr>
          <w:p w:rsidR="001C2935" w:rsidRPr="007001F1" w:rsidRDefault="001C2935" w:rsidP="007C0534">
            <w:pPr>
              <w:jc w:val="center"/>
              <w:rPr>
                <w:color w:val="000000"/>
              </w:rPr>
            </w:pPr>
          </w:p>
        </w:tc>
      </w:tr>
      <w:tr w:rsidR="001C2935" w:rsidRPr="007001F1" w:rsidTr="007C0534">
        <w:trPr>
          <w:trHeight w:val="675"/>
        </w:trPr>
        <w:tc>
          <w:tcPr>
            <w:tcW w:w="582" w:type="dxa"/>
            <w:vMerge/>
            <w:shd w:val="clear" w:color="auto" w:fill="auto"/>
            <w:noWrap/>
            <w:vAlign w:val="center"/>
          </w:tcPr>
          <w:p w:rsidR="001C2935" w:rsidRPr="007001F1" w:rsidRDefault="001C2935" w:rsidP="007C0534">
            <w:pPr>
              <w:jc w:val="center"/>
              <w:rPr>
                <w:color w:val="000000"/>
              </w:rPr>
            </w:pPr>
          </w:p>
        </w:tc>
        <w:tc>
          <w:tcPr>
            <w:tcW w:w="4820" w:type="dxa"/>
            <w:gridSpan w:val="2"/>
            <w:shd w:val="clear" w:color="auto" w:fill="auto"/>
            <w:vAlign w:val="center"/>
          </w:tcPr>
          <w:p w:rsidR="001C2935" w:rsidRPr="007001F1" w:rsidRDefault="001C2935" w:rsidP="007C0534">
            <w:pPr>
              <w:jc w:val="both"/>
              <w:rPr>
                <w:color w:val="000000"/>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rsidR="001C2935" w:rsidRPr="007001F1" w:rsidRDefault="001C2935" w:rsidP="007C0534">
            <w:pPr>
              <w:jc w:val="center"/>
              <w:rPr>
                <w:color w:val="000000"/>
              </w:rPr>
            </w:pPr>
          </w:p>
        </w:tc>
        <w:tc>
          <w:tcPr>
            <w:tcW w:w="567" w:type="dxa"/>
            <w:shd w:val="clear" w:color="auto" w:fill="auto"/>
            <w:vAlign w:val="center"/>
          </w:tcPr>
          <w:p w:rsidR="001C2935" w:rsidRPr="007001F1" w:rsidRDefault="001C2935" w:rsidP="007C0534">
            <w:pPr>
              <w:jc w:val="center"/>
              <w:rPr>
                <w:color w:val="000000"/>
              </w:rPr>
            </w:pPr>
          </w:p>
        </w:tc>
        <w:tc>
          <w:tcPr>
            <w:tcW w:w="776" w:type="dxa"/>
            <w:shd w:val="clear" w:color="auto" w:fill="auto"/>
            <w:vAlign w:val="center"/>
          </w:tcPr>
          <w:p w:rsidR="001C2935" w:rsidRPr="007001F1" w:rsidRDefault="001C2935" w:rsidP="007C0534">
            <w:pPr>
              <w:jc w:val="center"/>
              <w:rPr>
                <w:color w:val="000000"/>
              </w:rPr>
            </w:pPr>
          </w:p>
        </w:tc>
        <w:tc>
          <w:tcPr>
            <w:tcW w:w="1775" w:type="dxa"/>
            <w:shd w:val="clear" w:color="auto" w:fill="auto"/>
            <w:vAlign w:val="center"/>
          </w:tcPr>
          <w:p w:rsidR="001C2935" w:rsidRPr="007001F1" w:rsidRDefault="001C2935" w:rsidP="007C0534">
            <w:pPr>
              <w:jc w:val="center"/>
              <w:rPr>
                <w:color w:val="000000"/>
              </w:rPr>
            </w:pPr>
          </w:p>
        </w:tc>
      </w:tr>
      <w:tr w:rsidR="001C2935" w:rsidRPr="007001F1" w:rsidTr="007C0534">
        <w:trPr>
          <w:trHeight w:val="675"/>
        </w:trPr>
        <w:tc>
          <w:tcPr>
            <w:tcW w:w="582" w:type="dxa"/>
            <w:vMerge/>
            <w:shd w:val="clear" w:color="auto" w:fill="auto"/>
            <w:noWrap/>
            <w:vAlign w:val="center"/>
          </w:tcPr>
          <w:p w:rsidR="001C2935" w:rsidRPr="007001F1" w:rsidRDefault="001C2935" w:rsidP="007C0534">
            <w:pPr>
              <w:jc w:val="center"/>
              <w:rPr>
                <w:color w:val="000000"/>
              </w:rPr>
            </w:pPr>
          </w:p>
        </w:tc>
        <w:tc>
          <w:tcPr>
            <w:tcW w:w="4820" w:type="dxa"/>
            <w:gridSpan w:val="2"/>
            <w:shd w:val="clear" w:color="auto" w:fill="auto"/>
            <w:vAlign w:val="center"/>
          </w:tcPr>
          <w:p w:rsidR="001C2935" w:rsidRPr="007001F1" w:rsidRDefault="001C2935" w:rsidP="007C0534">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1C2935" w:rsidRPr="007001F1" w:rsidRDefault="001C2935" w:rsidP="007C0534">
            <w:pPr>
              <w:jc w:val="center"/>
              <w:rPr>
                <w:color w:val="000000"/>
              </w:rPr>
            </w:pPr>
          </w:p>
        </w:tc>
        <w:tc>
          <w:tcPr>
            <w:tcW w:w="567" w:type="dxa"/>
            <w:shd w:val="clear" w:color="auto" w:fill="auto"/>
            <w:vAlign w:val="center"/>
          </w:tcPr>
          <w:p w:rsidR="001C2935" w:rsidRPr="007001F1" w:rsidRDefault="001C2935" w:rsidP="007C0534">
            <w:pPr>
              <w:jc w:val="center"/>
              <w:rPr>
                <w:color w:val="000000"/>
              </w:rPr>
            </w:pPr>
          </w:p>
        </w:tc>
        <w:tc>
          <w:tcPr>
            <w:tcW w:w="776" w:type="dxa"/>
            <w:shd w:val="clear" w:color="auto" w:fill="auto"/>
            <w:vAlign w:val="center"/>
          </w:tcPr>
          <w:p w:rsidR="001C2935" w:rsidRPr="007001F1" w:rsidRDefault="001C2935" w:rsidP="007C0534">
            <w:pPr>
              <w:jc w:val="center"/>
              <w:rPr>
                <w:color w:val="000000"/>
              </w:rPr>
            </w:pPr>
          </w:p>
        </w:tc>
        <w:tc>
          <w:tcPr>
            <w:tcW w:w="1775" w:type="dxa"/>
            <w:shd w:val="clear" w:color="auto" w:fill="auto"/>
            <w:vAlign w:val="center"/>
          </w:tcPr>
          <w:p w:rsidR="001C2935" w:rsidRPr="007001F1" w:rsidRDefault="001C2935" w:rsidP="007C0534">
            <w:pPr>
              <w:jc w:val="center"/>
              <w:rPr>
                <w:color w:val="000000"/>
              </w:rPr>
            </w:pPr>
          </w:p>
        </w:tc>
      </w:tr>
      <w:tr w:rsidR="00761612" w:rsidRPr="007001F1" w:rsidTr="007C0534">
        <w:trPr>
          <w:trHeight w:val="675"/>
        </w:trPr>
        <w:tc>
          <w:tcPr>
            <w:tcW w:w="582" w:type="dxa"/>
            <w:vMerge w:val="restart"/>
            <w:shd w:val="clear" w:color="auto" w:fill="auto"/>
            <w:noWrap/>
            <w:vAlign w:val="center"/>
          </w:tcPr>
          <w:p w:rsidR="00761612" w:rsidRPr="007001F1" w:rsidRDefault="00761612" w:rsidP="007C0534">
            <w:pPr>
              <w:jc w:val="center"/>
              <w:rPr>
                <w:color w:val="000000"/>
              </w:rPr>
            </w:pPr>
            <w:r>
              <w:rPr>
                <w:color w:val="000000"/>
              </w:rPr>
              <w:t>7</w:t>
            </w:r>
          </w:p>
        </w:tc>
        <w:tc>
          <w:tcPr>
            <w:tcW w:w="4820" w:type="dxa"/>
            <w:gridSpan w:val="2"/>
            <w:shd w:val="clear" w:color="auto" w:fill="auto"/>
            <w:vAlign w:val="center"/>
          </w:tcPr>
          <w:p w:rsidR="00761612" w:rsidRPr="007001F1" w:rsidRDefault="00761612" w:rsidP="007C0534">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761612" w:rsidRPr="007001F1" w:rsidRDefault="00761612" w:rsidP="007C0534">
            <w:pPr>
              <w:jc w:val="center"/>
              <w:rPr>
                <w:color w:val="000000"/>
              </w:rPr>
            </w:pPr>
          </w:p>
        </w:tc>
        <w:tc>
          <w:tcPr>
            <w:tcW w:w="567" w:type="dxa"/>
            <w:shd w:val="clear" w:color="auto" w:fill="auto"/>
            <w:vAlign w:val="center"/>
          </w:tcPr>
          <w:p w:rsidR="00761612" w:rsidRPr="007001F1" w:rsidRDefault="00761612" w:rsidP="007C0534">
            <w:pPr>
              <w:jc w:val="center"/>
              <w:rPr>
                <w:color w:val="000000"/>
              </w:rPr>
            </w:pPr>
          </w:p>
        </w:tc>
        <w:tc>
          <w:tcPr>
            <w:tcW w:w="776" w:type="dxa"/>
            <w:shd w:val="clear" w:color="auto" w:fill="auto"/>
            <w:vAlign w:val="center"/>
          </w:tcPr>
          <w:p w:rsidR="00761612" w:rsidRPr="007001F1" w:rsidRDefault="00761612" w:rsidP="007C0534">
            <w:pPr>
              <w:jc w:val="center"/>
              <w:rPr>
                <w:color w:val="000000"/>
              </w:rPr>
            </w:pPr>
          </w:p>
        </w:tc>
        <w:tc>
          <w:tcPr>
            <w:tcW w:w="1775" w:type="dxa"/>
            <w:shd w:val="clear" w:color="auto" w:fill="auto"/>
            <w:vAlign w:val="center"/>
          </w:tcPr>
          <w:p w:rsidR="00761612" w:rsidRPr="007001F1" w:rsidRDefault="00761612" w:rsidP="007C0534">
            <w:pPr>
              <w:jc w:val="center"/>
              <w:rPr>
                <w:color w:val="000000"/>
              </w:rPr>
            </w:pPr>
          </w:p>
        </w:tc>
      </w:tr>
      <w:tr w:rsidR="00761612" w:rsidRPr="007001F1" w:rsidTr="007C0534">
        <w:trPr>
          <w:trHeight w:val="675"/>
        </w:trPr>
        <w:tc>
          <w:tcPr>
            <w:tcW w:w="582" w:type="dxa"/>
            <w:vMerge/>
            <w:shd w:val="clear" w:color="auto" w:fill="auto"/>
            <w:noWrap/>
            <w:vAlign w:val="center"/>
          </w:tcPr>
          <w:p w:rsidR="00761612" w:rsidRPr="007001F1" w:rsidRDefault="00761612" w:rsidP="007C0534">
            <w:pPr>
              <w:jc w:val="center"/>
              <w:rPr>
                <w:color w:val="000000"/>
              </w:rPr>
            </w:pPr>
          </w:p>
        </w:tc>
        <w:tc>
          <w:tcPr>
            <w:tcW w:w="4820" w:type="dxa"/>
            <w:gridSpan w:val="2"/>
            <w:shd w:val="clear" w:color="auto" w:fill="auto"/>
            <w:vAlign w:val="center"/>
          </w:tcPr>
          <w:p w:rsidR="00761612" w:rsidRPr="007001F1" w:rsidRDefault="00761612" w:rsidP="007C0534">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761612" w:rsidRPr="007001F1" w:rsidRDefault="00761612" w:rsidP="007C0534">
            <w:pPr>
              <w:jc w:val="center"/>
              <w:rPr>
                <w:color w:val="000000"/>
              </w:rPr>
            </w:pPr>
          </w:p>
        </w:tc>
        <w:tc>
          <w:tcPr>
            <w:tcW w:w="567" w:type="dxa"/>
            <w:shd w:val="clear" w:color="auto" w:fill="auto"/>
            <w:vAlign w:val="center"/>
          </w:tcPr>
          <w:p w:rsidR="00761612" w:rsidRPr="007001F1" w:rsidRDefault="00761612" w:rsidP="007C0534">
            <w:pPr>
              <w:jc w:val="center"/>
              <w:rPr>
                <w:color w:val="000000"/>
              </w:rPr>
            </w:pPr>
          </w:p>
        </w:tc>
        <w:tc>
          <w:tcPr>
            <w:tcW w:w="776" w:type="dxa"/>
            <w:shd w:val="clear" w:color="auto" w:fill="auto"/>
            <w:vAlign w:val="center"/>
          </w:tcPr>
          <w:p w:rsidR="00761612" w:rsidRPr="007001F1" w:rsidRDefault="00761612" w:rsidP="007C0534">
            <w:pPr>
              <w:jc w:val="center"/>
              <w:rPr>
                <w:color w:val="000000"/>
              </w:rPr>
            </w:pPr>
          </w:p>
        </w:tc>
        <w:tc>
          <w:tcPr>
            <w:tcW w:w="1775" w:type="dxa"/>
            <w:shd w:val="clear" w:color="auto" w:fill="auto"/>
            <w:vAlign w:val="center"/>
          </w:tcPr>
          <w:p w:rsidR="00761612" w:rsidRPr="007001F1" w:rsidRDefault="00761612" w:rsidP="007C0534">
            <w:pPr>
              <w:jc w:val="center"/>
              <w:rPr>
                <w:color w:val="000000"/>
              </w:rPr>
            </w:pPr>
          </w:p>
        </w:tc>
      </w:tr>
      <w:tr w:rsidR="001C2935" w:rsidRPr="007001F1" w:rsidTr="007C0534">
        <w:trPr>
          <w:trHeight w:val="20"/>
        </w:trPr>
        <w:tc>
          <w:tcPr>
            <w:tcW w:w="582" w:type="dxa"/>
            <w:shd w:val="clear" w:color="auto" w:fill="auto"/>
            <w:noWrap/>
            <w:vAlign w:val="center"/>
            <w:hideMark/>
          </w:tcPr>
          <w:p w:rsidR="001C2935" w:rsidRPr="007001F1" w:rsidRDefault="00761612" w:rsidP="007C0534">
            <w:pPr>
              <w:jc w:val="center"/>
              <w:rPr>
                <w:color w:val="000000"/>
              </w:rPr>
            </w:pPr>
            <w:r>
              <w:rPr>
                <w:color w:val="000000"/>
                <w:sz w:val="22"/>
                <w:szCs w:val="22"/>
              </w:rPr>
              <w:t>8</w:t>
            </w:r>
          </w:p>
        </w:tc>
        <w:tc>
          <w:tcPr>
            <w:tcW w:w="4820" w:type="dxa"/>
            <w:gridSpan w:val="2"/>
            <w:shd w:val="clear" w:color="auto" w:fill="auto"/>
            <w:vAlign w:val="center"/>
            <w:hideMark/>
          </w:tcPr>
          <w:p w:rsidR="001C2935" w:rsidRPr="002D20F9" w:rsidRDefault="001C2935" w:rsidP="007C0534">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300"/>
        </w:trPr>
        <w:tc>
          <w:tcPr>
            <w:tcW w:w="9087" w:type="dxa"/>
            <w:gridSpan w:val="7"/>
            <w:shd w:val="clear" w:color="auto" w:fill="auto"/>
            <w:noWrap/>
            <w:vAlign w:val="center"/>
          </w:tcPr>
          <w:p w:rsidR="001C2935" w:rsidRPr="007001F1" w:rsidRDefault="001C2935" w:rsidP="007C0534">
            <w:pPr>
              <w:jc w:val="both"/>
              <w:rPr>
                <w:b/>
                <w:sz w:val="20"/>
                <w:szCs w:val="20"/>
              </w:rPr>
            </w:pPr>
            <w:r w:rsidRPr="007001F1">
              <w:rPr>
                <w:b/>
                <w:sz w:val="20"/>
                <w:szCs w:val="20"/>
              </w:rPr>
              <w:t>VYJADRENIE</w:t>
            </w:r>
          </w:p>
          <w:p w:rsidR="001C2935" w:rsidRPr="007001F1" w:rsidRDefault="001C2935" w:rsidP="007C0534">
            <w:pPr>
              <w:jc w:val="both"/>
              <w:rPr>
                <w:sz w:val="20"/>
                <w:szCs w:val="20"/>
              </w:rPr>
            </w:pPr>
          </w:p>
          <w:p w:rsidR="001C2935" w:rsidRPr="00A20234" w:rsidRDefault="001C2935" w:rsidP="007C0534">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60"/>
              <w:t>[1]</w:t>
            </w:r>
          </w:p>
          <w:p w:rsidR="001C2935" w:rsidRPr="007001F1" w:rsidRDefault="001C2935" w:rsidP="007C0534"/>
          <w:p w:rsidR="001C2935" w:rsidRPr="007001F1" w:rsidRDefault="001C2935" w:rsidP="007C0534">
            <w:pPr>
              <w:rPr>
                <w:b/>
                <w:bCs/>
                <w:color w:val="000000"/>
              </w:rPr>
            </w:pP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b/>
                <w:bCs/>
              </w:rPr>
            </w:pPr>
            <w:r w:rsidRPr="007001F1">
              <w:rPr>
                <w:b/>
                <w:bCs/>
                <w:sz w:val="22"/>
                <w:szCs w:val="22"/>
              </w:rPr>
              <w:t>Kontrolu vykonal</w:t>
            </w:r>
            <w:r w:rsidR="00A3143C">
              <w:rPr>
                <w:rStyle w:val="Odkaznapoznmkupodiarou"/>
                <w:b/>
                <w:bCs/>
                <w:sz w:val="22"/>
                <w:szCs w:val="22"/>
              </w:rPr>
              <w:footnoteReference w:customMarkFollows="1" w:id="161"/>
              <w:t>2</w:t>
            </w:r>
            <w:r w:rsidRPr="007001F1">
              <w:rPr>
                <w:b/>
                <w:bCs/>
                <w:sz w:val="22"/>
                <w:szCs w:val="22"/>
              </w:rPr>
              <w:t>:</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b/>
                <w:bCs/>
              </w:rPr>
            </w:pPr>
            <w:r w:rsidRPr="007001F1">
              <w:rPr>
                <w:b/>
                <w:bCs/>
                <w:sz w:val="22"/>
                <w:szCs w:val="22"/>
              </w:rPr>
              <w:t>Dátum:</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000000" w:fill="FFFFFF"/>
            <w:vAlign w:val="center"/>
            <w:hideMark/>
          </w:tcPr>
          <w:p w:rsidR="001C2935" w:rsidRPr="007001F1" w:rsidRDefault="001C2935" w:rsidP="007C0534">
            <w:pPr>
              <w:rPr>
                <w:b/>
                <w:bCs/>
              </w:rPr>
            </w:pPr>
            <w:r w:rsidRPr="007001F1">
              <w:rPr>
                <w:b/>
                <w:bCs/>
                <w:sz w:val="22"/>
                <w:szCs w:val="22"/>
              </w:rPr>
              <w:t>Podpis:</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9087" w:type="dxa"/>
            <w:gridSpan w:val="7"/>
            <w:shd w:val="clear" w:color="auto" w:fill="auto"/>
            <w:noWrap/>
            <w:vAlign w:val="bottom"/>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300"/>
        </w:trPr>
        <w:tc>
          <w:tcPr>
            <w:tcW w:w="3559" w:type="dxa"/>
            <w:gridSpan w:val="2"/>
            <w:shd w:val="clear" w:color="000000" w:fill="FFFFFF"/>
            <w:vAlign w:val="center"/>
            <w:hideMark/>
          </w:tcPr>
          <w:p w:rsidR="001C2935" w:rsidRPr="007001F1" w:rsidRDefault="001C2935" w:rsidP="007C053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3143C">
              <w:rPr>
                <w:rStyle w:val="Odkaznapoznmkupodiarou"/>
                <w:b/>
                <w:bCs/>
                <w:sz w:val="22"/>
                <w:szCs w:val="22"/>
              </w:rPr>
              <w:footnoteReference w:customMarkFollows="1" w:id="162"/>
              <w:t>3</w:t>
            </w:r>
            <w:r w:rsidRPr="007001F1">
              <w:rPr>
                <w:b/>
                <w:bCs/>
                <w:sz w:val="22"/>
                <w:szCs w:val="22"/>
              </w:rPr>
              <w:t>:</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000000" w:fill="FFFFFF"/>
            <w:vAlign w:val="center"/>
            <w:hideMark/>
          </w:tcPr>
          <w:p w:rsidR="001C2935" w:rsidRPr="007001F1" w:rsidRDefault="001C2935" w:rsidP="007C0534">
            <w:pPr>
              <w:rPr>
                <w:b/>
                <w:bCs/>
              </w:rPr>
            </w:pPr>
            <w:r w:rsidRPr="007001F1">
              <w:rPr>
                <w:b/>
                <w:bCs/>
                <w:sz w:val="22"/>
                <w:szCs w:val="22"/>
              </w:rPr>
              <w:lastRenderedPageBreak/>
              <w:t xml:space="preserve">Dátum: </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000000" w:fill="FFFFFF"/>
            <w:vAlign w:val="center"/>
            <w:hideMark/>
          </w:tcPr>
          <w:p w:rsidR="001C2935" w:rsidRPr="007001F1" w:rsidRDefault="001C2935" w:rsidP="007C0534">
            <w:pPr>
              <w:rPr>
                <w:b/>
                <w:bCs/>
              </w:rPr>
            </w:pPr>
            <w:r w:rsidRPr="007001F1">
              <w:rPr>
                <w:b/>
                <w:bCs/>
                <w:sz w:val="22"/>
                <w:szCs w:val="22"/>
              </w:rPr>
              <w:t>Podpis:</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bl>
    <w:p w:rsidR="001C2935" w:rsidRDefault="001C2935" w:rsidP="001C2935"/>
    <w:p w:rsidR="001C2935" w:rsidRDefault="001C2935" w:rsidP="001C2935"/>
    <w:p w:rsidR="00AE38ED" w:rsidRDefault="00AE38ED"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AE38ED" w:rsidRDefault="00AE38ED" w:rsidP="00D2171A"/>
    <w:p w:rsidR="00AE38ED" w:rsidRDefault="00AE38ED" w:rsidP="00D2171A"/>
    <w:p w:rsidR="00193C9C" w:rsidRDefault="00193C9C" w:rsidP="00D2171A"/>
    <w:p w:rsidR="00193C9C" w:rsidRDefault="00193C9C" w:rsidP="00D2171A"/>
    <w:p w:rsidR="00193C9C" w:rsidRDefault="00193C9C" w:rsidP="00D2171A"/>
    <w:p w:rsidR="00193C9C" w:rsidRDefault="00193C9C"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850"/>
        <w:gridCol w:w="1701"/>
      </w:tblGrid>
      <w:tr w:rsidR="00F42686" w:rsidRPr="007001F1" w:rsidTr="00184A99">
        <w:trPr>
          <w:trHeight w:val="645"/>
        </w:trPr>
        <w:tc>
          <w:tcPr>
            <w:tcW w:w="9087" w:type="dxa"/>
            <w:gridSpan w:val="7"/>
            <w:shd w:val="clear" w:color="auto" w:fill="60497A"/>
            <w:vAlign w:val="center"/>
            <w:hideMark/>
          </w:tcPr>
          <w:p w:rsidR="00F42686" w:rsidRPr="007001F1" w:rsidRDefault="00F42686" w:rsidP="00184A99">
            <w:pPr>
              <w:jc w:val="center"/>
              <w:rPr>
                <w:b/>
                <w:bCs/>
                <w:color w:val="FFFFFF"/>
              </w:rPr>
            </w:pPr>
            <w:bookmarkStart w:id="59" w:name="KZ_55" w:colFirst="0" w:colLast="1"/>
            <w:r w:rsidRPr="007001F1">
              <w:rPr>
                <w:b/>
                <w:bCs/>
                <w:color w:val="FFFFFF"/>
              </w:rPr>
              <w:t>Kontrolný zoznam k finančnej kontrole VO</w:t>
            </w:r>
          </w:p>
          <w:p w:rsidR="00F42686" w:rsidRPr="007001F1" w:rsidRDefault="00F42686" w:rsidP="00184A99">
            <w:pPr>
              <w:jc w:val="center"/>
              <w:rPr>
                <w:b/>
                <w:bCs/>
                <w:color w:val="FFFFFF"/>
              </w:rPr>
            </w:pPr>
            <w:r>
              <w:rPr>
                <w:b/>
                <w:bCs/>
                <w:color w:val="FFFFFF"/>
              </w:rPr>
              <w:t xml:space="preserve">Zákazky zadávané prostredníctvom dynamického nákupného systému </w:t>
            </w:r>
            <w:r w:rsidRPr="007001F1">
              <w:rPr>
                <w:b/>
                <w:bCs/>
                <w:color w:val="FFFFFF"/>
              </w:rPr>
              <w:t>- štandardná ex</w:t>
            </w:r>
            <w:r w:rsidR="00A3143C">
              <w:rPr>
                <w:b/>
                <w:bCs/>
                <w:color w:val="FFFFFF"/>
              </w:rPr>
              <w:t xml:space="preserve"> </w:t>
            </w:r>
            <w:r w:rsidRPr="007001F1">
              <w:rPr>
                <w:b/>
                <w:bCs/>
                <w:color w:val="FFFFFF"/>
              </w:rPr>
              <w:t>post kontrola</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programu</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programu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66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lastRenderedPageBreak/>
              <w:t xml:space="preserve">Názov </w:t>
            </w:r>
            <w:r>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projektu a prijímateľa</w:t>
            </w:r>
          </w:p>
        </w:tc>
      </w:tr>
      <w:tr w:rsidR="00F42686" w:rsidRPr="007001F1" w:rsidTr="00184A99">
        <w:trPr>
          <w:trHeight w:val="33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Kód projektu v ITMS2014+</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projektu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zákazky</w:t>
            </w:r>
          </w:p>
        </w:tc>
      </w:tr>
      <w:tr w:rsidR="00F42686" w:rsidRPr="007001F1" w:rsidTr="00184A99">
        <w:trPr>
          <w:trHeight w:val="587"/>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hodnoty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xml:space="preserve">Nadlimitná zákazka </w:t>
            </w:r>
            <w:r>
              <w:rPr>
                <w:color w:val="000000"/>
                <w:sz w:val="22"/>
                <w:szCs w:val="22"/>
              </w:rPr>
              <w:t>/</w:t>
            </w:r>
            <w:r w:rsidRPr="007001F1">
              <w:rPr>
                <w:color w:val="000000"/>
                <w:sz w:val="22"/>
                <w:szCs w:val="22"/>
              </w:rPr>
              <w:t>Podlimitná zákazka</w:t>
            </w:r>
            <w:r>
              <w:rPr>
                <w:color w:val="000000"/>
                <w:sz w:val="22"/>
                <w:szCs w:val="22"/>
              </w:rPr>
              <w:t xml:space="preserve">/ Zákazka s nízkou hodnotou </w:t>
            </w:r>
          </w:p>
        </w:tc>
      </w:tr>
      <w:tr w:rsidR="00F42686" w:rsidRPr="007001F1" w:rsidTr="00184A99">
        <w:trPr>
          <w:trHeight w:val="34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F42686" w:rsidRPr="007001F1" w:rsidRDefault="00F42686" w:rsidP="00184A99">
            <w:pPr>
              <w:rPr>
                <w:color w:val="000000"/>
              </w:rPr>
            </w:pPr>
            <w:r>
              <w:rPr>
                <w:color w:val="000000"/>
              </w:rPr>
              <w:t>Dynamický nákupný systém</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tcPr>
          <w:p w:rsidR="00F42686" w:rsidRPr="007001F1" w:rsidRDefault="00F42686" w:rsidP="00184A99">
            <w:pPr>
              <w:rPr>
                <w:color w:val="000000"/>
              </w:rPr>
            </w:pPr>
            <w:r w:rsidRPr="007001F1">
              <w:rPr>
                <w:color w:val="000000"/>
                <w:sz w:val="22"/>
                <w:szCs w:val="22"/>
              </w:rPr>
              <w:t>Identifikátor zákazky v ITMS2014+</w:t>
            </w:r>
          </w:p>
        </w:tc>
        <w:tc>
          <w:tcPr>
            <w:tcW w:w="5528" w:type="dxa"/>
            <w:gridSpan w:val="5"/>
            <w:shd w:val="clear" w:color="auto" w:fill="auto"/>
            <w:vAlign w:val="center"/>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Typ kontroly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Štandardná ex</w:t>
            </w:r>
            <w:r w:rsidR="00A3143C">
              <w:rPr>
                <w:color w:val="000000"/>
                <w:sz w:val="22"/>
                <w:szCs w:val="22"/>
              </w:rPr>
              <w:t xml:space="preserve"> </w:t>
            </w:r>
            <w:r w:rsidRPr="007001F1">
              <w:rPr>
                <w:color w:val="000000"/>
                <w:sz w:val="22"/>
                <w:szCs w:val="22"/>
              </w:rPr>
              <w:t>post kontrola</w:t>
            </w:r>
            <w:r>
              <w:rPr>
                <w:color w:val="000000"/>
                <w:sz w:val="22"/>
                <w:szCs w:val="22"/>
              </w:rPr>
              <w:t xml:space="preserve"> zákazky zadávanej prostredníctvom </w:t>
            </w:r>
            <w:r>
              <w:rPr>
                <w:color w:val="000000"/>
              </w:rPr>
              <w:t>dynamického nákupného systému</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 xml:space="preserve">Číslo oznámenia </w:t>
            </w:r>
            <w:r w:rsidRPr="00450CB2">
              <w:rPr>
                <w:color w:val="000000"/>
                <w:sz w:val="22"/>
                <w:szCs w:val="22"/>
              </w:rPr>
              <w:t>dynamického nákupného systému</w:t>
            </w:r>
            <w:r w:rsidRPr="007001F1">
              <w:rPr>
                <w:color w:val="000000"/>
                <w:sz w:val="22"/>
                <w:szCs w:val="22"/>
              </w:rPr>
              <w:t xml:space="preserve"> vo vestníku VO</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tcPr>
          <w:p w:rsidR="00F42686" w:rsidRPr="007001F1" w:rsidRDefault="00F42686" w:rsidP="00184A99">
            <w:pPr>
              <w:rPr>
                <w:color w:val="000000"/>
              </w:rPr>
            </w:pPr>
            <w:r>
              <w:rPr>
                <w:color w:val="000000"/>
                <w:sz w:val="22"/>
                <w:szCs w:val="22"/>
              </w:rPr>
              <w:t xml:space="preserve">Číslo oznámenia </w:t>
            </w:r>
            <w:r w:rsidRPr="00450CB2">
              <w:rPr>
                <w:color w:val="000000"/>
                <w:sz w:val="22"/>
                <w:szCs w:val="22"/>
              </w:rPr>
              <w:t>dynamického nákupného systému</w:t>
            </w:r>
            <w:r>
              <w:rPr>
                <w:color w:val="000000"/>
                <w:sz w:val="22"/>
                <w:szCs w:val="22"/>
              </w:rPr>
              <w:t xml:space="preserve"> v európskom vestníku </w:t>
            </w:r>
          </w:p>
        </w:tc>
        <w:tc>
          <w:tcPr>
            <w:tcW w:w="5528" w:type="dxa"/>
            <w:gridSpan w:val="5"/>
            <w:shd w:val="clear" w:color="auto" w:fill="auto"/>
            <w:vAlign w:val="center"/>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Elektronická aukcia áno/nie</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dodávateľa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IČO dodávateľa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 xml:space="preserve">Predpokladaná hodnota </w:t>
            </w:r>
            <w:r w:rsidRPr="00230438">
              <w:rPr>
                <w:color w:val="000000"/>
                <w:sz w:val="22"/>
                <w:szCs w:val="22"/>
              </w:rPr>
              <w:t>dynamického nákupného systému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Hodnota zákazky bez DPH</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Hodnota zákazky s DPH</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15"/>
        </w:trPr>
        <w:tc>
          <w:tcPr>
            <w:tcW w:w="582"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áno</w:t>
            </w:r>
          </w:p>
        </w:tc>
        <w:tc>
          <w:tcPr>
            <w:tcW w:w="567"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nie</w:t>
            </w:r>
          </w:p>
        </w:tc>
        <w:tc>
          <w:tcPr>
            <w:tcW w:w="850"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netýka sa</w:t>
            </w:r>
          </w:p>
        </w:tc>
        <w:tc>
          <w:tcPr>
            <w:tcW w:w="1701"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Poznámka</w:t>
            </w:r>
          </w:p>
        </w:tc>
      </w:tr>
      <w:tr w:rsidR="00BC1C04" w:rsidRPr="007001F1" w:rsidTr="00184A99">
        <w:trPr>
          <w:trHeight w:val="384"/>
        </w:trPr>
        <w:tc>
          <w:tcPr>
            <w:tcW w:w="582" w:type="dxa"/>
            <w:vMerge w:val="restart"/>
            <w:shd w:val="clear" w:color="auto" w:fill="auto"/>
            <w:noWrap/>
            <w:vAlign w:val="center"/>
          </w:tcPr>
          <w:p w:rsidR="00BC1C04" w:rsidRPr="007001F1" w:rsidRDefault="00BC1C04" w:rsidP="00184A99">
            <w:pPr>
              <w:jc w:val="center"/>
              <w:rPr>
                <w:color w:val="000000"/>
              </w:rPr>
            </w:pPr>
            <w:r>
              <w:rPr>
                <w:color w:val="000000"/>
                <w:sz w:val="22"/>
                <w:szCs w:val="22"/>
              </w:rPr>
              <w:t>1</w:t>
            </w:r>
          </w:p>
        </w:tc>
        <w:tc>
          <w:tcPr>
            <w:tcW w:w="4820" w:type="dxa"/>
            <w:gridSpan w:val="2"/>
            <w:shd w:val="clear" w:color="auto" w:fill="auto"/>
            <w:vAlign w:val="center"/>
          </w:tcPr>
          <w:p w:rsidR="00BC1C04" w:rsidRPr="007001F1" w:rsidRDefault="00BC1C04" w:rsidP="00184A99">
            <w:pPr>
              <w:jc w:val="both"/>
              <w:rPr>
                <w:color w:val="000000"/>
              </w:rPr>
            </w:pPr>
            <w:r>
              <w:rPr>
                <w:color w:val="000000"/>
                <w:sz w:val="22"/>
                <w:szCs w:val="22"/>
              </w:rPr>
              <w:t xml:space="preserve">a) </w:t>
            </w:r>
            <w:r w:rsidRPr="002D2E6B">
              <w:rPr>
                <w:color w:val="000000"/>
                <w:sz w:val="22"/>
                <w:szCs w:val="22"/>
              </w:rPr>
              <w:t>S ohľadom na predmet zákazky a definíciu bežnej dostupnosti na trhu bol pre obstarávanie zvolený správny postup?</w:t>
            </w:r>
          </w:p>
        </w:tc>
        <w:tc>
          <w:tcPr>
            <w:tcW w:w="567" w:type="dxa"/>
            <w:shd w:val="clear" w:color="auto" w:fill="auto"/>
            <w:vAlign w:val="center"/>
          </w:tcPr>
          <w:p w:rsidR="00BC1C04" w:rsidRPr="007001F1" w:rsidRDefault="00BC1C04" w:rsidP="00184A99">
            <w:pPr>
              <w:jc w:val="center"/>
              <w:rPr>
                <w:b/>
                <w:bCs/>
                <w:color w:val="000000"/>
              </w:rPr>
            </w:pPr>
          </w:p>
        </w:tc>
        <w:tc>
          <w:tcPr>
            <w:tcW w:w="567" w:type="dxa"/>
            <w:shd w:val="clear" w:color="auto" w:fill="auto"/>
            <w:vAlign w:val="center"/>
          </w:tcPr>
          <w:p w:rsidR="00BC1C04" w:rsidRPr="007001F1" w:rsidRDefault="00BC1C04" w:rsidP="00184A99">
            <w:pPr>
              <w:jc w:val="center"/>
              <w:rPr>
                <w:b/>
                <w:bCs/>
                <w:color w:val="000000"/>
              </w:rPr>
            </w:pPr>
          </w:p>
        </w:tc>
        <w:tc>
          <w:tcPr>
            <w:tcW w:w="850" w:type="dxa"/>
            <w:shd w:val="clear" w:color="auto" w:fill="auto"/>
            <w:vAlign w:val="center"/>
          </w:tcPr>
          <w:p w:rsidR="00BC1C04" w:rsidRPr="007001F1" w:rsidRDefault="00BC1C04" w:rsidP="00184A99">
            <w:pPr>
              <w:jc w:val="center"/>
              <w:rPr>
                <w:b/>
                <w:bCs/>
                <w:color w:val="000000"/>
              </w:rPr>
            </w:pPr>
          </w:p>
        </w:tc>
        <w:tc>
          <w:tcPr>
            <w:tcW w:w="1701" w:type="dxa"/>
            <w:shd w:val="clear" w:color="auto" w:fill="auto"/>
            <w:vAlign w:val="center"/>
          </w:tcPr>
          <w:p w:rsidR="00BC1C04" w:rsidRPr="007001F1" w:rsidRDefault="00BC1C04" w:rsidP="00184A99">
            <w:pPr>
              <w:jc w:val="center"/>
              <w:rPr>
                <w:b/>
                <w:bCs/>
                <w:color w:val="000000"/>
              </w:rPr>
            </w:pPr>
          </w:p>
        </w:tc>
      </w:tr>
      <w:tr w:rsidR="00BC1C04" w:rsidRPr="007001F1" w:rsidTr="00184A99">
        <w:trPr>
          <w:trHeight w:val="384"/>
        </w:trPr>
        <w:tc>
          <w:tcPr>
            <w:tcW w:w="582" w:type="dxa"/>
            <w:vMerge/>
            <w:shd w:val="clear" w:color="auto" w:fill="auto"/>
            <w:noWrap/>
            <w:vAlign w:val="center"/>
          </w:tcPr>
          <w:p w:rsidR="00BC1C04" w:rsidRDefault="00BC1C04" w:rsidP="00184A99">
            <w:pPr>
              <w:jc w:val="center"/>
              <w:rPr>
                <w:color w:val="000000"/>
                <w:sz w:val="22"/>
                <w:szCs w:val="22"/>
              </w:rPr>
            </w:pPr>
          </w:p>
        </w:tc>
        <w:tc>
          <w:tcPr>
            <w:tcW w:w="4820" w:type="dxa"/>
            <w:gridSpan w:val="2"/>
            <w:shd w:val="clear" w:color="auto" w:fill="auto"/>
            <w:vAlign w:val="center"/>
          </w:tcPr>
          <w:p w:rsidR="00BC1C04" w:rsidRPr="002D2E6B" w:rsidRDefault="00BC1C04" w:rsidP="00184A99">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BC1C04" w:rsidRPr="007001F1" w:rsidRDefault="00BC1C04" w:rsidP="00184A99">
            <w:pPr>
              <w:jc w:val="center"/>
              <w:rPr>
                <w:b/>
                <w:bCs/>
                <w:color w:val="000000"/>
              </w:rPr>
            </w:pPr>
          </w:p>
        </w:tc>
        <w:tc>
          <w:tcPr>
            <w:tcW w:w="567" w:type="dxa"/>
            <w:shd w:val="clear" w:color="auto" w:fill="auto"/>
            <w:vAlign w:val="center"/>
          </w:tcPr>
          <w:p w:rsidR="00BC1C04" w:rsidRPr="007001F1" w:rsidRDefault="00BC1C04" w:rsidP="00184A99">
            <w:pPr>
              <w:jc w:val="center"/>
              <w:rPr>
                <w:b/>
                <w:bCs/>
                <w:color w:val="000000"/>
              </w:rPr>
            </w:pPr>
          </w:p>
        </w:tc>
        <w:tc>
          <w:tcPr>
            <w:tcW w:w="850" w:type="dxa"/>
            <w:shd w:val="clear" w:color="auto" w:fill="auto"/>
            <w:vAlign w:val="center"/>
          </w:tcPr>
          <w:p w:rsidR="00BC1C04" w:rsidRPr="007001F1" w:rsidRDefault="00BC1C04" w:rsidP="00184A99">
            <w:pPr>
              <w:jc w:val="center"/>
              <w:rPr>
                <w:b/>
                <w:bCs/>
                <w:color w:val="000000"/>
              </w:rPr>
            </w:pPr>
          </w:p>
        </w:tc>
        <w:tc>
          <w:tcPr>
            <w:tcW w:w="1701" w:type="dxa"/>
            <w:shd w:val="clear" w:color="auto" w:fill="auto"/>
            <w:vAlign w:val="center"/>
          </w:tcPr>
          <w:p w:rsidR="00BC1C04" w:rsidRPr="007001F1" w:rsidRDefault="00BC1C04"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Default="00F42686" w:rsidP="00184A99">
            <w:pPr>
              <w:jc w:val="center"/>
              <w:rPr>
                <w:color w:val="000000"/>
              </w:rPr>
            </w:pPr>
            <w:r>
              <w:rPr>
                <w:color w:val="000000"/>
                <w:sz w:val="22"/>
                <w:szCs w:val="22"/>
              </w:rPr>
              <w:t>2</w:t>
            </w:r>
          </w:p>
        </w:tc>
        <w:tc>
          <w:tcPr>
            <w:tcW w:w="4820" w:type="dxa"/>
            <w:gridSpan w:val="2"/>
            <w:shd w:val="clear" w:color="auto" w:fill="auto"/>
            <w:vAlign w:val="center"/>
          </w:tcPr>
          <w:p w:rsidR="00F42686" w:rsidRPr="002D2E6B" w:rsidRDefault="00F42686" w:rsidP="00184A99">
            <w:pPr>
              <w:jc w:val="both"/>
              <w:rPr>
                <w:color w:val="000000"/>
              </w:rPr>
            </w:pPr>
            <w:r>
              <w:rPr>
                <w:color w:val="000000"/>
                <w:sz w:val="22"/>
                <w:szCs w:val="22"/>
              </w:rPr>
              <w:t>Bol dynamický nákupný systém</w:t>
            </w:r>
            <w:r w:rsidR="00A3143C">
              <w:rPr>
                <w:color w:val="000000"/>
                <w:sz w:val="22"/>
                <w:szCs w:val="22"/>
              </w:rPr>
              <w:t xml:space="preserve"> </w:t>
            </w:r>
            <w:r>
              <w:rPr>
                <w:color w:val="000000"/>
                <w:sz w:val="22"/>
                <w:szCs w:val="22"/>
              </w:rPr>
              <w:t xml:space="preserve">zriadený </w:t>
            </w:r>
            <w:r w:rsidRPr="007001F1">
              <w:rPr>
                <w:color w:val="000000"/>
                <w:sz w:val="22"/>
                <w:szCs w:val="22"/>
              </w:rPr>
              <w:t>v súlade s príslušnými ustanoveniami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val="restart"/>
            <w:shd w:val="clear" w:color="auto" w:fill="auto"/>
            <w:noWrap/>
            <w:vAlign w:val="center"/>
          </w:tcPr>
          <w:p w:rsidR="00F42686" w:rsidRPr="007001F1" w:rsidRDefault="00F42686" w:rsidP="00184A99">
            <w:pPr>
              <w:jc w:val="center"/>
              <w:rPr>
                <w:color w:val="000000"/>
              </w:rPr>
            </w:pPr>
            <w:r>
              <w:rPr>
                <w:color w:val="000000"/>
                <w:sz w:val="22"/>
                <w:szCs w:val="22"/>
              </w:rPr>
              <w:t>3</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a) Bola PHZ určená ako cena bez DPH?</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Bola určená PHZ podľa podmienok platných v čase odoslania oznámenia o vyhlásení verejného obstarávania?</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c) Bola PHZ určená tak, že zahŕňa </w:t>
            </w:r>
            <w:r>
              <w:rPr>
                <w:color w:val="000000"/>
                <w:sz w:val="22"/>
                <w:szCs w:val="22"/>
              </w:rPr>
              <w:t xml:space="preserve">hodnotu </w:t>
            </w:r>
            <w:r w:rsidRPr="007001F1">
              <w:rPr>
                <w:color w:val="000000"/>
                <w:sz w:val="22"/>
                <w:szCs w:val="22"/>
              </w:rPr>
              <w:t>všetkých častí zákazky</w:t>
            </w:r>
            <w:r>
              <w:rPr>
                <w:color w:val="000000"/>
                <w:sz w:val="22"/>
                <w:szCs w:val="22"/>
              </w:rPr>
              <w:t>, ktoré sa plánujú počas trvania dynamického nákupného systému zadať</w:t>
            </w:r>
            <w:r w:rsidRPr="007001F1">
              <w:rPr>
                <w:color w:val="000000"/>
                <w:sz w:val="22"/>
                <w:szCs w:val="22"/>
              </w:rPr>
              <w:t>, vrátane opakovaných plnení, odmien a opcií?</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d</w:t>
            </w:r>
            <w:r w:rsidRPr="00EB380D">
              <w:rPr>
                <w:color w:val="000000"/>
                <w:sz w:val="22"/>
                <w:szCs w:val="22"/>
              </w:rPr>
              <w:t xml:space="preserve">) Bola PHZ určená </w:t>
            </w:r>
            <w:r w:rsidRPr="00740D36">
              <w:rPr>
                <w:color w:val="000000"/>
                <w:sz w:val="22"/>
                <w:szCs w:val="22"/>
              </w:rPr>
              <w:t>na základe údajov a informácií o zákazkách na rovnaký alebo porovnateľný predmet zákazky?</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f) Uviedol verejný obstarávateľ PHZ v</w:t>
            </w:r>
            <w:r w:rsidR="00A3143C">
              <w:rPr>
                <w:color w:val="000000"/>
                <w:sz w:val="22"/>
                <w:szCs w:val="22"/>
              </w:rPr>
              <w:t> </w:t>
            </w:r>
            <w:r w:rsidRPr="007001F1">
              <w:rPr>
                <w:color w:val="000000"/>
                <w:sz w:val="22"/>
                <w:szCs w:val="22"/>
              </w:rPr>
              <w:t>oznámení</w:t>
            </w:r>
            <w:r w:rsidR="00A3143C">
              <w:rPr>
                <w:color w:val="000000"/>
                <w:sz w:val="22"/>
                <w:szCs w:val="22"/>
              </w:rPr>
              <w:t xml:space="preserve"> </w:t>
            </w:r>
            <w:r w:rsidRPr="007001F1">
              <w:rPr>
                <w:color w:val="000000"/>
                <w:sz w:val="22"/>
                <w:szCs w:val="22"/>
              </w:rPr>
              <w:t>o vyhlásení verejného obstarávania v zmysle § 6 ods. 17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sz w:val="22"/>
                <w:szCs w:val="22"/>
              </w:rPr>
              <w:t>g) Stanovil verejný obstarávateľ PHZ v zmysle  ostatných ustanovení § 6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4</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Je použitý postup na zadanie zákazky na dodanie tovaru/ stavebných prác/ služieb v súlade so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5</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6</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Je oznámeni</w:t>
            </w:r>
            <w:r>
              <w:rPr>
                <w:color w:val="000000"/>
                <w:sz w:val="22"/>
                <w:szCs w:val="22"/>
              </w:rPr>
              <w:t>e</w:t>
            </w:r>
            <w:r w:rsidRPr="007001F1">
              <w:rPr>
                <w:color w:val="000000"/>
                <w:sz w:val="22"/>
                <w:szCs w:val="22"/>
              </w:rPr>
              <w:t xml:space="preserve">  o vyhlásení verejného obstarávania v súlade s</w:t>
            </w:r>
            <w:r>
              <w:rPr>
                <w:color w:val="000000"/>
                <w:sz w:val="22"/>
                <w:szCs w:val="22"/>
              </w:rPr>
              <w:t>o</w:t>
            </w:r>
            <w:r w:rsidRPr="007001F1">
              <w:rPr>
                <w:color w:val="000000"/>
                <w:sz w:val="22"/>
                <w:szCs w:val="22"/>
              </w:rPr>
              <w:t xml:space="preserve"> súťažný</w:t>
            </w:r>
            <w:r>
              <w:rPr>
                <w:color w:val="000000"/>
                <w:sz w:val="22"/>
                <w:szCs w:val="22"/>
              </w:rPr>
              <w:t>mi</w:t>
            </w:r>
            <w:r w:rsidRPr="007001F1">
              <w:rPr>
                <w:color w:val="000000"/>
                <w:sz w:val="22"/>
                <w:szCs w:val="22"/>
              </w:rPr>
              <w:t xml:space="preserve"> podklad</w:t>
            </w:r>
            <w:r>
              <w:rPr>
                <w:color w:val="000000"/>
                <w:sz w:val="22"/>
                <w:szCs w:val="22"/>
              </w:rPr>
              <w:t>mi a  všeobecnými podmienkami používania dynamického nákupného systému</w:t>
            </w:r>
            <w:r w:rsidRPr="007001F1">
              <w:rPr>
                <w:color w:val="000000"/>
                <w:sz w:val="22"/>
                <w:szCs w:val="22"/>
              </w:rPr>
              <w:t>?</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7</w:t>
            </w: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 xml:space="preserve">Je v oznámení o vyhlásení verejného obstarávania označené, že sa používa dynamický nákupný systém a je uvedená lehota jeho trvania?  </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8</w:t>
            </w: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Je v oznámení o vyhlásení verejného obstarávania uvedená adresa webového sídla n</w:t>
            </w:r>
            <w:r w:rsidRPr="00031EAF">
              <w:rPr>
                <w:color w:val="000000"/>
                <w:sz w:val="22"/>
                <w:szCs w:val="22"/>
              </w:rPr>
              <w:t xml:space="preserve">a ktorej možno získať informácie podľa </w:t>
            </w:r>
            <w:r>
              <w:rPr>
                <w:color w:val="000000"/>
                <w:sz w:val="22"/>
                <w:szCs w:val="22"/>
              </w:rPr>
              <w:t xml:space="preserve">§ 59 ods. 2 </w:t>
            </w:r>
            <w:r w:rsidRPr="00031EAF">
              <w:rPr>
                <w:color w:val="000000"/>
                <w:sz w:val="22"/>
                <w:szCs w:val="22"/>
              </w:rPr>
              <w:t>pís</w:t>
            </w:r>
            <w:r>
              <w:rPr>
                <w:color w:val="000000"/>
                <w:sz w:val="22"/>
                <w:szCs w:val="22"/>
              </w:rPr>
              <w:t>m.</w:t>
            </w:r>
            <w:r w:rsidRPr="00031EAF">
              <w:rPr>
                <w:color w:val="000000"/>
                <w:sz w:val="22"/>
                <w:szCs w:val="22"/>
              </w:rPr>
              <w:t xml:space="preserve"> </w:t>
            </w:r>
            <w:r w:rsidR="00A3143C">
              <w:rPr>
                <w:color w:val="000000"/>
                <w:sz w:val="22"/>
                <w:szCs w:val="22"/>
              </w:rPr>
              <w:t>b</w:t>
            </w:r>
            <w:r w:rsidRPr="00031EAF">
              <w:rPr>
                <w:color w:val="000000"/>
                <w:sz w:val="22"/>
                <w:szCs w:val="22"/>
              </w:rPr>
              <w:t>)</w:t>
            </w:r>
            <w:r>
              <w:rPr>
                <w:color w:val="000000"/>
                <w:sz w:val="22"/>
                <w:szCs w:val="22"/>
              </w:rPr>
              <w:t>?</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9</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Boli pri stanovení podmienok zadávania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10</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11</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12</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Sú podmienky účasti týkajúce sa technickej alebo odbornej spôsobilosti stanovené v súlade s § 34 až 36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val="restart"/>
            <w:shd w:val="clear" w:color="auto" w:fill="auto"/>
            <w:noWrap/>
            <w:vAlign w:val="center"/>
          </w:tcPr>
          <w:p w:rsidR="00F42686" w:rsidRPr="007001F1" w:rsidRDefault="00F42686" w:rsidP="00184A99">
            <w:pPr>
              <w:jc w:val="center"/>
              <w:rPr>
                <w:color w:val="000000"/>
              </w:rPr>
            </w:pPr>
            <w:r>
              <w:rPr>
                <w:color w:val="000000"/>
                <w:sz w:val="22"/>
                <w:szCs w:val="22"/>
              </w:rPr>
              <w:t>13</w:t>
            </w:r>
          </w:p>
        </w:tc>
        <w:tc>
          <w:tcPr>
            <w:tcW w:w="4820" w:type="dxa"/>
            <w:gridSpan w:val="2"/>
            <w:shd w:val="clear" w:color="auto" w:fill="auto"/>
            <w:vAlign w:val="center"/>
          </w:tcPr>
          <w:p w:rsidR="00A3143C" w:rsidRPr="00A3143C" w:rsidRDefault="00F42686" w:rsidP="00184A99">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3C3E90" w:rsidRPr="007001F1" w:rsidTr="00184A99">
        <w:trPr>
          <w:trHeight w:val="384"/>
        </w:trPr>
        <w:tc>
          <w:tcPr>
            <w:tcW w:w="582" w:type="dxa"/>
            <w:vMerge/>
            <w:shd w:val="clear" w:color="auto" w:fill="auto"/>
            <w:noWrap/>
            <w:vAlign w:val="center"/>
          </w:tcPr>
          <w:p w:rsidR="003C3E90" w:rsidRDefault="003C3E90" w:rsidP="00184A99">
            <w:pPr>
              <w:jc w:val="center"/>
              <w:rPr>
                <w:color w:val="000000"/>
                <w:sz w:val="22"/>
                <w:szCs w:val="22"/>
              </w:rPr>
            </w:pPr>
          </w:p>
        </w:tc>
        <w:tc>
          <w:tcPr>
            <w:tcW w:w="4820" w:type="dxa"/>
            <w:gridSpan w:val="2"/>
            <w:shd w:val="clear" w:color="auto" w:fill="auto"/>
            <w:vAlign w:val="center"/>
          </w:tcPr>
          <w:p w:rsidR="003C3E90" w:rsidRPr="007001F1" w:rsidRDefault="003C3E90" w:rsidP="00184A99">
            <w:pPr>
              <w:jc w:val="both"/>
              <w:rPr>
                <w:color w:val="000000"/>
                <w:sz w:val="22"/>
                <w:szCs w:val="22"/>
              </w:rPr>
            </w:pPr>
            <w:r w:rsidRPr="0059014F">
              <w:rPr>
                <w:color w:val="000000"/>
                <w:sz w:val="22"/>
                <w:szCs w:val="22"/>
              </w:rPr>
              <w:t>b)</w:t>
            </w:r>
            <w:r w:rsidRPr="0059014F">
              <w:rPr>
                <w:color w:val="000000"/>
                <w:sz w:val="22"/>
                <w:szCs w:val="22"/>
              </w:rPr>
              <w:tab/>
              <w:t>V prípade, ak verejný obstarávateľ rozdelil dynamický nákupný systém do kategórií tovarov, služieb alebo stavebných prác, uviedol primerané podmienky účasti pre každú kategóriu?</w:t>
            </w:r>
          </w:p>
        </w:tc>
        <w:tc>
          <w:tcPr>
            <w:tcW w:w="567" w:type="dxa"/>
            <w:shd w:val="clear" w:color="auto" w:fill="auto"/>
            <w:vAlign w:val="center"/>
          </w:tcPr>
          <w:p w:rsidR="003C3E90" w:rsidRPr="007001F1" w:rsidRDefault="003C3E90" w:rsidP="00184A99">
            <w:pPr>
              <w:jc w:val="center"/>
              <w:rPr>
                <w:b/>
                <w:bCs/>
                <w:color w:val="000000"/>
              </w:rPr>
            </w:pPr>
          </w:p>
        </w:tc>
        <w:tc>
          <w:tcPr>
            <w:tcW w:w="567" w:type="dxa"/>
            <w:shd w:val="clear" w:color="auto" w:fill="auto"/>
            <w:vAlign w:val="center"/>
          </w:tcPr>
          <w:p w:rsidR="003C3E90" w:rsidRPr="007001F1" w:rsidRDefault="003C3E90" w:rsidP="00184A99">
            <w:pPr>
              <w:jc w:val="center"/>
              <w:rPr>
                <w:b/>
                <w:bCs/>
                <w:color w:val="000000"/>
              </w:rPr>
            </w:pPr>
          </w:p>
        </w:tc>
        <w:tc>
          <w:tcPr>
            <w:tcW w:w="850" w:type="dxa"/>
            <w:shd w:val="clear" w:color="auto" w:fill="auto"/>
            <w:vAlign w:val="center"/>
          </w:tcPr>
          <w:p w:rsidR="003C3E90" w:rsidRPr="007001F1" w:rsidRDefault="003C3E90" w:rsidP="00184A99">
            <w:pPr>
              <w:jc w:val="center"/>
              <w:rPr>
                <w:b/>
                <w:bCs/>
                <w:color w:val="000000"/>
              </w:rPr>
            </w:pPr>
          </w:p>
        </w:tc>
        <w:tc>
          <w:tcPr>
            <w:tcW w:w="1701" w:type="dxa"/>
            <w:shd w:val="clear" w:color="auto" w:fill="auto"/>
            <w:vAlign w:val="center"/>
          </w:tcPr>
          <w:p w:rsidR="003C3E90" w:rsidRPr="007001F1" w:rsidRDefault="003C3E90"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3C3E90" w:rsidP="00184A99">
            <w:pPr>
              <w:jc w:val="both"/>
              <w:rPr>
                <w:color w:val="000000"/>
              </w:rPr>
            </w:pPr>
            <w:r>
              <w:rPr>
                <w:color w:val="000000"/>
                <w:sz w:val="22"/>
                <w:szCs w:val="22"/>
              </w:rPr>
              <w:t>c</w:t>
            </w:r>
            <w:r w:rsidR="00F42686" w:rsidRPr="007001F1">
              <w:rPr>
                <w:color w:val="000000"/>
                <w:sz w:val="22"/>
                <w:szCs w:val="22"/>
              </w:rPr>
              <w:t>)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val="restart"/>
            <w:shd w:val="clear" w:color="auto" w:fill="auto"/>
            <w:noWrap/>
            <w:vAlign w:val="center"/>
          </w:tcPr>
          <w:p w:rsidR="00F42686" w:rsidRPr="007001F1" w:rsidRDefault="00F42686" w:rsidP="00184A99">
            <w:pPr>
              <w:rPr>
                <w:color w:val="000000"/>
              </w:rPr>
            </w:pPr>
            <w:r>
              <w:rPr>
                <w:color w:val="000000"/>
                <w:sz w:val="22"/>
                <w:szCs w:val="22"/>
              </w:rPr>
              <w:t xml:space="preserve"> 14</w:t>
            </w:r>
          </w:p>
        </w:tc>
        <w:tc>
          <w:tcPr>
            <w:tcW w:w="4820" w:type="dxa"/>
            <w:gridSpan w:val="2"/>
            <w:shd w:val="clear" w:color="auto" w:fill="auto"/>
            <w:vAlign w:val="center"/>
          </w:tcPr>
          <w:p w:rsidR="00F42686" w:rsidRPr="00C576E6" w:rsidRDefault="001C2935" w:rsidP="001C2935">
            <w:pPr>
              <w:pStyle w:val="Odsekzoznamu"/>
              <w:ind w:left="5"/>
              <w:jc w:val="both"/>
              <w:rPr>
                <w:color w:val="000000"/>
              </w:rPr>
            </w:pPr>
            <w:r>
              <w:rPr>
                <w:color w:val="000000"/>
                <w:sz w:val="22"/>
                <w:szCs w:val="22"/>
              </w:rPr>
              <w:t>a)</w:t>
            </w:r>
            <w:r w:rsidR="003C3E90" w:rsidRPr="009B78DC">
              <w:rPr>
                <w:color w:val="000000"/>
                <w:sz w:val="22"/>
                <w:szCs w:val="22"/>
              </w:rPr>
              <w:t xml:space="preserve"> Ak verejný obstarávateľ stanovil, že zadávanie zákaziek v dynamickom nákupnom systéme sa uskutoční na základe výberu z predložených elektronických katalógov, uviedol v dokumentoch a podmienkach podľa § 59 ods. 2 písm. b) ZVO aj požadované technické špecifikácie a formu elektronického katalógu?</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7B3CA2">
            <w:pPr>
              <w:jc w:val="both"/>
              <w:rPr>
                <w:color w:val="000000"/>
              </w:rPr>
            </w:pPr>
            <w:r w:rsidRPr="007001F1">
              <w:rPr>
                <w:color w:val="000000"/>
                <w:sz w:val="22"/>
                <w:szCs w:val="22"/>
              </w:rPr>
              <w:t>c) Je opis predmetu zákazky v súlade s § 42 ods. 2 resp. ods. 3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 xml:space="preserve">d) </w:t>
            </w:r>
            <w:r w:rsidR="003C3E90" w:rsidRPr="009B78DC">
              <w:rPr>
                <w:color w:val="000000"/>
                <w:sz w:val="22"/>
                <w:szCs w:val="22"/>
              </w:rPr>
              <w:t>Je v súťažných podkladoch uvedená povaha a objem predpokladaných nákupov v rámci dynamického nákupného systému, spôsob fungovania tohto systému, podmienok používania elektronického systému, špecifikácií technického pripojenia,  ako aj potrebné informácie či sa ponuky budú predkladať prostredníctvom katalógu, a informáciu o rozdelení systému do kategórií tovarov, stavebných prác alebo služieb vrátane určujúcich charakteristík, ak sa takéto rozdelenie uplatňuje?</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val="restart"/>
            <w:shd w:val="clear" w:color="auto" w:fill="auto"/>
            <w:noWrap/>
            <w:vAlign w:val="center"/>
          </w:tcPr>
          <w:p w:rsidR="00F42686" w:rsidRPr="007001F1" w:rsidRDefault="00F42686" w:rsidP="00184A99">
            <w:pPr>
              <w:jc w:val="center"/>
              <w:rPr>
                <w:color w:val="000000"/>
              </w:rPr>
            </w:pPr>
            <w:r w:rsidRPr="007001F1">
              <w:rPr>
                <w:color w:val="000000"/>
                <w:sz w:val="22"/>
                <w:szCs w:val="22"/>
              </w:rPr>
              <w:t>1</w:t>
            </w:r>
            <w:r>
              <w:rPr>
                <w:color w:val="000000"/>
                <w:sz w:val="22"/>
                <w:szCs w:val="22"/>
              </w:rPr>
              <w:t>5</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a) Sú určené kritéria na vyhodnotenie ponúk v súlade s § 44 ZVO? </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Uvádza verejný obstarávateľ v oznámení o vyhlásení verejného obstarávania kritériá na vyhodnotenie ponúk?</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hideMark/>
          </w:tcPr>
          <w:p w:rsidR="00F42686" w:rsidRPr="007001F1" w:rsidRDefault="00F42686" w:rsidP="00184A99">
            <w:pPr>
              <w:jc w:val="center"/>
              <w:rPr>
                <w:color w:val="000000"/>
              </w:rPr>
            </w:pPr>
          </w:p>
        </w:tc>
        <w:tc>
          <w:tcPr>
            <w:tcW w:w="4820" w:type="dxa"/>
            <w:gridSpan w:val="2"/>
            <w:shd w:val="clear" w:color="auto" w:fill="auto"/>
            <w:vAlign w:val="center"/>
            <w:hideMark/>
          </w:tcPr>
          <w:p w:rsidR="00F42686" w:rsidRPr="00A04031" w:rsidRDefault="00F42686" w:rsidP="00184A99">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 </w:t>
            </w:r>
          </w:p>
        </w:tc>
        <w:tc>
          <w:tcPr>
            <w:tcW w:w="567" w:type="dxa"/>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 </w:t>
            </w:r>
          </w:p>
        </w:tc>
        <w:tc>
          <w:tcPr>
            <w:tcW w:w="850" w:type="dxa"/>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 </w:t>
            </w:r>
          </w:p>
        </w:tc>
        <w:tc>
          <w:tcPr>
            <w:tcW w:w="1701" w:type="dxa"/>
            <w:shd w:val="clear" w:color="auto" w:fill="auto"/>
            <w:vAlign w:val="center"/>
            <w:hideMark/>
          </w:tcPr>
          <w:p w:rsidR="00F42686" w:rsidRPr="007001F1" w:rsidRDefault="00F42686" w:rsidP="00184A99">
            <w:pPr>
              <w:jc w:val="center"/>
              <w:rPr>
                <w:b/>
                <w:bCs/>
                <w:color w:val="000000"/>
              </w:rPr>
            </w:pPr>
          </w:p>
        </w:tc>
      </w:tr>
      <w:tr w:rsidR="00F42686" w:rsidRPr="007001F1" w:rsidTr="00184A99">
        <w:trPr>
          <w:trHeight w:val="859"/>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859"/>
        </w:trPr>
        <w:tc>
          <w:tcPr>
            <w:tcW w:w="582" w:type="dxa"/>
            <w:vMerge w:val="restart"/>
            <w:shd w:val="clear" w:color="auto" w:fill="auto"/>
            <w:noWrap/>
            <w:vAlign w:val="center"/>
          </w:tcPr>
          <w:p w:rsidR="00F42686" w:rsidRDefault="00F42686" w:rsidP="00184A99">
            <w:pPr>
              <w:jc w:val="center"/>
              <w:rPr>
                <w:color w:val="000000"/>
              </w:rPr>
            </w:pPr>
            <w:r>
              <w:rPr>
                <w:color w:val="000000"/>
                <w:sz w:val="22"/>
                <w:szCs w:val="22"/>
              </w:rPr>
              <w:t>16</w:t>
            </w:r>
          </w:p>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a) Uvádza verejný obstarávateľ použitie elektronickej aukcie v</w:t>
            </w:r>
            <w:r>
              <w:rPr>
                <w:color w:val="000000"/>
                <w:sz w:val="22"/>
                <w:szCs w:val="22"/>
              </w:rPr>
              <w:t xml:space="preserve"> návrhu </w:t>
            </w:r>
            <w:r w:rsidRPr="007001F1">
              <w:rPr>
                <w:color w:val="000000"/>
                <w:sz w:val="22"/>
                <w:szCs w:val="22"/>
              </w:rPr>
              <w:t>oznámen</w:t>
            </w:r>
            <w:r>
              <w:rPr>
                <w:color w:val="000000"/>
                <w:sz w:val="22"/>
                <w:szCs w:val="22"/>
              </w:rPr>
              <w:t>ia</w:t>
            </w:r>
            <w:r w:rsidRPr="007001F1">
              <w:rPr>
                <w:color w:val="000000"/>
                <w:sz w:val="22"/>
                <w:szCs w:val="22"/>
              </w:rPr>
              <w:t xml:space="preserve"> o vyhlásení  verejného obstarávania?</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2D20F9">
        <w:trPr>
          <w:trHeight w:val="307"/>
        </w:trPr>
        <w:tc>
          <w:tcPr>
            <w:tcW w:w="582" w:type="dxa"/>
            <w:vMerge/>
            <w:shd w:val="clear" w:color="auto" w:fill="auto"/>
            <w:noWrap/>
            <w:vAlign w:val="center"/>
          </w:tcPr>
          <w:p w:rsidR="00F42686" w:rsidRDefault="00F42686" w:rsidP="00184A99">
            <w:pPr>
              <w:jc w:val="center"/>
              <w:rPr>
                <w:color w:val="000000"/>
              </w:rPr>
            </w:pP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b) Sú podmienky elektronickej aukcie uvedené v</w:t>
            </w:r>
            <w:r>
              <w:rPr>
                <w:color w:val="000000"/>
                <w:sz w:val="22"/>
                <w:szCs w:val="22"/>
              </w:rPr>
              <w:t xml:space="preserve"> návrhu </w:t>
            </w:r>
            <w:r w:rsidRPr="007001F1">
              <w:rPr>
                <w:color w:val="000000"/>
                <w:sz w:val="22"/>
                <w:szCs w:val="22"/>
              </w:rPr>
              <w:t>súťažných podklado</w:t>
            </w:r>
            <w:r>
              <w:rPr>
                <w:color w:val="000000"/>
                <w:sz w:val="22"/>
                <w:szCs w:val="22"/>
              </w:rPr>
              <w:t xml:space="preserve">v alebo vo </w:t>
            </w:r>
            <w:r w:rsidRPr="00205F21">
              <w:rPr>
                <w:color w:val="000000"/>
                <w:sz w:val="22"/>
                <w:szCs w:val="22"/>
              </w:rPr>
              <w:t>všeobecn</w:t>
            </w:r>
            <w:r>
              <w:rPr>
                <w:color w:val="000000"/>
                <w:sz w:val="22"/>
                <w:szCs w:val="22"/>
              </w:rPr>
              <w:t>ých podmienkach</w:t>
            </w:r>
            <w:r w:rsidRPr="00205F21">
              <w:rPr>
                <w:color w:val="000000"/>
                <w:sz w:val="22"/>
                <w:szCs w:val="22"/>
              </w:rPr>
              <w:t xml:space="preserve"> používania dynamického nákupného systému,</w:t>
            </w:r>
            <w:r w:rsidRPr="007001F1">
              <w:rPr>
                <w:color w:val="000000"/>
                <w:sz w:val="22"/>
                <w:szCs w:val="22"/>
              </w:rPr>
              <w:t xml:space="preserve"> a sú stanovené v súlade so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859"/>
        </w:trPr>
        <w:tc>
          <w:tcPr>
            <w:tcW w:w="582" w:type="dxa"/>
            <w:shd w:val="clear" w:color="auto" w:fill="auto"/>
            <w:noWrap/>
            <w:vAlign w:val="center"/>
          </w:tcPr>
          <w:p w:rsidR="00F42686" w:rsidRDefault="00F42686" w:rsidP="00184A99">
            <w:pPr>
              <w:jc w:val="center"/>
              <w:rPr>
                <w:color w:val="000000"/>
              </w:rPr>
            </w:pPr>
            <w:r>
              <w:rPr>
                <w:color w:val="000000"/>
                <w:sz w:val="22"/>
                <w:szCs w:val="22"/>
              </w:rPr>
              <w:lastRenderedPageBreak/>
              <w:t>17</w:t>
            </w:r>
          </w:p>
        </w:tc>
        <w:tc>
          <w:tcPr>
            <w:tcW w:w="4820" w:type="dxa"/>
            <w:gridSpan w:val="2"/>
            <w:shd w:val="clear" w:color="auto" w:fill="auto"/>
            <w:vAlign w:val="center"/>
          </w:tcPr>
          <w:p w:rsidR="00F42686" w:rsidRPr="007001F1" w:rsidRDefault="003C3E90" w:rsidP="00F42686">
            <w:pPr>
              <w:jc w:val="both"/>
              <w:rPr>
                <w:color w:val="000000"/>
              </w:rPr>
            </w:pPr>
            <w:r w:rsidRPr="009B78DC">
              <w:rPr>
                <w:color w:val="000000"/>
                <w:sz w:val="22"/>
                <w:szCs w:val="22"/>
              </w:rPr>
              <w:t>Bola lehota na predloženie žiadostí o účasť aspoň 30 dní odo dňa odoslania oznámenia o vyhlásení verejného obstarávania  publikačnému úradu?</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3C3E90" w:rsidRPr="007001F1" w:rsidTr="00184A99">
        <w:trPr>
          <w:trHeight w:val="859"/>
        </w:trPr>
        <w:tc>
          <w:tcPr>
            <w:tcW w:w="582" w:type="dxa"/>
            <w:shd w:val="clear" w:color="auto" w:fill="auto"/>
            <w:noWrap/>
            <w:vAlign w:val="center"/>
          </w:tcPr>
          <w:p w:rsidR="003C3E90" w:rsidRDefault="003C3E90" w:rsidP="00184A99">
            <w:pPr>
              <w:jc w:val="center"/>
              <w:rPr>
                <w:color w:val="000000"/>
                <w:sz w:val="22"/>
                <w:szCs w:val="22"/>
              </w:rPr>
            </w:pPr>
            <w:r>
              <w:rPr>
                <w:color w:val="000000"/>
                <w:sz w:val="22"/>
                <w:szCs w:val="22"/>
              </w:rPr>
              <w:t>18</w:t>
            </w:r>
          </w:p>
        </w:tc>
        <w:tc>
          <w:tcPr>
            <w:tcW w:w="4820" w:type="dxa"/>
            <w:gridSpan w:val="2"/>
            <w:shd w:val="clear" w:color="auto" w:fill="auto"/>
            <w:vAlign w:val="center"/>
          </w:tcPr>
          <w:p w:rsidR="003C3E90" w:rsidRPr="009B78DC" w:rsidRDefault="003C3E90" w:rsidP="00F42686">
            <w:pPr>
              <w:jc w:val="both"/>
              <w:rPr>
                <w:color w:val="000000"/>
                <w:sz w:val="22"/>
                <w:szCs w:val="22"/>
              </w:rPr>
            </w:pPr>
            <w:r>
              <w:rPr>
                <w:color w:val="000000"/>
                <w:sz w:val="22"/>
                <w:szCs w:val="22"/>
              </w:rPr>
              <w:t>Bol na</w:t>
            </w:r>
            <w:r>
              <w:t>j</w:t>
            </w:r>
            <w:r w:rsidRPr="00966B09">
              <w:rPr>
                <w:color w:val="000000"/>
                <w:sz w:val="22"/>
                <w:szCs w:val="22"/>
              </w:rPr>
              <w:t>neskôr v deň zverejnenia oznámenia sprístupn</w:t>
            </w:r>
            <w:r>
              <w:rPr>
                <w:color w:val="000000"/>
                <w:sz w:val="22"/>
                <w:szCs w:val="22"/>
              </w:rPr>
              <w:t>ený</w:t>
            </w:r>
            <w:r w:rsidRPr="00966B09">
              <w:rPr>
                <w:color w:val="000000"/>
                <w:sz w:val="22"/>
                <w:szCs w:val="22"/>
              </w:rPr>
              <w:t xml:space="preserve"> záujemco</w:t>
            </w:r>
            <w:r>
              <w:rPr>
                <w:color w:val="000000"/>
                <w:sz w:val="22"/>
                <w:szCs w:val="22"/>
              </w:rPr>
              <w:t>m</w:t>
            </w:r>
            <w:r w:rsidRPr="00966B09">
              <w:rPr>
                <w:color w:val="000000"/>
                <w:sz w:val="22"/>
                <w:szCs w:val="22"/>
              </w:rPr>
              <w:t xml:space="preserve"> informačný systém, v ktorom bude dynamický nákupný systém zriadený</w:t>
            </w:r>
            <w:r>
              <w:rPr>
                <w:color w:val="000000"/>
                <w:sz w:val="22"/>
                <w:szCs w:val="22"/>
              </w:rPr>
              <w:t>?</w:t>
            </w:r>
            <w:r w:rsidRPr="00966B09">
              <w:rPr>
                <w:color w:val="000000"/>
                <w:sz w:val="22"/>
                <w:szCs w:val="22"/>
              </w:rPr>
              <w:t xml:space="preserve"> </w:t>
            </w:r>
            <w:r>
              <w:rPr>
                <w:color w:val="000000"/>
                <w:sz w:val="22"/>
                <w:szCs w:val="22"/>
              </w:rPr>
              <w:t>U</w:t>
            </w:r>
            <w:r w:rsidRPr="00966B09">
              <w:rPr>
                <w:color w:val="000000"/>
                <w:sz w:val="22"/>
                <w:szCs w:val="22"/>
              </w:rPr>
              <w:t>možní</w:t>
            </w:r>
            <w:r>
              <w:rPr>
                <w:color w:val="000000"/>
                <w:sz w:val="22"/>
                <w:szCs w:val="22"/>
              </w:rPr>
              <w:t xml:space="preserve"> tento</w:t>
            </w:r>
            <w:r w:rsidRPr="00966B09">
              <w:rPr>
                <w:color w:val="000000"/>
                <w:sz w:val="22"/>
                <w:szCs w:val="22"/>
              </w:rPr>
              <w:t xml:space="preserve"> informačný systém bezodplatný, neobmedzený, úplný a priamy prístup k dokumentom a podmienkam podľa </w:t>
            </w:r>
            <w:r>
              <w:rPr>
                <w:color w:val="000000"/>
                <w:sz w:val="22"/>
                <w:szCs w:val="22"/>
              </w:rPr>
              <w:t xml:space="preserve">§ 59 </w:t>
            </w:r>
            <w:r w:rsidRPr="00966B09">
              <w:rPr>
                <w:color w:val="000000"/>
                <w:sz w:val="22"/>
                <w:szCs w:val="22"/>
              </w:rPr>
              <w:t>ods</w:t>
            </w:r>
            <w:r>
              <w:rPr>
                <w:color w:val="000000"/>
                <w:sz w:val="22"/>
                <w:szCs w:val="22"/>
              </w:rPr>
              <w:t>.</w:t>
            </w:r>
            <w:r w:rsidRPr="00966B09">
              <w:rPr>
                <w:color w:val="000000"/>
                <w:sz w:val="22"/>
                <w:szCs w:val="22"/>
              </w:rPr>
              <w:t xml:space="preserve"> 2 písm. b)</w:t>
            </w:r>
            <w:r>
              <w:rPr>
                <w:color w:val="000000"/>
                <w:sz w:val="22"/>
                <w:szCs w:val="22"/>
              </w:rPr>
              <w:t xml:space="preserve"> ZVO</w:t>
            </w:r>
            <w:r w:rsidRPr="00966B09">
              <w:rPr>
                <w:color w:val="000000"/>
                <w:sz w:val="22"/>
                <w:szCs w:val="22"/>
              </w:rPr>
              <w:t xml:space="preserve"> a um</w:t>
            </w:r>
            <w:r>
              <w:rPr>
                <w:color w:val="000000"/>
                <w:sz w:val="22"/>
                <w:szCs w:val="22"/>
              </w:rPr>
              <w:t>ožní podávanie žiadosti o účasť?</w:t>
            </w:r>
          </w:p>
        </w:tc>
        <w:tc>
          <w:tcPr>
            <w:tcW w:w="567" w:type="dxa"/>
            <w:shd w:val="clear" w:color="auto" w:fill="auto"/>
            <w:vAlign w:val="center"/>
          </w:tcPr>
          <w:p w:rsidR="003C3E90" w:rsidRPr="007001F1" w:rsidRDefault="003C3E90" w:rsidP="00184A99">
            <w:pPr>
              <w:jc w:val="center"/>
              <w:rPr>
                <w:b/>
                <w:bCs/>
                <w:color w:val="000000"/>
              </w:rPr>
            </w:pPr>
          </w:p>
        </w:tc>
        <w:tc>
          <w:tcPr>
            <w:tcW w:w="567" w:type="dxa"/>
            <w:shd w:val="clear" w:color="auto" w:fill="auto"/>
            <w:vAlign w:val="center"/>
          </w:tcPr>
          <w:p w:rsidR="003C3E90" w:rsidRPr="007001F1" w:rsidRDefault="003C3E90" w:rsidP="00184A99">
            <w:pPr>
              <w:jc w:val="center"/>
              <w:rPr>
                <w:b/>
                <w:bCs/>
                <w:color w:val="000000"/>
              </w:rPr>
            </w:pPr>
          </w:p>
        </w:tc>
        <w:tc>
          <w:tcPr>
            <w:tcW w:w="850" w:type="dxa"/>
            <w:shd w:val="clear" w:color="auto" w:fill="auto"/>
            <w:vAlign w:val="center"/>
          </w:tcPr>
          <w:p w:rsidR="003C3E90" w:rsidRPr="007001F1" w:rsidRDefault="003C3E90" w:rsidP="00184A99">
            <w:pPr>
              <w:jc w:val="center"/>
              <w:rPr>
                <w:b/>
                <w:bCs/>
                <w:color w:val="000000"/>
              </w:rPr>
            </w:pPr>
          </w:p>
        </w:tc>
        <w:tc>
          <w:tcPr>
            <w:tcW w:w="1701" w:type="dxa"/>
            <w:shd w:val="clear" w:color="auto" w:fill="auto"/>
            <w:vAlign w:val="center"/>
          </w:tcPr>
          <w:p w:rsidR="003C3E90" w:rsidRPr="007001F1" w:rsidRDefault="003C3E90" w:rsidP="00184A99">
            <w:pPr>
              <w:jc w:val="center"/>
              <w:rPr>
                <w:b/>
                <w:bCs/>
                <w:color w:val="000000"/>
              </w:rPr>
            </w:pPr>
          </w:p>
        </w:tc>
      </w:tr>
      <w:tr w:rsidR="00F42686" w:rsidRPr="007001F1" w:rsidTr="00184A99">
        <w:trPr>
          <w:trHeight w:val="859"/>
        </w:trPr>
        <w:tc>
          <w:tcPr>
            <w:tcW w:w="582" w:type="dxa"/>
            <w:shd w:val="clear" w:color="auto" w:fill="auto"/>
            <w:noWrap/>
            <w:vAlign w:val="center"/>
          </w:tcPr>
          <w:p w:rsidR="00F42686" w:rsidRDefault="00F42686" w:rsidP="00184A99">
            <w:pPr>
              <w:jc w:val="center"/>
              <w:rPr>
                <w:color w:val="000000"/>
              </w:rPr>
            </w:pPr>
            <w:r>
              <w:rPr>
                <w:color w:val="000000"/>
                <w:sz w:val="22"/>
                <w:szCs w:val="22"/>
              </w:rPr>
              <w:t>1</w:t>
            </w:r>
            <w:r w:rsidR="003C3E90">
              <w:rPr>
                <w:color w:val="000000"/>
                <w:sz w:val="22"/>
                <w:szCs w:val="22"/>
              </w:rPr>
              <w:t>9</w:t>
            </w:r>
          </w:p>
        </w:tc>
        <w:tc>
          <w:tcPr>
            <w:tcW w:w="4820" w:type="dxa"/>
            <w:gridSpan w:val="2"/>
            <w:shd w:val="clear" w:color="auto" w:fill="auto"/>
            <w:vAlign w:val="center"/>
          </w:tcPr>
          <w:p w:rsidR="00F42686" w:rsidRPr="007001F1" w:rsidRDefault="003C3E90" w:rsidP="00F42686">
            <w:pPr>
              <w:jc w:val="both"/>
              <w:rPr>
                <w:color w:val="000000"/>
              </w:rPr>
            </w:pPr>
            <w:r>
              <w:rPr>
                <w:color w:val="000000"/>
                <w:sz w:val="22"/>
                <w:szCs w:val="22"/>
              </w:rPr>
              <w:t>Bola bezodkladne po zriadení dynamického nákupného systému vypracovaná správa o zriadení dynamického nákupného systému a uverejnená v profile súlade s § 60 ods. 10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859"/>
        </w:trPr>
        <w:tc>
          <w:tcPr>
            <w:tcW w:w="582" w:type="dxa"/>
            <w:vMerge w:val="restart"/>
            <w:shd w:val="clear" w:color="auto" w:fill="auto"/>
            <w:noWrap/>
            <w:vAlign w:val="center"/>
          </w:tcPr>
          <w:p w:rsidR="00F42686" w:rsidRDefault="003C3E90" w:rsidP="00184A99">
            <w:pPr>
              <w:jc w:val="center"/>
              <w:rPr>
                <w:color w:val="000000"/>
              </w:rPr>
            </w:pPr>
            <w:r>
              <w:rPr>
                <w:color w:val="000000"/>
                <w:sz w:val="22"/>
                <w:szCs w:val="22"/>
              </w:rPr>
              <w:t>20</w:t>
            </w: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 xml:space="preserve">a) </w:t>
            </w:r>
            <w:r w:rsidRPr="00B82B81">
              <w:rPr>
                <w:color w:val="000000"/>
                <w:sz w:val="22"/>
                <w:szCs w:val="22"/>
              </w:rPr>
              <w:t xml:space="preserve">Posudzoval verejný obstarávateľ splnenie podmienok účasti v súlade s oznámením  o vyhlásení </w:t>
            </w:r>
            <w:r w:rsidRPr="00B8031B">
              <w:rPr>
                <w:color w:val="000000"/>
                <w:sz w:val="22"/>
                <w:szCs w:val="22"/>
              </w:rPr>
              <w:t>verejného obstarávania a súťažnými podkladmi?</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859"/>
        </w:trPr>
        <w:tc>
          <w:tcPr>
            <w:tcW w:w="582" w:type="dxa"/>
            <w:vMerge/>
            <w:shd w:val="clear" w:color="auto" w:fill="auto"/>
            <w:noWrap/>
            <w:vAlign w:val="center"/>
          </w:tcPr>
          <w:p w:rsidR="00F42686" w:rsidRDefault="00F42686" w:rsidP="00184A99">
            <w:pPr>
              <w:jc w:val="center"/>
              <w:rPr>
                <w:color w:val="000000"/>
              </w:rPr>
            </w:pP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 xml:space="preserve">b) Ak sú podmienky účasti uvedené aj v súťažných podkladoch, sú v súlade s oznámením o vyhlásení </w:t>
            </w:r>
            <w:r>
              <w:rPr>
                <w:color w:val="000000"/>
                <w:sz w:val="22"/>
                <w:szCs w:val="22"/>
              </w:rPr>
              <w:t>verejného obstarávania</w:t>
            </w:r>
            <w:r w:rsidRPr="007001F1">
              <w:rPr>
                <w:color w:val="000000"/>
                <w:sz w:val="22"/>
                <w:szCs w:val="22"/>
              </w:rPr>
              <w:t>?</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859"/>
        </w:trPr>
        <w:tc>
          <w:tcPr>
            <w:tcW w:w="582" w:type="dxa"/>
            <w:vMerge/>
            <w:shd w:val="clear" w:color="auto" w:fill="auto"/>
            <w:noWrap/>
            <w:vAlign w:val="center"/>
          </w:tcPr>
          <w:p w:rsidR="00F42686" w:rsidRDefault="00F42686" w:rsidP="00184A99">
            <w:pPr>
              <w:jc w:val="center"/>
              <w:rPr>
                <w:color w:val="000000"/>
              </w:rPr>
            </w:pPr>
          </w:p>
        </w:tc>
        <w:tc>
          <w:tcPr>
            <w:tcW w:w="4820" w:type="dxa"/>
            <w:gridSpan w:val="2"/>
            <w:shd w:val="clear" w:color="auto" w:fill="auto"/>
            <w:vAlign w:val="center"/>
          </w:tcPr>
          <w:p w:rsidR="00F42686" w:rsidRPr="007001F1" w:rsidRDefault="003C3E90" w:rsidP="00F42686">
            <w:pPr>
              <w:jc w:val="both"/>
              <w:rPr>
                <w:color w:val="000000"/>
              </w:rPr>
            </w:pPr>
            <w:r>
              <w:rPr>
                <w:color w:val="000000"/>
                <w:sz w:val="22"/>
                <w:szCs w:val="22"/>
              </w:rPr>
              <w:t>c</w:t>
            </w:r>
            <w:r w:rsidR="00F42686">
              <w:rPr>
                <w:color w:val="000000"/>
                <w:sz w:val="22"/>
                <w:szCs w:val="22"/>
              </w:rPr>
              <w:t xml:space="preserve">) </w:t>
            </w:r>
            <w:r w:rsidR="00F42686" w:rsidRPr="007001F1">
              <w:rPr>
                <w:color w:val="000000"/>
                <w:sz w:val="22"/>
                <w:szCs w:val="22"/>
              </w:rPr>
              <w:t>Požiadal verejný obstarávateľ písomne  záujemcu o vysvetlenie alebo doplnenie predložených dokladov ak z predložených dokladov nebolo možné posúdiť ich platnosť alebo splnenie podmienky účasti?</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859"/>
        </w:trPr>
        <w:tc>
          <w:tcPr>
            <w:tcW w:w="582" w:type="dxa"/>
            <w:shd w:val="clear" w:color="auto" w:fill="auto"/>
            <w:noWrap/>
            <w:vAlign w:val="center"/>
          </w:tcPr>
          <w:p w:rsidR="00F42686" w:rsidRDefault="00F42686" w:rsidP="00184A99">
            <w:pPr>
              <w:jc w:val="center"/>
              <w:rPr>
                <w:color w:val="000000"/>
              </w:rPr>
            </w:pPr>
            <w:r>
              <w:rPr>
                <w:color w:val="000000"/>
                <w:sz w:val="22"/>
                <w:szCs w:val="22"/>
              </w:rPr>
              <w:t>2</w:t>
            </w:r>
            <w:r w:rsidR="003C3E90">
              <w:rPr>
                <w:color w:val="000000"/>
                <w:sz w:val="22"/>
                <w:szCs w:val="22"/>
              </w:rPr>
              <w:t>1</w:t>
            </w:r>
          </w:p>
        </w:tc>
        <w:tc>
          <w:tcPr>
            <w:tcW w:w="4820" w:type="dxa"/>
            <w:gridSpan w:val="2"/>
            <w:shd w:val="clear" w:color="auto" w:fill="auto"/>
            <w:vAlign w:val="center"/>
          </w:tcPr>
          <w:p w:rsidR="00F42686" w:rsidRPr="007001F1" w:rsidRDefault="00AE38ED">
            <w:pPr>
              <w:jc w:val="both"/>
              <w:rPr>
                <w:color w:val="000000"/>
              </w:rPr>
            </w:pPr>
            <w:r>
              <w:rPr>
                <w:color w:val="000000"/>
                <w:sz w:val="22"/>
                <w:szCs w:val="22"/>
              </w:rPr>
              <w:t>B</w:t>
            </w:r>
            <w:r w:rsidRPr="008E40E2">
              <w:rPr>
                <w:color w:val="000000"/>
                <w:sz w:val="22"/>
                <w:szCs w:val="22"/>
              </w:rPr>
              <w:t xml:space="preserve">oli </w:t>
            </w:r>
            <w:r>
              <w:rPr>
                <w:color w:val="000000"/>
                <w:sz w:val="22"/>
                <w:szCs w:val="22"/>
              </w:rPr>
              <w:t>do</w:t>
            </w:r>
            <w:r w:rsidR="003C3E90">
              <w:rPr>
                <w:color w:val="000000"/>
                <w:sz w:val="22"/>
                <w:szCs w:val="22"/>
              </w:rPr>
              <w:t xml:space="preserve"> </w:t>
            </w:r>
            <w:r>
              <w:rPr>
                <w:color w:val="000000"/>
                <w:sz w:val="22"/>
                <w:szCs w:val="22"/>
              </w:rPr>
              <w:t xml:space="preserve">dynamického nákupného systému </w:t>
            </w:r>
            <w:r w:rsidRPr="008E40E2">
              <w:rPr>
                <w:color w:val="000000"/>
                <w:sz w:val="22"/>
                <w:szCs w:val="22"/>
              </w:rPr>
              <w:t>zaradení</w:t>
            </w:r>
            <w:r>
              <w:rPr>
                <w:color w:val="000000"/>
                <w:sz w:val="22"/>
                <w:szCs w:val="22"/>
              </w:rPr>
              <w:t xml:space="preserve">/ nezaradení len tí záujemcovia, </w:t>
            </w:r>
            <w:r w:rsidR="003C3E90">
              <w:rPr>
                <w:color w:val="000000"/>
                <w:sz w:val="22"/>
                <w:szCs w:val="22"/>
              </w:rPr>
              <w:t>ktorí predložili žiadosti o účasť</w:t>
            </w:r>
            <w:r>
              <w:rPr>
                <w:color w:val="000000"/>
                <w:sz w:val="22"/>
                <w:szCs w:val="22"/>
              </w:rPr>
              <w:t>?</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AE38ED" w:rsidP="00184A99">
            <w:pPr>
              <w:jc w:val="center"/>
              <w:rPr>
                <w:color w:val="000000"/>
              </w:rPr>
            </w:pPr>
            <w:r>
              <w:rPr>
                <w:color w:val="000000"/>
                <w:sz w:val="22"/>
                <w:szCs w:val="22"/>
              </w:rPr>
              <w:t>2</w:t>
            </w:r>
            <w:r w:rsidR="003C3E90">
              <w:rPr>
                <w:color w:val="000000"/>
                <w:sz w:val="22"/>
                <w:szCs w:val="22"/>
              </w:rPr>
              <w:t>2</w:t>
            </w:r>
          </w:p>
        </w:tc>
        <w:tc>
          <w:tcPr>
            <w:tcW w:w="4820" w:type="dxa"/>
            <w:gridSpan w:val="2"/>
            <w:shd w:val="clear" w:color="auto" w:fill="auto"/>
            <w:vAlign w:val="center"/>
          </w:tcPr>
          <w:p w:rsidR="00AE38ED" w:rsidRDefault="003C3E90" w:rsidP="00F42686">
            <w:pPr>
              <w:jc w:val="both"/>
              <w:rPr>
                <w:color w:val="000000"/>
              </w:rPr>
            </w:pPr>
            <w:r w:rsidRPr="009B78DC">
              <w:rPr>
                <w:color w:val="000000"/>
                <w:sz w:val="22"/>
                <w:szCs w:val="22"/>
              </w:rPr>
              <w:t>Boli žiadosti o účasť predložené po lehote na predloženie žiadosti o účasť vyhodnotené v lehote podľa § 60 ods. 13 ZVO?</w:t>
            </w:r>
          </w:p>
        </w:tc>
        <w:tc>
          <w:tcPr>
            <w:tcW w:w="567" w:type="dxa"/>
            <w:shd w:val="clear" w:color="auto" w:fill="auto"/>
            <w:vAlign w:val="center"/>
          </w:tcPr>
          <w:p w:rsidR="00AE38ED" w:rsidRPr="007001F1" w:rsidRDefault="00AE38ED" w:rsidP="00184A99">
            <w:pPr>
              <w:jc w:val="center"/>
              <w:rPr>
                <w:b/>
                <w:bCs/>
                <w:color w:val="000000"/>
              </w:rPr>
            </w:pPr>
          </w:p>
        </w:tc>
        <w:tc>
          <w:tcPr>
            <w:tcW w:w="567" w:type="dxa"/>
            <w:shd w:val="clear" w:color="auto" w:fill="auto"/>
            <w:vAlign w:val="center"/>
          </w:tcPr>
          <w:p w:rsidR="00AE38ED" w:rsidRPr="007001F1" w:rsidRDefault="00AE38ED" w:rsidP="00184A99">
            <w:pPr>
              <w:jc w:val="center"/>
              <w:rPr>
                <w:b/>
                <w:bCs/>
                <w:color w:val="000000"/>
              </w:rPr>
            </w:pPr>
          </w:p>
        </w:tc>
        <w:tc>
          <w:tcPr>
            <w:tcW w:w="850" w:type="dxa"/>
            <w:shd w:val="clear" w:color="auto" w:fill="auto"/>
            <w:vAlign w:val="center"/>
          </w:tcPr>
          <w:p w:rsidR="00AE38ED" w:rsidRPr="007001F1" w:rsidRDefault="00AE38ED" w:rsidP="00184A99">
            <w:pPr>
              <w:jc w:val="center"/>
              <w:rPr>
                <w:b/>
                <w:bCs/>
                <w:color w:val="000000"/>
              </w:rPr>
            </w:pPr>
          </w:p>
        </w:tc>
        <w:tc>
          <w:tcPr>
            <w:tcW w:w="1701" w:type="dxa"/>
            <w:shd w:val="clear" w:color="auto" w:fill="auto"/>
            <w:vAlign w:val="center"/>
          </w:tcPr>
          <w:p w:rsidR="00AE38ED" w:rsidRPr="007001F1" w:rsidRDefault="00AE38ED" w:rsidP="00184A99">
            <w:pPr>
              <w:jc w:val="center"/>
              <w:rPr>
                <w:b/>
                <w:bCs/>
                <w:color w:val="000000"/>
              </w:rPr>
            </w:pPr>
          </w:p>
        </w:tc>
      </w:tr>
      <w:tr w:rsidR="003C3E90" w:rsidRPr="007001F1" w:rsidTr="00184A99">
        <w:trPr>
          <w:trHeight w:val="859"/>
        </w:trPr>
        <w:tc>
          <w:tcPr>
            <w:tcW w:w="582" w:type="dxa"/>
            <w:shd w:val="clear" w:color="auto" w:fill="auto"/>
            <w:noWrap/>
            <w:vAlign w:val="center"/>
          </w:tcPr>
          <w:p w:rsidR="003C3E90" w:rsidRDefault="003C3E90" w:rsidP="00184A99">
            <w:pPr>
              <w:jc w:val="center"/>
              <w:rPr>
                <w:color w:val="000000"/>
                <w:sz w:val="22"/>
                <w:szCs w:val="22"/>
              </w:rPr>
            </w:pPr>
            <w:r>
              <w:rPr>
                <w:color w:val="000000"/>
                <w:sz w:val="22"/>
                <w:szCs w:val="22"/>
              </w:rPr>
              <w:t>23</w:t>
            </w:r>
          </w:p>
        </w:tc>
        <w:tc>
          <w:tcPr>
            <w:tcW w:w="4820" w:type="dxa"/>
            <w:gridSpan w:val="2"/>
            <w:shd w:val="clear" w:color="auto" w:fill="auto"/>
            <w:vAlign w:val="center"/>
          </w:tcPr>
          <w:p w:rsidR="003C3E90" w:rsidRPr="009B78DC" w:rsidRDefault="003C3E90" w:rsidP="00F42686">
            <w:pPr>
              <w:jc w:val="both"/>
              <w:rPr>
                <w:color w:val="000000"/>
                <w:sz w:val="22"/>
                <w:szCs w:val="22"/>
              </w:rPr>
            </w:pPr>
            <w:r w:rsidRPr="009B78DC">
              <w:rPr>
                <w:color w:val="000000"/>
                <w:sz w:val="22"/>
                <w:szCs w:val="22"/>
              </w:rPr>
              <w:t>Bola vyhotovená zápisnica z vyhodnotenia splnenia podmienok účasti záujemcov, ktorí predložili žiadosť o účasť?</w:t>
            </w:r>
          </w:p>
        </w:tc>
        <w:tc>
          <w:tcPr>
            <w:tcW w:w="567" w:type="dxa"/>
            <w:shd w:val="clear" w:color="auto" w:fill="auto"/>
            <w:vAlign w:val="center"/>
          </w:tcPr>
          <w:p w:rsidR="003C3E90" w:rsidRPr="007001F1" w:rsidRDefault="003C3E90" w:rsidP="00184A99">
            <w:pPr>
              <w:jc w:val="center"/>
              <w:rPr>
                <w:b/>
                <w:bCs/>
                <w:color w:val="000000"/>
              </w:rPr>
            </w:pPr>
          </w:p>
        </w:tc>
        <w:tc>
          <w:tcPr>
            <w:tcW w:w="567" w:type="dxa"/>
            <w:shd w:val="clear" w:color="auto" w:fill="auto"/>
            <w:vAlign w:val="center"/>
          </w:tcPr>
          <w:p w:rsidR="003C3E90" w:rsidRPr="007001F1" w:rsidRDefault="003C3E90" w:rsidP="00184A99">
            <w:pPr>
              <w:jc w:val="center"/>
              <w:rPr>
                <w:b/>
                <w:bCs/>
                <w:color w:val="000000"/>
              </w:rPr>
            </w:pPr>
          </w:p>
        </w:tc>
        <w:tc>
          <w:tcPr>
            <w:tcW w:w="850" w:type="dxa"/>
            <w:shd w:val="clear" w:color="auto" w:fill="auto"/>
            <w:vAlign w:val="center"/>
          </w:tcPr>
          <w:p w:rsidR="003C3E90" w:rsidRPr="007001F1" w:rsidRDefault="003C3E90" w:rsidP="00184A99">
            <w:pPr>
              <w:jc w:val="center"/>
              <w:rPr>
                <w:b/>
                <w:bCs/>
                <w:color w:val="000000"/>
              </w:rPr>
            </w:pPr>
          </w:p>
        </w:tc>
        <w:tc>
          <w:tcPr>
            <w:tcW w:w="1701" w:type="dxa"/>
            <w:shd w:val="clear" w:color="auto" w:fill="auto"/>
            <w:vAlign w:val="center"/>
          </w:tcPr>
          <w:p w:rsidR="003C3E90" w:rsidRPr="007001F1" w:rsidRDefault="003C3E90" w:rsidP="00184A99">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AE38ED" w:rsidP="003C3E90">
            <w:pPr>
              <w:jc w:val="center"/>
              <w:rPr>
                <w:color w:val="000000"/>
              </w:rPr>
            </w:pPr>
            <w:r>
              <w:rPr>
                <w:color w:val="000000"/>
                <w:sz w:val="22"/>
                <w:szCs w:val="22"/>
              </w:rPr>
              <w:t>2</w:t>
            </w:r>
            <w:r w:rsidR="003C3E90">
              <w:rPr>
                <w:color w:val="000000"/>
                <w:sz w:val="22"/>
                <w:szCs w:val="22"/>
              </w:rPr>
              <w:t>4</w:t>
            </w:r>
          </w:p>
        </w:tc>
        <w:tc>
          <w:tcPr>
            <w:tcW w:w="4820" w:type="dxa"/>
            <w:gridSpan w:val="2"/>
            <w:shd w:val="clear" w:color="auto" w:fill="auto"/>
            <w:vAlign w:val="center"/>
          </w:tcPr>
          <w:p w:rsidR="00AE38ED" w:rsidRDefault="00AE38ED" w:rsidP="00AE38ED">
            <w:pPr>
              <w:jc w:val="both"/>
              <w:rPr>
                <w:color w:val="000000"/>
              </w:rPr>
            </w:pPr>
            <w:r>
              <w:rPr>
                <w:color w:val="000000"/>
                <w:sz w:val="22"/>
                <w:szCs w:val="22"/>
              </w:rPr>
              <w:t xml:space="preserve">Bol úspešný uchádzač kontrolovanej zákazky informovaný o zaradení do dynamického nákupného systému a splnil podmienky účasti stanovené v oznámení o vyhlásení verejného obstarávania a </w:t>
            </w:r>
            <w:r w:rsidRPr="007001F1">
              <w:rPr>
                <w:color w:val="000000"/>
                <w:sz w:val="22"/>
                <w:szCs w:val="22"/>
              </w:rPr>
              <w:t>súťažnými podkladmi</w:t>
            </w:r>
            <w:r>
              <w:rPr>
                <w:color w:val="000000"/>
                <w:sz w:val="22"/>
                <w:szCs w:val="22"/>
              </w:rPr>
              <w:t>?</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AE38ED" w:rsidP="00AE38ED">
            <w:pPr>
              <w:jc w:val="center"/>
              <w:rPr>
                <w:color w:val="000000"/>
              </w:rPr>
            </w:pPr>
            <w:r>
              <w:rPr>
                <w:color w:val="000000"/>
                <w:sz w:val="22"/>
                <w:szCs w:val="22"/>
              </w:rPr>
              <w:t>2</w:t>
            </w:r>
            <w:r w:rsidR="003C3E90">
              <w:rPr>
                <w:color w:val="000000"/>
                <w:sz w:val="22"/>
                <w:szCs w:val="22"/>
              </w:rPr>
              <w:t>5</w:t>
            </w:r>
          </w:p>
          <w:p w:rsidR="00AE38ED" w:rsidRPr="007001F1"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Pr>
                <w:color w:val="000000"/>
                <w:sz w:val="22"/>
                <w:szCs w:val="22"/>
              </w:rPr>
              <w:t>Boli záujemcovia nezaradení do dynamického nákupného systému oprávnene a bola im zaslaná informácia o nezaradení do dynamického nákupného systému?</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AE38ED">
            <w:pPr>
              <w:jc w:val="center"/>
              <w:rPr>
                <w:color w:val="000000"/>
              </w:rPr>
            </w:pPr>
            <w:r>
              <w:rPr>
                <w:color w:val="000000"/>
                <w:sz w:val="22"/>
                <w:szCs w:val="22"/>
              </w:rPr>
              <w:t>2</w:t>
            </w:r>
            <w:r w:rsidR="003C3E90">
              <w:rPr>
                <w:color w:val="000000"/>
                <w:sz w:val="22"/>
                <w:szCs w:val="22"/>
              </w:rPr>
              <w:t>6</w:t>
            </w:r>
          </w:p>
        </w:tc>
        <w:tc>
          <w:tcPr>
            <w:tcW w:w="4820" w:type="dxa"/>
            <w:gridSpan w:val="2"/>
            <w:shd w:val="clear" w:color="auto" w:fill="auto"/>
            <w:vAlign w:val="center"/>
          </w:tcPr>
          <w:p w:rsidR="00AE38ED" w:rsidRPr="007001F1" w:rsidRDefault="003C3E90" w:rsidP="00E00B50">
            <w:pPr>
              <w:jc w:val="both"/>
              <w:rPr>
                <w:color w:val="000000"/>
              </w:rPr>
            </w:pPr>
            <w:r>
              <w:rPr>
                <w:color w:val="000000"/>
                <w:sz w:val="22"/>
                <w:szCs w:val="22"/>
              </w:rPr>
              <w:t>Obsahovala informácia o nezaradení záujemcu do dynamického nákupného systému id</w:t>
            </w:r>
            <w:r w:rsidRPr="00111EB7">
              <w:rPr>
                <w:color w:val="000000"/>
                <w:sz w:val="22"/>
                <w:szCs w:val="22"/>
              </w:rPr>
              <w:t>entifikáciu dynamického nákupného systému, dôvody nezaradenia záujemcu, možnosť opakovane podať žiadosť o účasť a lehotu, v ktorej môže byť doručená námietka</w:t>
            </w:r>
            <w:r>
              <w:rPr>
                <w:color w:val="000000"/>
                <w:sz w:val="22"/>
                <w:szCs w:val="22"/>
              </w:rPr>
              <w:t>?</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C2935">
        <w:trPr>
          <w:trHeight w:val="680"/>
        </w:trPr>
        <w:tc>
          <w:tcPr>
            <w:tcW w:w="582" w:type="dxa"/>
            <w:vMerge w:val="restart"/>
            <w:shd w:val="clear" w:color="auto" w:fill="auto"/>
            <w:noWrap/>
            <w:vAlign w:val="center"/>
          </w:tcPr>
          <w:p w:rsidR="00AE38ED" w:rsidRDefault="00AE38ED">
            <w:pPr>
              <w:jc w:val="center"/>
              <w:rPr>
                <w:color w:val="000000"/>
              </w:rPr>
            </w:pPr>
            <w:r>
              <w:rPr>
                <w:color w:val="000000"/>
                <w:sz w:val="22"/>
                <w:szCs w:val="22"/>
              </w:rPr>
              <w:t>2</w:t>
            </w:r>
            <w:r w:rsidR="003C3E90">
              <w:rPr>
                <w:color w:val="000000"/>
                <w:sz w:val="22"/>
                <w:szCs w:val="22"/>
              </w:rPr>
              <w:t>7</w:t>
            </w:r>
          </w:p>
        </w:tc>
        <w:tc>
          <w:tcPr>
            <w:tcW w:w="4820" w:type="dxa"/>
            <w:gridSpan w:val="2"/>
            <w:shd w:val="clear" w:color="auto" w:fill="auto"/>
            <w:vAlign w:val="center"/>
          </w:tcPr>
          <w:p w:rsidR="00AE38ED" w:rsidRPr="007001F1" w:rsidRDefault="00AE38ED" w:rsidP="00AE38ED">
            <w:pPr>
              <w:jc w:val="both"/>
              <w:rPr>
                <w:color w:val="000000"/>
              </w:rPr>
            </w:pPr>
            <w:r w:rsidRPr="007001F1">
              <w:rPr>
                <w:sz w:val="22"/>
                <w:szCs w:val="22"/>
              </w:rPr>
              <w:t>a) Nebol pri zadávaní zákazky identifikovaný konflikt záujmov podľa § 23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C2935">
        <w:trPr>
          <w:trHeight w:val="691"/>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AE38ED">
            <w:pPr>
              <w:jc w:val="center"/>
              <w:rPr>
                <w:color w:val="000000"/>
              </w:rPr>
            </w:pPr>
            <w:r>
              <w:rPr>
                <w:color w:val="000000"/>
                <w:sz w:val="22"/>
                <w:szCs w:val="22"/>
              </w:rPr>
              <w:t>2</w:t>
            </w:r>
            <w:r w:rsidR="003C3E90">
              <w:rPr>
                <w:color w:val="000000"/>
                <w:sz w:val="22"/>
                <w:szCs w:val="22"/>
              </w:rPr>
              <w:t>8</w:t>
            </w:r>
          </w:p>
        </w:tc>
        <w:tc>
          <w:tcPr>
            <w:tcW w:w="4820" w:type="dxa"/>
            <w:gridSpan w:val="2"/>
            <w:shd w:val="clear" w:color="auto" w:fill="auto"/>
            <w:vAlign w:val="center"/>
          </w:tcPr>
          <w:p w:rsidR="00AE38ED" w:rsidRPr="007001F1" w:rsidRDefault="003C3E90" w:rsidP="00AE38ED">
            <w:pPr>
              <w:jc w:val="both"/>
              <w:rPr>
                <w:color w:val="000000"/>
              </w:rPr>
            </w:pPr>
            <w:r w:rsidRPr="007001F1">
              <w:rPr>
                <w:color w:val="000000"/>
                <w:sz w:val="22"/>
                <w:szCs w:val="22"/>
              </w:rPr>
              <w:t xml:space="preserve">Bola </w:t>
            </w:r>
            <w:r>
              <w:rPr>
                <w:color w:val="000000"/>
                <w:sz w:val="22"/>
                <w:szCs w:val="22"/>
              </w:rPr>
              <w:t>výzva na predloženie ponuky zaslaná všetkým záujemcom zaradeným do dynamického nákupného systému</w:t>
            </w:r>
            <w:r>
              <w:t xml:space="preserve"> </w:t>
            </w:r>
            <w:r w:rsidRPr="000829AC">
              <w:rPr>
                <w:color w:val="000000"/>
                <w:sz w:val="22"/>
                <w:szCs w:val="22"/>
              </w:rPr>
              <w:t>alebo všetkým záujemcom zaradeným do určitej kategórie zodpovedajúcej zadávanej zákazke, ak bol dynamický nákupný systém rozdelený do kategórií</w:t>
            </w:r>
            <w:r>
              <w:rPr>
                <w:color w:val="000000"/>
                <w:sz w:val="22"/>
                <w:szCs w:val="22"/>
              </w:rPr>
              <w:t>?</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C2935">
        <w:trPr>
          <w:trHeight w:val="733"/>
        </w:trPr>
        <w:tc>
          <w:tcPr>
            <w:tcW w:w="582" w:type="dxa"/>
            <w:shd w:val="clear" w:color="auto" w:fill="auto"/>
            <w:noWrap/>
            <w:vAlign w:val="center"/>
          </w:tcPr>
          <w:p w:rsidR="00AE38ED" w:rsidRDefault="00AE38ED">
            <w:pPr>
              <w:jc w:val="center"/>
              <w:rPr>
                <w:color w:val="000000"/>
              </w:rPr>
            </w:pPr>
            <w:r>
              <w:rPr>
                <w:color w:val="000000"/>
                <w:sz w:val="22"/>
                <w:szCs w:val="22"/>
              </w:rPr>
              <w:t>2</w:t>
            </w:r>
            <w:r w:rsidR="003C3E90">
              <w:rPr>
                <w:color w:val="000000"/>
                <w:sz w:val="22"/>
                <w:szCs w:val="22"/>
              </w:rPr>
              <w:t>9</w:t>
            </w:r>
          </w:p>
        </w:tc>
        <w:tc>
          <w:tcPr>
            <w:tcW w:w="4820" w:type="dxa"/>
            <w:gridSpan w:val="2"/>
            <w:shd w:val="clear" w:color="auto" w:fill="auto"/>
            <w:vAlign w:val="center"/>
          </w:tcPr>
          <w:p w:rsidR="00AE38ED" w:rsidRPr="007001F1" w:rsidRDefault="003C3E90" w:rsidP="00AE38ED">
            <w:pPr>
              <w:jc w:val="both"/>
              <w:rPr>
                <w:color w:val="000000"/>
              </w:rPr>
            </w:pPr>
            <w:r w:rsidRPr="007001F1">
              <w:rPr>
                <w:color w:val="000000"/>
                <w:sz w:val="22"/>
                <w:szCs w:val="22"/>
              </w:rPr>
              <w:t>Bola lehota na predkladanie ponúk určená v súlade s</w:t>
            </w:r>
            <w:r>
              <w:rPr>
                <w:color w:val="000000"/>
                <w:sz w:val="22"/>
                <w:szCs w:val="22"/>
              </w:rPr>
              <w:t xml:space="preserve"> § 61 ods. 4</w:t>
            </w:r>
            <w:r w:rsidRPr="007001F1">
              <w:rPr>
                <w:color w:val="000000"/>
                <w:sz w:val="22"/>
                <w:szCs w:val="22"/>
              </w:rPr>
              <w:t xml:space="preserve">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3C3E90" w:rsidRPr="007001F1" w:rsidTr="001C2935">
        <w:trPr>
          <w:trHeight w:val="733"/>
        </w:trPr>
        <w:tc>
          <w:tcPr>
            <w:tcW w:w="582" w:type="dxa"/>
            <w:shd w:val="clear" w:color="auto" w:fill="auto"/>
            <w:noWrap/>
            <w:vAlign w:val="center"/>
          </w:tcPr>
          <w:p w:rsidR="003C3E90" w:rsidRDefault="003C3E90">
            <w:pPr>
              <w:jc w:val="center"/>
              <w:rPr>
                <w:color w:val="000000"/>
                <w:sz w:val="22"/>
                <w:szCs w:val="22"/>
              </w:rPr>
            </w:pPr>
            <w:r>
              <w:rPr>
                <w:color w:val="000000"/>
                <w:sz w:val="22"/>
                <w:szCs w:val="22"/>
              </w:rPr>
              <w:t>30</w:t>
            </w:r>
          </w:p>
        </w:tc>
        <w:tc>
          <w:tcPr>
            <w:tcW w:w="4820" w:type="dxa"/>
            <w:gridSpan w:val="2"/>
            <w:shd w:val="clear" w:color="auto" w:fill="auto"/>
            <w:vAlign w:val="center"/>
          </w:tcPr>
          <w:p w:rsidR="003C3E90" w:rsidRPr="007001F1" w:rsidRDefault="003C3E90" w:rsidP="00AE38ED">
            <w:pPr>
              <w:jc w:val="both"/>
              <w:rPr>
                <w:color w:val="000000"/>
                <w:sz w:val="22"/>
                <w:szCs w:val="22"/>
              </w:rPr>
            </w:pPr>
            <w:r w:rsidRPr="007001F1">
              <w:rPr>
                <w:color w:val="000000"/>
                <w:sz w:val="22"/>
                <w:szCs w:val="22"/>
              </w:rPr>
              <w:t xml:space="preserve">Obsahuje výzva na predkladanie ponúk </w:t>
            </w:r>
            <w:r>
              <w:rPr>
                <w:color w:val="000000"/>
                <w:sz w:val="22"/>
                <w:szCs w:val="22"/>
              </w:rPr>
              <w:t>náležitosti podľa § 60</w:t>
            </w:r>
            <w:r w:rsidRPr="007001F1">
              <w:rPr>
                <w:color w:val="000000"/>
                <w:sz w:val="22"/>
                <w:szCs w:val="22"/>
              </w:rPr>
              <w:t xml:space="preserve"> ods. 2 ZVO?</w:t>
            </w:r>
          </w:p>
        </w:tc>
        <w:tc>
          <w:tcPr>
            <w:tcW w:w="567" w:type="dxa"/>
            <w:shd w:val="clear" w:color="auto" w:fill="auto"/>
            <w:vAlign w:val="center"/>
          </w:tcPr>
          <w:p w:rsidR="003C3E90" w:rsidRPr="007001F1" w:rsidRDefault="003C3E90" w:rsidP="00AE38ED">
            <w:pPr>
              <w:jc w:val="center"/>
              <w:rPr>
                <w:b/>
                <w:bCs/>
                <w:color w:val="000000"/>
              </w:rPr>
            </w:pPr>
          </w:p>
        </w:tc>
        <w:tc>
          <w:tcPr>
            <w:tcW w:w="567" w:type="dxa"/>
            <w:shd w:val="clear" w:color="auto" w:fill="auto"/>
            <w:vAlign w:val="center"/>
          </w:tcPr>
          <w:p w:rsidR="003C3E90" w:rsidRPr="007001F1" w:rsidRDefault="003C3E90" w:rsidP="00AE38ED">
            <w:pPr>
              <w:jc w:val="center"/>
              <w:rPr>
                <w:b/>
                <w:bCs/>
                <w:color w:val="000000"/>
              </w:rPr>
            </w:pPr>
          </w:p>
        </w:tc>
        <w:tc>
          <w:tcPr>
            <w:tcW w:w="850" w:type="dxa"/>
            <w:shd w:val="clear" w:color="auto" w:fill="auto"/>
            <w:vAlign w:val="center"/>
          </w:tcPr>
          <w:p w:rsidR="003C3E90" w:rsidRPr="007001F1" w:rsidRDefault="003C3E90" w:rsidP="00AE38ED">
            <w:pPr>
              <w:jc w:val="center"/>
              <w:rPr>
                <w:b/>
                <w:bCs/>
                <w:color w:val="000000"/>
              </w:rPr>
            </w:pPr>
          </w:p>
        </w:tc>
        <w:tc>
          <w:tcPr>
            <w:tcW w:w="1701" w:type="dxa"/>
            <w:shd w:val="clear" w:color="auto" w:fill="auto"/>
            <w:vAlign w:val="center"/>
          </w:tcPr>
          <w:p w:rsidR="003C3E90" w:rsidRPr="007001F1" w:rsidRDefault="003C3E90" w:rsidP="00AE38ED">
            <w:pPr>
              <w:jc w:val="center"/>
              <w:rPr>
                <w:b/>
                <w:bCs/>
                <w:color w:val="000000"/>
              </w:rPr>
            </w:pPr>
          </w:p>
        </w:tc>
      </w:tr>
      <w:tr w:rsidR="003C3E90" w:rsidRPr="007001F1" w:rsidTr="001C2935">
        <w:trPr>
          <w:trHeight w:val="733"/>
        </w:trPr>
        <w:tc>
          <w:tcPr>
            <w:tcW w:w="582" w:type="dxa"/>
            <w:shd w:val="clear" w:color="auto" w:fill="auto"/>
            <w:noWrap/>
            <w:vAlign w:val="center"/>
          </w:tcPr>
          <w:p w:rsidR="003C3E90" w:rsidRDefault="003C3E90">
            <w:pPr>
              <w:jc w:val="center"/>
              <w:rPr>
                <w:color w:val="000000"/>
                <w:sz w:val="22"/>
                <w:szCs w:val="22"/>
              </w:rPr>
            </w:pPr>
            <w:r>
              <w:rPr>
                <w:color w:val="000000"/>
                <w:sz w:val="22"/>
                <w:szCs w:val="22"/>
              </w:rPr>
              <w:t>31</w:t>
            </w:r>
          </w:p>
        </w:tc>
        <w:tc>
          <w:tcPr>
            <w:tcW w:w="4820" w:type="dxa"/>
            <w:gridSpan w:val="2"/>
            <w:shd w:val="clear" w:color="auto" w:fill="auto"/>
            <w:vAlign w:val="center"/>
          </w:tcPr>
          <w:p w:rsidR="003C3E90" w:rsidRPr="007001F1" w:rsidRDefault="003C3E90" w:rsidP="00AE38ED">
            <w:pPr>
              <w:jc w:val="both"/>
              <w:rPr>
                <w:color w:val="000000"/>
                <w:sz w:val="22"/>
                <w:szCs w:val="22"/>
              </w:rPr>
            </w:pPr>
            <w:r w:rsidRPr="007001F1">
              <w:rPr>
                <w:color w:val="000000"/>
                <w:sz w:val="22"/>
                <w:szCs w:val="22"/>
              </w:rPr>
              <w:t xml:space="preserve">Vyhodnocoval verejný obstarávateľ ponuky na základe kritérií </w:t>
            </w:r>
            <w:r>
              <w:rPr>
                <w:color w:val="000000"/>
                <w:sz w:val="22"/>
                <w:szCs w:val="22"/>
              </w:rPr>
              <w:t>uvedených v oznámení o vyhlásení verejného obstarávania, príp. spresnených vo výzve na predkladanie ponúk a</w:t>
            </w:r>
            <w:r w:rsidRPr="007001F1">
              <w:rPr>
                <w:color w:val="000000"/>
                <w:sz w:val="22"/>
                <w:szCs w:val="22"/>
              </w:rPr>
              <w:t xml:space="preserve"> v súlade s § 44 ZVO?</w:t>
            </w:r>
          </w:p>
        </w:tc>
        <w:tc>
          <w:tcPr>
            <w:tcW w:w="567" w:type="dxa"/>
            <w:shd w:val="clear" w:color="auto" w:fill="auto"/>
            <w:vAlign w:val="center"/>
          </w:tcPr>
          <w:p w:rsidR="003C3E90" w:rsidRPr="007001F1" w:rsidRDefault="003C3E90" w:rsidP="00AE38ED">
            <w:pPr>
              <w:jc w:val="center"/>
              <w:rPr>
                <w:b/>
                <w:bCs/>
                <w:color w:val="000000"/>
              </w:rPr>
            </w:pPr>
          </w:p>
        </w:tc>
        <w:tc>
          <w:tcPr>
            <w:tcW w:w="567" w:type="dxa"/>
            <w:shd w:val="clear" w:color="auto" w:fill="auto"/>
            <w:vAlign w:val="center"/>
          </w:tcPr>
          <w:p w:rsidR="003C3E90" w:rsidRPr="007001F1" w:rsidRDefault="003C3E90" w:rsidP="00AE38ED">
            <w:pPr>
              <w:jc w:val="center"/>
              <w:rPr>
                <w:b/>
                <w:bCs/>
                <w:color w:val="000000"/>
              </w:rPr>
            </w:pPr>
          </w:p>
        </w:tc>
        <w:tc>
          <w:tcPr>
            <w:tcW w:w="850" w:type="dxa"/>
            <w:shd w:val="clear" w:color="auto" w:fill="auto"/>
            <w:vAlign w:val="center"/>
          </w:tcPr>
          <w:p w:rsidR="003C3E90" w:rsidRPr="007001F1" w:rsidRDefault="003C3E90" w:rsidP="00AE38ED">
            <w:pPr>
              <w:jc w:val="center"/>
              <w:rPr>
                <w:b/>
                <w:bCs/>
                <w:color w:val="000000"/>
              </w:rPr>
            </w:pPr>
          </w:p>
        </w:tc>
        <w:tc>
          <w:tcPr>
            <w:tcW w:w="1701" w:type="dxa"/>
            <w:shd w:val="clear" w:color="auto" w:fill="auto"/>
            <w:vAlign w:val="center"/>
          </w:tcPr>
          <w:p w:rsidR="003C3E90" w:rsidRPr="007001F1" w:rsidRDefault="003C3E90" w:rsidP="00AE38ED">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3C3E90" w:rsidP="00AE38ED">
            <w:pPr>
              <w:jc w:val="center"/>
              <w:rPr>
                <w:color w:val="000000"/>
              </w:rPr>
            </w:pPr>
            <w:r>
              <w:rPr>
                <w:color w:val="000000"/>
                <w:sz w:val="22"/>
                <w:szCs w:val="22"/>
              </w:rPr>
              <w:t>32</w:t>
            </w:r>
          </w:p>
        </w:tc>
        <w:tc>
          <w:tcPr>
            <w:tcW w:w="4820" w:type="dxa"/>
            <w:gridSpan w:val="2"/>
            <w:shd w:val="clear" w:color="auto" w:fill="auto"/>
            <w:vAlign w:val="center"/>
          </w:tcPr>
          <w:p w:rsidR="00AE38ED" w:rsidRPr="007001F1" w:rsidRDefault="00AE38ED" w:rsidP="00AE38ED">
            <w:pPr>
              <w:jc w:val="both"/>
              <w:rPr>
                <w:color w:val="000000"/>
              </w:rPr>
            </w:pPr>
            <w:r w:rsidRPr="00FC7E5E">
              <w:rPr>
                <w:color w:val="000000"/>
                <w:sz w:val="22"/>
                <w:szCs w:val="22"/>
              </w:rPr>
              <w:t>Bol zamestnanec vykonávajúci kontrolu oboznámený s rizikovými indikátormi</w:t>
            </w:r>
            <w:r w:rsidRPr="00CB54A3">
              <w:rPr>
                <w:color w:val="000000"/>
                <w:sz w:val="22"/>
                <w:szCs w:val="22"/>
              </w:rPr>
              <w:t xml:space="preserve"> podľa Systému riadenia EŠIF, v časti kontrola verejného obstarávania - spolupráca s PMÚ a spolupráca s OČTK?</w:t>
            </w:r>
            <w:r w:rsidR="00367306">
              <w:rPr>
                <w:color w:val="000000"/>
                <w:sz w:val="22"/>
                <w:szCs w:val="22"/>
              </w:rPr>
              <w:t xml:space="preserve"> </w:t>
            </w:r>
            <w:r w:rsidRPr="00CB54A3">
              <w:rPr>
                <w:color w:val="000000"/>
                <w:sz w:val="22"/>
                <w:szCs w:val="22"/>
              </w:rPr>
              <w:t>Neboli identifikované rizikové indikátory, ktoré môžu iniciovať spoluprácu s PMÚ alebo OČTK?</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3C3E90">
            <w:pPr>
              <w:jc w:val="center"/>
              <w:rPr>
                <w:color w:val="000000"/>
              </w:rPr>
            </w:pPr>
            <w:r>
              <w:rPr>
                <w:color w:val="000000"/>
                <w:sz w:val="22"/>
                <w:szCs w:val="22"/>
              </w:rPr>
              <w:t>33</w:t>
            </w:r>
          </w:p>
        </w:tc>
        <w:tc>
          <w:tcPr>
            <w:tcW w:w="4820" w:type="dxa"/>
            <w:gridSpan w:val="2"/>
            <w:shd w:val="clear" w:color="auto" w:fill="auto"/>
            <w:vAlign w:val="center"/>
          </w:tcPr>
          <w:p w:rsidR="00AE38ED" w:rsidRPr="007001F1" w:rsidRDefault="00AE38ED" w:rsidP="00AE38ED">
            <w:pPr>
              <w:jc w:val="both"/>
              <w:rPr>
                <w:color w:val="000000"/>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3C3E90" w:rsidRPr="007001F1" w:rsidTr="00184A99">
        <w:trPr>
          <w:trHeight w:val="859"/>
        </w:trPr>
        <w:tc>
          <w:tcPr>
            <w:tcW w:w="582" w:type="dxa"/>
            <w:vMerge w:val="restart"/>
            <w:shd w:val="clear" w:color="auto" w:fill="auto"/>
            <w:noWrap/>
            <w:vAlign w:val="center"/>
          </w:tcPr>
          <w:p w:rsidR="003C3E90" w:rsidRDefault="003C3E90" w:rsidP="00AE38ED">
            <w:pPr>
              <w:jc w:val="center"/>
              <w:rPr>
                <w:color w:val="000000"/>
              </w:rPr>
            </w:pPr>
            <w:r>
              <w:rPr>
                <w:color w:val="000000"/>
                <w:sz w:val="22"/>
                <w:szCs w:val="22"/>
              </w:rPr>
              <w:t>34</w:t>
            </w:r>
          </w:p>
        </w:tc>
        <w:tc>
          <w:tcPr>
            <w:tcW w:w="4820" w:type="dxa"/>
            <w:gridSpan w:val="2"/>
            <w:shd w:val="clear" w:color="auto" w:fill="auto"/>
            <w:vAlign w:val="center"/>
          </w:tcPr>
          <w:p w:rsidR="003C3E90" w:rsidRPr="007001F1" w:rsidRDefault="003C3E90" w:rsidP="00AE38ED">
            <w:pPr>
              <w:jc w:val="both"/>
            </w:pPr>
            <w:r>
              <w:rPr>
                <w:color w:val="000000"/>
                <w:sz w:val="22"/>
                <w:szCs w:val="22"/>
              </w:rPr>
              <w:t>a)</w:t>
            </w:r>
            <w:r w:rsidRPr="005044F5">
              <w:rPr>
                <w:color w:val="000000"/>
                <w:sz w:val="22"/>
                <w:szCs w:val="22"/>
              </w:rPr>
              <w:t xml:space="preserve"> Ak verejný obstarávateľ zad</w:t>
            </w:r>
            <w:r>
              <w:rPr>
                <w:color w:val="000000"/>
                <w:sz w:val="22"/>
                <w:szCs w:val="22"/>
              </w:rPr>
              <w:t>al</w:t>
            </w:r>
            <w:r w:rsidRPr="005044F5">
              <w:rPr>
                <w:color w:val="000000"/>
                <w:sz w:val="22"/>
                <w:szCs w:val="22"/>
              </w:rPr>
              <w:t xml:space="preserve"> zákazku výberom z predlo</w:t>
            </w:r>
            <w:r>
              <w:rPr>
                <w:color w:val="000000"/>
                <w:sz w:val="22"/>
                <w:szCs w:val="22"/>
              </w:rPr>
              <w:t xml:space="preserve">žených elektronických katalógov </w:t>
            </w:r>
            <w:r w:rsidRPr="005044F5">
              <w:rPr>
                <w:color w:val="000000"/>
                <w:sz w:val="22"/>
                <w:szCs w:val="22"/>
              </w:rPr>
              <w:t xml:space="preserve">prispôsobených požiadavkám konkrétnej zákazky, </w:t>
            </w:r>
            <w:r>
              <w:rPr>
                <w:color w:val="000000"/>
                <w:sz w:val="22"/>
                <w:szCs w:val="22"/>
              </w:rPr>
              <w:t xml:space="preserve">bola </w:t>
            </w:r>
            <w:r w:rsidRPr="005044F5">
              <w:rPr>
                <w:color w:val="000000"/>
                <w:sz w:val="22"/>
                <w:szCs w:val="22"/>
              </w:rPr>
              <w:t>výzv</w:t>
            </w:r>
            <w:r>
              <w:rPr>
                <w:color w:val="000000"/>
                <w:sz w:val="22"/>
                <w:szCs w:val="22"/>
              </w:rPr>
              <w:t>a</w:t>
            </w:r>
            <w:r w:rsidRPr="005044F5">
              <w:rPr>
                <w:color w:val="000000"/>
                <w:sz w:val="22"/>
                <w:szCs w:val="22"/>
              </w:rPr>
              <w:t xml:space="preserve"> </w:t>
            </w:r>
            <w:r>
              <w:rPr>
                <w:color w:val="000000"/>
                <w:sz w:val="22"/>
                <w:szCs w:val="22"/>
              </w:rPr>
              <w:t xml:space="preserve">na predloženie súhlasu záujemcu </w:t>
            </w:r>
            <w:r w:rsidRPr="005044F5">
              <w:rPr>
                <w:color w:val="000000"/>
                <w:sz w:val="22"/>
                <w:szCs w:val="22"/>
              </w:rPr>
              <w:t>odo</w:t>
            </w:r>
            <w:r>
              <w:rPr>
                <w:color w:val="000000"/>
                <w:sz w:val="22"/>
                <w:szCs w:val="22"/>
              </w:rPr>
              <w:t>slaná</w:t>
            </w:r>
            <w:r w:rsidRPr="005044F5">
              <w:rPr>
                <w:color w:val="000000"/>
                <w:sz w:val="22"/>
                <w:szCs w:val="22"/>
              </w:rPr>
              <w:t xml:space="preserve"> každému záujemcovi zaradenému do dynamického nákupného systému </w:t>
            </w:r>
            <w:r>
              <w:rPr>
                <w:color w:val="000000"/>
                <w:sz w:val="22"/>
                <w:szCs w:val="22"/>
              </w:rPr>
              <w:t>a obsahovala náležitosti podľa § 61 ods. 8 ZVO?</w:t>
            </w:r>
          </w:p>
        </w:tc>
        <w:tc>
          <w:tcPr>
            <w:tcW w:w="567" w:type="dxa"/>
            <w:shd w:val="clear" w:color="auto" w:fill="auto"/>
            <w:vAlign w:val="center"/>
          </w:tcPr>
          <w:p w:rsidR="003C3E90" w:rsidRPr="007001F1" w:rsidRDefault="003C3E90" w:rsidP="00AE38ED">
            <w:pPr>
              <w:jc w:val="center"/>
              <w:rPr>
                <w:b/>
                <w:bCs/>
                <w:color w:val="000000"/>
              </w:rPr>
            </w:pPr>
          </w:p>
        </w:tc>
        <w:tc>
          <w:tcPr>
            <w:tcW w:w="567" w:type="dxa"/>
            <w:shd w:val="clear" w:color="auto" w:fill="auto"/>
            <w:vAlign w:val="center"/>
          </w:tcPr>
          <w:p w:rsidR="003C3E90" w:rsidRPr="007001F1" w:rsidRDefault="003C3E90" w:rsidP="00AE38ED">
            <w:pPr>
              <w:jc w:val="center"/>
              <w:rPr>
                <w:b/>
                <w:bCs/>
                <w:color w:val="000000"/>
              </w:rPr>
            </w:pPr>
          </w:p>
        </w:tc>
        <w:tc>
          <w:tcPr>
            <w:tcW w:w="850" w:type="dxa"/>
            <w:shd w:val="clear" w:color="auto" w:fill="auto"/>
            <w:vAlign w:val="center"/>
          </w:tcPr>
          <w:p w:rsidR="003C3E90" w:rsidRPr="007001F1" w:rsidRDefault="003C3E90" w:rsidP="00AE38ED">
            <w:pPr>
              <w:jc w:val="center"/>
              <w:rPr>
                <w:b/>
                <w:bCs/>
                <w:color w:val="000000"/>
              </w:rPr>
            </w:pPr>
          </w:p>
        </w:tc>
        <w:tc>
          <w:tcPr>
            <w:tcW w:w="1701" w:type="dxa"/>
            <w:shd w:val="clear" w:color="auto" w:fill="auto"/>
            <w:vAlign w:val="center"/>
          </w:tcPr>
          <w:p w:rsidR="003C3E90" w:rsidRPr="007001F1" w:rsidRDefault="003C3E90" w:rsidP="00AE38ED">
            <w:pPr>
              <w:jc w:val="center"/>
              <w:rPr>
                <w:b/>
                <w:bCs/>
                <w:color w:val="000000"/>
              </w:rPr>
            </w:pPr>
          </w:p>
        </w:tc>
      </w:tr>
      <w:tr w:rsidR="003C3E90" w:rsidRPr="007001F1" w:rsidTr="00184A99">
        <w:trPr>
          <w:trHeight w:val="859"/>
        </w:trPr>
        <w:tc>
          <w:tcPr>
            <w:tcW w:w="582" w:type="dxa"/>
            <w:vMerge/>
            <w:shd w:val="clear" w:color="auto" w:fill="auto"/>
            <w:noWrap/>
            <w:vAlign w:val="center"/>
          </w:tcPr>
          <w:p w:rsidR="003C3E90" w:rsidRDefault="003C3E90" w:rsidP="00AE38ED">
            <w:pPr>
              <w:jc w:val="center"/>
              <w:rPr>
                <w:color w:val="000000"/>
                <w:sz w:val="22"/>
                <w:szCs w:val="22"/>
              </w:rPr>
            </w:pPr>
          </w:p>
        </w:tc>
        <w:tc>
          <w:tcPr>
            <w:tcW w:w="4820" w:type="dxa"/>
            <w:gridSpan w:val="2"/>
            <w:shd w:val="clear" w:color="auto" w:fill="auto"/>
            <w:vAlign w:val="center"/>
          </w:tcPr>
          <w:p w:rsidR="003C3E90" w:rsidRPr="007001F1" w:rsidRDefault="003C3E90" w:rsidP="00AE38ED">
            <w:pPr>
              <w:jc w:val="both"/>
              <w:rPr>
                <w:color w:val="000000"/>
                <w:sz w:val="22"/>
                <w:szCs w:val="22"/>
              </w:rPr>
            </w:pPr>
            <w:r>
              <w:rPr>
                <w:color w:val="000000"/>
                <w:sz w:val="22"/>
                <w:szCs w:val="22"/>
              </w:rPr>
              <w:t>b) Bol</w:t>
            </w:r>
            <w:r w:rsidRPr="005044F5">
              <w:rPr>
                <w:color w:val="000000"/>
                <w:sz w:val="22"/>
                <w:szCs w:val="22"/>
              </w:rPr>
              <w:t xml:space="preserve"> pr</w:t>
            </w:r>
            <w:r>
              <w:rPr>
                <w:color w:val="000000"/>
                <w:sz w:val="22"/>
                <w:szCs w:val="22"/>
              </w:rPr>
              <w:t>ed zadaním zákazky skompletizovaný</w:t>
            </w:r>
            <w:r w:rsidRPr="005044F5">
              <w:rPr>
                <w:color w:val="000000"/>
                <w:sz w:val="22"/>
                <w:szCs w:val="22"/>
              </w:rPr>
              <w:t xml:space="preserve">  elektronický katalóg </w:t>
            </w:r>
            <w:r>
              <w:rPr>
                <w:color w:val="000000"/>
                <w:sz w:val="22"/>
                <w:szCs w:val="22"/>
              </w:rPr>
              <w:t>predložený</w:t>
            </w:r>
            <w:r w:rsidRPr="005044F5">
              <w:rPr>
                <w:color w:val="000000"/>
                <w:sz w:val="22"/>
                <w:szCs w:val="22"/>
              </w:rPr>
              <w:t xml:space="preserve"> úspešnému uchádzačovi</w:t>
            </w:r>
            <w:r>
              <w:rPr>
                <w:color w:val="000000"/>
                <w:sz w:val="22"/>
                <w:szCs w:val="22"/>
              </w:rPr>
              <w:t xml:space="preserve"> za účelom</w:t>
            </w:r>
            <w:r w:rsidRPr="005044F5">
              <w:rPr>
                <w:color w:val="000000"/>
                <w:sz w:val="22"/>
                <w:szCs w:val="22"/>
              </w:rPr>
              <w:t xml:space="preserve"> potvrd</w:t>
            </w:r>
            <w:r>
              <w:rPr>
                <w:color w:val="000000"/>
                <w:sz w:val="22"/>
                <w:szCs w:val="22"/>
              </w:rPr>
              <w:t xml:space="preserve">enia, </w:t>
            </w:r>
            <w:r w:rsidRPr="005044F5">
              <w:rPr>
                <w:color w:val="000000"/>
                <w:sz w:val="22"/>
                <w:szCs w:val="22"/>
              </w:rPr>
              <w:t xml:space="preserve">že takto vytvorená ponuka neobsahuje vecné chyby, alebo </w:t>
            </w:r>
            <w:r>
              <w:rPr>
                <w:color w:val="000000"/>
                <w:sz w:val="22"/>
                <w:szCs w:val="22"/>
              </w:rPr>
              <w:t>boli</w:t>
            </w:r>
            <w:r w:rsidRPr="005044F5">
              <w:rPr>
                <w:color w:val="000000"/>
                <w:sz w:val="22"/>
                <w:szCs w:val="22"/>
              </w:rPr>
              <w:t xml:space="preserve"> odstránen</w:t>
            </w:r>
            <w:r>
              <w:rPr>
                <w:color w:val="000000"/>
                <w:sz w:val="22"/>
                <w:szCs w:val="22"/>
              </w:rPr>
              <w:t>é</w:t>
            </w:r>
            <w:r w:rsidRPr="005044F5">
              <w:rPr>
                <w:color w:val="000000"/>
                <w:sz w:val="22"/>
                <w:szCs w:val="22"/>
              </w:rPr>
              <w:t xml:space="preserve"> vecn</w:t>
            </w:r>
            <w:r>
              <w:rPr>
                <w:color w:val="000000"/>
                <w:sz w:val="22"/>
                <w:szCs w:val="22"/>
              </w:rPr>
              <w:t>é</w:t>
            </w:r>
            <w:r w:rsidRPr="005044F5">
              <w:rPr>
                <w:color w:val="000000"/>
                <w:sz w:val="22"/>
                <w:szCs w:val="22"/>
              </w:rPr>
              <w:t xml:space="preserve"> ch</w:t>
            </w:r>
            <w:r>
              <w:rPr>
                <w:color w:val="000000"/>
                <w:sz w:val="22"/>
                <w:szCs w:val="22"/>
              </w:rPr>
              <w:t>y</w:t>
            </w:r>
            <w:r w:rsidRPr="005044F5">
              <w:rPr>
                <w:color w:val="000000"/>
                <w:sz w:val="22"/>
                <w:szCs w:val="22"/>
              </w:rPr>
              <w:t>b</w:t>
            </w:r>
            <w:r>
              <w:rPr>
                <w:color w:val="000000"/>
                <w:sz w:val="22"/>
                <w:szCs w:val="22"/>
              </w:rPr>
              <w:t>y?</w:t>
            </w:r>
          </w:p>
        </w:tc>
        <w:tc>
          <w:tcPr>
            <w:tcW w:w="567" w:type="dxa"/>
            <w:shd w:val="clear" w:color="auto" w:fill="auto"/>
            <w:vAlign w:val="center"/>
          </w:tcPr>
          <w:p w:rsidR="003C3E90" w:rsidRPr="007001F1" w:rsidRDefault="003C3E90" w:rsidP="00AE38ED">
            <w:pPr>
              <w:jc w:val="center"/>
              <w:rPr>
                <w:b/>
                <w:bCs/>
                <w:color w:val="000000"/>
              </w:rPr>
            </w:pPr>
          </w:p>
        </w:tc>
        <w:tc>
          <w:tcPr>
            <w:tcW w:w="567" w:type="dxa"/>
            <w:shd w:val="clear" w:color="auto" w:fill="auto"/>
            <w:vAlign w:val="center"/>
          </w:tcPr>
          <w:p w:rsidR="003C3E90" w:rsidRPr="007001F1" w:rsidRDefault="003C3E90" w:rsidP="00AE38ED">
            <w:pPr>
              <w:jc w:val="center"/>
              <w:rPr>
                <w:b/>
                <w:bCs/>
                <w:color w:val="000000"/>
              </w:rPr>
            </w:pPr>
          </w:p>
        </w:tc>
        <w:tc>
          <w:tcPr>
            <w:tcW w:w="850" w:type="dxa"/>
            <w:shd w:val="clear" w:color="auto" w:fill="auto"/>
            <w:vAlign w:val="center"/>
          </w:tcPr>
          <w:p w:rsidR="003C3E90" w:rsidRPr="007001F1" w:rsidRDefault="003C3E90" w:rsidP="00AE38ED">
            <w:pPr>
              <w:jc w:val="center"/>
              <w:rPr>
                <w:b/>
                <w:bCs/>
                <w:color w:val="000000"/>
              </w:rPr>
            </w:pPr>
          </w:p>
        </w:tc>
        <w:tc>
          <w:tcPr>
            <w:tcW w:w="1701" w:type="dxa"/>
            <w:shd w:val="clear" w:color="auto" w:fill="auto"/>
            <w:vAlign w:val="center"/>
          </w:tcPr>
          <w:p w:rsidR="003C3E90" w:rsidRPr="007001F1" w:rsidRDefault="003C3E90" w:rsidP="00AE38ED">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AE38ED" w:rsidP="00AE38ED">
            <w:pPr>
              <w:jc w:val="center"/>
              <w:rPr>
                <w:color w:val="000000"/>
              </w:rPr>
            </w:pPr>
            <w:r>
              <w:rPr>
                <w:color w:val="000000"/>
                <w:sz w:val="22"/>
                <w:szCs w:val="22"/>
              </w:rPr>
              <w:t>3</w:t>
            </w:r>
            <w:r w:rsidR="003C3E90">
              <w:rPr>
                <w:color w:val="000000"/>
                <w:sz w:val="22"/>
                <w:szCs w:val="22"/>
              </w:rPr>
              <w:t>5</w:t>
            </w:r>
          </w:p>
        </w:tc>
        <w:tc>
          <w:tcPr>
            <w:tcW w:w="4820" w:type="dxa"/>
            <w:gridSpan w:val="2"/>
            <w:shd w:val="clear" w:color="auto" w:fill="auto"/>
            <w:vAlign w:val="center"/>
          </w:tcPr>
          <w:p w:rsidR="00AE38ED" w:rsidRPr="007001F1" w:rsidRDefault="00AE38ED" w:rsidP="00AE38ED">
            <w:pPr>
              <w:jc w:val="both"/>
            </w:pPr>
            <w:r w:rsidRPr="007001F1">
              <w:rPr>
                <w:color w:val="000000"/>
                <w:sz w:val="22"/>
                <w:szCs w:val="22"/>
              </w:rPr>
              <w:t>Bolo vysvetlenie informácií potrebných na vypracovanie ponuky bezodkladne oznámené všetkým záujemcom, najneskôr však šesť dní pred uplynutím lehoty na predkladanie ponúk, za predpokladu, že o vysvetlenie sa požiada dostatočne vopred?</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C2935">
        <w:trPr>
          <w:trHeight w:val="707"/>
        </w:trPr>
        <w:tc>
          <w:tcPr>
            <w:tcW w:w="582" w:type="dxa"/>
            <w:shd w:val="clear" w:color="auto" w:fill="auto"/>
            <w:noWrap/>
            <w:vAlign w:val="center"/>
          </w:tcPr>
          <w:p w:rsidR="00AE38ED" w:rsidRDefault="00AE38ED" w:rsidP="00AE38ED">
            <w:pPr>
              <w:jc w:val="center"/>
              <w:rPr>
                <w:color w:val="000000"/>
              </w:rPr>
            </w:pPr>
            <w:r>
              <w:rPr>
                <w:color w:val="000000"/>
                <w:sz w:val="22"/>
                <w:szCs w:val="22"/>
              </w:rPr>
              <w:t>3</w:t>
            </w:r>
            <w:r w:rsidR="003C3E90">
              <w:rPr>
                <w:color w:val="000000"/>
                <w:sz w:val="22"/>
                <w:szCs w:val="22"/>
              </w:rPr>
              <w:t>6</w:t>
            </w:r>
          </w:p>
        </w:tc>
        <w:tc>
          <w:tcPr>
            <w:tcW w:w="4820" w:type="dxa"/>
            <w:gridSpan w:val="2"/>
            <w:shd w:val="clear" w:color="auto" w:fill="auto"/>
            <w:vAlign w:val="center"/>
          </w:tcPr>
          <w:p w:rsidR="00AE38ED" w:rsidRPr="007001F1" w:rsidRDefault="00AE38ED" w:rsidP="00AE38ED">
            <w:pPr>
              <w:jc w:val="both"/>
            </w:pPr>
            <w:r w:rsidRPr="00B82B81">
              <w:rPr>
                <w:color w:val="000000"/>
                <w:sz w:val="22"/>
                <w:szCs w:val="22"/>
              </w:rPr>
              <w:t>Vylúčil verejný obstarávateľ z VO uchádzača alebo záujemcu v súlade s § 40 ods. 6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C2935">
        <w:trPr>
          <w:trHeight w:val="547"/>
        </w:trPr>
        <w:tc>
          <w:tcPr>
            <w:tcW w:w="582" w:type="dxa"/>
            <w:vMerge w:val="restart"/>
            <w:shd w:val="clear" w:color="auto" w:fill="auto"/>
            <w:noWrap/>
            <w:vAlign w:val="center"/>
          </w:tcPr>
          <w:p w:rsidR="00AE38ED" w:rsidRDefault="00AE38ED">
            <w:pPr>
              <w:jc w:val="center"/>
              <w:rPr>
                <w:color w:val="000000"/>
              </w:rPr>
            </w:pPr>
            <w:r>
              <w:rPr>
                <w:color w:val="000000"/>
                <w:sz w:val="22"/>
                <w:szCs w:val="22"/>
              </w:rPr>
              <w:lastRenderedPageBreak/>
              <w:t>3</w:t>
            </w:r>
            <w:r w:rsidR="003C3E90">
              <w:rPr>
                <w:color w:val="000000"/>
                <w:sz w:val="22"/>
                <w:szCs w:val="22"/>
              </w:rPr>
              <w:t>7</w:t>
            </w:r>
          </w:p>
        </w:tc>
        <w:tc>
          <w:tcPr>
            <w:tcW w:w="4820" w:type="dxa"/>
            <w:gridSpan w:val="2"/>
            <w:shd w:val="clear" w:color="auto" w:fill="auto"/>
            <w:vAlign w:val="center"/>
          </w:tcPr>
          <w:p w:rsidR="00AE38ED" w:rsidRPr="007001F1" w:rsidRDefault="00AE38ED" w:rsidP="00AE38ED">
            <w:pPr>
              <w:jc w:val="both"/>
            </w:pPr>
            <w:r w:rsidRPr="007001F1">
              <w:rPr>
                <w:color w:val="000000"/>
                <w:sz w:val="22"/>
                <w:szCs w:val="22"/>
              </w:rPr>
              <w:t>a) Bola zriadená komisia na vyhodnotenie ponúk v súlade s § 51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C2935">
        <w:trPr>
          <w:trHeight w:val="571"/>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pPr>
            <w:r w:rsidRPr="007001F1">
              <w:rPr>
                <w:color w:val="000000"/>
                <w:sz w:val="22"/>
                <w:szCs w:val="22"/>
              </w:rPr>
              <w:t>b) Majú členovia komisie odborné vzdelanie alebo odbornú prax zodpovedajúcu predmetu zákazky?</w:t>
            </w:r>
            <w:r w:rsidRPr="007001F1">
              <w:rPr>
                <w:color w:val="000000"/>
                <w:sz w:val="22"/>
                <w:szCs w:val="22"/>
              </w:rPr>
              <w:br w:type="page"/>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C2935">
        <w:trPr>
          <w:trHeight w:val="549"/>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pPr>
            <w:r w:rsidRPr="007001F1">
              <w:rPr>
                <w:color w:val="000000"/>
                <w:sz w:val="22"/>
                <w:szCs w:val="22"/>
              </w:rPr>
              <w:t>c) Bola komisia spôsobilá na vyhodnotenie predložených ponúk v súlade s § 51 ods. 1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vMerge w:val="restart"/>
            <w:shd w:val="clear" w:color="auto" w:fill="auto"/>
            <w:noWrap/>
            <w:vAlign w:val="center"/>
          </w:tcPr>
          <w:p w:rsidR="00AE38ED" w:rsidRDefault="00AE38ED">
            <w:pPr>
              <w:jc w:val="center"/>
              <w:rPr>
                <w:color w:val="000000"/>
              </w:rPr>
            </w:pPr>
            <w:r>
              <w:rPr>
                <w:color w:val="000000"/>
                <w:sz w:val="22"/>
                <w:szCs w:val="22"/>
              </w:rPr>
              <w:t>3</w:t>
            </w:r>
            <w:r w:rsidR="003C3E90">
              <w:rPr>
                <w:color w:val="000000"/>
                <w:sz w:val="22"/>
                <w:szCs w:val="22"/>
              </w:rPr>
              <w:t>8</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Pr>
                <w:color w:val="000000"/>
                <w:sz w:val="22"/>
                <w:szCs w:val="22"/>
              </w:rPr>
              <w:t>b</w:t>
            </w:r>
            <w:r w:rsidRPr="007001F1">
              <w:rPr>
                <w:color w:val="000000"/>
                <w:sz w:val="22"/>
                <w:szCs w:val="22"/>
              </w:rPr>
              <w:t>) Požiadala komisia uchádzačov o vysvetlenie ponuky a v prípade ak to bolo potrebné aj o predloženie dôkazov a nedošlo vysvetlením ponuky k jej zmene?</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288"/>
        </w:trPr>
        <w:tc>
          <w:tcPr>
            <w:tcW w:w="582" w:type="dxa"/>
            <w:vMerge w:val="restart"/>
            <w:shd w:val="clear" w:color="auto" w:fill="auto"/>
            <w:noWrap/>
            <w:hideMark/>
          </w:tcPr>
          <w:p w:rsidR="00AE38ED" w:rsidRPr="007001F1" w:rsidRDefault="00AE38ED" w:rsidP="00AE38ED">
            <w:pPr>
              <w:jc w:val="center"/>
              <w:rPr>
                <w:color w:val="000000"/>
              </w:rPr>
            </w:pPr>
          </w:p>
          <w:p w:rsidR="00AE38ED" w:rsidRPr="007001F1" w:rsidRDefault="00AE38ED">
            <w:pPr>
              <w:jc w:val="center"/>
              <w:rPr>
                <w:color w:val="000000"/>
              </w:rPr>
            </w:pPr>
            <w:r>
              <w:rPr>
                <w:color w:val="000000"/>
                <w:sz w:val="22"/>
                <w:szCs w:val="22"/>
              </w:rPr>
              <w:t>3</w:t>
            </w:r>
            <w:r w:rsidR="003C3E90">
              <w:rPr>
                <w:color w:val="000000"/>
                <w:sz w:val="22"/>
                <w:szCs w:val="22"/>
              </w:rPr>
              <w:t>9</w:t>
            </w:r>
          </w:p>
        </w:tc>
        <w:tc>
          <w:tcPr>
            <w:tcW w:w="4820" w:type="dxa"/>
            <w:gridSpan w:val="2"/>
            <w:shd w:val="clear" w:color="auto" w:fill="auto"/>
            <w:vAlign w:val="center"/>
          </w:tcPr>
          <w:p w:rsidR="00AE38ED" w:rsidRPr="0001630F" w:rsidRDefault="00AE38ED" w:rsidP="00AE38ED">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rsidR="00AE38ED" w:rsidRPr="007B7D6C" w:rsidRDefault="00AE38ED" w:rsidP="00AE38ED">
            <w:pPr>
              <w:jc w:val="center"/>
              <w:rPr>
                <w:b/>
                <w:bCs/>
                <w:color w:val="000000"/>
              </w:rPr>
            </w:pPr>
            <w:r w:rsidRPr="007001F1">
              <w:rPr>
                <w:b/>
                <w:bCs/>
                <w:color w:val="000000"/>
                <w:sz w:val="22"/>
                <w:szCs w:val="22"/>
              </w:rPr>
              <w:t> </w:t>
            </w:r>
          </w:p>
        </w:tc>
        <w:tc>
          <w:tcPr>
            <w:tcW w:w="567" w:type="dxa"/>
            <w:shd w:val="clear" w:color="auto" w:fill="auto"/>
            <w:vAlign w:val="center"/>
          </w:tcPr>
          <w:p w:rsidR="00AE38ED" w:rsidRPr="007B7D6C" w:rsidRDefault="00AE38ED" w:rsidP="00AE38ED">
            <w:pPr>
              <w:jc w:val="center"/>
              <w:rPr>
                <w:b/>
                <w:bCs/>
                <w:color w:val="000000"/>
              </w:rPr>
            </w:pPr>
            <w:r w:rsidRPr="007001F1">
              <w:rPr>
                <w:b/>
                <w:bCs/>
                <w:color w:val="000000"/>
                <w:sz w:val="22"/>
                <w:szCs w:val="22"/>
              </w:rPr>
              <w:t> </w:t>
            </w:r>
          </w:p>
        </w:tc>
        <w:tc>
          <w:tcPr>
            <w:tcW w:w="850" w:type="dxa"/>
            <w:shd w:val="clear" w:color="auto" w:fill="auto"/>
            <w:vAlign w:val="center"/>
          </w:tcPr>
          <w:p w:rsidR="00AE38ED" w:rsidRPr="007001F1" w:rsidRDefault="00AE38ED" w:rsidP="00AE38ED">
            <w:pPr>
              <w:jc w:val="center"/>
              <w:rPr>
                <w:b/>
                <w:bCs/>
                <w:color w:val="000000"/>
              </w:rPr>
            </w:pPr>
            <w:r w:rsidRPr="007001F1">
              <w:rPr>
                <w:b/>
                <w:bCs/>
                <w:color w:val="000000"/>
                <w:sz w:val="22"/>
                <w:szCs w:val="22"/>
              </w:rPr>
              <w:t> </w:t>
            </w:r>
          </w:p>
        </w:tc>
        <w:tc>
          <w:tcPr>
            <w:tcW w:w="1701" w:type="dxa"/>
            <w:shd w:val="clear" w:color="auto" w:fill="auto"/>
            <w:vAlign w:val="center"/>
          </w:tcPr>
          <w:p w:rsidR="00AE38ED" w:rsidRPr="007001F1" w:rsidRDefault="00AE38ED" w:rsidP="00AE38ED">
            <w:pPr>
              <w:jc w:val="center"/>
              <w:rPr>
                <w:b/>
                <w:bCs/>
                <w:color w:val="000000"/>
              </w:rPr>
            </w:pPr>
            <w:r w:rsidRPr="007001F1">
              <w:rPr>
                <w:b/>
                <w:bCs/>
                <w:color w:val="000000"/>
                <w:sz w:val="22"/>
                <w:szCs w:val="22"/>
              </w:rPr>
              <w:t> </w:t>
            </w:r>
          </w:p>
        </w:tc>
      </w:tr>
      <w:tr w:rsidR="00AE38ED" w:rsidRPr="007001F1" w:rsidTr="00184A99">
        <w:trPr>
          <w:trHeight w:val="406"/>
        </w:trPr>
        <w:tc>
          <w:tcPr>
            <w:tcW w:w="582" w:type="dxa"/>
            <w:vMerge/>
            <w:shd w:val="clear" w:color="auto" w:fill="auto"/>
            <w:noWrap/>
            <w:vAlign w:val="center"/>
          </w:tcPr>
          <w:p w:rsidR="00AE38ED" w:rsidRPr="007001F1" w:rsidRDefault="00AE38ED" w:rsidP="00AE38ED">
            <w:pPr>
              <w:jc w:val="center"/>
              <w:rPr>
                <w:color w:val="000000"/>
              </w:rPr>
            </w:pPr>
          </w:p>
        </w:tc>
        <w:tc>
          <w:tcPr>
            <w:tcW w:w="4820" w:type="dxa"/>
            <w:gridSpan w:val="2"/>
            <w:shd w:val="clear" w:color="auto" w:fill="auto"/>
            <w:vAlign w:val="center"/>
          </w:tcPr>
          <w:p w:rsidR="00AE38ED" w:rsidRPr="0001630F" w:rsidRDefault="00AE38ED" w:rsidP="00AE38ED">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shd w:val="clear" w:color="auto" w:fill="auto"/>
            <w:noWrap/>
            <w:vAlign w:val="center"/>
          </w:tcPr>
          <w:p w:rsidR="00AE38ED" w:rsidRPr="007001F1" w:rsidRDefault="003C3E90">
            <w:pPr>
              <w:jc w:val="center"/>
              <w:rPr>
                <w:color w:val="000000"/>
              </w:rPr>
            </w:pPr>
            <w:r>
              <w:rPr>
                <w:color w:val="000000"/>
                <w:sz w:val="22"/>
                <w:szCs w:val="22"/>
              </w:rPr>
              <w:t>40</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 xml:space="preserve">V prípade vylúčenia, oznámil verejný obstarávateľ </w:t>
            </w:r>
            <w:r>
              <w:rPr>
                <w:color w:val="000000"/>
                <w:sz w:val="22"/>
                <w:szCs w:val="22"/>
              </w:rPr>
              <w:t xml:space="preserve">prostredníctvom funkcionality dynamického nákupného systému </w:t>
            </w:r>
            <w:r w:rsidRPr="007001F1">
              <w:rPr>
                <w:color w:val="000000"/>
                <w:sz w:val="22"/>
                <w:szCs w:val="22"/>
              </w:rPr>
              <w:t>vylúčenie uchádzačovi v súlade s § 53 ods. 7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val="restart"/>
            <w:shd w:val="clear" w:color="auto" w:fill="auto"/>
            <w:noWrap/>
            <w:vAlign w:val="center"/>
          </w:tcPr>
          <w:p w:rsidR="00AE38ED" w:rsidRPr="007001F1" w:rsidRDefault="003C3E90">
            <w:pPr>
              <w:jc w:val="center"/>
              <w:rPr>
                <w:color w:val="000000"/>
              </w:rPr>
            </w:pPr>
            <w:r>
              <w:rPr>
                <w:color w:val="000000"/>
                <w:sz w:val="22"/>
                <w:szCs w:val="22"/>
              </w:rPr>
              <w:t>41</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a) Využila elektronická aukcia elektronické zariadenia certifikované podľa § 151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shd w:val="clear" w:color="auto" w:fill="auto"/>
            <w:noWrap/>
            <w:vAlign w:val="center"/>
          </w:tcPr>
          <w:p w:rsidR="00AE38ED" w:rsidRPr="007001F1"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Pr>
                <w:color w:val="000000"/>
                <w:sz w:val="22"/>
                <w:szCs w:val="22"/>
              </w:rPr>
              <w:t>b</w:t>
            </w:r>
            <w:r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val="restart"/>
            <w:shd w:val="clear" w:color="auto" w:fill="auto"/>
            <w:noWrap/>
            <w:vAlign w:val="center"/>
          </w:tcPr>
          <w:p w:rsidR="00AE38ED" w:rsidRPr="007001F1" w:rsidRDefault="003C3E90">
            <w:pPr>
              <w:jc w:val="center"/>
              <w:rPr>
                <w:color w:val="000000"/>
              </w:rPr>
            </w:pPr>
            <w:r>
              <w:rPr>
                <w:color w:val="000000"/>
                <w:sz w:val="22"/>
                <w:szCs w:val="22"/>
              </w:rPr>
              <w:t>42</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 xml:space="preserve">a) Oznámil verejný obstarávateľ </w:t>
            </w:r>
            <w:r>
              <w:rPr>
                <w:color w:val="000000"/>
                <w:sz w:val="22"/>
                <w:szCs w:val="22"/>
              </w:rPr>
              <w:t>prostredníctvom funkcionality dynamického nákupného systému</w:t>
            </w:r>
            <w:r w:rsidRPr="007001F1">
              <w:rPr>
                <w:color w:val="000000"/>
                <w:sz w:val="22"/>
                <w:szCs w:val="22"/>
              </w:rPr>
              <w:t xml:space="preserve">  všetkým uchádzačom, ktorých ponuky sa vyhodnocovali, výsledok vyhodnotenia ponúk, vrátane poradia uchádzačov?</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shd w:val="clear" w:color="auto" w:fill="auto"/>
            <w:noWrap/>
            <w:vAlign w:val="center"/>
          </w:tcPr>
          <w:p w:rsidR="00AE38ED" w:rsidRPr="007001F1"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 ?</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shd w:val="clear" w:color="auto" w:fill="auto"/>
            <w:noWrap/>
            <w:vAlign w:val="center"/>
          </w:tcPr>
          <w:p w:rsidR="00AE38ED" w:rsidRPr="007001F1" w:rsidRDefault="003C3E90" w:rsidP="003C3E90">
            <w:pPr>
              <w:jc w:val="center"/>
              <w:rPr>
                <w:color w:val="000000"/>
              </w:rPr>
            </w:pPr>
            <w:r>
              <w:rPr>
                <w:color w:val="000000"/>
                <w:sz w:val="22"/>
                <w:szCs w:val="22"/>
              </w:rPr>
              <w:t>43</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V prípade, ak rozdelil verejný obstarávateľ zákazku na samostatné časti, dodržal všetky ustanovenia § 28</w:t>
            </w:r>
            <w:r w:rsidR="00B16726">
              <w:rPr>
                <w:color w:val="000000"/>
                <w:sz w:val="22"/>
                <w:szCs w:val="22"/>
              </w:rPr>
              <w:t xml:space="preserve"> </w:t>
            </w:r>
            <w:r w:rsidRPr="007001F1">
              <w:rPr>
                <w:color w:val="000000"/>
                <w:sz w:val="22"/>
                <w:szCs w:val="22"/>
              </w:rPr>
              <w:t>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val="restart"/>
            <w:shd w:val="clear" w:color="auto" w:fill="auto"/>
            <w:noWrap/>
            <w:vAlign w:val="center"/>
          </w:tcPr>
          <w:p w:rsidR="00AE38ED" w:rsidRPr="007001F1" w:rsidRDefault="009949E6" w:rsidP="00AE38ED">
            <w:pPr>
              <w:jc w:val="center"/>
              <w:rPr>
                <w:color w:val="000000"/>
              </w:rPr>
            </w:pPr>
            <w:r>
              <w:rPr>
                <w:color w:val="000000"/>
                <w:sz w:val="22"/>
                <w:szCs w:val="22"/>
              </w:rPr>
              <w:t>4</w:t>
            </w:r>
            <w:r w:rsidR="003C3E90">
              <w:rPr>
                <w:color w:val="000000"/>
                <w:sz w:val="22"/>
                <w:szCs w:val="22"/>
              </w:rPr>
              <w:t>4</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B82B81" w:rsidRPr="007001F1" w:rsidTr="00184A99">
        <w:trPr>
          <w:trHeight w:val="406"/>
        </w:trPr>
        <w:tc>
          <w:tcPr>
            <w:tcW w:w="582" w:type="dxa"/>
            <w:vMerge/>
            <w:shd w:val="clear" w:color="auto" w:fill="auto"/>
            <w:noWrap/>
            <w:vAlign w:val="center"/>
          </w:tcPr>
          <w:p w:rsidR="00B82B81" w:rsidRDefault="00B82B81" w:rsidP="00AE38ED">
            <w:pPr>
              <w:jc w:val="center"/>
              <w:rPr>
                <w:color w:val="000000"/>
                <w:sz w:val="22"/>
                <w:szCs w:val="22"/>
              </w:rPr>
            </w:pPr>
          </w:p>
        </w:tc>
        <w:tc>
          <w:tcPr>
            <w:tcW w:w="4820" w:type="dxa"/>
            <w:gridSpan w:val="2"/>
            <w:shd w:val="clear" w:color="auto" w:fill="auto"/>
            <w:vAlign w:val="center"/>
          </w:tcPr>
          <w:p w:rsidR="00B82B81" w:rsidRPr="007001F1" w:rsidRDefault="00B82B81" w:rsidP="00AE38ED">
            <w:pPr>
              <w:jc w:val="both"/>
              <w:rPr>
                <w:color w:val="000000"/>
                <w:sz w:val="22"/>
                <w:szCs w:val="22"/>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rsidR="00B82B81" w:rsidRPr="007001F1" w:rsidRDefault="00B82B81" w:rsidP="00AE38ED">
            <w:pPr>
              <w:jc w:val="center"/>
              <w:rPr>
                <w:b/>
                <w:bCs/>
                <w:color w:val="000000"/>
              </w:rPr>
            </w:pPr>
          </w:p>
        </w:tc>
        <w:tc>
          <w:tcPr>
            <w:tcW w:w="567" w:type="dxa"/>
            <w:shd w:val="clear" w:color="auto" w:fill="auto"/>
            <w:vAlign w:val="center"/>
          </w:tcPr>
          <w:p w:rsidR="00B82B81" w:rsidRPr="007001F1" w:rsidRDefault="00B82B81" w:rsidP="00AE38ED">
            <w:pPr>
              <w:jc w:val="center"/>
              <w:rPr>
                <w:b/>
                <w:bCs/>
                <w:color w:val="000000"/>
              </w:rPr>
            </w:pPr>
          </w:p>
        </w:tc>
        <w:tc>
          <w:tcPr>
            <w:tcW w:w="850" w:type="dxa"/>
            <w:shd w:val="clear" w:color="auto" w:fill="auto"/>
            <w:vAlign w:val="center"/>
          </w:tcPr>
          <w:p w:rsidR="00B82B81" w:rsidRPr="007001F1" w:rsidRDefault="00B82B81" w:rsidP="00AE38ED">
            <w:pPr>
              <w:jc w:val="center"/>
              <w:rPr>
                <w:b/>
                <w:bCs/>
                <w:color w:val="000000"/>
              </w:rPr>
            </w:pPr>
          </w:p>
        </w:tc>
        <w:tc>
          <w:tcPr>
            <w:tcW w:w="1701" w:type="dxa"/>
            <w:shd w:val="clear" w:color="auto" w:fill="auto"/>
            <w:vAlign w:val="center"/>
          </w:tcPr>
          <w:p w:rsidR="00B82B81" w:rsidRPr="007001F1" w:rsidRDefault="00B82B81" w:rsidP="00AE38ED">
            <w:pPr>
              <w:jc w:val="center"/>
              <w:rPr>
                <w:b/>
                <w:bCs/>
                <w:color w:val="000000"/>
              </w:rPr>
            </w:pPr>
          </w:p>
        </w:tc>
      </w:tr>
      <w:tr w:rsidR="00AE38ED" w:rsidRPr="007001F1" w:rsidTr="00184A99">
        <w:trPr>
          <w:trHeight w:val="406"/>
        </w:trPr>
        <w:tc>
          <w:tcPr>
            <w:tcW w:w="582" w:type="dxa"/>
            <w:vMerge/>
            <w:shd w:val="clear" w:color="auto" w:fill="auto"/>
            <w:noWrap/>
            <w:vAlign w:val="center"/>
          </w:tcPr>
          <w:p w:rsidR="00AE38ED" w:rsidRPr="007001F1" w:rsidRDefault="00AE38ED" w:rsidP="00AE38ED">
            <w:pPr>
              <w:jc w:val="center"/>
              <w:rPr>
                <w:color w:val="000000"/>
              </w:rPr>
            </w:pPr>
          </w:p>
        </w:tc>
        <w:tc>
          <w:tcPr>
            <w:tcW w:w="4820" w:type="dxa"/>
            <w:gridSpan w:val="2"/>
            <w:shd w:val="clear" w:color="auto" w:fill="auto"/>
            <w:vAlign w:val="center"/>
          </w:tcPr>
          <w:p w:rsidR="00AE38ED" w:rsidRPr="002D20F9" w:rsidRDefault="00B82B81" w:rsidP="002D20F9">
            <w:pPr>
              <w:pStyle w:val="Odsekzoznamu"/>
              <w:numPr>
                <w:ilvl w:val="0"/>
                <w:numId w:val="34"/>
              </w:numPr>
              <w:ind w:left="5" w:firstLine="142"/>
              <w:jc w:val="both"/>
              <w:rPr>
                <w:color w:val="000000"/>
              </w:rPr>
            </w:pPr>
            <w:r>
              <w:rPr>
                <w:color w:val="000000"/>
                <w:sz w:val="22"/>
                <w:szCs w:val="22"/>
              </w:rPr>
              <w:t xml:space="preserve">Spĺňa úspešný uchádzač </w:t>
            </w:r>
            <w:r w:rsidRPr="007001F1">
              <w:rPr>
                <w:color w:val="000000"/>
                <w:sz w:val="22"/>
                <w:szCs w:val="22"/>
              </w:rPr>
              <w:t>podmienk</w:t>
            </w:r>
            <w:r>
              <w:rPr>
                <w:color w:val="000000"/>
                <w:sz w:val="22"/>
                <w:szCs w:val="22"/>
              </w:rPr>
              <w:t>y</w:t>
            </w:r>
            <w:r w:rsidRPr="007001F1">
              <w:rPr>
                <w:color w:val="000000"/>
                <w:sz w:val="22"/>
                <w:szCs w:val="22"/>
              </w:rPr>
              <w:t xml:space="preserve"> účasti </w:t>
            </w:r>
            <w:r>
              <w:rPr>
                <w:color w:val="000000"/>
                <w:sz w:val="22"/>
                <w:szCs w:val="22"/>
              </w:rPr>
              <w:t xml:space="preserve">stanovené </w:t>
            </w:r>
            <w:r w:rsidRPr="007001F1">
              <w:rPr>
                <w:color w:val="000000"/>
                <w:sz w:val="22"/>
                <w:szCs w:val="22"/>
              </w:rPr>
              <w:t xml:space="preserve">v </w:t>
            </w:r>
            <w:r>
              <w:rPr>
                <w:color w:val="000000"/>
                <w:sz w:val="22"/>
                <w:szCs w:val="22"/>
              </w:rPr>
              <w:t>oznámení</w:t>
            </w:r>
            <w:r w:rsidRPr="007001F1">
              <w:rPr>
                <w:color w:val="000000"/>
                <w:sz w:val="22"/>
                <w:szCs w:val="22"/>
              </w:rPr>
              <w:t xml:space="preserve">  o vyhlásení </w:t>
            </w:r>
            <w:r>
              <w:rPr>
                <w:color w:val="000000"/>
                <w:sz w:val="22"/>
                <w:szCs w:val="22"/>
              </w:rPr>
              <w:t>verejného obstarávania a súťažných podkladoch?</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shd w:val="clear" w:color="auto" w:fill="auto"/>
            <w:noWrap/>
            <w:vAlign w:val="center"/>
          </w:tcPr>
          <w:p w:rsidR="00AE38ED" w:rsidRPr="007001F1" w:rsidRDefault="00AE38ED">
            <w:pPr>
              <w:jc w:val="center"/>
              <w:rPr>
                <w:color w:val="000000"/>
              </w:rPr>
            </w:pPr>
            <w:r>
              <w:rPr>
                <w:color w:val="000000"/>
                <w:sz w:val="22"/>
                <w:szCs w:val="22"/>
              </w:rPr>
              <w:t>4</w:t>
            </w:r>
            <w:r w:rsidR="003C3E90">
              <w:rPr>
                <w:color w:val="000000"/>
                <w:sz w:val="22"/>
                <w:szCs w:val="22"/>
              </w:rPr>
              <w:t>5</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val="restart"/>
            <w:shd w:val="clear" w:color="auto" w:fill="auto"/>
            <w:noWrap/>
            <w:vAlign w:val="center"/>
          </w:tcPr>
          <w:p w:rsidR="00AE38ED" w:rsidRDefault="00AE38ED">
            <w:pPr>
              <w:jc w:val="center"/>
              <w:rPr>
                <w:color w:val="000000"/>
              </w:rPr>
            </w:pPr>
            <w:r>
              <w:rPr>
                <w:color w:val="000000"/>
                <w:sz w:val="22"/>
                <w:szCs w:val="22"/>
              </w:rPr>
              <w:t>4</w:t>
            </w:r>
            <w:r w:rsidR="003C3E90">
              <w:rPr>
                <w:color w:val="000000"/>
                <w:sz w:val="22"/>
                <w:szCs w:val="22"/>
              </w:rPr>
              <w:t>6</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a) Je zmluva uzavretá v súlade so súťažnými podkladmi</w:t>
            </w:r>
            <w:r>
              <w:rPr>
                <w:color w:val="000000"/>
                <w:sz w:val="22"/>
                <w:szCs w:val="22"/>
              </w:rPr>
              <w:t>, výzvou na predkladanie ponúk</w:t>
            </w:r>
            <w:r w:rsidRPr="007001F1">
              <w:rPr>
                <w:color w:val="000000"/>
                <w:sz w:val="22"/>
                <w:szCs w:val="22"/>
              </w:rPr>
              <w:t xml:space="preserve"> a ponukou predloženou úspešným uchádzačom?</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 xml:space="preserve">c) Je výsledná zmluva zverejnená v súlade so zákonom o slobodnom prístupe k informáciám?                   </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shd w:val="clear" w:color="auto" w:fill="auto"/>
            <w:noWrap/>
            <w:vAlign w:val="center"/>
          </w:tcPr>
          <w:p w:rsidR="00AE38ED" w:rsidRDefault="00AE38ED" w:rsidP="00AE38ED">
            <w:pPr>
              <w:jc w:val="center"/>
              <w:rPr>
                <w:color w:val="000000"/>
              </w:rPr>
            </w:pPr>
            <w:r>
              <w:rPr>
                <w:color w:val="000000"/>
                <w:sz w:val="22"/>
                <w:szCs w:val="22"/>
              </w:rPr>
              <w:t>4</w:t>
            </w:r>
            <w:r w:rsidR="003C3E90">
              <w:rPr>
                <w:color w:val="000000"/>
                <w:sz w:val="22"/>
                <w:szCs w:val="22"/>
              </w:rPr>
              <w:t>7</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300"/>
        </w:trPr>
        <w:tc>
          <w:tcPr>
            <w:tcW w:w="9087" w:type="dxa"/>
            <w:gridSpan w:val="7"/>
            <w:shd w:val="clear" w:color="auto" w:fill="auto"/>
            <w:noWrap/>
            <w:vAlign w:val="center"/>
          </w:tcPr>
          <w:p w:rsidR="00AE38ED" w:rsidRPr="007001F1" w:rsidRDefault="00AE38ED" w:rsidP="00AE38ED">
            <w:pPr>
              <w:jc w:val="both"/>
              <w:rPr>
                <w:b/>
                <w:sz w:val="20"/>
                <w:szCs w:val="20"/>
              </w:rPr>
            </w:pPr>
            <w:r w:rsidRPr="007001F1">
              <w:rPr>
                <w:b/>
                <w:sz w:val="20"/>
                <w:szCs w:val="20"/>
              </w:rPr>
              <w:t>VYJADRENIE</w:t>
            </w:r>
          </w:p>
          <w:p w:rsidR="00AE38ED" w:rsidRPr="007001F1" w:rsidRDefault="00AE38ED" w:rsidP="00AE38ED">
            <w:pPr>
              <w:jc w:val="both"/>
              <w:rPr>
                <w:sz w:val="20"/>
                <w:szCs w:val="20"/>
              </w:rPr>
            </w:pPr>
          </w:p>
          <w:p w:rsidR="00AE38ED" w:rsidRPr="00A20234" w:rsidRDefault="00AE38ED" w:rsidP="00AE38E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63"/>
              <w:t>[1]</w:t>
            </w:r>
          </w:p>
          <w:p w:rsidR="00AE38ED" w:rsidRPr="007001F1" w:rsidRDefault="00AE38ED" w:rsidP="00AE38ED">
            <w:pPr>
              <w:rPr>
                <w:b/>
                <w:bCs/>
                <w:color w:val="000000"/>
              </w:rPr>
            </w:pPr>
          </w:p>
        </w:tc>
      </w:tr>
      <w:tr w:rsidR="00AE38ED" w:rsidRPr="007001F1" w:rsidTr="00184A99">
        <w:trPr>
          <w:trHeight w:val="300"/>
        </w:trPr>
        <w:tc>
          <w:tcPr>
            <w:tcW w:w="3559" w:type="dxa"/>
            <w:gridSpan w:val="2"/>
            <w:shd w:val="clear" w:color="auto" w:fill="auto"/>
            <w:vAlign w:val="center"/>
            <w:hideMark/>
          </w:tcPr>
          <w:p w:rsidR="00AE38ED" w:rsidRPr="007001F1" w:rsidRDefault="00AE38ED" w:rsidP="00AE38ED">
            <w:pPr>
              <w:rPr>
                <w:b/>
                <w:bCs/>
              </w:rPr>
            </w:pPr>
            <w:r w:rsidRPr="007001F1">
              <w:rPr>
                <w:b/>
                <w:bCs/>
                <w:sz w:val="22"/>
                <w:szCs w:val="22"/>
              </w:rPr>
              <w:t>Kontrolu vykonal</w:t>
            </w:r>
            <w:r w:rsidR="00367306">
              <w:rPr>
                <w:rStyle w:val="Odkaznapoznmkupodiarou"/>
                <w:b/>
                <w:bCs/>
                <w:sz w:val="22"/>
                <w:szCs w:val="22"/>
              </w:rPr>
              <w:footnoteReference w:customMarkFollows="1" w:id="164"/>
              <w:t>2</w:t>
            </w:r>
            <w:r w:rsidRPr="007001F1">
              <w:rPr>
                <w:b/>
                <w:bCs/>
                <w:sz w:val="22"/>
                <w:szCs w:val="22"/>
              </w:rPr>
              <w:t>:</w:t>
            </w:r>
          </w:p>
        </w:tc>
        <w:tc>
          <w:tcPr>
            <w:tcW w:w="5528" w:type="dxa"/>
            <w:gridSpan w:val="5"/>
            <w:shd w:val="clear" w:color="auto" w:fill="auto"/>
            <w:vAlign w:val="center"/>
            <w:hideMark/>
          </w:tcPr>
          <w:p w:rsidR="00AE38ED" w:rsidRPr="007001F1" w:rsidRDefault="00AE38ED" w:rsidP="00AE38ED">
            <w:pPr>
              <w:rPr>
                <w:color w:val="000000"/>
              </w:rPr>
            </w:pPr>
            <w:r w:rsidRPr="007001F1">
              <w:rPr>
                <w:color w:val="000000"/>
                <w:sz w:val="22"/>
                <w:szCs w:val="22"/>
              </w:rPr>
              <w:t> </w:t>
            </w:r>
          </w:p>
        </w:tc>
      </w:tr>
      <w:tr w:rsidR="00AE38ED" w:rsidRPr="007001F1" w:rsidTr="00184A99">
        <w:trPr>
          <w:trHeight w:val="300"/>
        </w:trPr>
        <w:tc>
          <w:tcPr>
            <w:tcW w:w="3559" w:type="dxa"/>
            <w:gridSpan w:val="2"/>
            <w:shd w:val="clear" w:color="auto" w:fill="auto"/>
            <w:vAlign w:val="center"/>
            <w:hideMark/>
          </w:tcPr>
          <w:p w:rsidR="00AE38ED" w:rsidRPr="007001F1" w:rsidRDefault="00AE38ED" w:rsidP="00AE38ED">
            <w:pPr>
              <w:rPr>
                <w:b/>
                <w:bCs/>
              </w:rPr>
            </w:pPr>
            <w:r w:rsidRPr="007001F1">
              <w:rPr>
                <w:b/>
                <w:bCs/>
                <w:sz w:val="22"/>
                <w:szCs w:val="22"/>
              </w:rPr>
              <w:t>Dátum:</w:t>
            </w:r>
          </w:p>
        </w:tc>
        <w:tc>
          <w:tcPr>
            <w:tcW w:w="5528" w:type="dxa"/>
            <w:gridSpan w:val="5"/>
            <w:shd w:val="clear" w:color="auto" w:fill="auto"/>
            <w:vAlign w:val="center"/>
            <w:hideMark/>
          </w:tcPr>
          <w:p w:rsidR="00AE38ED" w:rsidRPr="007001F1" w:rsidRDefault="00AE38ED" w:rsidP="00AE38ED">
            <w:pPr>
              <w:rPr>
                <w:color w:val="000000"/>
              </w:rPr>
            </w:pPr>
            <w:r w:rsidRPr="007001F1">
              <w:rPr>
                <w:color w:val="000000"/>
                <w:sz w:val="22"/>
                <w:szCs w:val="22"/>
              </w:rPr>
              <w:t> </w:t>
            </w:r>
          </w:p>
        </w:tc>
      </w:tr>
      <w:tr w:rsidR="00AE38ED" w:rsidRPr="007001F1" w:rsidTr="00184A99">
        <w:trPr>
          <w:trHeight w:val="300"/>
        </w:trPr>
        <w:tc>
          <w:tcPr>
            <w:tcW w:w="3559" w:type="dxa"/>
            <w:gridSpan w:val="2"/>
            <w:shd w:val="clear" w:color="000000" w:fill="FFFFFF"/>
            <w:vAlign w:val="center"/>
            <w:hideMark/>
          </w:tcPr>
          <w:p w:rsidR="00AE38ED" w:rsidRPr="007001F1" w:rsidRDefault="00AE38ED" w:rsidP="00AE38ED">
            <w:pPr>
              <w:rPr>
                <w:b/>
                <w:bCs/>
              </w:rPr>
            </w:pPr>
            <w:r w:rsidRPr="007001F1">
              <w:rPr>
                <w:b/>
                <w:bCs/>
                <w:sz w:val="22"/>
                <w:szCs w:val="22"/>
              </w:rPr>
              <w:t>Podpis:</w:t>
            </w:r>
          </w:p>
        </w:tc>
        <w:tc>
          <w:tcPr>
            <w:tcW w:w="5528" w:type="dxa"/>
            <w:gridSpan w:val="5"/>
            <w:shd w:val="clear" w:color="auto" w:fill="auto"/>
            <w:vAlign w:val="center"/>
            <w:hideMark/>
          </w:tcPr>
          <w:p w:rsidR="00AE38ED" w:rsidRPr="007001F1" w:rsidRDefault="00AE38ED" w:rsidP="00AE38ED">
            <w:pPr>
              <w:rPr>
                <w:color w:val="000000"/>
              </w:rPr>
            </w:pPr>
            <w:r w:rsidRPr="007001F1">
              <w:rPr>
                <w:color w:val="000000"/>
                <w:sz w:val="22"/>
                <w:szCs w:val="22"/>
              </w:rPr>
              <w:t> </w:t>
            </w:r>
          </w:p>
        </w:tc>
      </w:tr>
      <w:tr w:rsidR="00AE38ED" w:rsidRPr="007001F1" w:rsidTr="00184A99">
        <w:trPr>
          <w:trHeight w:val="300"/>
        </w:trPr>
        <w:tc>
          <w:tcPr>
            <w:tcW w:w="9087" w:type="dxa"/>
            <w:gridSpan w:val="7"/>
            <w:shd w:val="clear" w:color="auto" w:fill="auto"/>
            <w:noWrap/>
            <w:vAlign w:val="bottom"/>
            <w:hideMark/>
          </w:tcPr>
          <w:p w:rsidR="00AE38ED" w:rsidRPr="007001F1" w:rsidRDefault="00AE38ED" w:rsidP="00AE38ED">
            <w:pPr>
              <w:jc w:val="center"/>
              <w:rPr>
                <w:color w:val="000000"/>
              </w:rPr>
            </w:pPr>
            <w:r w:rsidRPr="007001F1">
              <w:rPr>
                <w:color w:val="000000"/>
                <w:sz w:val="22"/>
                <w:szCs w:val="22"/>
              </w:rPr>
              <w:t> </w:t>
            </w:r>
          </w:p>
        </w:tc>
      </w:tr>
      <w:tr w:rsidR="00AE38ED" w:rsidRPr="007001F1" w:rsidTr="00184A99">
        <w:trPr>
          <w:trHeight w:val="300"/>
        </w:trPr>
        <w:tc>
          <w:tcPr>
            <w:tcW w:w="3559" w:type="dxa"/>
            <w:gridSpan w:val="2"/>
            <w:shd w:val="clear" w:color="000000" w:fill="FFFFFF"/>
            <w:vAlign w:val="center"/>
            <w:hideMark/>
          </w:tcPr>
          <w:p w:rsidR="00AE38ED" w:rsidRPr="007001F1" w:rsidRDefault="00AE38ED" w:rsidP="00AE38E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367306">
              <w:rPr>
                <w:rStyle w:val="Odkaznapoznmkupodiarou"/>
                <w:b/>
                <w:bCs/>
                <w:sz w:val="22"/>
                <w:szCs w:val="22"/>
              </w:rPr>
              <w:footnoteReference w:customMarkFollows="1" w:id="165"/>
              <w:t>3</w:t>
            </w:r>
            <w:r w:rsidRPr="007001F1">
              <w:rPr>
                <w:b/>
                <w:bCs/>
                <w:sz w:val="22"/>
                <w:szCs w:val="22"/>
              </w:rPr>
              <w:t>:</w:t>
            </w:r>
          </w:p>
        </w:tc>
        <w:tc>
          <w:tcPr>
            <w:tcW w:w="5528" w:type="dxa"/>
            <w:gridSpan w:val="5"/>
            <w:shd w:val="clear" w:color="auto" w:fill="auto"/>
            <w:vAlign w:val="center"/>
            <w:hideMark/>
          </w:tcPr>
          <w:p w:rsidR="00AE38ED" w:rsidRPr="007001F1" w:rsidRDefault="00AE38ED" w:rsidP="00AE38ED">
            <w:pPr>
              <w:rPr>
                <w:color w:val="000000"/>
              </w:rPr>
            </w:pPr>
            <w:r w:rsidRPr="007001F1">
              <w:rPr>
                <w:color w:val="000000"/>
                <w:sz w:val="22"/>
                <w:szCs w:val="22"/>
              </w:rPr>
              <w:t> </w:t>
            </w:r>
          </w:p>
        </w:tc>
      </w:tr>
      <w:tr w:rsidR="00AE38ED" w:rsidRPr="007001F1" w:rsidTr="00184A99">
        <w:trPr>
          <w:trHeight w:val="300"/>
        </w:trPr>
        <w:tc>
          <w:tcPr>
            <w:tcW w:w="3559" w:type="dxa"/>
            <w:gridSpan w:val="2"/>
            <w:shd w:val="clear" w:color="000000" w:fill="FFFFFF"/>
            <w:vAlign w:val="center"/>
            <w:hideMark/>
          </w:tcPr>
          <w:p w:rsidR="00AE38ED" w:rsidRPr="007001F1" w:rsidRDefault="00AE38ED" w:rsidP="00AE38ED">
            <w:pPr>
              <w:rPr>
                <w:b/>
                <w:bCs/>
              </w:rPr>
            </w:pPr>
            <w:r w:rsidRPr="007001F1">
              <w:rPr>
                <w:b/>
                <w:bCs/>
                <w:sz w:val="22"/>
                <w:szCs w:val="22"/>
              </w:rPr>
              <w:t xml:space="preserve">Dátum: </w:t>
            </w:r>
          </w:p>
        </w:tc>
        <w:tc>
          <w:tcPr>
            <w:tcW w:w="5528" w:type="dxa"/>
            <w:gridSpan w:val="5"/>
            <w:shd w:val="clear" w:color="auto" w:fill="auto"/>
            <w:vAlign w:val="center"/>
            <w:hideMark/>
          </w:tcPr>
          <w:p w:rsidR="00AE38ED" w:rsidRPr="007001F1" w:rsidRDefault="00AE38ED" w:rsidP="00AE38ED">
            <w:pPr>
              <w:rPr>
                <w:color w:val="000000"/>
              </w:rPr>
            </w:pPr>
            <w:r w:rsidRPr="007001F1">
              <w:rPr>
                <w:color w:val="000000"/>
                <w:sz w:val="22"/>
                <w:szCs w:val="22"/>
              </w:rPr>
              <w:t> </w:t>
            </w:r>
          </w:p>
        </w:tc>
      </w:tr>
      <w:tr w:rsidR="00AE38ED" w:rsidRPr="007001F1" w:rsidTr="00184A99">
        <w:trPr>
          <w:trHeight w:val="300"/>
        </w:trPr>
        <w:tc>
          <w:tcPr>
            <w:tcW w:w="3559" w:type="dxa"/>
            <w:gridSpan w:val="2"/>
            <w:shd w:val="clear" w:color="000000" w:fill="FFFFFF"/>
            <w:vAlign w:val="center"/>
            <w:hideMark/>
          </w:tcPr>
          <w:p w:rsidR="00AE38ED" w:rsidRPr="007001F1" w:rsidRDefault="00AE38ED" w:rsidP="00AE38ED">
            <w:pPr>
              <w:rPr>
                <w:b/>
                <w:bCs/>
              </w:rPr>
            </w:pPr>
            <w:r w:rsidRPr="007001F1">
              <w:rPr>
                <w:b/>
                <w:bCs/>
                <w:sz w:val="22"/>
                <w:szCs w:val="22"/>
              </w:rPr>
              <w:t>Podpis:</w:t>
            </w:r>
          </w:p>
        </w:tc>
        <w:tc>
          <w:tcPr>
            <w:tcW w:w="5528" w:type="dxa"/>
            <w:gridSpan w:val="5"/>
            <w:shd w:val="clear" w:color="auto" w:fill="auto"/>
            <w:vAlign w:val="center"/>
            <w:hideMark/>
          </w:tcPr>
          <w:p w:rsidR="00AE38ED" w:rsidRPr="007001F1" w:rsidRDefault="00AE38ED" w:rsidP="00AE38ED">
            <w:pPr>
              <w:rPr>
                <w:color w:val="000000"/>
              </w:rPr>
            </w:pPr>
            <w:r w:rsidRPr="007001F1">
              <w:rPr>
                <w:color w:val="000000"/>
                <w:sz w:val="22"/>
                <w:szCs w:val="22"/>
              </w:rPr>
              <w:t> </w:t>
            </w:r>
          </w:p>
        </w:tc>
      </w:tr>
      <w:bookmarkEnd w:id="59"/>
    </w:tbl>
    <w:p w:rsidR="00F42686" w:rsidRDefault="00F42686" w:rsidP="00D2171A"/>
    <w:p w:rsidR="00F42686" w:rsidRDefault="00F42686" w:rsidP="00D2171A"/>
    <w:p w:rsidR="00F42686" w:rsidRDefault="00F42686" w:rsidP="00D2171A"/>
    <w:p w:rsidR="00F42686" w:rsidRPr="007001F1" w:rsidRDefault="00F42686" w:rsidP="009F38F5"/>
    <w:sectPr w:rsidR="00F42686" w:rsidRPr="007001F1" w:rsidSect="00736F22">
      <w:headerReference w:type="even" r:id="rId17"/>
      <w:headerReference w:type="default" r:id="rId18"/>
      <w:footerReference w:type="even" r:id="rId19"/>
      <w:footerReference w:type="default" r:id="rId20"/>
      <w:headerReference w:type="first" r:id="rId21"/>
      <w:footerReference w:type="first" r:id="rId22"/>
      <w:pgSz w:w="11906" w:h="16838"/>
      <w:pgMar w:top="56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6C54" w:rsidRDefault="00D06C54" w:rsidP="00617EE4">
      <w:r>
        <w:separator/>
      </w:r>
    </w:p>
  </w:endnote>
  <w:endnote w:type="continuationSeparator" w:id="0">
    <w:p w:rsidR="00D06C54" w:rsidRDefault="00D06C54" w:rsidP="00617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54C2" w:rsidRDefault="00A354C2">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0F9" w:rsidRPr="00274846" w:rsidRDefault="002D20F9" w:rsidP="00D2171A">
    <w:pPr>
      <w:tabs>
        <w:tab w:val="center" w:pos="4536"/>
        <w:tab w:val="right" w:pos="9072"/>
      </w:tabs>
      <w:jc w:val="right"/>
    </w:pPr>
    <w:r>
      <w:rPr>
        <w:noProof/>
      </w:rPr>
      <mc:AlternateContent>
        <mc:Choice Requires="wps">
          <w:drawing>
            <wp:anchor distT="0" distB="0" distL="114300" distR="114300" simplePos="0" relativeHeight="251658752" behindDoc="0" locked="0" layoutInCell="1" allowOverlap="1">
              <wp:simplePos x="0" y="0"/>
              <wp:positionH relativeFrom="column">
                <wp:posOffset>-4445</wp:posOffset>
              </wp:positionH>
              <wp:positionV relativeFrom="paragraph">
                <wp:posOffset>151130</wp:posOffset>
              </wp:positionV>
              <wp:extent cx="5762625" cy="9525"/>
              <wp:effectExtent l="57150" t="38100" r="47625" b="85725"/>
              <wp:wrapNone/>
              <wp:docPr id="6" name="Rovná spojnica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48BD5A5" id="Rovná spojnica 6"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" strokecolor="#8064a2" strokeweight="3pt">
              <v:shadow on="t" color="black" opacity="22937f" origin=",.5" offset="0,.63889mm"/>
              <o:lock v:ext="edit" shapetype="f"/>
            </v:line>
          </w:pict>
        </mc:Fallback>
      </mc:AlternateContent>
    </w:r>
  </w:p>
  <w:p w:rsidR="002D20F9" w:rsidRPr="00274846" w:rsidRDefault="002D20F9" w:rsidP="00D2171A">
    <w:pPr>
      <w:tabs>
        <w:tab w:val="center" w:pos="4536"/>
        <w:tab w:val="right" w:pos="9072"/>
      </w:tabs>
      <w:jc w:val="right"/>
    </w:pPr>
    <w:r w:rsidRPr="00274846">
      <w:rPr>
        <w:noProof/>
      </w:rPr>
      <w:drawing>
        <wp:anchor distT="0" distB="0" distL="114300" distR="114300" simplePos="0" relativeHeight="251659776" behindDoc="1" locked="0" layoutInCell="1" allowOverlap="1">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anchor>
      </w:drawing>
    </w:r>
    <w:r w:rsidRPr="00274846">
      <w:t xml:space="preserve">Strana </w:t>
    </w:r>
    <w:r>
      <w:fldChar w:fldCharType="begin"/>
    </w:r>
    <w:r>
      <w:instrText>PAGE   \* MERGEFORMAT</w:instrText>
    </w:r>
    <w:r>
      <w:fldChar w:fldCharType="separate"/>
    </w:r>
    <w:r w:rsidR="00A354C2">
      <w:rPr>
        <w:noProof/>
      </w:rPr>
      <w:t>2</w:t>
    </w:r>
    <w:r>
      <w:rPr>
        <w:noProof/>
      </w:rPr>
      <w:fldChar w:fldCharType="end"/>
    </w:r>
  </w:p>
  <w:p w:rsidR="002D20F9" w:rsidRPr="00274846" w:rsidRDefault="002D20F9" w:rsidP="00D2171A">
    <w:pPr>
      <w:tabs>
        <w:tab w:val="center" w:pos="4536"/>
        <w:tab w:val="right" w:pos="9072"/>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0F9" w:rsidRPr="00274846" w:rsidRDefault="002D20F9" w:rsidP="00274846">
    <w:pPr>
      <w:tabs>
        <w:tab w:val="center" w:pos="4536"/>
        <w:tab w:val="right" w:pos="9072"/>
      </w:tabs>
      <w:jc w:val="right"/>
    </w:pPr>
    <w:r>
      <w:rPr>
        <w:noProof/>
      </w:rPr>
      <mc:AlternateContent>
        <mc:Choice Requires="wps">
          <w:drawing>
            <wp:anchor distT="0" distB="0" distL="114300" distR="114300" simplePos="0" relativeHeight="251656704" behindDoc="0" locked="0" layoutInCell="1" allowOverlap="1">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ABBD3AF"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p>
  <w:p w:rsidR="002D20F9" w:rsidRPr="00274846" w:rsidRDefault="002D20F9" w:rsidP="00274846">
    <w:pPr>
      <w:tabs>
        <w:tab w:val="center" w:pos="4536"/>
        <w:tab w:val="right" w:pos="9072"/>
      </w:tabs>
      <w:jc w:val="right"/>
    </w:pPr>
    <w:r w:rsidRPr="00274846">
      <w:rPr>
        <w:noProof/>
      </w:rPr>
      <w:drawing>
        <wp:anchor distT="0" distB="0" distL="114300" distR="114300" simplePos="0" relativeHeight="251657728" behindDoc="1" locked="0" layoutInCell="1" allowOverlap="1">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anchor>
      </w:drawing>
    </w:r>
    <w:r w:rsidRPr="00274846">
      <w:t xml:space="preserve">Strana </w:t>
    </w:r>
    <w:r>
      <w:fldChar w:fldCharType="begin"/>
    </w:r>
    <w:r>
      <w:instrText>PAGE   \* MERGEFORMAT</w:instrText>
    </w:r>
    <w:r>
      <w:fldChar w:fldCharType="separate"/>
    </w:r>
    <w:r w:rsidR="00A354C2">
      <w:rPr>
        <w:noProof/>
      </w:rPr>
      <w:t>1</w:t>
    </w:r>
    <w:r>
      <w:rPr>
        <w:noProof/>
      </w:rPr>
      <w:fldChar w:fldCharType="end"/>
    </w:r>
  </w:p>
  <w:p w:rsidR="002D20F9" w:rsidRPr="00274846" w:rsidRDefault="002D20F9" w:rsidP="00274846">
    <w:pPr>
      <w:tabs>
        <w:tab w:val="center" w:pos="4536"/>
        <w:tab w:val="right"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6C54" w:rsidRDefault="00D06C54" w:rsidP="00617EE4">
      <w:r>
        <w:separator/>
      </w:r>
    </w:p>
  </w:footnote>
  <w:footnote w:type="continuationSeparator" w:id="0">
    <w:p w:rsidR="00D06C54" w:rsidRDefault="00D06C54" w:rsidP="00617EE4">
      <w:r>
        <w:continuationSeparator/>
      </w:r>
    </w:p>
  </w:footnote>
  <w:footnote w:id="1">
    <w:p w:rsidR="002D20F9" w:rsidRDefault="002D20F9" w:rsidP="00A20234">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 xml:space="preserve">. </w:t>
      </w:r>
    </w:p>
    <w:p w:rsidR="002D20F9" w:rsidRDefault="002D20F9" w:rsidP="00A20234">
      <w:pPr>
        <w:pStyle w:val="Textpoznmkypodiarou"/>
      </w:pPr>
    </w:p>
  </w:footnote>
  <w:footnote w:id="2">
    <w:p w:rsidR="002D20F9" w:rsidRDefault="002D20F9" w:rsidP="0087289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
    <w:p w:rsidR="002D20F9" w:rsidRDefault="002D20F9" w:rsidP="0087289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
    <w:p w:rsidR="002D20F9" w:rsidRDefault="002D20F9"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2D20F9" w:rsidRDefault="002D20F9" w:rsidP="006605DD">
      <w:pPr>
        <w:pStyle w:val="Textpoznmkypodiarou"/>
      </w:pPr>
    </w:p>
  </w:footnote>
  <w:footnote w:id="5">
    <w:p w:rsidR="002D20F9" w:rsidRDefault="002D20F9" w:rsidP="00617EE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
    <w:p w:rsidR="002D20F9" w:rsidRDefault="002D20F9" w:rsidP="00617EE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
    <w:p w:rsidR="002D20F9" w:rsidRDefault="002D20F9"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2D20F9" w:rsidRDefault="002D20F9" w:rsidP="006605DD">
      <w:pPr>
        <w:pStyle w:val="Textpoznmkypodiarou"/>
      </w:pPr>
    </w:p>
  </w:footnote>
  <w:footnote w:id="8">
    <w:p w:rsidR="002D20F9" w:rsidRDefault="002D20F9" w:rsidP="00617EE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
    <w:p w:rsidR="002D20F9" w:rsidRDefault="002D20F9" w:rsidP="00617EE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0">
    <w:p w:rsidR="002D20F9" w:rsidRDefault="002D20F9"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2D20F9" w:rsidRDefault="002D20F9" w:rsidP="006605DD">
      <w:pPr>
        <w:pStyle w:val="Textpoznmkypodiarou"/>
      </w:pPr>
    </w:p>
  </w:footnote>
  <w:footnote w:id="11">
    <w:p w:rsidR="002D20F9" w:rsidRDefault="002D20F9" w:rsidP="00617EE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
    <w:p w:rsidR="002D20F9" w:rsidRDefault="002D20F9" w:rsidP="00617EE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3">
    <w:p w:rsidR="002D20F9" w:rsidRDefault="002D20F9"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2D20F9" w:rsidRDefault="002D20F9" w:rsidP="006605DD">
      <w:pPr>
        <w:pStyle w:val="Textpoznmkypodiarou"/>
      </w:pPr>
    </w:p>
  </w:footnote>
  <w:footnote w:id="14">
    <w:p w:rsidR="002D20F9" w:rsidRDefault="002D20F9" w:rsidP="00617EE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5">
    <w:p w:rsidR="002D20F9" w:rsidRDefault="002D20F9" w:rsidP="00617EE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6">
    <w:p w:rsidR="002D20F9" w:rsidRDefault="002D20F9" w:rsidP="00C16B4B">
      <w:pPr>
        <w:pStyle w:val="Textpoznmkypodiarou"/>
        <w:ind w:left="142" w:hanging="142"/>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2D20F9" w:rsidRDefault="002D20F9" w:rsidP="006605DD">
      <w:pPr>
        <w:pStyle w:val="Textpoznmkypodiarou"/>
      </w:pPr>
    </w:p>
  </w:footnote>
  <w:footnote w:id="17">
    <w:p w:rsidR="002D20F9" w:rsidRDefault="002D20F9">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8">
    <w:p w:rsidR="002D20F9" w:rsidRDefault="002D20F9">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9">
    <w:p w:rsidR="002D20F9" w:rsidRDefault="002D20F9" w:rsidP="00C16B4B">
      <w:pPr>
        <w:pStyle w:val="Textpoznmkypodiarou"/>
        <w:ind w:left="142" w:hanging="142"/>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2D20F9" w:rsidRDefault="002D20F9" w:rsidP="006605DD">
      <w:pPr>
        <w:pStyle w:val="Textpoznmkypodiarou"/>
      </w:pPr>
    </w:p>
  </w:footnote>
  <w:footnote w:id="20">
    <w:p w:rsidR="002D20F9" w:rsidRDefault="002D20F9" w:rsidP="00BD5BE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1">
    <w:p w:rsidR="002D20F9" w:rsidRDefault="002D20F9" w:rsidP="00BD5BE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2">
    <w:p w:rsidR="002D20F9" w:rsidRDefault="002D20F9"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2D20F9" w:rsidRDefault="002D20F9" w:rsidP="006605DD">
      <w:pPr>
        <w:pStyle w:val="Textpoznmkypodiarou"/>
      </w:pPr>
    </w:p>
  </w:footnote>
  <w:footnote w:id="23">
    <w:p w:rsidR="002D20F9" w:rsidRDefault="002D20F9" w:rsidP="00BD5BE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4">
    <w:p w:rsidR="002D20F9" w:rsidRDefault="002D20F9" w:rsidP="00BD5BE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5">
    <w:p w:rsidR="002D20F9" w:rsidRDefault="002D20F9" w:rsidP="00C16B4B">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2D20F9" w:rsidRDefault="002D20F9" w:rsidP="006605DD">
      <w:pPr>
        <w:pStyle w:val="Textpoznmkypodiarou"/>
      </w:pPr>
    </w:p>
  </w:footnote>
  <w:footnote w:id="26">
    <w:p w:rsidR="002D20F9" w:rsidRDefault="002D20F9" w:rsidP="008031FE">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7">
    <w:p w:rsidR="002D20F9" w:rsidRDefault="002D20F9" w:rsidP="008031FE">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8">
    <w:p w:rsidR="002D20F9" w:rsidRDefault="002D20F9"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2D20F9" w:rsidRDefault="002D20F9" w:rsidP="006605DD">
      <w:pPr>
        <w:pStyle w:val="Textpoznmkypodiarou"/>
      </w:pPr>
    </w:p>
  </w:footnote>
  <w:footnote w:id="29">
    <w:p w:rsidR="002D20F9" w:rsidRDefault="002D20F9" w:rsidP="006302B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0">
    <w:p w:rsidR="002D20F9" w:rsidRDefault="002D20F9" w:rsidP="006302B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1">
    <w:p w:rsidR="002D20F9" w:rsidRDefault="002D20F9" w:rsidP="00312282">
      <w:pPr>
        <w:pStyle w:val="Textpoznmkypodiarou"/>
        <w:ind w:left="142" w:hanging="142"/>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2D20F9" w:rsidRDefault="002D20F9" w:rsidP="006605DD">
      <w:pPr>
        <w:pStyle w:val="Textpoznmkypodiarou"/>
      </w:pPr>
    </w:p>
  </w:footnote>
  <w:footnote w:id="32">
    <w:p w:rsidR="002D20F9" w:rsidRDefault="002D20F9" w:rsidP="00F92AC2">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3">
    <w:p w:rsidR="002D20F9" w:rsidRDefault="002D20F9" w:rsidP="00F92AC2">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4">
    <w:p w:rsidR="002D20F9" w:rsidRDefault="002D20F9" w:rsidP="00312282">
      <w:pPr>
        <w:pStyle w:val="Textpoznmkypodiarou"/>
        <w:ind w:left="142" w:hanging="142"/>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2D20F9" w:rsidRDefault="002D20F9" w:rsidP="006605DD">
      <w:pPr>
        <w:pStyle w:val="Textpoznmkypodiarou"/>
      </w:pPr>
    </w:p>
  </w:footnote>
  <w:footnote w:id="35">
    <w:p w:rsidR="002D20F9" w:rsidRDefault="002D20F9" w:rsidP="005365A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6">
    <w:p w:rsidR="002D20F9" w:rsidRDefault="002D20F9" w:rsidP="005365A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7">
    <w:p w:rsidR="002D20F9" w:rsidRDefault="002D20F9" w:rsidP="00312282">
      <w:pPr>
        <w:pStyle w:val="Textpoznmkypodiarou"/>
        <w:ind w:left="142" w:hanging="142"/>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w:t>
      </w:r>
    </w:p>
    <w:p w:rsidR="002D20F9" w:rsidRDefault="002D20F9" w:rsidP="006605DD">
      <w:pPr>
        <w:pStyle w:val="Textpoznmkypodiarou"/>
      </w:pPr>
    </w:p>
  </w:footnote>
  <w:footnote w:id="38">
    <w:p w:rsidR="002D20F9" w:rsidRDefault="002D20F9" w:rsidP="008F29BE">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p w:rsidR="002D20F9" w:rsidDel="00A90B4D" w:rsidRDefault="002D20F9" w:rsidP="008F29BE">
      <w:pPr>
        <w:pStyle w:val="Textpoznmkypodiarou"/>
        <w:rPr>
          <w:del w:id="14" w:author="Autor"/>
        </w:rPr>
      </w:pPr>
    </w:p>
  </w:footnote>
  <w:footnote w:id="39">
    <w:p w:rsidR="002D20F9" w:rsidRDefault="002D20F9" w:rsidP="008F29BE">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0">
    <w:p w:rsidR="002D20F9" w:rsidRDefault="002D20F9" w:rsidP="00312282">
      <w:pPr>
        <w:pStyle w:val="Textpoznmkypodiarou"/>
        <w:ind w:left="142" w:hanging="142"/>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w:t>
      </w:r>
    </w:p>
    <w:p w:rsidR="002D20F9" w:rsidRDefault="002D20F9" w:rsidP="006605DD">
      <w:pPr>
        <w:pStyle w:val="Textpoznmkypodiarou"/>
      </w:pPr>
    </w:p>
  </w:footnote>
  <w:footnote w:id="41">
    <w:p w:rsidR="002D20F9" w:rsidRDefault="002D20F9" w:rsidP="00901910">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2">
    <w:p w:rsidR="002D20F9" w:rsidRDefault="002D20F9" w:rsidP="00901910">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3">
    <w:p w:rsidR="002D20F9" w:rsidRDefault="002D20F9"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2D20F9" w:rsidRDefault="002D20F9" w:rsidP="006605DD">
      <w:pPr>
        <w:pStyle w:val="Textpoznmkypodiarou"/>
      </w:pPr>
    </w:p>
  </w:footnote>
  <w:footnote w:id="44">
    <w:p w:rsidR="002D20F9" w:rsidRDefault="002D20F9" w:rsidP="00901910">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5">
    <w:p w:rsidR="002D20F9" w:rsidRDefault="002D20F9" w:rsidP="00901910">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6">
    <w:p w:rsidR="002D20F9" w:rsidRDefault="002D20F9"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2D20F9" w:rsidRDefault="002D20F9" w:rsidP="006605DD">
      <w:pPr>
        <w:pStyle w:val="Textpoznmkypodiarou"/>
      </w:pPr>
    </w:p>
  </w:footnote>
  <w:footnote w:id="47">
    <w:p w:rsidR="002D20F9" w:rsidRDefault="002D20F9" w:rsidP="001F1C28">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8">
    <w:p w:rsidR="002D20F9" w:rsidRDefault="002D20F9" w:rsidP="001F1C28">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9">
    <w:p w:rsidR="002D20F9" w:rsidRDefault="002D20F9" w:rsidP="00312282">
      <w:pPr>
        <w:pStyle w:val="Textpoznmkypodiarou"/>
        <w:tabs>
          <w:tab w:val="left" w:pos="0"/>
        </w:tabs>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2D20F9" w:rsidRDefault="002D20F9" w:rsidP="006605DD">
      <w:pPr>
        <w:pStyle w:val="Textpoznmkypodiarou"/>
      </w:pPr>
    </w:p>
  </w:footnote>
  <w:footnote w:id="50">
    <w:p w:rsidR="002D20F9" w:rsidRDefault="002D20F9" w:rsidP="001F1C28">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1">
    <w:p w:rsidR="002D20F9" w:rsidRDefault="002D20F9" w:rsidP="001F1C28">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2">
    <w:p w:rsidR="002D20F9" w:rsidRDefault="002D20F9"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w:t>
      </w:r>
    </w:p>
    <w:p w:rsidR="002D20F9" w:rsidRDefault="002D20F9" w:rsidP="006605DD">
      <w:pPr>
        <w:pStyle w:val="Textpoznmkypodiarou"/>
      </w:pPr>
    </w:p>
  </w:footnote>
  <w:footnote w:id="53">
    <w:p w:rsidR="002D20F9" w:rsidRDefault="002D20F9" w:rsidP="0048028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4">
    <w:p w:rsidR="002D20F9" w:rsidRDefault="002D20F9" w:rsidP="0048028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5">
    <w:p w:rsidR="002D20F9" w:rsidRDefault="002D20F9"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2D20F9" w:rsidRDefault="002D20F9" w:rsidP="006605DD">
      <w:pPr>
        <w:pStyle w:val="Textpoznmkypodiarou"/>
      </w:pPr>
    </w:p>
  </w:footnote>
  <w:footnote w:id="56">
    <w:p w:rsidR="002D20F9" w:rsidRDefault="002D20F9" w:rsidP="00391DE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7">
    <w:p w:rsidR="002D20F9" w:rsidRDefault="002D20F9" w:rsidP="00391DE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8">
    <w:p w:rsidR="002D20F9" w:rsidRDefault="002D20F9"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w:t>
      </w:r>
    </w:p>
    <w:p w:rsidR="002D20F9" w:rsidRDefault="002D20F9" w:rsidP="006605DD">
      <w:pPr>
        <w:pStyle w:val="Textpoznmkypodiarou"/>
      </w:pPr>
    </w:p>
  </w:footnote>
  <w:footnote w:id="59">
    <w:p w:rsidR="002D20F9" w:rsidRDefault="002D20F9" w:rsidP="00AC5799">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0">
    <w:p w:rsidR="002D20F9" w:rsidRDefault="002D20F9" w:rsidP="00AC5799">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p w:rsidR="002D20F9" w:rsidDel="00A90B4D" w:rsidRDefault="002D20F9" w:rsidP="00AC5799">
      <w:pPr>
        <w:pStyle w:val="Textpoznmkypodiarou"/>
        <w:rPr>
          <w:del w:id="22" w:author="Autor"/>
        </w:rPr>
      </w:pPr>
    </w:p>
  </w:footnote>
  <w:footnote w:id="61">
    <w:p w:rsidR="002D20F9" w:rsidRDefault="002D20F9"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w:t>
      </w:r>
    </w:p>
    <w:p w:rsidR="002D20F9" w:rsidRDefault="002D20F9" w:rsidP="006605DD">
      <w:pPr>
        <w:pStyle w:val="Textpoznmkypodiarou"/>
      </w:pPr>
    </w:p>
  </w:footnote>
  <w:footnote w:id="62">
    <w:p w:rsidR="002D20F9" w:rsidRDefault="002D20F9" w:rsidP="00872D5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3">
    <w:p w:rsidR="002D20F9" w:rsidRDefault="002D20F9" w:rsidP="00872D5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4">
    <w:p w:rsidR="002D20F9" w:rsidRDefault="002D20F9"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2D20F9" w:rsidRDefault="002D20F9" w:rsidP="006605DD">
      <w:pPr>
        <w:pStyle w:val="Textpoznmkypodiarou"/>
      </w:pPr>
    </w:p>
  </w:footnote>
  <w:footnote w:id="65">
    <w:p w:rsidR="002D20F9" w:rsidRDefault="002D20F9" w:rsidP="00675A3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6">
    <w:p w:rsidR="002D20F9" w:rsidRDefault="002D20F9" w:rsidP="00675A3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7">
    <w:p w:rsidR="002D20F9" w:rsidRDefault="002D20F9"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2D20F9" w:rsidRDefault="002D20F9" w:rsidP="006605DD">
      <w:pPr>
        <w:pStyle w:val="Textpoznmkypodiarou"/>
      </w:pPr>
    </w:p>
  </w:footnote>
  <w:footnote w:id="68">
    <w:p w:rsidR="002D20F9" w:rsidRDefault="002D20F9" w:rsidP="004602AE">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9">
    <w:p w:rsidR="002D20F9" w:rsidRDefault="002D20F9" w:rsidP="004602AE">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0">
    <w:p w:rsidR="002D20F9" w:rsidRDefault="002D20F9" w:rsidP="00312282">
      <w:pPr>
        <w:pStyle w:val="Textpoznmkypodiarou"/>
        <w:tabs>
          <w:tab w:val="left" w:pos="0"/>
        </w:tabs>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2D20F9" w:rsidRDefault="002D20F9" w:rsidP="006605DD">
      <w:pPr>
        <w:pStyle w:val="Textpoznmkypodiarou"/>
      </w:pPr>
    </w:p>
  </w:footnote>
  <w:footnote w:id="71">
    <w:p w:rsidR="002D20F9" w:rsidRDefault="002D20F9" w:rsidP="00C1211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2">
    <w:p w:rsidR="002D20F9" w:rsidRDefault="002D20F9" w:rsidP="00C1211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3">
    <w:p w:rsidR="002D20F9" w:rsidRDefault="002D20F9"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2D20F9" w:rsidRDefault="002D20F9" w:rsidP="006605DD">
      <w:pPr>
        <w:pStyle w:val="Textpoznmkypodiarou"/>
      </w:pPr>
    </w:p>
  </w:footnote>
  <w:footnote w:id="74">
    <w:p w:rsidR="002D20F9" w:rsidRDefault="002D20F9" w:rsidP="00C1211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5">
    <w:p w:rsidR="002D20F9" w:rsidDel="00A90B4D" w:rsidRDefault="002D20F9" w:rsidP="00C1211A">
      <w:pPr>
        <w:pStyle w:val="Textpoznmkypodiarou"/>
        <w:rPr>
          <w:del w:id="28" w:author="Autor"/>
        </w:rPr>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6">
    <w:p w:rsidR="002D20F9" w:rsidRDefault="002D20F9"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w:t>
      </w:r>
    </w:p>
    <w:p w:rsidR="002D20F9" w:rsidRDefault="002D20F9" w:rsidP="006605DD">
      <w:pPr>
        <w:pStyle w:val="Textpoznmkypodiarou"/>
      </w:pPr>
    </w:p>
  </w:footnote>
  <w:footnote w:id="77">
    <w:p w:rsidR="002D20F9" w:rsidRDefault="002D20F9" w:rsidP="00F2042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8">
    <w:p w:rsidR="002D20F9" w:rsidRDefault="002D20F9" w:rsidP="00F2042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9">
    <w:p w:rsidR="002D20F9" w:rsidRDefault="002D20F9"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w:t>
      </w:r>
    </w:p>
    <w:p w:rsidR="002D20F9" w:rsidRDefault="002D20F9" w:rsidP="006605DD">
      <w:pPr>
        <w:pStyle w:val="Textpoznmkypodiarou"/>
      </w:pPr>
    </w:p>
  </w:footnote>
  <w:footnote w:id="80">
    <w:p w:rsidR="002D20F9" w:rsidRDefault="002D20F9" w:rsidP="0086114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1">
    <w:p w:rsidR="002D20F9" w:rsidRDefault="002D20F9" w:rsidP="0086114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82">
    <w:p w:rsidR="002D20F9" w:rsidRDefault="002D20F9"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2D20F9" w:rsidRDefault="002D20F9" w:rsidP="006605DD">
      <w:pPr>
        <w:pStyle w:val="Textpoznmkypodiarou"/>
      </w:pPr>
    </w:p>
  </w:footnote>
  <w:footnote w:id="83">
    <w:p w:rsidR="002D20F9" w:rsidRDefault="002D20F9" w:rsidP="0013438E">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4">
    <w:p w:rsidR="002D20F9" w:rsidRDefault="002D20F9" w:rsidP="0013438E">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85">
    <w:p w:rsidR="002D20F9" w:rsidRDefault="002D20F9"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2D20F9" w:rsidRDefault="002D20F9" w:rsidP="006605DD">
      <w:pPr>
        <w:pStyle w:val="Textpoznmkypodiarou"/>
      </w:pPr>
    </w:p>
  </w:footnote>
  <w:footnote w:id="86">
    <w:p w:rsidR="002D20F9" w:rsidRDefault="002D20F9" w:rsidP="00D314D2">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7">
    <w:p w:rsidR="002D20F9" w:rsidRDefault="002D20F9" w:rsidP="00D314D2">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88">
    <w:p w:rsidR="002D20F9" w:rsidRDefault="002D20F9"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2D20F9" w:rsidRDefault="002D20F9" w:rsidP="006605DD">
      <w:pPr>
        <w:pStyle w:val="Textpoznmkypodiarou"/>
      </w:pPr>
    </w:p>
  </w:footnote>
  <w:footnote w:id="89">
    <w:p w:rsidR="002D20F9" w:rsidRDefault="002D20F9" w:rsidP="00EF068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0">
    <w:p w:rsidR="002D20F9" w:rsidRDefault="002D20F9" w:rsidP="00EF068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1">
    <w:p w:rsidR="002D20F9" w:rsidRDefault="002D20F9"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2D20F9" w:rsidRDefault="002D20F9" w:rsidP="006605DD">
      <w:pPr>
        <w:pStyle w:val="Textpoznmkypodiarou"/>
      </w:pPr>
    </w:p>
  </w:footnote>
  <w:footnote w:id="92">
    <w:p w:rsidR="002D20F9" w:rsidRDefault="002D20F9" w:rsidP="000B6ACC">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3">
    <w:p w:rsidR="002D20F9" w:rsidRDefault="002D20F9" w:rsidP="000B6ACC">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4">
    <w:p w:rsidR="002D20F9" w:rsidRDefault="002D20F9" w:rsidP="00312282">
      <w:pPr>
        <w:pStyle w:val="Textpoznmkypodiarou"/>
        <w:tabs>
          <w:tab w:val="left" w:pos="0"/>
        </w:tabs>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2D20F9" w:rsidRDefault="002D20F9" w:rsidP="006605DD">
      <w:pPr>
        <w:pStyle w:val="Textpoznmkypodiarou"/>
      </w:pPr>
    </w:p>
  </w:footnote>
  <w:footnote w:id="95">
    <w:p w:rsidR="002D20F9" w:rsidRDefault="002D20F9" w:rsidP="006D200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6">
    <w:p w:rsidR="002D20F9" w:rsidRDefault="002D20F9" w:rsidP="006D200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7">
    <w:p w:rsidR="002D20F9" w:rsidRDefault="002D20F9"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2D20F9" w:rsidRDefault="002D20F9" w:rsidP="006605DD">
      <w:pPr>
        <w:pStyle w:val="Textpoznmkypodiarou"/>
      </w:pPr>
    </w:p>
  </w:footnote>
  <w:footnote w:id="98">
    <w:p w:rsidR="002D20F9" w:rsidRDefault="002D20F9" w:rsidP="00990B09">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9">
    <w:p w:rsidR="002D20F9" w:rsidRDefault="002D20F9" w:rsidP="00990B09">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00">
    <w:p w:rsidR="002D20F9" w:rsidRDefault="002D20F9"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2D20F9" w:rsidRDefault="002D20F9" w:rsidP="006605DD">
      <w:pPr>
        <w:pStyle w:val="Textpoznmkypodiarou"/>
      </w:pPr>
    </w:p>
  </w:footnote>
  <w:footnote w:id="101">
    <w:p w:rsidR="002D20F9" w:rsidRDefault="002D20F9" w:rsidP="00675CE1">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2">
    <w:p w:rsidR="002D20F9" w:rsidRDefault="002D20F9" w:rsidP="00675CE1">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03">
    <w:p w:rsidR="002D20F9" w:rsidRDefault="002D20F9"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w:t>
      </w:r>
    </w:p>
    <w:p w:rsidR="002D20F9" w:rsidRDefault="002D20F9" w:rsidP="006605DD">
      <w:pPr>
        <w:pStyle w:val="Textpoznmkypodiarou"/>
      </w:pPr>
    </w:p>
  </w:footnote>
  <w:footnote w:id="104">
    <w:p w:rsidR="002D20F9" w:rsidRDefault="002D20F9" w:rsidP="00B0251E">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5">
    <w:p w:rsidR="002D20F9" w:rsidRDefault="002D20F9" w:rsidP="00B0251E">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06">
    <w:p w:rsidR="002D20F9" w:rsidRDefault="002D20F9"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2D20F9" w:rsidRDefault="002D20F9" w:rsidP="006605DD">
      <w:pPr>
        <w:pStyle w:val="Textpoznmkypodiarou"/>
      </w:pPr>
    </w:p>
  </w:footnote>
  <w:footnote w:id="107">
    <w:p w:rsidR="002D20F9" w:rsidRDefault="002D20F9" w:rsidP="009E325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8">
    <w:p w:rsidR="002D20F9" w:rsidRDefault="002D20F9" w:rsidP="009E325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09">
    <w:p w:rsidR="002D20F9" w:rsidRDefault="002D20F9"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2D20F9" w:rsidRDefault="002D20F9" w:rsidP="006605DD">
      <w:pPr>
        <w:pStyle w:val="Textpoznmkypodiarou"/>
      </w:pPr>
    </w:p>
  </w:footnote>
  <w:footnote w:id="110">
    <w:p w:rsidR="002D20F9" w:rsidRDefault="002D20F9" w:rsidP="009E325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11">
    <w:p w:rsidR="002D20F9" w:rsidRDefault="002D20F9" w:rsidP="009E325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12">
    <w:p w:rsidR="002D20F9" w:rsidRDefault="002D20F9"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2D20F9" w:rsidRDefault="002D20F9" w:rsidP="006605DD">
      <w:pPr>
        <w:pStyle w:val="Textpoznmkypodiarou"/>
      </w:pPr>
    </w:p>
  </w:footnote>
  <w:footnote w:id="113">
    <w:p w:rsidR="002D20F9" w:rsidRDefault="002D20F9" w:rsidP="007C556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14">
    <w:p w:rsidR="002D20F9" w:rsidRDefault="002D20F9" w:rsidP="007C556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15">
    <w:p w:rsidR="002D20F9" w:rsidRDefault="002D20F9"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2D20F9" w:rsidRDefault="002D20F9" w:rsidP="006605DD">
      <w:pPr>
        <w:pStyle w:val="Textpoznmkypodiarou"/>
      </w:pPr>
    </w:p>
  </w:footnote>
  <w:footnote w:id="116">
    <w:p w:rsidR="002D20F9" w:rsidRDefault="002D20F9" w:rsidP="007C556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17">
    <w:p w:rsidR="002D20F9" w:rsidRDefault="002D20F9" w:rsidP="007C556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18">
    <w:p w:rsidR="002D20F9" w:rsidRDefault="002D20F9"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2D20F9" w:rsidRDefault="002D20F9" w:rsidP="006605DD">
      <w:pPr>
        <w:pStyle w:val="Textpoznmkypodiarou"/>
      </w:pPr>
    </w:p>
  </w:footnote>
  <w:footnote w:id="119">
    <w:p w:rsidR="002D20F9" w:rsidRDefault="002D20F9" w:rsidP="00154B4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0">
    <w:p w:rsidR="002D20F9" w:rsidRDefault="002D20F9" w:rsidP="00154B4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21">
    <w:p w:rsidR="002D20F9" w:rsidRDefault="002D20F9"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w:t>
      </w:r>
    </w:p>
    <w:p w:rsidR="002D20F9" w:rsidRDefault="002D20F9" w:rsidP="006605DD">
      <w:pPr>
        <w:pStyle w:val="Textpoznmkypodiarou"/>
      </w:pPr>
    </w:p>
  </w:footnote>
  <w:footnote w:id="122">
    <w:p w:rsidR="002D20F9" w:rsidRDefault="002D20F9" w:rsidP="00154B4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3">
    <w:p w:rsidR="002D20F9" w:rsidRDefault="002D20F9" w:rsidP="00154B4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24">
    <w:p w:rsidR="002D20F9" w:rsidRDefault="002D20F9"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2D20F9" w:rsidRDefault="002D20F9" w:rsidP="006605DD">
      <w:pPr>
        <w:pStyle w:val="Textpoznmkypodiarou"/>
      </w:pPr>
    </w:p>
  </w:footnote>
  <w:footnote w:id="125">
    <w:p w:rsidR="002D20F9" w:rsidRDefault="002D20F9" w:rsidP="00154B4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6">
    <w:p w:rsidR="002D20F9" w:rsidRDefault="002D20F9" w:rsidP="00154B4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27">
    <w:p w:rsidR="002D20F9" w:rsidRDefault="002D20F9"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w:t>
      </w:r>
    </w:p>
    <w:p w:rsidR="002D20F9" w:rsidRDefault="002D20F9" w:rsidP="006605DD">
      <w:pPr>
        <w:pStyle w:val="Textpoznmkypodiarou"/>
      </w:pPr>
    </w:p>
  </w:footnote>
  <w:footnote w:id="128">
    <w:p w:rsidR="002D20F9" w:rsidRDefault="002D20F9" w:rsidP="00D2171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9">
    <w:p w:rsidR="002D20F9" w:rsidRDefault="002D20F9" w:rsidP="00D2171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30">
    <w:p w:rsidR="002D20F9" w:rsidRDefault="002D20F9"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w:t>
      </w:r>
    </w:p>
    <w:p w:rsidR="002D20F9" w:rsidRDefault="002D20F9" w:rsidP="006605DD">
      <w:pPr>
        <w:pStyle w:val="Textpoznmkypodiarou"/>
      </w:pPr>
    </w:p>
  </w:footnote>
  <w:footnote w:id="131">
    <w:p w:rsidR="002D20F9" w:rsidRDefault="002D20F9" w:rsidP="00D2171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32">
    <w:p w:rsidR="002D20F9" w:rsidRDefault="002D20F9" w:rsidP="00D2171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33">
    <w:p w:rsidR="002D20F9" w:rsidRDefault="002D20F9"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2D20F9" w:rsidRDefault="002D20F9" w:rsidP="006605DD">
      <w:pPr>
        <w:pStyle w:val="Textpoznmkypodiarou"/>
      </w:pPr>
    </w:p>
  </w:footnote>
  <w:footnote w:id="134">
    <w:p w:rsidR="002D20F9" w:rsidRDefault="002D20F9" w:rsidP="006D56F1">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35">
    <w:p w:rsidR="002D20F9" w:rsidRDefault="002D20F9" w:rsidP="006D56F1">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36">
    <w:p w:rsidR="002D20F9" w:rsidRDefault="002D20F9"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2D20F9" w:rsidRDefault="002D20F9" w:rsidP="006605DD">
      <w:pPr>
        <w:pStyle w:val="Textpoznmkypodiarou"/>
      </w:pPr>
    </w:p>
  </w:footnote>
  <w:footnote w:id="137">
    <w:p w:rsidR="002D20F9" w:rsidRDefault="002D20F9" w:rsidP="004D453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38">
    <w:p w:rsidR="002D20F9" w:rsidRDefault="002D20F9" w:rsidP="004D453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39">
    <w:p w:rsidR="002D20F9" w:rsidRDefault="002D20F9"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2D20F9" w:rsidRDefault="002D20F9" w:rsidP="006605DD">
      <w:pPr>
        <w:pStyle w:val="Textpoznmkypodiarou"/>
      </w:pPr>
    </w:p>
  </w:footnote>
  <w:footnote w:id="140">
    <w:p w:rsidR="002D20F9" w:rsidRDefault="002D20F9" w:rsidP="004D453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41">
    <w:p w:rsidR="002D20F9" w:rsidRDefault="002D20F9" w:rsidP="004D453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42">
    <w:p w:rsidR="002D20F9" w:rsidRDefault="002D20F9"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2D20F9" w:rsidRDefault="002D20F9" w:rsidP="006605DD">
      <w:pPr>
        <w:pStyle w:val="Textpoznmkypodiarou"/>
      </w:pPr>
    </w:p>
  </w:footnote>
  <w:footnote w:id="143">
    <w:p w:rsidR="002D20F9" w:rsidRDefault="002D20F9" w:rsidP="00231620">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44">
    <w:p w:rsidR="002D20F9" w:rsidRDefault="002D20F9" w:rsidP="00231620">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45">
    <w:p w:rsidR="002D20F9" w:rsidRDefault="002D20F9"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2D20F9" w:rsidRDefault="002D20F9" w:rsidP="006605DD">
      <w:pPr>
        <w:pStyle w:val="Textpoznmkypodiarou"/>
      </w:pPr>
    </w:p>
  </w:footnote>
  <w:footnote w:id="146">
    <w:p w:rsidR="002D20F9" w:rsidRPr="003D7CC4" w:rsidRDefault="002D20F9" w:rsidP="00E4470E">
      <w:pPr>
        <w:pStyle w:val="Textpoznmkypodiarou"/>
        <w:jc w:val="both"/>
      </w:pPr>
      <w:r>
        <w:rPr>
          <w:rStyle w:val="Odkaznapoznmkupodiarou"/>
        </w:rPr>
        <w:t>2</w:t>
      </w:r>
      <w:r>
        <w:t xml:space="preserve"> R</w:t>
      </w:r>
      <w:r w:rsidRPr="003D7CC4">
        <w:t>O uvedie meno, priezvisko a pozíciu všetkých zamestnancov, ktorí danú kontrolu vykonali okrem štatutárneho orgánu alebo ním určeného vedúceho zamestnanca. Každý zamestnanec sa uvedie osobitne.</w:t>
      </w:r>
    </w:p>
  </w:footnote>
  <w:footnote w:id="147">
    <w:p w:rsidR="002D20F9" w:rsidRDefault="002D20F9" w:rsidP="00E4470E">
      <w:pPr>
        <w:pStyle w:val="Textpoznmkypodiarou"/>
        <w:rPr>
          <w:rFonts w:ascii="Century Gothic" w:hAnsi="Century Gothic"/>
          <w:sz w:val="16"/>
          <w:szCs w:val="16"/>
        </w:rPr>
      </w:pPr>
      <w:r>
        <w:rPr>
          <w:rStyle w:val="Odkaznapoznmkupodiarou"/>
        </w:rPr>
        <w:t>3</w:t>
      </w:r>
      <w:r>
        <w:t xml:space="preserve"> R</w:t>
      </w:r>
      <w:r w:rsidRPr="003D7CC4">
        <w:t>O uvedie meno, priezvisko a pozíciu štatutárneho orgánu alebo ním určeného vedúceho zamestnanca.</w:t>
      </w:r>
    </w:p>
  </w:footnote>
  <w:footnote w:id="148">
    <w:p w:rsidR="002D20F9" w:rsidRDefault="002D20F9"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w:t>
      </w:r>
    </w:p>
    <w:p w:rsidR="002D20F9" w:rsidRDefault="002D20F9" w:rsidP="006605DD">
      <w:pPr>
        <w:pStyle w:val="Textpoznmkypodiarou"/>
      </w:pPr>
    </w:p>
  </w:footnote>
  <w:footnote w:id="149">
    <w:p w:rsidR="002D20F9" w:rsidRDefault="002D20F9" w:rsidP="001B6240">
      <w:pPr>
        <w:pStyle w:val="Textpoznmkypodiarou"/>
        <w:jc w:val="both"/>
        <w:rPr>
          <w:rFonts w:ascii="Century Gothic" w:hAnsi="Century Gothic"/>
          <w:sz w:val="16"/>
          <w:szCs w:val="16"/>
        </w:rPr>
      </w:pPr>
      <w:r>
        <w:rPr>
          <w:rStyle w:val="Odkaznapoznmkupodiarou"/>
        </w:rPr>
        <w:t>2</w:t>
      </w:r>
      <w:r>
        <w:t xml:space="preserve"> R</w:t>
      </w:r>
      <w:r w:rsidRPr="003D16A0">
        <w:t>O uvedie meno, priezvisko a pozíciu všetkých zamestnancov, ktorí danú kontrolu vykonali okrem štatutárneho orgánu alebo ním určeného vedúceho zamestnanca. Každý zamestnanec sa uvedie osobitne.</w:t>
      </w:r>
    </w:p>
  </w:footnote>
  <w:footnote w:id="150">
    <w:p w:rsidR="002D20F9" w:rsidRPr="00C50326" w:rsidRDefault="002D20F9" w:rsidP="001B6240">
      <w:pPr>
        <w:pStyle w:val="Textpoznmkypodiarou"/>
      </w:pPr>
      <w:r>
        <w:rPr>
          <w:rStyle w:val="Odkaznapoznmkupodiarou"/>
        </w:rPr>
        <w:t>3</w:t>
      </w:r>
      <w:r>
        <w:t xml:space="preserve"> R</w:t>
      </w:r>
      <w:r w:rsidRPr="00C50326">
        <w:t>O uvedie meno, priezvisko a pozíciu štatutárneho orgánu alebo ním určeného vedúceho zamestnanca.</w:t>
      </w:r>
    </w:p>
  </w:footnote>
  <w:footnote w:id="151">
    <w:p w:rsidR="002D20F9" w:rsidRDefault="002D20F9"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2D20F9" w:rsidRDefault="002D20F9" w:rsidP="006605DD">
      <w:pPr>
        <w:pStyle w:val="Textpoznmkypodiarou"/>
      </w:pPr>
    </w:p>
  </w:footnote>
  <w:footnote w:id="152">
    <w:p w:rsidR="002D20F9" w:rsidRPr="00C50326" w:rsidRDefault="002D20F9" w:rsidP="000B25C7">
      <w:pPr>
        <w:pStyle w:val="Textpoznmkypodiarou"/>
        <w:jc w:val="both"/>
      </w:pPr>
      <w:r>
        <w:rPr>
          <w:rStyle w:val="Odkaznapoznmkupodiarou"/>
        </w:rPr>
        <w:t>2</w:t>
      </w:r>
      <w:r>
        <w:t xml:space="preserve"> R</w:t>
      </w:r>
      <w:r w:rsidRPr="00C50326">
        <w:t>O uvedie meno, priezvisko a pozíciu všetkých zamestnancov, ktorí danú kontrolu vykonali okrem štatutárneho orgánu alebo ním určeného vedúceho zamestnanca. Každý zamestnanec sa uvedie osobitne.</w:t>
      </w:r>
    </w:p>
  </w:footnote>
  <w:footnote w:id="153">
    <w:p w:rsidR="002D20F9" w:rsidRPr="00031723" w:rsidRDefault="002D20F9" w:rsidP="000B25C7">
      <w:pPr>
        <w:pStyle w:val="Textpoznmkypodiarou"/>
      </w:pPr>
      <w:r>
        <w:rPr>
          <w:rStyle w:val="Odkaznapoznmkupodiarou"/>
        </w:rPr>
        <w:t>3</w:t>
      </w:r>
      <w:r w:rsidRPr="00031723">
        <w:t xml:space="preserve"> RO uvedie meno, priezvisko a pozíciu štatutárneho orgánu alebo ním určeného vedúceho zamestnanca.</w:t>
      </w:r>
    </w:p>
    <w:p w:rsidR="002D20F9" w:rsidRPr="00031723" w:rsidDel="00323C2E" w:rsidRDefault="002D20F9" w:rsidP="000B25C7">
      <w:pPr>
        <w:pStyle w:val="Textpoznmkypodiarou"/>
        <w:rPr>
          <w:del w:id="55" w:author="Autor"/>
        </w:rPr>
      </w:pPr>
    </w:p>
  </w:footnote>
  <w:footnote w:id="154">
    <w:p w:rsidR="002D20F9" w:rsidRDefault="002D20F9"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Pr="00667D83">
        <w:t xml:space="preserve"> </w:t>
      </w:r>
      <w:r>
        <w:t xml:space="preserve">(v opačnom prípade je RO oprávnený tento výrok odstrániť alebo uviesť neuplatňuje sa). Ak je výrok povinným údajom, uvádza sa </w:t>
      </w:r>
      <w:r w:rsidRPr="004D5BE1">
        <w:rPr>
          <w:u w:val="single"/>
        </w:rPr>
        <w:t>pri každej osobe osobitne</w:t>
      </w:r>
      <w:r>
        <w:t xml:space="preserve">. </w:t>
      </w:r>
    </w:p>
    <w:p w:rsidR="002D20F9" w:rsidRDefault="002D20F9" w:rsidP="002B7DB8">
      <w:pPr>
        <w:pStyle w:val="Textpoznmkypodiarou"/>
      </w:pPr>
    </w:p>
  </w:footnote>
  <w:footnote w:id="155">
    <w:p w:rsidR="002D20F9" w:rsidRDefault="002D20F9" w:rsidP="00F4268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56">
    <w:p w:rsidR="002D20F9" w:rsidRDefault="002D20F9" w:rsidP="00F4268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57">
    <w:p w:rsidR="002D20F9" w:rsidRDefault="002D20F9"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2D20F9" w:rsidRDefault="002D20F9" w:rsidP="002B7DB8">
      <w:pPr>
        <w:pStyle w:val="Textpoznmkypodiarou"/>
      </w:pPr>
    </w:p>
  </w:footnote>
  <w:footnote w:id="158">
    <w:p w:rsidR="002D20F9" w:rsidRDefault="002D20F9" w:rsidP="00F4268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59">
    <w:p w:rsidR="002D20F9" w:rsidRDefault="002D20F9" w:rsidP="00F4268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60">
    <w:p w:rsidR="002D20F9" w:rsidRDefault="002D20F9"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2D20F9" w:rsidRDefault="002D20F9" w:rsidP="001C2935">
      <w:pPr>
        <w:pStyle w:val="Textpoznmkypodiarou"/>
      </w:pPr>
    </w:p>
  </w:footnote>
  <w:footnote w:id="161">
    <w:p w:rsidR="002D20F9" w:rsidRDefault="002D20F9" w:rsidP="001C2935">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62">
    <w:p w:rsidR="002D20F9" w:rsidRDefault="002D20F9" w:rsidP="001C2935">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63">
    <w:p w:rsidR="002D20F9" w:rsidRDefault="002D20F9"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2D20F9" w:rsidRDefault="002D20F9" w:rsidP="002B7DB8">
      <w:pPr>
        <w:pStyle w:val="Textpoznmkypodiarou"/>
      </w:pPr>
    </w:p>
  </w:footnote>
  <w:footnote w:id="164">
    <w:p w:rsidR="002D20F9" w:rsidRDefault="002D20F9" w:rsidP="00F4268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65">
    <w:p w:rsidR="002D20F9" w:rsidRDefault="002D20F9" w:rsidP="00F4268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54C2" w:rsidRDefault="00A354C2">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0F9" w:rsidRPr="00D2171A" w:rsidRDefault="002D20F9" w:rsidP="00D2171A">
    <w:pPr>
      <w:tabs>
        <w:tab w:val="center" w:pos="4536"/>
        <w:tab w:val="right" w:pos="9072"/>
      </w:tabs>
    </w:pPr>
    <w:r>
      <w:rPr>
        <w:noProof/>
      </w:rPr>
      <mc:AlternateContent>
        <mc:Choice Requires="wps">
          <w:drawing>
            <wp:anchor distT="0" distB="0" distL="114300" distR="114300" simplePos="0" relativeHeight="251655680" behindDoc="0" locked="0" layoutInCell="1" allowOverlap="1" wp14:anchorId="65513883" wp14:editId="77F1DF1D">
              <wp:simplePos x="0" y="0"/>
              <wp:positionH relativeFrom="column">
                <wp:posOffset>71755</wp:posOffset>
              </wp:positionH>
              <wp:positionV relativeFrom="paragraph">
                <wp:posOffset>144780</wp:posOffset>
              </wp:positionV>
              <wp:extent cx="5762625" cy="9525"/>
              <wp:effectExtent l="57150" t="38100" r="47625" b="85725"/>
              <wp:wrapNone/>
              <wp:docPr id="2" name="Rovná spojnica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006D3F04" id="Rovná spojnica 2" o:spid="_x0000_s1026" style="position:absolute;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11.4pt" to="459.4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" strokecolor="#8064a2" strokeweight="3pt">
              <v:shadow on="t" color="black" opacity="22937f" origin=",.5" offset="0,.63889mm"/>
              <o:lock v:ext="edit" shapetype="f"/>
            </v:line>
          </w:pict>
        </mc:Fallback>
      </mc:AlternateContent>
    </w:r>
  </w:p>
  <w:sdt>
    <w:sdtPr>
      <w:rPr>
        <w:szCs w:val="20"/>
      </w:rPr>
      <w:id w:val="1751769391"/>
      <w:placeholder>
        <w:docPart w:val="71140043A402429D9443A404FDA42904"/>
      </w:placeholder>
      <w:date w:fullDate="2019-04-30T00:00:00Z">
        <w:dateFormat w:val="dd.MM.yyyy"/>
        <w:lid w:val="sk-SK"/>
        <w:storeMappedDataAs w:val="dateTime"/>
        <w:calendar w:val="gregorian"/>
      </w:date>
    </w:sdtPr>
    <w:sdtEndPr/>
    <w:sdtContent>
      <w:p w:rsidR="002D20F9" w:rsidRPr="00D2171A" w:rsidRDefault="002D20F9" w:rsidP="00D2171A">
        <w:pPr>
          <w:tabs>
            <w:tab w:val="center" w:pos="4536"/>
            <w:tab w:val="right" w:pos="9072"/>
          </w:tabs>
          <w:jc w:val="right"/>
        </w:pPr>
        <w:r>
          <w:rPr>
            <w:szCs w:val="20"/>
          </w:rPr>
          <w:t>30.04.2019</w:t>
        </w:r>
      </w:p>
    </w:sdtContent>
  </w:sdt>
  <w:p w:rsidR="002D20F9" w:rsidRPr="00D2171A" w:rsidRDefault="002D20F9" w:rsidP="00D2171A">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0F9" w:rsidRPr="00942F1E" w:rsidRDefault="002D20F9" w:rsidP="00942F1E">
    <w:pPr>
      <w:tabs>
        <w:tab w:val="center" w:pos="4536"/>
        <w:tab w:val="right" w:pos="9072"/>
      </w:tabs>
      <w:jc w:val="both"/>
    </w:pPr>
    <w:r w:rsidRPr="00942F1E">
      <w:t xml:space="preserve">Príloha č. </w:t>
    </w:r>
    <w:r>
      <w:t>2</w:t>
    </w:r>
    <w:r w:rsidRPr="00942F1E">
      <w:t xml:space="preserve"> k Vzoru CKO č. 14 - </w:t>
    </w:r>
    <w:r w:rsidRPr="00942F1E">
      <w:tab/>
      <w:t>Kontrolné zoznamy ku kontrole verejného obstarávania a obstarávania podľa zákona č. 343/2015 Z. z. o verejnom obstarávaní a o zmene a doplnení niektorých zákonov v znení neskorších predpisov</w:t>
    </w:r>
  </w:p>
  <w:p w:rsidR="002D20F9" w:rsidRDefault="002D20F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55D6A"/>
    <w:multiLevelType w:val="hybridMultilevel"/>
    <w:tmpl w:val="7512B53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126C66"/>
    <w:multiLevelType w:val="hybridMultilevel"/>
    <w:tmpl w:val="E982D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4E2132B"/>
    <w:multiLevelType w:val="hybridMultilevel"/>
    <w:tmpl w:val="8BD63A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6EE188F"/>
    <w:multiLevelType w:val="hybridMultilevel"/>
    <w:tmpl w:val="B766337E"/>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4" w15:restartNumberingAfterBreak="0">
    <w:nsid w:val="08A66631"/>
    <w:multiLevelType w:val="hybridMultilevel"/>
    <w:tmpl w:val="7F9CF012"/>
    <w:lvl w:ilvl="0" w:tplc="897E0884">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F3D4121"/>
    <w:multiLevelType w:val="hybridMultilevel"/>
    <w:tmpl w:val="8C924F5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0F6305F5"/>
    <w:multiLevelType w:val="hybridMultilevel"/>
    <w:tmpl w:val="B49427F4"/>
    <w:lvl w:ilvl="0" w:tplc="44FE2BB8">
      <w:start w:val="1"/>
      <w:numFmt w:val="decimal"/>
      <w:lvlText w:val="%1."/>
      <w:lvlJc w:val="left"/>
      <w:pPr>
        <w:ind w:left="720" w:hanging="360"/>
      </w:pPr>
      <w:rPr>
        <w:rFonts w:hint="default"/>
        <w:color w:val="FFFFFF"/>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1C85FBF"/>
    <w:multiLevelType w:val="hybridMultilevel"/>
    <w:tmpl w:val="DD36F7E8"/>
    <w:lvl w:ilvl="0" w:tplc="897E08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4A66A55"/>
    <w:multiLevelType w:val="hybridMultilevel"/>
    <w:tmpl w:val="FFFADFDA"/>
    <w:lvl w:ilvl="0" w:tplc="661A70FE">
      <w:start w:val="1"/>
      <w:numFmt w:val="decimal"/>
      <w:lvlText w:val="%1."/>
      <w:lvlJc w:val="left"/>
      <w:pPr>
        <w:ind w:left="644" w:hanging="360"/>
      </w:pPr>
      <w:rPr>
        <w:rFonts w:cs="Times New Roman"/>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55344EC"/>
    <w:multiLevelType w:val="hybridMultilevel"/>
    <w:tmpl w:val="D7B03806"/>
    <w:lvl w:ilvl="0" w:tplc="379CB464">
      <w:start w:val="1"/>
      <w:numFmt w:val="lowerLetter"/>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58963B9"/>
    <w:multiLevelType w:val="hybridMultilevel"/>
    <w:tmpl w:val="B8DC630A"/>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163C2B05"/>
    <w:multiLevelType w:val="hybridMultilevel"/>
    <w:tmpl w:val="DC7E6AF8"/>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167C42CC"/>
    <w:multiLevelType w:val="hybridMultilevel"/>
    <w:tmpl w:val="B798FB6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0F03EE9"/>
    <w:multiLevelType w:val="hybridMultilevel"/>
    <w:tmpl w:val="5E7C3E9C"/>
    <w:lvl w:ilvl="0" w:tplc="897E08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6511C9A"/>
    <w:multiLevelType w:val="hybridMultilevel"/>
    <w:tmpl w:val="CA68A94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3A17211"/>
    <w:multiLevelType w:val="hybridMultilevel"/>
    <w:tmpl w:val="8BD63A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52C0E6C"/>
    <w:multiLevelType w:val="hybridMultilevel"/>
    <w:tmpl w:val="93AC97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6370AA6"/>
    <w:multiLevelType w:val="hybridMultilevel"/>
    <w:tmpl w:val="848084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9AC2D71"/>
    <w:multiLevelType w:val="hybridMultilevel"/>
    <w:tmpl w:val="1346DF00"/>
    <w:lvl w:ilvl="0" w:tplc="897E0884">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0F07ADF"/>
    <w:multiLevelType w:val="hybridMultilevel"/>
    <w:tmpl w:val="571A158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41B21A33"/>
    <w:multiLevelType w:val="hybridMultilevel"/>
    <w:tmpl w:val="B96AB05E"/>
    <w:lvl w:ilvl="0" w:tplc="041B000F">
      <w:start w:val="1"/>
      <w:numFmt w:val="decimal"/>
      <w:lvlText w:val="%1."/>
      <w:lvlJc w:val="left"/>
      <w:pPr>
        <w:ind w:left="360" w:hanging="360"/>
      </w:pPr>
      <w:rPr>
        <w:b w:val="0"/>
      </w:rPr>
    </w:lvl>
    <w:lvl w:ilvl="1" w:tplc="041B0019">
      <w:start w:val="1"/>
      <w:numFmt w:val="lowerLetter"/>
      <w:lvlText w:val="%2."/>
      <w:lvlJc w:val="left"/>
      <w:pPr>
        <w:ind w:left="-3097" w:hanging="360"/>
      </w:pPr>
    </w:lvl>
    <w:lvl w:ilvl="2" w:tplc="041B001B">
      <w:start w:val="1"/>
      <w:numFmt w:val="lowerRoman"/>
      <w:lvlText w:val="%3."/>
      <w:lvlJc w:val="right"/>
      <w:pPr>
        <w:ind w:left="-2377" w:hanging="180"/>
      </w:pPr>
    </w:lvl>
    <w:lvl w:ilvl="3" w:tplc="041B000F">
      <w:start w:val="1"/>
      <w:numFmt w:val="decimal"/>
      <w:lvlText w:val="%4."/>
      <w:lvlJc w:val="left"/>
      <w:pPr>
        <w:ind w:left="-1657" w:hanging="360"/>
      </w:pPr>
    </w:lvl>
    <w:lvl w:ilvl="4" w:tplc="041B0019">
      <w:start w:val="1"/>
      <w:numFmt w:val="lowerLetter"/>
      <w:lvlText w:val="%5."/>
      <w:lvlJc w:val="left"/>
      <w:pPr>
        <w:ind w:left="-937" w:hanging="360"/>
      </w:pPr>
    </w:lvl>
    <w:lvl w:ilvl="5" w:tplc="041B001B">
      <w:start w:val="1"/>
      <w:numFmt w:val="lowerRoman"/>
      <w:lvlText w:val="%6."/>
      <w:lvlJc w:val="right"/>
      <w:pPr>
        <w:ind w:left="-217" w:hanging="180"/>
      </w:pPr>
    </w:lvl>
    <w:lvl w:ilvl="6" w:tplc="041B000F">
      <w:start w:val="1"/>
      <w:numFmt w:val="decimal"/>
      <w:lvlText w:val="%7."/>
      <w:lvlJc w:val="left"/>
      <w:pPr>
        <w:ind w:left="503" w:hanging="360"/>
      </w:pPr>
    </w:lvl>
    <w:lvl w:ilvl="7" w:tplc="041B0019">
      <w:start w:val="1"/>
      <w:numFmt w:val="lowerLetter"/>
      <w:lvlText w:val="%8."/>
      <w:lvlJc w:val="left"/>
      <w:pPr>
        <w:ind w:left="1223" w:hanging="360"/>
      </w:pPr>
    </w:lvl>
    <w:lvl w:ilvl="8" w:tplc="041B001B">
      <w:start w:val="1"/>
      <w:numFmt w:val="lowerRoman"/>
      <w:lvlText w:val="%9."/>
      <w:lvlJc w:val="right"/>
      <w:pPr>
        <w:ind w:left="1943" w:hanging="180"/>
      </w:pPr>
    </w:lvl>
  </w:abstractNum>
  <w:abstractNum w:abstractNumId="21" w15:restartNumberingAfterBreak="0">
    <w:nsid w:val="43BA0000"/>
    <w:multiLevelType w:val="hybridMultilevel"/>
    <w:tmpl w:val="2E329E9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CF225D8"/>
    <w:multiLevelType w:val="hybridMultilevel"/>
    <w:tmpl w:val="F96C50C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D394C4C"/>
    <w:multiLevelType w:val="hybridMultilevel"/>
    <w:tmpl w:val="4D7C2394"/>
    <w:lvl w:ilvl="0" w:tplc="3E104B36">
      <w:start w:val="1"/>
      <w:numFmt w:val="decimal"/>
      <w:lvlText w:val="%1."/>
      <w:lvlJc w:val="left"/>
      <w:pPr>
        <w:ind w:left="720" w:hanging="360"/>
      </w:pPr>
      <w:rPr>
        <w:b w:val="0"/>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E6E77BF"/>
    <w:multiLevelType w:val="hybridMultilevel"/>
    <w:tmpl w:val="51745A24"/>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5EA3581C"/>
    <w:multiLevelType w:val="hybridMultilevel"/>
    <w:tmpl w:val="466036F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15:restartNumberingAfterBreak="0">
    <w:nsid w:val="65292509"/>
    <w:multiLevelType w:val="hybridMultilevel"/>
    <w:tmpl w:val="C9FE91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A1577B4"/>
    <w:multiLevelType w:val="hybridMultilevel"/>
    <w:tmpl w:val="8DC2F02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8" w15:restartNumberingAfterBreak="0">
    <w:nsid w:val="6B823523"/>
    <w:multiLevelType w:val="hybridMultilevel"/>
    <w:tmpl w:val="80D6F23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9" w15:restartNumberingAfterBreak="0">
    <w:nsid w:val="6BFC62B5"/>
    <w:multiLevelType w:val="hybridMultilevel"/>
    <w:tmpl w:val="3AFC397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D411AB1"/>
    <w:multiLevelType w:val="hybridMultilevel"/>
    <w:tmpl w:val="40DEF14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1" w15:restartNumberingAfterBreak="0">
    <w:nsid w:val="6F6B1EA6"/>
    <w:multiLevelType w:val="hybridMultilevel"/>
    <w:tmpl w:val="05CCA36A"/>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2" w15:restartNumberingAfterBreak="0">
    <w:nsid w:val="709B2E93"/>
    <w:multiLevelType w:val="hybridMultilevel"/>
    <w:tmpl w:val="E22A270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3" w15:restartNumberingAfterBreak="0">
    <w:nsid w:val="72B25574"/>
    <w:multiLevelType w:val="hybridMultilevel"/>
    <w:tmpl w:val="F3B878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2E046A8"/>
    <w:multiLevelType w:val="hybridMultilevel"/>
    <w:tmpl w:val="DE04D0AC"/>
    <w:lvl w:ilvl="0" w:tplc="897E08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7AF4F53"/>
    <w:multiLevelType w:val="hybridMultilevel"/>
    <w:tmpl w:val="DE6A090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15:restartNumberingAfterBreak="0">
    <w:nsid w:val="781E74F3"/>
    <w:multiLevelType w:val="hybridMultilevel"/>
    <w:tmpl w:val="C6D0A264"/>
    <w:lvl w:ilvl="0" w:tplc="4EDEF1A6">
      <w:start w:val="1"/>
      <w:numFmt w:val="decimal"/>
      <w:lvlText w:val="%1."/>
      <w:lvlJc w:val="left"/>
      <w:pPr>
        <w:ind w:left="720" w:hanging="360"/>
      </w:pPr>
      <w:rPr>
        <w:rFonts w:cs="Times New Roman"/>
        <w:b w:val="0"/>
        <w:i w:val="0"/>
      </w:rPr>
    </w:lvl>
    <w:lvl w:ilvl="1" w:tplc="897E0884">
      <w:numFmt w:val="bullet"/>
      <w:lvlText w:val="-"/>
      <w:lvlJc w:val="left"/>
      <w:pPr>
        <w:ind w:left="1308" w:hanging="228"/>
      </w:pPr>
      <w:rPr>
        <w:rFonts w:ascii="Times New Roman" w:eastAsia="Times New Roman" w:hAnsi="Times New Roman"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796D1F58"/>
    <w:multiLevelType w:val="hybridMultilevel"/>
    <w:tmpl w:val="1B2A5F1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CC02F0A"/>
    <w:multiLevelType w:val="hybridMultilevel"/>
    <w:tmpl w:val="913423CA"/>
    <w:lvl w:ilvl="0" w:tplc="2750736C">
      <w:start w:val="1"/>
      <w:numFmt w:val="lowerLetter"/>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E04269A"/>
    <w:multiLevelType w:val="hybridMultilevel"/>
    <w:tmpl w:val="4E16F39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6"/>
  </w:num>
  <w:num w:numId="2">
    <w:abstractNumId w:val="17"/>
  </w:num>
  <w:num w:numId="3">
    <w:abstractNumId w:val="25"/>
  </w:num>
  <w:num w:numId="4">
    <w:abstractNumId w:val="5"/>
  </w:num>
  <w:num w:numId="5">
    <w:abstractNumId w:val="21"/>
  </w:num>
  <w:num w:numId="6">
    <w:abstractNumId w:val="30"/>
  </w:num>
  <w:num w:numId="7">
    <w:abstractNumId w:val="1"/>
  </w:num>
  <w:num w:numId="8">
    <w:abstractNumId w:val="0"/>
  </w:num>
  <w:num w:numId="9">
    <w:abstractNumId w:val="15"/>
  </w:num>
  <w:num w:numId="10">
    <w:abstractNumId w:val="2"/>
  </w:num>
  <w:num w:numId="11">
    <w:abstractNumId w:val="26"/>
  </w:num>
  <w:num w:numId="12">
    <w:abstractNumId w:val="6"/>
  </w:num>
  <w:num w:numId="13">
    <w:abstractNumId w:val="12"/>
  </w:num>
  <w:num w:numId="14">
    <w:abstractNumId w:val="24"/>
  </w:num>
  <w:num w:numId="15">
    <w:abstractNumId w:val="27"/>
  </w:num>
  <w:num w:numId="16">
    <w:abstractNumId w:val="35"/>
  </w:num>
  <w:num w:numId="17">
    <w:abstractNumId w:val="28"/>
  </w:num>
  <w:num w:numId="18">
    <w:abstractNumId w:val="32"/>
  </w:num>
  <w:num w:numId="19">
    <w:abstractNumId w:val="31"/>
  </w:num>
  <w:num w:numId="20">
    <w:abstractNumId w:val="10"/>
  </w:num>
  <w:num w:numId="21">
    <w:abstractNumId w:val="19"/>
  </w:num>
  <w:num w:numId="22">
    <w:abstractNumId w:val="11"/>
  </w:num>
  <w:num w:numId="23">
    <w:abstractNumId w:val="23"/>
  </w:num>
  <w:num w:numId="24">
    <w:abstractNumId w:val="8"/>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22"/>
  </w:num>
  <w:num w:numId="28">
    <w:abstractNumId w:val="4"/>
  </w:num>
  <w:num w:numId="29">
    <w:abstractNumId w:val="18"/>
  </w:num>
  <w:num w:numId="30">
    <w:abstractNumId w:val="34"/>
  </w:num>
  <w:num w:numId="31">
    <w:abstractNumId w:val="13"/>
  </w:num>
  <w:num w:numId="32">
    <w:abstractNumId w:val="7"/>
  </w:num>
  <w:num w:numId="33">
    <w:abstractNumId w:val="39"/>
  </w:num>
  <w:num w:numId="34">
    <w:abstractNumId w:val="9"/>
  </w:num>
  <w:num w:numId="35">
    <w:abstractNumId w:val="37"/>
  </w:num>
  <w:num w:numId="36">
    <w:abstractNumId w:val="38"/>
  </w:num>
  <w:num w:numId="37">
    <w:abstractNumId w:val="16"/>
  </w:num>
  <w:num w:numId="38">
    <w:abstractNumId w:val="33"/>
  </w:num>
  <w:num w:numId="39">
    <w:abstractNumId w:val="29"/>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EE4"/>
    <w:rsid w:val="00005525"/>
    <w:rsid w:val="000103DC"/>
    <w:rsid w:val="00013B3B"/>
    <w:rsid w:val="000143E6"/>
    <w:rsid w:val="0001630F"/>
    <w:rsid w:val="00021036"/>
    <w:rsid w:val="00026BBB"/>
    <w:rsid w:val="00027816"/>
    <w:rsid w:val="00031723"/>
    <w:rsid w:val="00033E46"/>
    <w:rsid w:val="0004341D"/>
    <w:rsid w:val="00043805"/>
    <w:rsid w:val="0004688E"/>
    <w:rsid w:val="0004690F"/>
    <w:rsid w:val="000533A1"/>
    <w:rsid w:val="000539CE"/>
    <w:rsid w:val="00062A2C"/>
    <w:rsid w:val="000664D9"/>
    <w:rsid w:val="00066839"/>
    <w:rsid w:val="000668E2"/>
    <w:rsid w:val="00066D05"/>
    <w:rsid w:val="000723FD"/>
    <w:rsid w:val="00073AC2"/>
    <w:rsid w:val="00081CF8"/>
    <w:rsid w:val="000821CC"/>
    <w:rsid w:val="000869CC"/>
    <w:rsid w:val="00087544"/>
    <w:rsid w:val="00087F73"/>
    <w:rsid w:val="00090933"/>
    <w:rsid w:val="00090C17"/>
    <w:rsid w:val="0009371F"/>
    <w:rsid w:val="000A0E21"/>
    <w:rsid w:val="000A3667"/>
    <w:rsid w:val="000A41DE"/>
    <w:rsid w:val="000B25C7"/>
    <w:rsid w:val="000B41EE"/>
    <w:rsid w:val="000B6ACC"/>
    <w:rsid w:val="000B7C78"/>
    <w:rsid w:val="000C04FA"/>
    <w:rsid w:val="000C1052"/>
    <w:rsid w:val="000C5065"/>
    <w:rsid w:val="000C64AD"/>
    <w:rsid w:val="000D0205"/>
    <w:rsid w:val="000D39E4"/>
    <w:rsid w:val="000D4BC4"/>
    <w:rsid w:val="000D5E1B"/>
    <w:rsid w:val="000D77DC"/>
    <w:rsid w:val="000E07BE"/>
    <w:rsid w:val="000E0C12"/>
    <w:rsid w:val="000E236A"/>
    <w:rsid w:val="000E26FB"/>
    <w:rsid w:val="000E7837"/>
    <w:rsid w:val="000F0CD3"/>
    <w:rsid w:val="000F0DA7"/>
    <w:rsid w:val="000F559F"/>
    <w:rsid w:val="000F623C"/>
    <w:rsid w:val="00101C50"/>
    <w:rsid w:val="00106415"/>
    <w:rsid w:val="00114DA3"/>
    <w:rsid w:val="0012006E"/>
    <w:rsid w:val="001207D0"/>
    <w:rsid w:val="0012246C"/>
    <w:rsid w:val="00124941"/>
    <w:rsid w:val="00124D26"/>
    <w:rsid w:val="0013438E"/>
    <w:rsid w:val="00136F4A"/>
    <w:rsid w:val="0013776B"/>
    <w:rsid w:val="0014097F"/>
    <w:rsid w:val="00144550"/>
    <w:rsid w:val="00144756"/>
    <w:rsid w:val="00147D15"/>
    <w:rsid w:val="00150D3C"/>
    <w:rsid w:val="00151185"/>
    <w:rsid w:val="0015180D"/>
    <w:rsid w:val="00152B7D"/>
    <w:rsid w:val="00154B4F"/>
    <w:rsid w:val="001564D5"/>
    <w:rsid w:val="001575F6"/>
    <w:rsid w:val="00157641"/>
    <w:rsid w:val="001576E7"/>
    <w:rsid w:val="00160179"/>
    <w:rsid w:val="0016283F"/>
    <w:rsid w:val="001638C0"/>
    <w:rsid w:val="00164B4D"/>
    <w:rsid w:val="00166A87"/>
    <w:rsid w:val="00176686"/>
    <w:rsid w:val="00177DF0"/>
    <w:rsid w:val="001807F9"/>
    <w:rsid w:val="0018167C"/>
    <w:rsid w:val="001825AE"/>
    <w:rsid w:val="00183837"/>
    <w:rsid w:val="00183B17"/>
    <w:rsid w:val="00184A99"/>
    <w:rsid w:val="00193C9C"/>
    <w:rsid w:val="00195E01"/>
    <w:rsid w:val="00196220"/>
    <w:rsid w:val="001962DA"/>
    <w:rsid w:val="001A3914"/>
    <w:rsid w:val="001A39CA"/>
    <w:rsid w:val="001B0889"/>
    <w:rsid w:val="001B2D8A"/>
    <w:rsid w:val="001B4414"/>
    <w:rsid w:val="001B4529"/>
    <w:rsid w:val="001B6240"/>
    <w:rsid w:val="001B6CF9"/>
    <w:rsid w:val="001B7550"/>
    <w:rsid w:val="001C09CB"/>
    <w:rsid w:val="001C104A"/>
    <w:rsid w:val="001C1598"/>
    <w:rsid w:val="001C2935"/>
    <w:rsid w:val="001C2F43"/>
    <w:rsid w:val="001C31B0"/>
    <w:rsid w:val="001C4750"/>
    <w:rsid w:val="001C4B70"/>
    <w:rsid w:val="001C6287"/>
    <w:rsid w:val="001D138A"/>
    <w:rsid w:val="001D19EF"/>
    <w:rsid w:val="001D2AF5"/>
    <w:rsid w:val="001D6F16"/>
    <w:rsid w:val="001E0171"/>
    <w:rsid w:val="001E0991"/>
    <w:rsid w:val="001E1E89"/>
    <w:rsid w:val="001E2DC3"/>
    <w:rsid w:val="001E4182"/>
    <w:rsid w:val="001F1456"/>
    <w:rsid w:val="001F1C28"/>
    <w:rsid w:val="001F6AC4"/>
    <w:rsid w:val="00202AD4"/>
    <w:rsid w:val="002072E0"/>
    <w:rsid w:val="0020754C"/>
    <w:rsid w:val="00217676"/>
    <w:rsid w:val="002212D1"/>
    <w:rsid w:val="002213FB"/>
    <w:rsid w:val="002222E2"/>
    <w:rsid w:val="00223393"/>
    <w:rsid w:val="0023087C"/>
    <w:rsid w:val="00231620"/>
    <w:rsid w:val="00236576"/>
    <w:rsid w:val="002403C7"/>
    <w:rsid w:val="00242F65"/>
    <w:rsid w:val="00246AA0"/>
    <w:rsid w:val="00252DD1"/>
    <w:rsid w:val="0025676B"/>
    <w:rsid w:val="00267213"/>
    <w:rsid w:val="00270BA7"/>
    <w:rsid w:val="002734C6"/>
    <w:rsid w:val="00274846"/>
    <w:rsid w:val="0027735D"/>
    <w:rsid w:val="0028163D"/>
    <w:rsid w:val="00282E0B"/>
    <w:rsid w:val="00285BF3"/>
    <w:rsid w:val="00286190"/>
    <w:rsid w:val="00290D2D"/>
    <w:rsid w:val="00292D2C"/>
    <w:rsid w:val="00294C93"/>
    <w:rsid w:val="002A117C"/>
    <w:rsid w:val="002A573F"/>
    <w:rsid w:val="002A59EB"/>
    <w:rsid w:val="002A7103"/>
    <w:rsid w:val="002A755C"/>
    <w:rsid w:val="002A7E54"/>
    <w:rsid w:val="002B4A5C"/>
    <w:rsid w:val="002B4AD3"/>
    <w:rsid w:val="002B601E"/>
    <w:rsid w:val="002B68FC"/>
    <w:rsid w:val="002B7DB8"/>
    <w:rsid w:val="002C35CA"/>
    <w:rsid w:val="002D06E6"/>
    <w:rsid w:val="002D20F9"/>
    <w:rsid w:val="002D4145"/>
    <w:rsid w:val="002D6AF5"/>
    <w:rsid w:val="002E2B9F"/>
    <w:rsid w:val="002E3A48"/>
    <w:rsid w:val="002E469E"/>
    <w:rsid w:val="002E4CD3"/>
    <w:rsid w:val="002F2DD7"/>
    <w:rsid w:val="002F3696"/>
    <w:rsid w:val="002F51B0"/>
    <w:rsid w:val="00301824"/>
    <w:rsid w:val="00301DA8"/>
    <w:rsid w:val="003025C1"/>
    <w:rsid w:val="00304806"/>
    <w:rsid w:val="00306164"/>
    <w:rsid w:val="003075EA"/>
    <w:rsid w:val="00312282"/>
    <w:rsid w:val="00312388"/>
    <w:rsid w:val="00313EA1"/>
    <w:rsid w:val="00315472"/>
    <w:rsid w:val="00316514"/>
    <w:rsid w:val="0032241B"/>
    <w:rsid w:val="00322CCF"/>
    <w:rsid w:val="00323C2E"/>
    <w:rsid w:val="00325E8D"/>
    <w:rsid w:val="00331FBB"/>
    <w:rsid w:val="00335FBF"/>
    <w:rsid w:val="003408E8"/>
    <w:rsid w:val="00343F01"/>
    <w:rsid w:val="00346308"/>
    <w:rsid w:val="00347A30"/>
    <w:rsid w:val="00356E36"/>
    <w:rsid w:val="00367306"/>
    <w:rsid w:val="0036752F"/>
    <w:rsid w:val="00371CB0"/>
    <w:rsid w:val="00372475"/>
    <w:rsid w:val="0037396B"/>
    <w:rsid w:val="003754FE"/>
    <w:rsid w:val="00375F51"/>
    <w:rsid w:val="003772EE"/>
    <w:rsid w:val="0038283A"/>
    <w:rsid w:val="0038592E"/>
    <w:rsid w:val="00385DFC"/>
    <w:rsid w:val="00386476"/>
    <w:rsid w:val="00386715"/>
    <w:rsid w:val="0038726D"/>
    <w:rsid w:val="0038799E"/>
    <w:rsid w:val="00391DED"/>
    <w:rsid w:val="00392D45"/>
    <w:rsid w:val="0039576E"/>
    <w:rsid w:val="00396C1D"/>
    <w:rsid w:val="00397510"/>
    <w:rsid w:val="003A26B6"/>
    <w:rsid w:val="003A2C80"/>
    <w:rsid w:val="003A4391"/>
    <w:rsid w:val="003A6FCE"/>
    <w:rsid w:val="003B05F1"/>
    <w:rsid w:val="003B27CD"/>
    <w:rsid w:val="003B29A1"/>
    <w:rsid w:val="003B39FF"/>
    <w:rsid w:val="003B5837"/>
    <w:rsid w:val="003B7E16"/>
    <w:rsid w:val="003C26D8"/>
    <w:rsid w:val="003C3E90"/>
    <w:rsid w:val="003C5228"/>
    <w:rsid w:val="003D0B90"/>
    <w:rsid w:val="003D121F"/>
    <w:rsid w:val="003D16A0"/>
    <w:rsid w:val="003D1864"/>
    <w:rsid w:val="003D2092"/>
    <w:rsid w:val="003D7CC4"/>
    <w:rsid w:val="003E0119"/>
    <w:rsid w:val="003E174E"/>
    <w:rsid w:val="003E722C"/>
    <w:rsid w:val="003F1367"/>
    <w:rsid w:val="003F2D62"/>
    <w:rsid w:val="003F3D85"/>
    <w:rsid w:val="003F49BF"/>
    <w:rsid w:val="003F5E7B"/>
    <w:rsid w:val="003F66F1"/>
    <w:rsid w:val="003F7E42"/>
    <w:rsid w:val="003F7F3D"/>
    <w:rsid w:val="00400C5C"/>
    <w:rsid w:val="004020EB"/>
    <w:rsid w:val="00402AA8"/>
    <w:rsid w:val="00403FD6"/>
    <w:rsid w:val="00404002"/>
    <w:rsid w:val="00405C53"/>
    <w:rsid w:val="004061ED"/>
    <w:rsid w:val="00407DB0"/>
    <w:rsid w:val="00410560"/>
    <w:rsid w:val="00412C76"/>
    <w:rsid w:val="00416E83"/>
    <w:rsid w:val="004254E4"/>
    <w:rsid w:val="00430418"/>
    <w:rsid w:val="00430B01"/>
    <w:rsid w:val="00433C0A"/>
    <w:rsid w:val="00435956"/>
    <w:rsid w:val="00435E47"/>
    <w:rsid w:val="00442940"/>
    <w:rsid w:val="00442C37"/>
    <w:rsid w:val="004432F9"/>
    <w:rsid w:val="004460C7"/>
    <w:rsid w:val="00446577"/>
    <w:rsid w:val="00447C6E"/>
    <w:rsid w:val="00450295"/>
    <w:rsid w:val="00451721"/>
    <w:rsid w:val="00453857"/>
    <w:rsid w:val="004551B0"/>
    <w:rsid w:val="00456805"/>
    <w:rsid w:val="00457990"/>
    <w:rsid w:val="004602AE"/>
    <w:rsid w:val="004655C8"/>
    <w:rsid w:val="0046673C"/>
    <w:rsid w:val="00467C82"/>
    <w:rsid w:val="00472BEB"/>
    <w:rsid w:val="00480283"/>
    <w:rsid w:val="00480E07"/>
    <w:rsid w:val="00481CD9"/>
    <w:rsid w:val="00483BA2"/>
    <w:rsid w:val="004906B7"/>
    <w:rsid w:val="00492B3C"/>
    <w:rsid w:val="00493AEF"/>
    <w:rsid w:val="00494F20"/>
    <w:rsid w:val="00495C06"/>
    <w:rsid w:val="00495F6A"/>
    <w:rsid w:val="004960F8"/>
    <w:rsid w:val="004A1D2E"/>
    <w:rsid w:val="004A2B7E"/>
    <w:rsid w:val="004A2F0C"/>
    <w:rsid w:val="004A4113"/>
    <w:rsid w:val="004A4C79"/>
    <w:rsid w:val="004A51A4"/>
    <w:rsid w:val="004B1CAE"/>
    <w:rsid w:val="004B3914"/>
    <w:rsid w:val="004B4266"/>
    <w:rsid w:val="004B4C1C"/>
    <w:rsid w:val="004B68A3"/>
    <w:rsid w:val="004C186C"/>
    <w:rsid w:val="004D0B9F"/>
    <w:rsid w:val="004D4533"/>
    <w:rsid w:val="004E1018"/>
    <w:rsid w:val="004E2A5C"/>
    <w:rsid w:val="004E3A8C"/>
    <w:rsid w:val="004E4508"/>
    <w:rsid w:val="004E594A"/>
    <w:rsid w:val="004F0CC1"/>
    <w:rsid w:val="004F0F81"/>
    <w:rsid w:val="004F1113"/>
    <w:rsid w:val="00500B29"/>
    <w:rsid w:val="00503CE4"/>
    <w:rsid w:val="005048BF"/>
    <w:rsid w:val="00510AB5"/>
    <w:rsid w:val="005135D8"/>
    <w:rsid w:val="00517473"/>
    <w:rsid w:val="00521A77"/>
    <w:rsid w:val="00521DA3"/>
    <w:rsid w:val="0052686A"/>
    <w:rsid w:val="00530834"/>
    <w:rsid w:val="00531835"/>
    <w:rsid w:val="005365A3"/>
    <w:rsid w:val="00537682"/>
    <w:rsid w:val="00542189"/>
    <w:rsid w:val="00546375"/>
    <w:rsid w:val="005470C6"/>
    <w:rsid w:val="00550D61"/>
    <w:rsid w:val="0055280C"/>
    <w:rsid w:val="00555AC0"/>
    <w:rsid w:val="00556640"/>
    <w:rsid w:val="0056043A"/>
    <w:rsid w:val="0056484A"/>
    <w:rsid w:val="00564F9F"/>
    <w:rsid w:val="005670B1"/>
    <w:rsid w:val="00572572"/>
    <w:rsid w:val="00574988"/>
    <w:rsid w:val="00581E43"/>
    <w:rsid w:val="00591C61"/>
    <w:rsid w:val="005939A2"/>
    <w:rsid w:val="00593E9D"/>
    <w:rsid w:val="005A74B6"/>
    <w:rsid w:val="005B2ED6"/>
    <w:rsid w:val="005B34B6"/>
    <w:rsid w:val="005B5063"/>
    <w:rsid w:val="005B50E9"/>
    <w:rsid w:val="005B76E7"/>
    <w:rsid w:val="005C1343"/>
    <w:rsid w:val="005D3498"/>
    <w:rsid w:val="005D7C9D"/>
    <w:rsid w:val="005E17B8"/>
    <w:rsid w:val="005E4038"/>
    <w:rsid w:val="005F12F0"/>
    <w:rsid w:val="005F373E"/>
    <w:rsid w:val="005F3C83"/>
    <w:rsid w:val="005F611A"/>
    <w:rsid w:val="005F61D6"/>
    <w:rsid w:val="005F6EEA"/>
    <w:rsid w:val="00606F32"/>
    <w:rsid w:val="00611739"/>
    <w:rsid w:val="00613745"/>
    <w:rsid w:val="00617EE4"/>
    <w:rsid w:val="00625D91"/>
    <w:rsid w:val="006261F5"/>
    <w:rsid w:val="006302BF"/>
    <w:rsid w:val="00633E3D"/>
    <w:rsid w:val="00634A35"/>
    <w:rsid w:val="00635447"/>
    <w:rsid w:val="00635864"/>
    <w:rsid w:val="00636C18"/>
    <w:rsid w:val="00640805"/>
    <w:rsid w:val="006418D0"/>
    <w:rsid w:val="00642704"/>
    <w:rsid w:val="00644CCE"/>
    <w:rsid w:val="006465B6"/>
    <w:rsid w:val="006509B5"/>
    <w:rsid w:val="00656958"/>
    <w:rsid w:val="006605DD"/>
    <w:rsid w:val="00662EC5"/>
    <w:rsid w:val="00663F20"/>
    <w:rsid w:val="006642D2"/>
    <w:rsid w:val="00667D83"/>
    <w:rsid w:val="00667EFF"/>
    <w:rsid w:val="00671FD3"/>
    <w:rsid w:val="00675A3D"/>
    <w:rsid w:val="00675CE1"/>
    <w:rsid w:val="00677E4A"/>
    <w:rsid w:val="006805E5"/>
    <w:rsid w:val="00680A41"/>
    <w:rsid w:val="00681103"/>
    <w:rsid w:val="00684FC3"/>
    <w:rsid w:val="006863B2"/>
    <w:rsid w:val="006915E1"/>
    <w:rsid w:val="00692882"/>
    <w:rsid w:val="00695091"/>
    <w:rsid w:val="00696AD4"/>
    <w:rsid w:val="006A0395"/>
    <w:rsid w:val="006A3603"/>
    <w:rsid w:val="006A4BF8"/>
    <w:rsid w:val="006A6C49"/>
    <w:rsid w:val="006B0182"/>
    <w:rsid w:val="006B2165"/>
    <w:rsid w:val="006B23A2"/>
    <w:rsid w:val="006B40A4"/>
    <w:rsid w:val="006B63B1"/>
    <w:rsid w:val="006C3FC9"/>
    <w:rsid w:val="006C4588"/>
    <w:rsid w:val="006D0CF2"/>
    <w:rsid w:val="006D2003"/>
    <w:rsid w:val="006D2CC8"/>
    <w:rsid w:val="006D441E"/>
    <w:rsid w:val="006D56F1"/>
    <w:rsid w:val="006D70EA"/>
    <w:rsid w:val="006E1975"/>
    <w:rsid w:val="006E2FCF"/>
    <w:rsid w:val="006F23BF"/>
    <w:rsid w:val="006F3D3D"/>
    <w:rsid w:val="006F6B0D"/>
    <w:rsid w:val="006F7018"/>
    <w:rsid w:val="007001F1"/>
    <w:rsid w:val="00700D62"/>
    <w:rsid w:val="00705523"/>
    <w:rsid w:val="0070620E"/>
    <w:rsid w:val="00712995"/>
    <w:rsid w:val="00722754"/>
    <w:rsid w:val="00725FEC"/>
    <w:rsid w:val="007261E4"/>
    <w:rsid w:val="007265AD"/>
    <w:rsid w:val="007278C8"/>
    <w:rsid w:val="007350B7"/>
    <w:rsid w:val="007360DC"/>
    <w:rsid w:val="00736F22"/>
    <w:rsid w:val="00754129"/>
    <w:rsid w:val="00756F96"/>
    <w:rsid w:val="00757430"/>
    <w:rsid w:val="00761612"/>
    <w:rsid w:val="00762865"/>
    <w:rsid w:val="00767BE3"/>
    <w:rsid w:val="007702DD"/>
    <w:rsid w:val="00773B4C"/>
    <w:rsid w:val="00776C6E"/>
    <w:rsid w:val="00776DCA"/>
    <w:rsid w:val="00790A74"/>
    <w:rsid w:val="00794B68"/>
    <w:rsid w:val="007964AF"/>
    <w:rsid w:val="007A1A39"/>
    <w:rsid w:val="007A4781"/>
    <w:rsid w:val="007A7046"/>
    <w:rsid w:val="007A713A"/>
    <w:rsid w:val="007B15F2"/>
    <w:rsid w:val="007B3CA2"/>
    <w:rsid w:val="007B7D6C"/>
    <w:rsid w:val="007C0534"/>
    <w:rsid w:val="007C2487"/>
    <w:rsid w:val="007C2C95"/>
    <w:rsid w:val="007C5563"/>
    <w:rsid w:val="007D02EE"/>
    <w:rsid w:val="007D6229"/>
    <w:rsid w:val="007E0A48"/>
    <w:rsid w:val="007E2998"/>
    <w:rsid w:val="007E5B38"/>
    <w:rsid w:val="007F2092"/>
    <w:rsid w:val="007F2195"/>
    <w:rsid w:val="007F501A"/>
    <w:rsid w:val="007F62A7"/>
    <w:rsid w:val="00800B89"/>
    <w:rsid w:val="008031FE"/>
    <w:rsid w:val="00811CC5"/>
    <w:rsid w:val="00813F3E"/>
    <w:rsid w:val="00815690"/>
    <w:rsid w:val="00816113"/>
    <w:rsid w:val="00825C3E"/>
    <w:rsid w:val="008260C1"/>
    <w:rsid w:val="00827195"/>
    <w:rsid w:val="008277DD"/>
    <w:rsid w:val="0083233D"/>
    <w:rsid w:val="00832D74"/>
    <w:rsid w:val="008401C7"/>
    <w:rsid w:val="00842282"/>
    <w:rsid w:val="008463EE"/>
    <w:rsid w:val="00855FF7"/>
    <w:rsid w:val="0086114A"/>
    <w:rsid w:val="0086143E"/>
    <w:rsid w:val="00862064"/>
    <w:rsid w:val="00863D77"/>
    <w:rsid w:val="00865442"/>
    <w:rsid w:val="0086681B"/>
    <w:rsid w:val="0087008A"/>
    <w:rsid w:val="00870FFD"/>
    <w:rsid w:val="0087289A"/>
    <w:rsid w:val="00872D5A"/>
    <w:rsid w:val="008732FE"/>
    <w:rsid w:val="00873EAF"/>
    <w:rsid w:val="008747D0"/>
    <w:rsid w:val="00875219"/>
    <w:rsid w:val="0088057A"/>
    <w:rsid w:val="0088057F"/>
    <w:rsid w:val="00881840"/>
    <w:rsid w:val="008827C9"/>
    <w:rsid w:val="008841FD"/>
    <w:rsid w:val="00894DEA"/>
    <w:rsid w:val="00896437"/>
    <w:rsid w:val="008A48B9"/>
    <w:rsid w:val="008A7442"/>
    <w:rsid w:val="008B031C"/>
    <w:rsid w:val="008B2F6E"/>
    <w:rsid w:val="008B54FD"/>
    <w:rsid w:val="008C009E"/>
    <w:rsid w:val="008C2E1E"/>
    <w:rsid w:val="008C37F6"/>
    <w:rsid w:val="008C3C13"/>
    <w:rsid w:val="008C7535"/>
    <w:rsid w:val="008D1FC6"/>
    <w:rsid w:val="008D5DA2"/>
    <w:rsid w:val="008E1C03"/>
    <w:rsid w:val="008E4188"/>
    <w:rsid w:val="008E5946"/>
    <w:rsid w:val="008E774D"/>
    <w:rsid w:val="008F02DE"/>
    <w:rsid w:val="008F29BE"/>
    <w:rsid w:val="008F3740"/>
    <w:rsid w:val="008F4377"/>
    <w:rsid w:val="008F57F1"/>
    <w:rsid w:val="008F5BD7"/>
    <w:rsid w:val="008F60DF"/>
    <w:rsid w:val="008F69D4"/>
    <w:rsid w:val="008F6E20"/>
    <w:rsid w:val="00901910"/>
    <w:rsid w:val="00901DE9"/>
    <w:rsid w:val="009040BC"/>
    <w:rsid w:val="00904BAA"/>
    <w:rsid w:val="009074D6"/>
    <w:rsid w:val="00907CD0"/>
    <w:rsid w:val="009117C4"/>
    <w:rsid w:val="00912CB9"/>
    <w:rsid w:val="00912D75"/>
    <w:rsid w:val="00921670"/>
    <w:rsid w:val="009235E9"/>
    <w:rsid w:val="009303C4"/>
    <w:rsid w:val="0093149C"/>
    <w:rsid w:val="0093317A"/>
    <w:rsid w:val="00936525"/>
    <w:rsid w:val="00936AD4"/>
    <w:rsid w:val="00936E6F"/>
    <w:rsid w:val="009411BC"/>
    <w:rsid w:val="00942F1E"/>
    <w:rsid w:val="00944D0F"/>
    <w:rsid w:val="0094531F"/>
    <w:rsid w:val="00946FE9"/>
    <w:rsid w:val="009478F0"/>
    <w:rsid w:val="009561B5"/>
    <w:rsid w:val="0096219B"/>
    <w:rsid w:val="00962446"/>
    <w:rsid w:val="00962B20"/>
    <w:rsid w:val="009649B9"/>
    <w:rsid w:val="009650E8"/>
    <w:rsid w:val="00972810"/>
    <w:rsid w:val="00973253"/>
    <w:rsid w:val="00973492"/>
    <w:rsid w:val="0097414E"/>
    <w:rsid w:val="009768E3"/>
    <w:rsid w:val="009806E4"/>
    <w:rsid w:val="00981BFD"/>
    <w:rsid w:val="0098254D"/>
    <w:rsid w:val="00983D73"/>
    <w:rsid w:val="0098622F"/>
    <w:rsid w:val="00986559"/>
    <w:rsid w:val="00990B09"/>
    <w:rsid w:val="0099263F"/>
    <w:rsid w:val="00993AAC"/>
    <w:rsid w:val="009949E6"/>
    <w:rsid w:val="00996C10"/>
    <w:rsid w:val="009973BA"/>
    <w:rsid w:val="00997C59"/>
    <w:rsid w:val="009A00ED"/>
    <w:rsid w:val="009A06B9"/>
    <w:rsid w:val="009A167E"/>
    <w:rsid w:val="009A316F"/>
    <w:rsid w:val="009A580A"/>
    <w:rsid w:val="009A6419"/>
    <w:rsid w:val="009B1169"/>
    <w:rsid w:val="009B3481"/>
    <w:rsid w:val="009B69EE"/>
    <w:rsid w:val="009B7F24"/>
    <w:rsid w:val="009C0082"/>
    <w:rsid w:val="009C06CA"/>
    <w:rsid w:val="009C1FB5"/>
    <w:rsid w:val="009C2080"/>
    <w:rsid w:val="009C31E1"/>
    <w:rsid w:val="009C7ADB"/>
    <w:rsid w:val="009D0DE2"/>
    <w:rsid w:val="009D24C8"/>
    <w:rsid w:val="009D2531"/>
    <w:rsid w:val="009D5153"/>
    <w:rsid w:val="009D6473"/>
    <w:rsid w:val="009E31D3"/>
    <w:rsid w:val="009E3256"/>
    <w:rsid w:val="009E546F"/>
    <w:rsid w:val="009E59B0"/>
    <w:rsid w:val="009F0072"/>
    <w:rsid w:val="009F2C29"/>
    <w:rsid w:val="009F38F5"/>
    <w:rsid w:val="00A02590"/>
    <w:rsid w:val="00A029FF"/>
    <w:rsid w:val="00A04031"/>
    <w:rsid w:val="00A04CF0"/>
    <w:rsid w:val="00A0751C"/>
    <w:rsid w:val="00A07EDA"/>
    <w:rsid w:val="00A10FF4"/>
    <w:rsid w:val="00A128DC"/>
    <w:rsid w:val="00A169DB"/>
    <w:rsid w:val="00A20234"/>
    <w:rsid w:val="00A3143C"/>
    <w:rsid w:val="00A32D2D"/>
    <w:rsid w:val="00A33418"/>
    <w:rsid w:val="00A3384E"/>
    <w:rsid w:val="00A354C2"/>
    <w:rsid w:val="00A3755D"/>
    <w:rsid w:val="00A40AAD"/>
    <w:rsid w:val="00A42DBF"/>
    <w:rsid w:val="00A43DB0"/>
    <w:rsid w:val="00A46C76"/>
    <w:rsid w:val="00A4759E"/>
    <w:rsid w:val="00A50DC9"/>
    <w:rsid w:val="00A54093"/>
    <w:rsid w:val="00A54397"/>
    <w:rsid w:val="00A5512F"/>
    <w:rsid w:val="00A56EE6"/>
    <w:rsid w:val="00A57EB9"/>
    <w:rsid w:val="00A62FC5"/>
    <w:rsid w:val="00A6552E"/>
    <w:rsid w:val="00A667C7"/>
    <w:rsid w:val="00A71747"/>
    <w:rsid w:val="00A718F8"/>
    <w:rsid w:val="00A71FC1"/>
    <w:rsid w:val="00A7247D"/>
    <w:rsid w:val="00A76FE9"/>
    <w:rsid w:val="00A77A0F"/>
    <w:rsid w:val="00A800C2"/>
    <w:rsid w:val="00A82686"/>
    <w:rsid w:val="00A83386"/>
    <w:rsid w:val="00A845DE"/>
    <w:rsid w:val="00A85A8A"/>
    <w:rsid w:val="00A90B4D"/>
    <w:rsid w:val="00A90F26"/>
    <w:rsid w:val="00A94CA8"/>
    <w:rsid w:val="00A95BF5"/>
    <w:rsid w:val="00A96394"/>
    <w:rsid w:val="00AA2FFD"/>
    <w:rsid w:val="00AA4478"/>
    <w:rsid w:val="00AB0149"/>
    <w:rsid w:val="00AB1668"/>
    <w:rsid w:val="00AC0E27"/>
    <w:rsid w:val="00AC19CC"/>
    <w:rsid w:val="00AC3FE1"/>
    <w:rsid w:val="00AC5723"/>
    <w:rsid w:val="00AC5799"/>
    <w:rsid w:val="00AC78F1"/>
    <w:rsid w:val="00AD2BB9"/>
    <w:rsid w:val="00AD59A4"/>
    <w:rsid w:val="00AD5C94"/>
    <w:rsid w:val="00AD6837"/>
    <w:rsid w:val="00AE04B7"/>
    <w:rsid w:val="00AE274A"/>
    <w:rsid w:val="00AE367A"/>
    <w:rsid w:val="00AE38ED"/>
    <w:rsid w:val="00AE55BE"/>
    <w:rsid w:val="00AE5F94"/>
    <w:rsid w:val="00AF3726"/>
    <w:rsid w:val="00AF7CBC"/>
    <w:rsid w:val="00B0048C"/>
    <w:rsid w:val="00B0251E"/>
    <w:rsid w:val="00B04C20"/>
    <w:rsid w:val="00B054ED"/>
    <w:rsid w:val="00B055F6"/>
    <w:rsid w:val="00B10037"/>
    <w:rsid w:val="00B10106"/>
    <w:rsid w:val="00B109E8"/>
    <w:rsid w:val="00B141AC"/>
    <w:rsid w:val="00B16726"/>
    <w:rsid w:val="00B1766E"/>
    <w:rsid w:val="00B30315"/>
    <w:rsid w:val="00B375DA"/>
    <w:rsid w:val="00B4707E"/>
    <w:rsid w:val="00B51A24"/>
    <w:rsid w:val="00B53E5D"/>
    <w:rsid w:val="00B54831"/>
    <w:rsid w:val="00B57220"/>
    <w:rsid w:val="00B5783F"/>
    <w:rsid w:val="00B640DC"/>
    <w:rsid w:val="00B64486"/>
    <w:rsid w:val="00B64DBA"/>
    <w:rsid w:val="00B6661F"/>
    <w:rsid w:val="00B67F06"/>
    <w:rsid w:val="00B72111"/>
    <w:rsid w:val="00B72E66"/>
    <w:rsid w:val="00B8031B"/>
    <w:rsid w:val="00B81E10"/>
    <w:rsid w:val="00B82B81"/>
    <w:rsid w:val="00B87F16"/>
    <w:rsid w:val="00B94891"/>
    <w:rsid w:val="00B97099"/>
    <w:rsid w:val="00BA0601"/>
    <w:rsid w:val="00BA6B04"/>
    <w:rsid w:val="00BB0E35"/>
    <w:rsid w:val="00BB741A"/>
    <w:rsid w:val="00BC0E91"/>
    <w:rsid w:val="00BC116C"/>
    <w:rsid w:val="00BC1C04"/>
    <w:rsid w:val="00BC461E"/>
    <w:rsid w:val="00BC4E21"/>
    <w:rsid w:val="00BC72DC"/>
    <w:rsid w:val="00BD0EAF"/>
    <w:rsid w:val="00BD5245"/>
    <w:rsid w:val="00BD5BEF"/>
    <w:rsid w:val="00BD5FA6"/>
    <w:rsid w:val="00BD759C"/>
    <w:rsid w:val="00BE1ED9"/>
    <w:rsid w:val="00BE4F5A"/>
    <w:rsid w:val="00BE5AD1"/>
    <w:rsid w:val="00BE605A"/>
    <w:rsid w:val="00BE66E6"/>
    <w:rsid w:val="00BE7BD4"/>
    <w:rsid w:val="00BF14FD"/>
    <w:rsid w:val="00BF1B08"/>
    <w:rsid w:val="00C0513E"/>
    <w:rsid w:val="00C063BE"/>
    <w:rsid w:val="00C067EE"/>
    <w:rsid w:val="00C07FD1"/>
    <w:rsid w:val="00C10374"/>
    <w:rsid w:val="00C10ED5"/>
    <w:rsid w:val="00C1211A"/>
    <w:rsid w:val="00C12302"/>
    <w:rsid w:val="00C16B4B"/>
    <w:rsid w:val="00C1786E"/>
    <w:rsid w:val="00C17CF0"/>
    <w:rsid w:val="00C20B64"/>
    <w:rsid w:val="00C23110"/>
    <w:rsid w:val="00C23DE1"/>
    <w:rsid w:val="00C256AB"/>
    <w:rsid w:val="00C25B7F"/>
    <w:rsid w:val="00C26694"/>
    <w:rsid w:val="00C31198"/>
    <w:rsid w:val="00C3278B"/>
    <w:rsid w:val="00C34FC5"/>
    <w:rsid w:val="00C35BBB"/>
    <w:rsid w:val="00C35F13"/>
    <w:rsid w:val="00C37E4F"/>
    <w:rsid w:val="00C40C73"/>
    <w:rsid w:val="00C50191"/>
    <w:rsid w:val="00C50326"/>
    <w:rsid w:val="00C51A62"/>
    <w:rsid w:val="00C523A4"/>
    <w:rsid w:val="00C54C79"/>
    <w:rsid w:val="00C575F6"/>
    <w:rsid w:val="00C57998"/>
    <w:rsid w:val="00C61D82"/>
    <w:rsid w:val="00C62314"/>
    <w:rsid w:val="00C6585C"/>
    <w:rsid w:val="00C66870"/>
    <w:rsid w:val="00C679F8"/>
    <w:rsid w:val="00C762E6"/>
    <w:rsid w:val="00C769FE"/>
    <w:rsid w:val="00C770DD"/>
    <w:rsid w:val="00C77EE8"/>
    <w:rsid w:val="00C814D0"/>
    <w:rsid w:val="00C85510"/>
    <w:rsid w:val="00C947B0"/>
    <w:rsid w:val="00CA55EB"/>
    <w:rsid w:val="00CB0C56"/>
    <w:rsid w:val="00CB4056"/>
    <w:rsid w:val="00CB4961"/>
    <w:rsid w:val="00CB517F"/>
    <w:rsid w:val="00CB564F"/>
    <w:rsid w:val="00CC1E7D"/>
    <w:rsid w:val="00CC4C45"/>
    <w:rsid w:val="00CC4DCA"/>
    <w:rsid w:val="00CD17F7"/>
    <w:rsid w:val="00CD1E59"/>
    <w:rsid w:val="00CD3397"/>
    <w:rsid w:val="00CD365D"/>
    <w:rsid w:val="00CD46A5"/>
    <w:rsid w:val="00CE1CC2"/>
    <w:rsid w:val="00CE57F8"/>
    <w:rsid w:val="00CE7473"/>
    <w:rsid w:val="00CE7C01"/>
    <w:rsid w:val="00CF2350"/>
    <w:rsid w:val="00CF468C"/>
    <w:rsid w:val="00CF7FB2"/>
    <w:rsid w:val="00D05068"/>
    <w:rsid w:val="00D053E1"/>
    <w:rsid w:val="00D06C54"/>
    <w:rsid w:val="00D13F62"/>
    <w:rsid w:val="00D16435"/>
    <w:rsid w:val="00D16C93"/>
    <w:rsid w:val="00D20B46"/>
    <w:rsid w:val="00D2171A"/>
    <w:rsid w:val="00D22A0B"/>
    <w:rsid w:val="00D314D2"/>
    <w:rsid w:val="00D322D8"/>
    <w:rsid w:val="00D3312C"/>
    <w:rsid w:val="00D374FC"/>
    <w:rsid w:val="00D42564"/>
    <w:rsid w:val="00D42BBA"/>
    <w:rsid w:val="00D46A44"/>
    <w:rsid w:val="00D4792B"/>
    <w:rsid w:val="00D47CB5"/>
    <w:rsid w:val="00D50AE3"/>
    <w:rsid w:val="00D5534B"/>
    <w:rsid w:val="00D55631"/>
    <w:rsid w:val="00D56171"/>
    <w:rsid w:val="00D56C1F"/>
    <w:rsid w:val="00D602EA"/>
    <w:rsid w:val="00D61155"/>
    <w:rsid w:val="00D617D6"/>
    <w:rsid w:val="00D71722"/>
    <w:rsid w:val="00D7204F"/>
    <w:rsid w:val="00D726DD"/>
    <w:rsid w:val="00D73230"/>
    <w:rsid w:val="00D74257"/>
    <w:rsid w:val="00D8517A"/>
    <w:rsid w:val="00D85D28"/>
    <w:rsid w:val="00D8708D"/>
    <w:rsid w:val="00D95B43"/>
    <w:rsid w:val="00D96342"/>
    <w:rsid w:val="00DA30D4"/>
    <w:rsid w:val="00DA62A4"/>
    <w:rsid w:val="00DB0E92"/>
    <w:rsid w:val="00DB347F"/>
    <w:rsid w:val="00DB5ACF"/>
    <w:rsid w:val="00DB5E1D"/>
    <w:rsid w:val="00DC1202"/>
    <w:rsid w:val="00DC327A"/>
    <w:rsid w:val="00DC46C6"/>
    <w:rsid w:val="00DC4DA1"/>
    <w:rsid w:val="00DC6FC2"/>
    <w:rsid w:val="00DC7054"/>
    <w:rsid w:val="00DD0700"/>
    <w:rsid w:val="00DD1FBD"/>
    <w:rsid w:val="00DD2F0F"/>
    <w:rsid w:val="00DD63AE"/>
    <w:rsid w:val="00DE61A1"/>
    <w:rsid w:val="00DE7FB0"/>
    <w:rsid w:val="00DF3616"/>
    <w:rsid w:val="00DF3851"/>
    <w:rsid w:val="00DF3D72"/>
    <w:rsid w:val="00DF5BF7"/>
    <w:rsid w:val="00DF7429"/>
    <w:rsid w:val="00DF7A4E"/>
    <w:rsid w:val="00E00B50"/>
    <w:rsid w:val="00E04911"/>
    <w:rsid w:val="00E04942"/>
    <w:rsid w:val="00E05E94"/>
    <w:rsid w:val="00E1264C"/>
    <w:rsid w:val="00E158A7"/>
    <w:rsid w:val="00E16FF8"/>
    <w:rsid w:val="00E239C2"/>
    <w:rsid w:val="00E24947"/>
    <w:rsid w:val="00E26AF3"/>
    <w:rsid w:val="00E3352C"/>
    <w:rsid w:val="00E335BD"/>
    <w:rsid w:val="00E3525F"/>
    <w:rsid w:val="00E40B09"/>
    <w:rsid w:val="00E4470E"/>
    <w:rsid w:val="00E535E5"/>
    <w:rsid w:val="00E5404D"/>
    <w:rsid w:val="00E5414F"/>
    <w:rsid w:val="00E55330"/>
    <w:rsid w:val="00E55929"/>
    <w:rsid w:val="00E5728D"/>
    <w:rsid w:val="00E607BE"/>
    <w:rsid w:val="00E61D1B"/>
    <w:rsid w:val="00E65123"/>
    <w:rsid w:val="00E70D44"/>
    <w:rsid w:val="00E70DCC"/>
    <w:rsid w:val="00E713E1"/>
    <w:rsid w:val="00E72A32"/>
    <w:rsid w:val="00E72BE1"/>
    <w:rsid w:val="00E72F95"/>
    <w:rsid w:val="00E73135"/>
    <w:rsid w:val="00E756BB"/>
    <w:rsid w:val="00E8071D"/>
    <w:rsid w:val="00E81D8F"/>
    <w:rsid w:val="00E85DE3"/>
    <w:rsid w:val="00E919C2"/>
    <w:rsid w:val="00E92CD4"/>
    <w:rsid w:val="00E92DDB"/>
    <w:rsid w:val="00E94865"/>
    <w:rsid w:val="00E94B70"/>
    <w:rsid w:val="00EA3110"/>
    <w:rsid w:val="00EA6864"/>
    <w:rsid w:val="00EB1186"/>
    <w:rsid w:val="00EB2A6D"/>
    <w:rsid w:val="00EB3190"/>
    <w:rsid w:val="00EB74BA"/>
    <w:rsid w:val="00EC083F"/>
    <w:rsid w:val="00EC1F84"/>
    <w:rsid w:val="00EC5EB0"/>
    <w:rsid w:val="00ED1A8F"/>
    <w:rsid w:val="00ED26C9"/>
    <w:rsid w:val="00ED3F7F"/>
    <w:rsid w:val="00ED3F92"/>
    <w:rsid w:val="00ED7644"/>
    <w:rsid w:val="00EE2AB7"/>
    <w:rsid w:val="00EE44E4"/>
    <w:rsid w:val="00EF0429"/>
    <w:rsid w:val="00EF05D3"/>
    <w:rsid w:val="00EF0684"/>
    <w:rsid w:val="00EF6B03"/>
    <w:rsid w:val="00F0041A"/>
    <w:rsid w:val="00F0306F"/>
    <w:rsid w:val="00F03794"/>
    <w:rsid w:val="00F04AB0"/>
    <w:rsid w:val="00F04D1A"/>
    <w:rsid w:val="00F05D09"/>
    <w:rsid w:val="00F11F4D"/>
    <w:rsid w:val="00F16862"/>
    <w:rsid w:val="00F17B2E"/>
    <w:rsid w:val="00F2042D"/>
    <w:rsid w:val="00F2295D"/>
    <w:rsid w:val="00F23AB8"/>
    <w:rsid w:val="00F23D7F"/>
    <w:rsid w:val="00F25274"/>
    <w:rsid w:val="00F2776D"/>
    <w:rsid w:val="00F309A2"/>
    <w:rsid w:val="00F321D5"/>
    <w:rsid w:val="00F34684"/>
    <w:rsid w:val="00F35917"/>
    <w:rsid w:val="00F40B60"/>
    <w:rsid w:val="00F4186C"/>
    <w:rsid w:val="00F42686"/>
    <w:rsid w:val="00F44682"/>
    <w:rsid w:val="00F44ADC"/>
    <w:rsid w:val="00F45CE7"/>
    <w:rsid w:val="00F479C0"/>
    <w:rsid w:val="00F50FA8"/>
    <w:rsid w:val="00F5449D"/>
    <w:rsid w:val="00F57BCB"/>
    <w:rsid w:val="00F61102"/>
    <w:rsid w:val="00F61733"/>
    <w:rsid w:val="00F61D2E"/>
    <w:rsid w:val="00F737F2"/>
    <w:rsid w:val="00F741D6"/>
    <w:rsid w:val="00F742F7"/>
    <w:rsid w:val="00F75EE0"/>
    <w:rsid w:val="00F7654B"/>
    <w:rsid w:val="00F767F0"/>
    <w:rsid w:val="00F77796"/>
    <w:rsid w:val="00F807AB"/>
    <w:rsid w:val="00F83B65"/>
    <w:rsid w:val="00F92AC2"/>
    <w:rsid w:val="00F95D09"/>
    <w:rsid w:val="00F970C8"/>
    <w:rsid w:val="00F97658"/>
    <w:rsid w:val="00FA03AD"/>
    <w:rsid w:val="00FA2E32"/>
    <w:rsid w:val="00FA36B2"/>
    <w:rsid w:val="00FA472B"/>
    <w:rsid w:val="00FA5304"/>
    <w:rsid w:val="00FA554F"/>
    <w:rsid w:val="00FA5F58"/>
    <w:rsid w:val="00FA683A"/>
    <w:rsid w:val="00FB02E2"/>
    <w:rsid w:val="00FB0D69"/>
    <w:rsid w:val="00FC0472"/>
    <w:rsid w:val="00FC0E65"/>
    <w:rsid w:val="00FC4E68"/>
    <w:rsid w:val="00FD2E4F"/>
    <w:rsid w:val="00FD498B"/>
    <w:rsid w:val="00FD499A"/>
    <w:rsid w:val="00FE2EE5"/>
    <w:rsid w:val="00FE3D48"/>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95C06"/>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617EE4"/>
    <w:pPr>
      <w:ind w:left="720"/>
      <w:contextualSpacing/>
    </w:pPr>
  </w:style>
  <w:style w:type="character" w:styleId="Odkaznakomentr">
    <w:name w:val="annotation reference"/>
    <w:basedOn w:val="Predvolenpsmoodseku"/>
    <w:uiPriority w:val="99"/>
    <w:semiHidden/>
    <w:unhideWhenUsed/>
    <w:rsid w:val="00617EE4"/>
    <w:rPr>
      <w:rFonts w:cs="Times New Roman"/>
      <w:sz w:val="16"/>
      <w:szCs w:val="16"/>
    </w:rPr>
  </w:style>
  <w:style w:type="paragraph" w:styleId="Textkomentra">
    <w:name w:val="annotation text"/>
    <w:basedOn w:val="Normlny"/>
    <w:link w:val="TextkomentraChar"/>
    <w:uiPriority w:val="99"/>
    <w:unhideWhenUsed/>
    <w:rsid w:val="00617EE4"/>
    <w:rPr>
      <w:sz w:val="20"/>
      <w:szCs w:val="20"/>
    </w:rPr>
  </w:style>
  <w:style w:type="character" w:customStyle="1" w:styleId="TextkomentraChar">
    <w:name w:val="Text komentára Char"/>
    <w:basedOn w:val="Predvolenpsmoodseku"/>
    <w:link w:val="Textkomentra"/>
    <w:uiPriority w:val="99"/>
    <w:rsid w:val="00617EE4"/>
    <w:rPr>
      <w:rFonts w:ascii="Times New Roman" w:eastAsia="Times New Roman" w:hAnsi="Times New Roman" w:cs="Times New Roman"/>
      <w:sz w:val="20"/>
      <w:szCs w:val="20"/>
      <w:lang w:eastAsia="sk-SK"/>
    </w:rPr>
  </w:style>
  <w:style w:type="paragraph" w:styleId="Textpoznmkypodiarou">
    <w:name w:val="footnote text"/>
    <w:basedOn w:val="Normlny"/>
    <w:link w:val="TextpoznmkypodiarouChar"/>
    <w:uiPriority w:val="99"/>
    <w:semiHidden/>
    <w:unhideWhenUsed/>
    <w:rsid w:val="00617EE4"/>
    <w:rPr>
      <w:sz w:val="20"/>
      <w:szCs w:val="20"/>
    </w:rPr>
  </w:style>
  <w:style w:type="character" w:customStyle="1" w:styleId="TextpoznmkypodiarouChar">
    <w:name w:val="Text poznámky pod čiarou Char"/>
    <w:basedOn w:val="Predvolenpsmoodseku"/>
    <w:link w:val="Textpoznmkypodiarou"/>
    <w:uiPriority w:val="99"/>
    <w:semiHidden/>
    <w:rsid w:val="00617EE4"/>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617EE4"/>
    <w:rPr>
      <w:rFonts w:cs="Times New Roman"/>
      <w:vertAlign w:val="superscript"/>
    </w:rPr>
  </w:style>
  <w:style w:type="paragraph" w:styleId="Hlavika">
    <w:name w:val="header"/>
    <w:basedOn w:val="Normlny"/>
    <w:link w:val="HlavikaChar"/>
    <w:uiPriority w:val="99"/>
    <w:unhideWhenUsed/>
    <w:rsid w:val="001962DA"/>
    <w:pPr>
      <w:tabs>
        <w:tab w:val="center" w:pos="4536"/>
        <w:tab w:val="right" w:pos="9072"/>
      </w:tabs>
    </w:pPr>
  </w:style>
  <w:style w:type="character" w:customStyle="1" w:styleId="HlavikaChar">
    <w:name w:val="Hlavička Char"/>
    <w:basedOn w:val="Predvolenpsmoodseku"/>
    <w:link w:val="Hlavika"/>
    <w:uiPriority w:val="99"/>
    <w:rsid w:val="001962DA"/>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1962DA"/>
    <w:pPr>
      <w:tabs>
        <w:tab w:val="center" w:pos="4536"/>
        <w:tab w:val="right" w:pos="9072"/>
      </w:tabs>
    </w:pPr>
  </w:style>
  <w:style w:type="character" w:customStyle="1" w:styleId="PtaChar">
    <w:name w:val="Päta Char"/>
    <w:basedOn w:val="Predvolenpsmoodseku"/>
    <w:link w:val="Pta"/>
    <w:uiPriority w:val="99"/>
    <w:rsid w:val="001962DA"/>
    <w:rPr>
      <w:rFonts w:ascii="Times New Roman" w:eastAsia="Times New Roman" w:hAnsi="Times New Roman" w:cs="Times New Roman"/>
      <w:sz w:val="24"/>
      <w:szCs w:val="24"/>
      <w:lang w:eastAsia="sk-SK"/>
    </w:rPr>
  </w:style>
  <w:style w:type="paragraph" w:styleId="Revzia">
    <w:name w:val="Revision"/>
    <w:hidden/>
    <w:uiPriority w:val="99"/>
    <w:semiHidden/>
    <w:rsid w:val="00D602EA"/>
    <w:pPr>
      <w:spacing w:after="0" w:line="240" w:lineRule="auto"/>
    </w:pPr>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D602EA"/>
    <w:rPr>
      <w:rFonts w:ascii="Segoe UI" w:hAnsi="Segoe UI" w:cs="Segoe UI"/>
      <w:sz w:val="18"/>
      <w:szCs w:val="18"/>
    </w:rPr>
  </w:style>
  <w:style w:type="character" w:customStyle="1" w:styleId="TextbublinyChar">
    <w:name w:val="Text bubliny Char"/>
    <w:basedOn w:val="Predvolenpsmoodseku"/>
    <w:link w:val="Textbubliny"/>
    <w:uiPriority w:val="99"/>
    <w:semiHidden/>
    <w:rsid w:val="00D602EA"/>
    <w:rPr>
      <w:rFonts w:ascii="Segoe UI" w:eastAsia="Times New Roman" w:hAnsi="Segoe UI" w:cs="Segoe UI"/>
      <w:sz w:val="18"/>
      <w:szCs w:val="18"/>
      <w:lang w:eastAsia="sk-SK"/>
    </w:rPr>
  </w:style>
  <w:style w:type="paragraph" w:styleId="Zkladntext">
    <w:name w:val="Body Text"/>
    <w:basedOn w:val="Normlny"/>
    <w:link w:val="ZkladntextChar"/>
    <w:uiPriority w:val="99"/>
    <w:semiHidden/>
    <w:unhideWhenUsed/>
    <w:rsid w:val="00A90F26"/>
    <w:pPr>
      <w:spacing w:after="120"/>
    </w:pPr>
  </w:style>
  <w:style w:type="character" w:customStyle="1" w:styleId="ZkladntextChar">
    <w:name w:val="Základný text Char"/>
    <w:basedOn w:val="Predvolenpsmoodseku"/>
    <w:link w:val="Zkladntext"/>
    <w:uiPriority w:val="99"/>
    <w:semiHidden/>
    <w:rsid w:val="00A90F26"/>
    <w:rPr>
      <w:rFonts w:ascii="Times New Roman" w:eastAsia="Times New Roman" w:hAnsi="Times New Roman" w:cs="Times New Roman"/>
      <w:sz w:val="24"/>
      <w:szCs w:val="24"/>
      <w:lang w:eastAsia="sk-SK"/>
    </w:rPr>
  </w:style>
  <w:style w:type="paragraph" w:styleId="Nzov">
    <w:name w:val="Title"/>
    <w:basedOn w:val="Normlny"/>
    <w:next w:val="Normlny"/>
    <w:link w:val="NzovChar"/>
    <w:uiPriority w:val="10"/>
    <w:qFormat/>
    <w:rsid w:val="00A90F26"/>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90F26"/>
    <w:rPr>
      <w:rFonts w:asciiTheme="majorHAnsi" w:eastAsiaTheme="majorEastAsia" w:hAnsiTheme="majorHAnsi" w:cstheme="majorBidi"/>
      <w:spacing w:val="-10"/>
      <w:kern w:val="28"/>
      <w:sz w:val="56"/>
      <w:szCs w:val="56"/>
      <w:lang w:eastAsia="sk-SK"/>
    </w:rPr>
  </w:style>
  <w:style w:type="table" w:styleId="Mriekatabuky">
    <w:name w:val="Table Grid"/>
    <w:basedOn w:val="Normlnatabuka"/>
    <w:uiPriority w:val="59"/>
    <w:rsid w:val="00B055F6"/>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B055F6"/>
    <w:rPr>
      <w:b/>
      <w:bCs/>
    </w:rPr>
  </w:style>
  <w:style w:type="character" w:styleId="Hypertextovprepojenie">
    <w:name w:val="Hyperlink"/>
    <w:basedOn w:val="Predvolenpsmoodseku"/>
    <w:uiPriority w:val="99"/>
    <w:unhideWhenUsed/>
    <w:rsid w:val="00A50DC9"/>
    <w:rPr>
      <w:color w:val="0563C1" w:themeColor="hyperlink"/>
      <w:u w:val="single"/>
    </w:rPr>
  </w:style>
  <w:style w:type="character" w:styleId="PouitHypertextovPrepojenie">
    <w:name w:val="FollowedHyperlink"/>
    <w:basedOn w:val="Predvolenpsmoodseku"/>
    <w:uiPriority w:val="99"/>
    <w:semiHidden/>
    <w:unhideWhenUsed/>
    <w:rsid w:val="00A50DC9"/>
    <w:rPr>
      <w:color w:val="954F72" w:themeColor="followedHyperlink"/>
      <w:u w:val="single"/>
    </w:rPr>
  </w:style>
  <w:style w:type="paragraph" w:styleId="Predmetkomentra">
    <w:name w:val="annotation subject"/>
    <w:basedOn w:val="Textkomentra"/>
    <w:next w:val="Textkomentra"/>
    <w:link w:val="PredmetkomentraChar"/>
    <w:uiPriority w:val="99"/>
    <w:semiHidden/>
    <w:unhideWhenUsed/>
    <w:rsid w:val="001B4529"/>
    <w:rPr>
      <w:b/>
      <w:bCs/>
    </w:rPr>
  </w:style>
  <w:style w:type="character" w:customStyle="1" w:styleId="PredmetkomentraChar">
    <w:name w:val="Predmet komentára Char"/>
    <w:basedOn w:val="TextkomentraChar"/>
    <w:link w:val="Predmetkomentra"/>
    <w:uiPriority w:val="99"/>
    <w:semiHidden/>
    <w:rsid w:val="001B4529"/>
    <w:rPr>
      <w:rFonts w:ascii="Times New Roman" w:eastAsia="Times New Roman" w:hAnsi="Times New Roman" w:cs="Times New Roman"/>
      <w:b/>
      <w:bCs/>
      <w:sz w:val="20"/>
      <w:szCs w:val="20"/>
      <w:lang w:eastAsia="sk-SK"/>
    </w:rPr>
  </w:style>
  <w:style w:type="character" w:styleId="Zstupntext">
    <w:name w:val="Placeholder Text"/>
    <w:basedOn w:val="Predvolenpsmoodseku"/>
    <w:uiPriority w:val="99"/>
    <w:semiHidden/>
    <w:rsid w:val="00D2171A"/>
    <w:rPr>
      <w:rFonts w:cs="Times New Roman"/>
      <w:color w:val="808080"/>
    </w:rPr>
  </w:style>
  <w:style w:type="paragraph" w:styleId="Popis">
    <w:name w:val="caption"/>
    <w:basedOn w:val="Normlny"/>
    <w:next w:val="Normlny"/>
    <w:uiPriority w:val="35"/>
    <w:semiHidden/>
    <w:unhideWhenUsed/>
    <w:qFormat/>
    <w:rsid w:val="0087289A"/>
    <w:pPr>
      <w:spacing w:after="200"/>
    </w:pPr>
    <w:rPr>
      <w:b/>
      <w:bCs/>
      <w:color w:val="5B9BD5" w:themeColor="accent1"/>
      <w:sz w:val="18"/>
      <w:szCs w:val="18"/>
    </w:rPr>
  </w:style>
  <w:style w:type="character" w:customStyle="1" w:styleId="OdsekzoznamuChar">
    <w:name w:val="Odsek zoznamu Char"/>
    <w:aliases w:val="body Char,Odsek zoznamu2 Char"/>
    <w:basedOn w:val="Predvolenpsmoodseku"/>
    <w:link w:val="Odsekzoznamu"/>
    <w:uiPriority w:val="34"/>
    <w:locked/>
    <w:rsid w:val="009973BA"/>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177082">
      <w:bodyDiv w:val="1"/>
      <w:marLeft w:val="0"/>
      <w:marRight w:val="0"/>
      <w:marTop w:val="0"/>
      <w:marBottom w:val="0"/>
      <w:divBdr>
        <w:top w:val="none" w:sz="0" w:space="0" w:color="auto"/>
        <w:left w:val="none" w:sz="0" w:space="0" w:color="auto"/>
        <w:bottom w:val="none" w:sz="0" w:space="0" w:color="auto"/>
        <w:right w:val="none" w:sz="0" w:space="0" w:color="auto"/>
      </w:divBdr>
    </w:div>
    <w:div w:id="259527284">
      <w:bodyDiv w:val="1"/>
      <w:marLeft w:val="0"/>
      <w:marRight w:val="0"/>
      <w:marTop w:val="0"/>
      <w:marBottom w:val="0"/>
      <w:divBdr>
        <w:top w:val="none" w:sz="0" w:space="0" w:color="auto"/>
        <w:left w:val="none" w:sz="0" w:space="0" w:color="auto"/>
        <w:bottom w:val="none" w:sz="0" w:space="0" w:color="auto"/>
        <w:right w:val="none" w:sz="0" w:space="0" w:color="auto"/>
      </w:divBdr>
    </w:div>
    <w:div w:id="1147552915">
      <w:bodyDiv w:val="1"/>
      <w:marLeft w:val="0"/>
      <w:marRight w:val="0"/>
      <w:marTop w:val="0"/>
      <w:marBottom w:val="0"/>
      <w:divBdr>
        <w:top w:val="none" w:sz="0" w:space="0" w:color="auto"/>
        <w:left w:val="none" w:sz="0" w:space="0" w:color="auto"/>
        <w:bottom w:val="none" w:sz="0" w:space="0" w:color="auto"/>
        <w:right w:val="none" w:sz="0" w:space="0" w:color="auto"/>
      </w:divBdr>
    </w:div>
    <w:div w:id="1180703636">
      <w:bodyDiv w:val="1"/>
      <w:marLeft w:val="0"/>
      <w:marRight w:val="0"/>
      <w:marTop w:val="0"/>
      <w:marBottom w:val="0"/>
      <w:divBdr>
        <w:top w:val="none" w:sz="0" w:space="0" w:color="auto"/>
        <w:left w:val="none" w:sz="0" w:space="0" w:color="auto"/>
        <w:bottom w:val="none" w:sz="0" w:space="0" w:color="auto"/>
        <w:right w:val="none" w:sz="0" w:space="0" w:color="auto"/>
      </w:divBdr>
    </w:div>
    <w:div w:id="1187132262">
      <w:bodyDiv w:val="1"/>
      <w:marLeft w:val="0"/>
      <w:marRight w:val="0"/>
      <w:marTop w:val="0"/>
      <w:marBottom w:val="0"/>
      <w:divBdr>
        <w:top w:val="none" w:sz="0" w:space="0" w:color="auto"/>
        <w:left w:val="none" w:sz="0" w:space="0" w:color="auto"/>
        <w:bottom w:val="none" w:sz="0" w:space="0" w:color="auto"/>
        <w:right w:val="none" w:sz="0" w:space="0" w:color="auto"/>
      </w:divBdr>
    </w:div>
    <w:div w:id="1341008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180901" TargetMode="External"/><Relationship Id="rId13" Type="http://schemas.openxmlformats.org/officeDocument/2006/relationships/hyperlink" Target="https://www.slov-lex.sk/pravne-predpisy/SK/ZZ/2015/343/20160101?ucinnost=18.04.2016"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slov-lex.sk/pravne-predpisy/SK/ZZ/2015/343/20160101?ucinnost=18.04.2016"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zakazkycko@vlada.gov.s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2015/343/20180901"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mailto:zakazkycko@vlada.gov.sk" TargetMode="External"/><Relationship Id="rId23" Type="http://schemas.openxmlformats.org/officeDocument/2006/relationships/fontTable" Target="fontTable.xml"/><Relationship Id="rId10" Type="http://schemas.openxmlformats.org/officeDocument/2006/relationships/hyperlink" Target="https://www.slov-lex.sk/pravne-predpisy/SK/ZZ/2015/343/20180901"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slov-lex.sk/pravne-predpisy/SK/ZZ/2015/343/20180901" TargetMode="External"/><Relationship Id="rId14" Type="http://schemas.openxmlformats.org/officeDocument/2006/relationships/hyperlink" Target="mailto:zakazkycko@vlada.gov.sk"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1140043A402429D9443A404FDA42904"/>
        <w:category>
          <w:name w:val="Všeobecné"/>
          <w:gallery w:val="placeholder"/>
        </w:category>
        <w:types>
          <w:type w:val="bbPlcHdr"/>
        </w:types>
        <w:behaviors>
          <w:behavior w:val="content"/>
        </w:behaviors>
        <w:guid w:val="{27EBF9D7-91AC-4A59-B481-4E42A4FD8E30}"/>
      </w:docPartPr>
      <w:docPartBody>
        <w:p w:rsidR="008A515F" w:rsidRDefault="00AF1444" w:rsidP="00AF1444">
          <w:pPr>
            <w:pStyle w:val="71140043A402429D9443A404FDA42904"/>
          </w:pPr>
          <w:r w:rsidRPr="00F64F3B">
            <w:rPr>
              <w:rStyle w:val="Zstupntext"/>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2"/>
  </w:compat>
  <w:rsids>
    <w:rsidRoot w:val="000C00F0"/>
    <w:rsid w:val="0000274C"/>
    <w:rsid w:val="00041213"/>
    <w:rsid w:val="000C00F0"/>
    <w:rsid w:val="0010410F"/>
    <w:rsid w:val="001122F9"/>
    <w:rsid w:val="00160F11"/>
    <w:rsid w:val="0017711A"/>
    <w:rsid w:val="00195DD3"/>
    <w:rsid w:val="001A17F3"/>
    <w:rsid w:val="001A3A5A"/>
    <w:rsid w:val="001B4811"/>
    <w:rsid w:val="001D6205"/>
    <w:rsid w:val="001E1087"/>
    <w:rsid w:val="0021718E"/>
    <w:rsid w:val="00251769"/>
    <w:rsid w:val="002770AF"/>
    <w:rsid w:val="00282C1B"/>
    <w:rsid w:val="002B62CC"/>
    <w:rsid w:val="00304106"/>
    <w:rsid w:val="00310401"/>
    <w:rsid w:val="003226D5"/>
    <w:rsid w:val="003315CA"/>
    <w:rsid w:val="00370EBF"/>
    <w:rsid w:val="003A50B9"/>
    <w:rsid w:val="003B09E7"/>
    <w:rsid w:val="003E7396"/>
    <w:rsid w:val="004357E1"/>
    <w:rsid w:val="0045664B"/>
    <w:rsid w:val="004E11B1"/>
    <w:rsid w:val="004E475F"/>
    <w:rsid w:val="004E4E7D"/>
    <w:rsid w:val="00500856"/>
    <w:rsid w:val="00532172"/>
    <w:rsid w:val="00535568"/>
    <w:rsid w:val="0053770A"/>
    <w:rsid w:val="00547751"/>
    <w:rsid w:val="005B2E09"/>
    <w:rsid w:val="00620F1A"/>
    <w:rsid w:val="006323AF"/>
    <w:rsid w:val="00642616"/>
    <w:rsid w:val="006438EF"/>
    <w:rsid w:val="00695EBE"/>
    <w:rsid w:val="006B3941"/>
    <w:rsid w:val="006D2404"/>
    <w:rsid w:val="00706F5E"/>
    <w:rsid w:val="007378F9"/>
    <w:rsid w:val="007A275E"/>
    <w:rsid w:val="007C0BF0"/>
    <w:rsid w:val="007C7209"/>
    <w:rsid w:val="007D14C8"/>
    <w:rsid w:val="007E4D7E"/>
    <w:rsid w:val="0080193A"/>
    <w:rsid w:val="00817F3D"/>
    <w:rsid w:val="00830DB8"/>
    <w:rsid w:val="00834B9A"/>
    <w:rsid w:val="00836081"/>
    <w:rsid w:val="0085467C"/>
    <w:rsid w:val="00860710"/>
    <w:rsid w:val="0086094C"/>
    <w:rsid w:val="00864996"/>
    <w:rsid w:val="008A515F"/>
    <w:rsid w:val="008B4E63"/>
    <w:rsid w:val="008D4415"/>
    <w:rsid w:val="009060A3"/>
    <w:rsid w:val="00957982"/>
    <w:rsid w:val="00977FB7"/>
    <w:rsid w:val="009B0881"/>
    <w:rsid w:val="009F29D1"/>
    <w:rsid w:val="00A0086C"/>
    <w:rsid w:val="00A51904"/>
    <w:rsid w:val="00A67898"/>
    <w:rsid w:val="00A82B5F"/>
    <w:rsid w:val="00A846CE"/>
    <w:rsid w:val="00A858A7"/>
    <w:rsid w:val="00AB7F95"/>
    <w:rsid w:val="00AC34B4"/>
    <w:rsid w:val="00AC643A"/>
    <w:rsid w:val="00AD5178"/>
    <w:rsid w:val="00AF1444"/>
    <w:rsid w:val="00AF44A4"/>
    <w:rsid w:val="00B21028"/>
    <w:rsid w:val="00B32002"/>
    <w:rsid w:val="00B3241F"/>
    <w:rsid w:val="00B76F48"/>
    <w:rsid w:val="00BB56C7"/>
    <w:rsid w:val="00C0597A"/>
    <w:rsid w:val="00C0613B"/>
    <w:rsid w:val="00C230B1"/>
    <w:rsid w:val="00C257DC"/>
    <w:rsid w:val="00C34ED9"/>
    <w:rsid w:val="00C72066"/>
    <w:rsid w:val="00C8138C"/>
    <w:rsid w:val="00C825C0"/>
    <w:rsid w:val="00C9054A"/>
    <w:rsid w:val="00D9723C"/>
    <w:rsid w:val="00DA1235"/>
    <w:rsid w:val="00DC6938"/>
    <w:rsid w:val="00DD77D3"/>
    <w:rsid w:val="00E34B28"/>
    <w:rsid w:val="00E60167"/>
    <w:rsid w:val="00EA053B"/>
    <w:rsid w:val="00EC7E7B"/>
    <w:rsid w:val="00EF231C"/>
    <w:rsid w:val="00F548D6"/>
    <w:rsid w:val="00F6071D"/>
    <w:rsid w:val="00F80F20"/>
    <w:rsid w:val="00F83B8B"/>
    <w:rsid w:val="00F85082"/>
    <w:rsid w:val="00F91350"/>
    <w:rsid w:val="00F95C65"/>
    <w:rsid w:val="00FA29BF"/>
    <w:rsid w:val="00FB6557"/>
    <w:rsid w:val="00FD0E56"/>
    <w:rsid w:val="00FF603E"/>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72066"/>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3E7396"/>
  </w:style>
  <w:style w:type="paragraph" w:customStyle="1" w:styleId="74F8B45EBDF7424EA763FB1ECACC4675">
    <w:name w:val="74F8B45EBDF7424EA763FB1ECACC4675"/>
    <w:rsid w:val="000C00F0"/>
  </w:style>
  <w:style w:type="paragraph" w:customStyle="1" w:styleId="D082FF296CB94E1DB3452F0B93FE3D7E">
    <w:name w:val="D082FF296CB94E1DB3452F0B93FE3D7E"/>
    <w:rsid w:val="000C00F0"/>
  </w:style>
  <w:style w:type="paragraph" w:customStyle="1" w:styleId="7CA66F6BE04E4A89A84ED5BBF1A07D04">
    <w:name w:val="7CA66F6BE04E4A89A84ED5BBF1A07D04"/>
    <w:rsid w:val="000C00F0"/>
  </w:style>
  <w:style w:type="paragraph" w:customStyle="1" w:styleId="0BAF0504174F44DE85A8E85F188118D8">
    <w:name w:val="0BAF0504174F44DE85A8E85F188118D8"/>
    <w:rsid w:val="000C00F0"/>
  </w:style>
  <w:style w:type="paragraph" w:customStyle="1" w:styleId="9EF963E6A3C54AACAA1FB1C58F883A8A">
    <w:name w:val="9EF963E6A3C54AACAA1FB1C58F883A8A"/>
    <w:rsid w:val="000C00F0"/>
  </w:style>
  <w:style w:type="paragraph" w:customStyle="1" w:styleId="75F7DE08672A4002A7989E01F9DAC546">
    <w:name w:val="75F7DE08672A4002A7989E01F9DAC546"/>
    <w:rsid w:val="000C00F0"/>
  </w:style>
  <w:style w:type="paragraph" w:customStyle="1" w:styleId="6798B1BAD2984D72AA4BB9C26114AD08">
    <w:name w:val="6798B1BAD2984D72AA4BB9C26114AD08"/>
    <w:rsid w:val="000C00F0"/>
  </w:style>
  <w:style w:type="paragraph" w:customStyle="1" w:styleId="1D75721518CD40939B135E74B3BA90C7">
    <w:name w:val="1D75721518CD40939B135E74B3BA90C7"/>
    <w:rsid w:val="000C00F0"/>
  </w:style>
  <w:style w:type="paragraph" w:customStyle="1" w:styleId="418739B7E1A6472D91BC34C3E020F678">
    <w:name w:val="418739B7E1A6472D91BC34C3E020F678"/>
    <w:rsid w:val="000C00F0"/>
  </w:style>
  <w:style w:type="paragraph" w:customStyle="1" w:styleId="CE9DBD6BED4F4DB692E470D9E8AB1553">
    <w:name w:val="CE9DBD6BED4F4DB692E470D9E8AB1553"/>
    <w:rsid w:val="000C00F0"/>
  </w:style>
  <w:style w:type="paragraph" w:customStyle="1" w:styleId="02B08D086D8241C58929A8FD2BA6183C">
    <w:name w:val="02B08D086D8241C58929A8FD2BA6183C"/>
    <w:rsid w:val="000C00F0"/>
  </w:style>
  <w:style w:type="paragraph" w:customStyle="1" w:styleId="36404E12ED4C4FF599A5F3DA00C4B74E">
    <w:name w:val="36404E12ED4C4FF599A5F3DA00C4B74E"/>
    <w:rsid w:val="000C00F0"/>
  </w:style>
  <w:style w:type="paragraph" w:customStyle="1" w:styleId="CFB015800718443BAA65F86C164A5565">
    <w:name w:val="CFB015800718443BAA65F86C164A5565"/>
    <w:rsid w:val="000C00F0"/>
  </w:style>
  <w:style w:type="paragraph" w:customStyle="1" w:styleId="17FBA363E93945D6B4205A6ACF726941">
    <w:name w:val="17FBA363E93945D6B4205A6ACF726941"/>
    <w:rsid w:val="000C00F0"/>
  </w:style>
  <w:style w:type="paragraph" w:customStyle="1" w:styleId="DF58315A934F4B5AA6B87925048AE56D">
    <w:name w:val="DF58315A934F4B5AA6B87925048AE56D"/>
    <w:rsid w:val="000C00F0"/>
  </w:style>
  <w:style w:type="paragraph" w:customStyle="1" w:styleId="5E73314DD5A24A04A41A2A18EA40739A">
    <w:name w:val="5E73314DD5A24A04A41A2A18EA40739A"/>
    <w:rsid w:val="000C00F0"/>
  </w:style>
  <w:style w:type="paragraph" w:customStyle="1" w:styleId="81D196D74D08476BBB74CE3BFF4BDB32">
    <w:name w:val="81D196D74D08476BBB74CE3BFF4BDB32"/>
    <w:rsid w:val="000C00F0"/>
  </w:style>
  <w:style w:type="paragraph" w:customStyle="1" w:styleId="D9F0B36B9EDD4293A9B50295C772E0D7">
    <w:name w:val="D9F0B36B9EDD4293A9B50295C772E0D7"/>
    <w:rsid w:val="000C00F0"/>
  </w:style>
  <w:style w:type="paragraph" w:customStyle="1" w:styleId="C53973C14F374F4FA319C25C1CDB72F4">
    <w:name w:val="C53973C14F374F4FA319C25C1CDB72F4"/>
    <w:rsid w:val="000C00F0"/>
  </w:style>
  <w:style w:type="paragraph" w:customStyle="1" w:styleId="AA38344D9CF547F290D022F5E29AB964">
    <w:name w:val="AA38344D9CF547F290D022F5E29AB964"/>
    <w:rsid w:val="000C00F0"/>
  </w:style>
  <w:style w:type="paragraph" w:customStyle="1" w:styleId="9A55C22E577C4969B8BC705562E75521">
    <w:name w:val="9A55C22E577C4969B8BC705562E75521"/>
    <w:rsid w:val="000C00F0"/>
  </w:style>
  <w:style w:type="paragraph" w:customStyle="1" w:styleId="CEF2C93ECEE3429987AFD2E37EBC20DD">
    <w:name w:val="CEF2C93ECEE3429987AFD2E37EBC20DD"/>
    <w:rsid w:val="00A0086C"/>
  </w:style>
  <w:style w:type="paragraph" w:customStyle="1" w:styleId="E0AFE19A6D7E4DC2864A561FA91326E6">
    <w:name w:val="E0AFE19A6D7E4DC2864A561FA91326E6"/>
    <w:rsid w:val="00A0086C"/>
  </w:style>
  <w:style w:type="paragraph" w:customStyle="1" w:styleId="8BFD24C6EB07449C99EDD1F778390F27">
    <w:name w:val="8BFD24C6EB07449C99EDD1F778390F27"/>
    <w:rsid w:val="00A0086C"/>
  </w:style>
  <w:style w:type="paragraph" w:customStyle="1" w:styleId="EC53836F5B0C439D8124E22C6421A249">
    <w:name w:val="EC53836F5B0C439D8124E22C6421A249"/>
    <w:rsid w:val="00A0086C"/>
  </w:style>
  <w:style w:type="paragraph" w:customStyle="1" w:styleId="C052A77794634A70B46017E78E518495">
    <w:name w:val="C052A77794634A70B46017E78E518495"/>
    <w:rsid w:val="00A0086C"/>
  </w:style>
  <w:style w:type="paragraph" w:customStyle="1" w:styleId="89E5FC43F5494C8E98980E3816C81884">
    <w:name w:val="89E5FC43F5494C8E98980E3816C81884"/>
    <w:rsid w:val="00A0086C"/>
  </w:style>
  <w:style w:type="paragraph" w:customStyle="1" w:styleId="F909F6F5114B46759537F5D3A75F1D85">
    <w:name w:val="F909F6F5114B46759537F5D3A75F1D85"/>
    <w:rsid w:val="00A0086C"/>
  </w:style>
  <w:style w:type="paragraph" w:customStyle="1" w:styleId="95C4BB2F44404A91BA3D370537A7C8BE">
    <w:name w:val="95C4BB2F44404A91BA3D370537A7C8BE"/>
    <w:rsid w:val="00A0086C"/>
  </w:style>
  <w:style w:type="paragraph" w:customStyle="1" w:styleId="AAC1B21EF3714049839248EA5F4E68F7">
    <w:name w:val="AAC1B21EF3714049839248EA5F4E68F7"/>
    <w:rsid w:val="00A0086C"/>
  </w:style>
  <w:style w:type="paragraph" w:customStyle="1" w:styleId="1AE15DF9740543D4A51938F094140EDB">
    <w:name w:val="1AE15DF9740543D4A51938F094140EDB"/>
    <w:rsid w:val="00A0086C"/>
  </w:style>
  <w:style w:type="paragraph" w:customStyle="1" w:styleId="DBAEC5E227C14273AA4C9CD765840919">
    <w:name w:val="DBAEC5E227C14273AA4C9CD765840919"/>
    <w:rsid w:val="00A0086C"/>
  </w:style>
  <w:style w:type="paragraph" w:customStyle="1" w:styleId="A183C0A56966431190EEEE2FEDA0356F">
    <w:name w:val="A183C0A56966431190EEEE2FEDA0356F"/>
    <w:rsid w:val="00A0086C"/>
  </w:style>
  <w:style w:type="paragraph" w:customStyle="1" w:styleId="BF9E45B88E894F9BBCBBCEFADC9382DA">
    <w:name w:val="BF9E45B88E894F9BBCBBCEFADC9382DA"/>
    <w:rsid w:val="00A0086C"/>
  </w:style>
  <w:style w:type="paragraph" w:customStyle="1" w:styleId="7071977E59E8476BBD1EC54443CDC23C">
    <w:name w:val="7071977E59E8476BBD1EC54443CDC23C"/>
    <w:rsid w:val="00A0086C"/>
  </w:style>
  <w:style w:type="paragraph" w:customStyle="1" w:styleId="1A69B0EEA9BA4225ABBD20226C81FAC3">
    <w:name w:val="1A69B0EEA9BA4225ABBD20226C81FAC3"/>
    <w:rsid w:val="00AC643A"/>
  </w:style>
  <w:style w:type="paragraph" w:customStyle="1" w:styleId="D1901F4241FA4D1FA35807DAF9DFCD15">
    <w:name w:val="D1901F4241FA4D1FA35807DAF9DFCD15"/>
    <w:rsid w:val="00AC643A"/>
  </w:style>
  <w:style w:type="paragraph" w:customStyle="1" w:styleId="C1C880AE66394DF19DA107AB910A8833">
    <w:name w:val="C1C880AE66394DF19DA107AB910A8833"/>
    <w:rsid w:val="00AC643A"/>
  </w:style>
  <w:style w:type="paragraph" w:customStyle="1" w:styleId="B8F9EE08D3184F8483305F1C7312F7B6">
    <w:name w:val="B8F9EE08D3184F8483305F1C7312F7B6"/>
    <w:rsid w:val="00AC643A"/>
  </w:style>
  <w:style w:type="paragraph" w:customStyle="1" w:styleId="523FEA6937A446349832F989DE80B538">
    <w:name w:val="523FEA6937A446349832F989DE80B538"/>
    <w:rsid w:val="00AC643A"/>
  </w:style>
  <w:style w:type="paragraph" w:customStyle="1" w:styleId="193F325DB94345A7B2741C0909E7DB8E">
    <w:name w:val="193F325DB94345A7B2741C0909E7DB8E"/>
    <w:rsid w:val="00AC643A"/>
  </w:style>
  <w:style w:type="paragraph" w:customStyle="1" w:styleId="0EBE4D412CA6442DA13A40DDCC451F28">
    <w:name w:val="0EBE4D412CA6442DA13A40DDCC451F28"/>
    <w:rsid w:val="00AC643A"/>
  </w:style>
  <w:style w:type="paragraph" w:customStyle="1" w:styleId="FDE13DF4D6684E7094010752835DD51E">
    <w:name w:val="FDE13DF4D6684E7094010752835DD51E"/>
    <w:rsid w:val="00AC643A"/>
  </w:style>
  <w:style w:type="paragraph" w:customStyle="1" w:styleId="857C845B10BA4CA2AF0B17A629BDCF69">
    <w:name w:val="857C845B10BA4CA2AF0B17A629BDCF69"/>
    <w:rsid w:val="00AC643A"/>
  </w:style>
  <w:style w:type="paragraph" w:customStyle="1" w:styleId="72C9E194599E46CD808BD12880494A14">
    <w:name w:val="72C9E194599E46CD808BD12880494A14"/>
    <w:rsid w:val="00AC643A"/>
  </w:style>
  <w:style w:type="paragraph" w:customStyle="1" w:styleId="BD5E0DCF5B554E249866A97F5C221A6A">
    <w:name w:val="BD5E0DCF5B554E249866A97F5C221A6A"/>
    <w:rsid w:val="00834B9A"/>
  </w:style>
  <w:style w:type="paragraph" w:customStyle="1" w:styleId="ACB0A5737EA84C0A937F9B451B9078D3">
    <w:name w:val="ACB0A5737EA84C0A937F9B451B9078D3"/>
    <w:rsid w:val="00834B9A"/>
  </w:style>
  <w:style w:type="paragraph" w:customStyle="1" w:styleId="00150141BE764531B8C48393FFB8BD86">
    <w:name w:val="00150141BE764531B8C48393FFB8BD86"/>
    <w:rsid w:val="00834B9A"/>
  </w:style>
  <w:style w:type="paragraph" w:customStyle="1" w:styleId="D13928D8EE3642D99E3672C337F18C3B">
    <w:name w:val="D13928D8EE3642D99E3672C337F18C3B"/>
    <w:rsid w:val="007378F9"/>
  </w:style>
  <w:style w:type="paragraph" w:customStyle="1" w:styleId="6EB42E9AC63B4CC08A8277F4A93B6E2A">
    <w:name w:val="6EB42E9AC63B4CC08A8277F4A93B6E2A"/>
    <w:rsid w:val="007378F9"/>
  </w:style>
  <w:style w:type="paragraph" w:customStyle="1" w:styleId="25D6ADB87FC442A88E0E1EA9046A9860">
    <w:name w:val="25D6ADB87FC442A88E0E1EA9046A9860"/>
    <w:rsid w:val="007378F9"/>
  </w:style>
  <w:style w:type="paragraph" w:customStyle="1" w:styleId="241D00F01B84428D86A5491DEC46955A">
    <w:name w:val="241D00F01B84428D86A5491DEC46955A"/>
    <w:rsid w:val="007378F9"/>
  </w:style>
  <w:style w:type="paragraph" w:customStyle="1" w:styleId="DA9A026AA5934606BEB2F6A6856DE12F">
    <w:name w:val="DA9A026AA5934606BEB2F6A6856DE12F"/>
    <w:rsid w:val="007378F9"/>
  </w:style>
  <w:style w:type="paragraph" w:customStyle="1" w:styleId="E04833984F404594972C1E73420723AE">
    <w:name w:val="E04833984F404594972C1E73420723AE"/>
    <w:rsid w:val="007378F9"/>
  </w:style>
  <w:style w:type="paragraph" w:customStyle="1" w:styleId="0F12E36D4D97474BB474A4737478AB66">
    <w:name w:val="0F12E36D4D97474BB474A4737478AB66"/>
    <w:rsid w:val="007378F9"/>
  </w:style>
  <w:style w:type="paragraph" w:customStyle="1" w:styleId="8D9A4512E68F4BCF905F14730D7D0D9A">
    <w:name w:val="8D9A4512E68F4BCF905F14730D7D0D9A"/>
    <w:rsid w:val="00AB7F95"/>
  </w:style>
  <w:style w:type="paragraph" w:customStyle="1" w:styleId="61C0C86717E247ABA340162086C3ACAC">
    <w:name w:val="61C0C86717E247ABA340162086C3ACAC"/>
    <w:rsid w:val="00977FB7"/>
  </w:style>
  <w:style w:type="paragraph" w:customStyle="1" w:styleId="8F8D60CB9FA847D392BE5F6F48235120">
    <w:name w:val="8F8D60CB9FA847D392BE5F6F48235120"/>
    <w:rsid w:val="00251769"/>
  </w:style>
  <w:style w:type="paragraph" w:customStyle="1" w:styleId="2CEB11333AFC450B81342D228FD4D2C6">
    <w:name w:val="2CEB11333AFC450B81342D228FD4D2C6"/>
    <w:rsid w:val="00251769"/>
  </w:style>
  <w:style w:type="paragraph" w:customStyle="1" w:styleId="5C622ECF0497442A9537E513933BA11D">
    <w:name w:val="5C622ECF0497442A9537E513933BA11D"/>
    <w:rsid w:val="00AD5178"/>
  </w:style>
  <w:style w:type="paragraph" w:customStyle="1" w:styleId="4BA30D0BC650471EB4720BA903D071E9">
    <w:name w:val="4BA30D0BC650471EB4720BA903D071E9"/>
    <w:rsid w:val="003B09E7"/>
  </w:style>
  <w:style w:type="paragraph" w:customStyle="1" w:styleId="6EB696FB050C4EF896A98E23641CC23C">
    <w:name w:val="6EB696FB050C4EF896A98E23641CC23C"/>
    <w:rsid w:val="003B09E7"/>
  </w:style>
  <w:style w:type="paragraph" w:customStyle="1" w:styleId="D14053306EAD4C919B4F04504EC38576">
    <w:name w:val="D14053306EAD4C919B4F04504EC38576"/>
    <w:rsid w:val="003B09E7"/>
  </w:style>
  <w:style w:type="paragraph" w:customStyle="1" w:styleId="BD5A110E61DB4B60B2C8C1161F4E68AC">
    <w:name w:val="BD5A110E61DB4B60B2C8C1161F4E68AC"/>
    <w:rsid w:val="003B09E7"/>
  </w:style>
  <w:style w:type="paragraph" w:customStyle="1" w:styleId="2D492D3066FE4D1A9C232EBED0B95387">
    <w:name w:val="2D492D3066FE4D1A9C232EBED0B95387"/>
    <w:rsid w:val="003B09E7"/>
  </w:style>
  <w:style w:type="paragraph" w:customStyle="1" w:styleId="EF241A4FC3E54D48811EA86EA63AA397">
    <w:name w:val="EF241A4FC3E54D48811EA86EA63AA397"/>
    <w:rsid w:val="003B09E7"/>
  </w:style>
  <w:style w:type="paragraph" w:customStyle="1" w:styleId="719D9AE19DAE44D3BB6918421C758C09">
    <w:name w:val="719D9AE19DAE44D3BB6918421C758C09"/>
    <w:rsid w:val="003B09E7"/>
  </w:style>
  <w:style w:type="paragraph" w:customStyle="1" w:styleId="5B46093A6A0F430FAF4D66DBB049E13D">
    <w:name w:val="5B46093A6A0F430FAF4D66DBB049E13D"/>
    <w:rsid w:val="00AF1444"/>
    <w:pPr>
      <w:spacing w:after="200" w:line="276" w:lineRule="auto"/>
    </w:pPr>
  </w:style>
  <w:style w:type="paragraph" w:customStyle="1" w:styleId="E73E5F6A8D1447A8A20246129E5AB5AA">
    <w:name w:val="E73E5F6A8D1447A8A20246129E5AB5AA"/>
    <w:rsid w:val="00AF1444"/>
    <w:pPr>
      <w:spacing w:after="200" w:line="276" w:lineRule="auto"/>
    </w:pPr>
  </w:style>
  <w:style w:type="paragraph" w:customStyle="1" w:styleId="A184FBB4564541E8B622745E59BBC6E6">
    <w:name w:val="A184FBB4564541E8B622745E59BBC6E6"/>
    <w:rsid w:val="00AF1444"/>
    <w:pPr>
      <w:spacing w:after="200" w:line="276" w:lineRule="auto"/>
    </w:pPr>
  </w:style>
  <w:style w:type="paragraph" w:customStyle="1" w:styleId="F1166E62A79A46DDA71556C7185E7C88">
    <w:name w:val="F1166E62A79A46DDA71556C7185E7C88"/>
    <w:rsid w:val="00AF1444"/>
    <w:pPr>
      <w:spacing w:after="200" w:line="276" w:lineRule="auto"/>
    </w:pPr>
  </w:style>
  <w:style w:type="paragraph" w:customStyle="1" w:styleId="B1DD234158904F6598096197C9CF34F6">
    <w:name w:val="B1DD234158904F6598096197C9CF34F6"/>
    <w:rsid w:val="00AF1444"/>
    <w:pPr>
      <w:spacing w:after="200" w:line="276" w:lineRule="auto"/>
    </w:pPr>
  </w:style>
  <w:style w:type="paragraph" w:customStyle="1" w:styleId="71140043A402429D9443A404FDA42904">
    <w:name w:val="71140043A402429D9443A404FDA42904"/>
    <w:rsid w:val="00AF1444"/>
    <w:pPr>
      <w:spacing w:after="200" w:line="276" w:lineRule="auto"/>
    </w:pPr>
  </w:style>
  <w:style w:type="paragraph" w:customStyle="1" w:styleId="21D0B3519E424374851966DB7204020C">
    <w:name w:val="21D0B3519E424374851966DB7204020C"/>
    <w:rsid w:val="009B0881"/>
    <w:pPr>
      <w:spacing w:after="200" w:line="276" w:lineRule="auto"/>
    </w:pPr>
  </w:style>
  <w:style w:type="paragraph" w:customStyle="1" w:styleId="0A747C95C3BE45348C55E824342CCB8E">
    <w:name w:val="0A747C95C3BE45348C55E824342CCB8E"/>
    <w:rsid w:val="009B0881"/>
    <w:pPr>
      <w:spacing w:after="200" w:line="276" w:lineRule="auto"/>
    </w:pPr>
  </w:style>
  <w:style w:type="paragraph" w:customStyle="1" w:styleId="5ADB9F4D432E4CEEA06522EACA25604E">
    <w:name w:val="5ADB9F4D432E4CEEA06522EACA25604E"/>
    <w:rsid w:val="009B0881"/>
    <w:pPr>
      <w:spacing w:after="200" w:line="276" w:lineRule="auto"/>
    </w:pPr>
  </w:style>
  <w:style w:type="paragraph" w:customStyle="1" w:styleId="B7F3E9B45E614807B35A086F202026AC">
    <w:name w:val="B7F3E9B45E614807B35A086F202026AC"/>
    <w:rsid w:val="00957982"/>
    <w:pPr>
      <w:spacing w:after="200" w:line="276" w:lineRule="auto"/>
    </w:pPr>
  </w:style>
  <w:style w:type="paragraph" w:customStyle="1" w:styleId="69F0F8A0A00F46D881913933422C8CB6">
    <w:name w:val="69F0F8A0A00F46D881913933422C8CB6"/>
    <w:rsid w:val="00957982"/>
    <w:pPr>
      <w:spacing w:after="200" w:line="276" w:lineRule="auto"/>
    </w:pPr>
  </w:style>
  <w:style w:type="paragraph" w:customStyle="1" w:styleId="AD559FB44E094A2D865FF52297C396C4">
    <w:name w:val="AD559FB44E094A2D865FF52297C396C4"/>
    <w:rsid w:val="00957982"/>
    <w:pPr>
      <w:spacing w:after="200" w:line="276" w:lineRule="auto"/>
    </w:pPr>
  </w:style>
  <w:style w:type="paragraph" w:customStyle="1" w:styleId="22DEEBB812174AE49D72F48864F49650">
    <w:name w:val="22DEEBB812174AE49D72F48864F49650"/>
    <w:rsid w:val="00282C1B"/>
    <w:pPr>
      <w:spacing w:after="200" w:line="276" w:lineRule="auto"/>
    </w:pPr>
  </w:style>
  <w:style w:type="paragraph" w:customStyle="1" w:styleId="30953F1ABE644E6C8D89FF5D26E601EA">
    <w:name w:val="30953F1ABE644E6C8D89FF5D26E601EA"/>
    <w:rsid w:val="00A82B5F"/>
    <w:pPr>
      <w:spacing w:after="200" w:line="276" w:lineRule="auto"/>
    </w:pPr>
  </w:style>
  <w:style w:type="paragraph" w:customStyle="1" w:styleId="F38B23822E7E4E52A644664B226C807C">
    <w:name w:val="F38B23822E7E4E52A644664B226C807C"/>
    <w:rsid w:val="00A82B5F"/>
    <w:pPr>
      <w:spacing w:after="200" w:line="276" w:lineRule="auto"/>
    </w:pPr>
  </w:style>
  <w:style w:type="paragraph" w:customStyle="1" w:styleId="007A3973479E4AB0AC83281A1E12D3D6">
    <w:name w:val="007A3973479E4AB0AC83281A1E12D3D6"/>
    <w:rsid w:val="00FB6557"/>
  </w:style>
  <w:style w:type="paragraph" w:customStyle="1" w:styleId="C9DC8B627ED04CB3BE3F686BD02B0B50">
    <w:name w:val="C9DC8B627ED04CB3BE3F686BD02B0B50"/>
    <w:rsid w:val="00FB6557"/>
  </w:style>
  <w:style w:type="paragraph" w:customStyle="1" w:styleId="3FA4D94FF139456986121B6EB952FA5F">
    <w:name w:val="3FA4D94FF139456986121B6EB952FA5F"/>
    <w:rsid w:val="00FB6557"/>
  </w:style>
  <w:style w:type="paragraph" w:customStyle="1" w:styleId="70F6C843035C4B20B4BCCBB9339D23C8">
    <w:name w:val="70F6C843035C4B20B4BCCBB9339D23C8"/>
    <w:rsid w:val="00FB6557"/>
  </w:style>
  <w:style w:type="paragraph" w:customStyle="1" w:styleId="ACA3E37F7D7740C78B339E215B7629C6">
    <w:name w:val="ACA3E37F7D7740C78B339E215B7629C6"/>
    <w:rsid w:val="00FB6557"/>
  </w:style>
  <w:style w:type="paragraph" w:customStyle="1" w:styleId="056600D8D142457088526E353CF328E5">
    <w:name w:val="056600D8D142457088526E353CF328E5"/>
    <w:rsid w:val="00FB6557"/>
  </w:style>
  <w:style w:type="paragraph" w:customStyle="1" w:styleId="6944D32763D74C2A98478E9A0BB389C4">
    <w:name w:val="6944D32763D74C2A98478E9A0BB389C4"/>
    <w:rsid w:val="00FB6557"/>
  </w:style>
  <w:style w:type="paragraph" w:customStyle="1" w:styleId="418095E724184D208D55F5CBFA4EDD51">
    <w:name w:val="418095E724184D208D55F5CBFA4EDD51"/>
    <w:rsid w:val="00FB6557"/>
  </w:style>
  <w:style w:type="paragraph" w:customStyle="1" w:styleId="FF69CEB42BAD4DBEA1D164AC69AA8F73">
    <w:name w:val="FF69CEB42BAD4DBEA1D164AC69AA8F73"/>
    <w:rsid w:val="00FB6557"/>
  </w:style>
  <w:style w:type="paragraph" w:customStyle="1" w:styleId="9308595A3368428BB7FB6F060D2A5F76">
    <w:name w:val="9308595A3368428BB7FB6F060D2A5F76"/>
    <w:rsid w:val="00FB6557"/>
  </w:style>
  <w:style w:type="paragraph" w:customStyle="1" w:styleId="9E755D055F09433CADF47224DA7966A3">
    <w:name w:val="9E755D055F09433CADF47224DA7966A3"/>
    <w:rsid w:val="00FB6557"/>
  </w:style>
  <w:style w:type="paragraph" w:customStyle="1" w:styleId="074781908A37481C957CFE9107936CD1">
    <w:name w:val="074781908A37481C957CFE9107936CD1"/>
    <w:rsid w:val="00FB6557"/>
  </w:style>
  <w:style w:type="paragraph" w:customStyle="1" w:styleId="B4FE73FA2BA44483A16D6E8E4F1D61F6">
    <w:name w:val="B4FE73FA2BA44483A16D6E8E4F1D61F6"/>
    <w:rsid w:val="00FB6557"/>
  </w:style>
  <w:style w:type="paragraph" w:customStyle="1" w:styleId="BE20543BDA8E4CC9B74E3FBB1D34ABB6">
    <w:name w:val="BE20543BDA8E4CC9B74E3FBB1D34ABB6"/>
    <w:rsid w:val="0045664B"/>
    <w:pPr>
      <w:spacing w:after="200" w:line="276" w:lineRule="auto"/>
    </w:pPr>
  </w:style>
  <w:style w:type="paragraph" w:customStyle="1" w:styleId="A57283290EE340BDA856DC9187B498C6">
    <w:name w:val="A57283290EE340BDA856DC9187B498C6"/>
    <w:rsid w:val="0045664B"/>
    <w:pPr>
      <w:spacing w:after="200" w:line="276" w:lineRule="auto"/>
    </w:pPr>
  </w:style>
  <w:style w:type="paragraph" w:customStyle="1" w:styleId="D2E2CDD6C93343FA803B8FE3DF0E5961">
    <w:name w:val="D2E2CDD6C93343FA803B8FE3DF0E5961"/>
    <w:rsid w:val="003E7396"/>
  </w:style>
  <w:style w:type="paragraph" w:customStyle="1" w:styleId="BF19705E6C6B409E8662A50F776928EA">
    <w:name w:val="BF19705E6C6B409E8662A50F776928EA"/>
    <w:rsid w:val="003E7396"/>
  </w:style>
  <w:style w:type="paragraph" w:customStyle="1" w:styleId="E29DC80D14D347DB804ECA648C130C6F">
    <w:name w:val="E29DC80D14D347DB804ECA648C130C6F"/>
    <w:rsid w:val="003E7396"/>
  </w:style>
  <w:style w:type="paragraph" w:customStyle="1" w:styleId="85B86BFBF5D048E2AFFA7BBED4E8312E">
    <w:name w:val="85B86BFBF5D048E2AFFA7BBED4E8312E"/>
    <w:rsid w:val="003E73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87F6D6-C9E8-4B98-A170-A7D6716ED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216</Pages>
  <Words>51172</Words>
  <Characters>291684</Characters>
  <Application>Microsoft Office Word</Application>
  <DocSecurity>0</DocSecurity>
  <Lines>2430</Lines>
  <Paragraphs>684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342172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2019-04-29T12:30:00Z</dcterms:created>
  <dcterms:modified xsi:type="dcterms:W3CDTF">2019-04-29T13:35:00Z</dcterms:modified>
</cp:coreProperties>
</file>